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F776" w14:textId="644F6D1A" w:rsidR="004465E1" w:rsidRPr="004465E1" w:rsidRDefault="2C70DCF2" w:rsidP="4BA8844B">
      <w:pPr>
        <w:jc w:val="center"/>
        <w:rPr>
          <w:rFonts w:ascii="Times New Roman" w:hAnsi="Times New Roman" w:cs="Times New Roman"/>
          <w:b/>
          <w:bCs/>
          <w:sz w:val="32"/>
          <w:szCs w:val="32"/>
        </w:rPr>
      </w:pPr>
      <w:r w:rsidRPr="004465E1">
        <w:rPr>
          <w:rFonts w:ascii="Times New Roman" w:hAnsi="Times New Roman" w:cs="Times New Roman"/>
          <w:b/>
          <w:bCs/>
          <w:sz w:val="32"/>
          <w:szCs w:val="32"/>
        </w:rPr>
        <w:t>T</w:t>
      </w:r>
      <w:r w:rsidR="3679D3A8" w:rsidRPr="004465E1">
        <w:rPr>
          <w:rFonts w:ascii="Times New Roman" w:hAnsi="Times New Roman" w:cs="Times New Roman"/>
          <w:b/>
          <w:bCs/>
          <w:sz w:val="32"/>
          <w:szCs w:val="32"/>
        </w:rPr>
        <w:t xml:space="preserve">uumaenergia ja </w:t>
      </w:r>
      <w:r w:rsidR="00E820AC">
        <w:rPr>
          <w:rFonts w:ascii="Times New Roman" w:hAnsi="Times New Roman" w:cs="Times New Roman"/>
          <w:b/>
          <w:bCs/>
          <w:sz w:val="32"/>
          <w:szCs w:val="32"/>
        </w:rPr>
        <w:t>-</w:t>
      </w:r>
      <w:r w:rsidR="3679D3A8" w:rsidRPr="004465E1">
        <w:rPr>
          <w:rFonts w:ascii="Times New Roman" w:hAnsi="Times New Roman" w:cs="Times New Roman"/>
          <w:b/>
          <w:bCs/>
          <w:sz w:val="32"/>
          <w:szCs w:val="32"/>
        </w:rPr>
        <w:t xml:space="preserve">ohutuse seaduse eelnõu </w:t>
      </w:r>
    </w:p>
    <w:p w14:paraId="58395C3F" w14:textId="35B66E51" w:rsidR="4BA8844B" w:rsidRPr="004465E1" w:rsidRDefault="3679D3A8" w:rsidP="4BA8844B">
      <w:pPr>
        <w:jc w:val="center"/>
        <w:rPr>
          <w:rFonts w:ascii="Times New Roman" w:hAnsi="Times New Roman" w:cs="Times New Roman"/>
          <w:b/>
          <w:bCs/>
          <w:sz w:val="32"/>
          <w:szCs w:val="32"/>
        </w:rPr>
      </w:pPr>
      <w:r w:rsidRPr="004465E1">
        <w:rPr>
          <w:rFonts w:ascii="Times New Roman" w:hAnsi="Times New Roman" w:cs="Times New Roman"/>
          <w:b/>
          <w:bCs/>
          <w:sz w:val="32"/>
          <w:szCs w:val="32"/>
        </w:rPr>
        <w:t xml:space="preserve">seletuskiri </w:t>
      </w:r>
    </w:p>
    <w:p w14:paraId="1C8C6926" w14:textId="77777777" w:rsidR="004465E1" w:rsidRDefault="004465E1" w:rsidP="009B065C">
      <w:pPr>
        <w:spacing w:after="0" w:line="240" w:lineRule="auto"/>
        <w:jc w:val="both"/>
        <w:rPr>
          <w:rFonts w:ascii="Times New Roman" w:hAnsi="Times New Roman" w:cs="Times New Roman"/>
          <w:b/>
          <w:sz w:val="28"/>
          <w:szCs w:val="28"/>
        </w:rPr>
      </w:pPr>
    </w:p>
    <w:p w14:paraId="190E80BC" w14:textId="77777777" w:rsidR="004465E1" w:rsidRDefault="004465E1" w:rsidP="009B065C">
      <w:pPr>
        <w:spacing w:after="0" w:line="240" w:lineRule="auto"/>
        <w:jc w:val="both"/>
        <w:rPr>
          <w:rFonts w:ascii="Times New Roman" w:hAnsi="Times New Roman" w:cs="Times New Roman"/>
          <w:b/>
          <w:sz w:val="28"/>
          <w:szCs w:val="28"/>
        </w:rPr>
      </w:pPr>
    </w:p>
    <w:p w14:paraId="2A9D83FC" w14:textId="51AA9B23" w:rsidR="009B065C" w:rsidRPr="00725821" w:rsidRDefault="009B065C" w:rsidP="009B065C">
      <w:pPr>
        <w:spacing w:after="0" w:line="240" w:lineRule="auto"/>
        <w:jc w:val="both"/>
        <w:rPr>
          <w:rFonts w:ascii="Times New Roman" w:hAnsi="Times New Roman" w:cs="Times New Roman"/>
          <w:b/>
          <w:sz w:val="24"/>
          <w:szCs w:val="24"/>
        </w:rPr>
      </w:pPr>
      <w:r w:rsidRPr="00725821">
        <w:rPr>
          <w:rFonts w:ascii="Times New Roman" w:hAnsi="Times New Roman" w:cs="Times New Roman"/>
          <w:b/>
          <w:sz w:val="24"/>
          <w:szCs w:val="24"/>
        </w:rPr>
        <w:t>1. Sissejuhatus</w:t>
      </w:r>
    </w:p>
    <w:p w14:paraId="77DD2266" w14:textId="77777777" w:rsidR="009B065C" w:rsidRPr="000A6003" w:rsidRDefault="009B065C" w:rsidP="009B065C">
      <w:pPr>
        <w:spacing w:after="0" w:line="240" w:lineRule="auto"/>
        <w:jc w:val="both"/>
        <w:rPr>
          <w:rFonts w:ascii="Times New Roman" w:hAnsi="Times New Roman" w:cs="Times New Roman"/>
          <w:b/>
          <w:sz w:val="24"/>
          <w:szCs w:val="24"/>
        </w:rPr>
      </w:pPr>
      <w:r w:rsidRPr="000A6003">
        <w:rPr>
          <w:rFonts w:ascii="Times New Roman" w:hAnsi="Times New Roman" w:cs="Times New Roman"/>
          <w:b/>
          <w:sz w:val="24"/>
          <w:szCs w:val="24"/>
        </w:rPr>
        <w:t>1.1. Sisukokkuvõte</w:t>
      </w:r>
    </w:p>
    <w:p w14:paraId="720261AC" w14:textId="62991A42" w:rsidR="00842186" w:rsidRPr="000A6003" w:rsidRDefault="00842186" w:rsidP="7FD10F81">
      <w:pPr>
        <w:spacing w:after="0" w:line="240" w:lineRule="auto"/>
        <w:jc w:val="both"/>
        <w:textAlignment w:val="baseline"/>
        <w:rPr>
          <w:rFonts w:ascii="Times New Roman" w:hAnsi="Times New Roman" w:cs="Times New Roman"/>
          <w:b/>
          <w:sz w:val="24"/>
          <w:szCs w:val="24"/>
        </w:rPr>
      </w:pPr>
    </w:p>
    <w:p w14:paraId="37AB675B" w14:textId="113F37E2" w:rsidR="00347760" w:rsidRPr="000A6003" w:rsidRDefault="3520D9F6" w:rsidP="44233FAD">
      <w:pPr>
        <w:pStyle w:val="paragraph"/>
        <w:spacing w:before="0" w:beforeAutospacing="0" w:after="0" w:afterAutospacing="0"/>
        <w:jc w:val="both"/>
        <w:textAlignment w:val="baseline"/>
      </w:pPr>
      <w:r>
        <w:t>Tuumaenergia ja –ohutuse se</w:t>
      </w:r>
      <w:r w:rsidR="40509241">
        <w:t>a</w:t>
      </w:r>
      <w:r>
        <w:t xml:space="preserve">duse </w:t>
      </w:r>
      <w:r w:rsidR="45584DE8">
        <w:t>(</w:t>
      </w:r>
      <w:r w:rsidR="002A3107">
        <w:t xml:space="preserve">edaspidi: </w:t>
      </w:r>
      <w:r w:rsidR="45584DE8" w:rsidRPr="002A3107">
        <w:rPr>
          <w:i/>
          <w:iCs/>
        </w:rPr>
        <w:t>TEOS</w:t>
      </w:r>
      <w:r w:rsidR="45584DE8">
        <w:t>)</w:t>
      </w:r>
      <w:r>
        <w:t xml:space="preserve"> </w:t>
      </w:r>
      <w:r w:rsidR="7950EE66">
        <w:t>ee</w:t>
      </w:r>
      <w:r w:rsidR="74FD0466">
        <w:t xml:space="preserve">lnõuga luuakse </w:t>
      </w:r>
      <w:r w:rsidR="64A3D34B">
        <w:t>terviklik</w:t>
      </w:r>
      <w:r w:rsidR="70BF1E56">
        <w:t xml:space="preserve"> </w:t>
      </w:r>
      <w:r w:rsidR="64A3D34B">
        <w:t xml:space="preserve">õiguslik </w:t>
      </w:r>
      <w:r w:rsidR="00866C07">
        <w:t>regulatsioon</w:t>
      </w:r>
      <w:r w:rsidR="64A3D34B">
        <w:t xml:space="preserve"> tuumaenergia rahumeelseks kasutamiseks</w:t>
      </w:r>
      <w:r w:rsidR="325FD7D8">
        <w:t xml:space="preserve"> </w:t>
      </w:r>
      <w:r w:rsidR="64A3D34B">
        <w:t xml:space="preserve">Eestis, </w:t>
      </w:r>
      <w:r w:rsidR="00866C07">
        <w:t>kehtestades</w:t>
      </w:r>
      <w:r w:rsidR="64A3D34B">
        <w:t xml:space="preserve"> tuumaohutuse,</w:t>
      </w:r>
      <w:r w:rsidR="043550F4">
        <w:t xml:space="preserve"> </w:t>
      </w:r>
      <w:r w:rsidR="003A6E8E">
        <w:t>-</w:t>
      </w:r>
      <w:r w:rsidR="043550F4">
        <w:t>kontrollimeetmete,</w:t>
      </w:r>
      <w:r w:rsidR="64A3D34B">
        <w:t xml:space="preserve"> </w:t>
      </w:r>
      <w:r w:rsidR="003A6E8E">
        <w:t>-</w:t>
      </w:r>
      <w:r w:rsidR="64A3D34B">
        <w:t>julgeolek</w:t>
      </w:r>
      <w:r w:rsidR="4D9495D6">
        <w:t>u ning</w:t>
      </w:r>
      <w:r w:rsidR="0C22BDE4">
        <w:t xml:space="preserve"> kiirgus- ja</w:t>
      </w:r>
      <w:r w:rsidR="64A3D34B">
        <w:t xml:space="preserve"> keskkonnakaitse </w:t>
      </w:r>
      <w:r w:rsidR="00866C07">
        <w:t>normid</w:t>
      </w:r>
      <w:r w:rsidR="64A3D34B">
        <w:t xml:space="preserve">. </w:t>
      </w:r>
      <w:r w:rsidR="002F4389">
        <w:t>Eelnõukohane s</w:t>
      </w:r>
      <w:r w:rsidR="64A3D34B">
        <w:t>eadus loob aluse tuumaenergeetika valdkonna reguleerimiseks kogu tuumakütuse tsükli vältel – alates</w:t>
      </w:r>
      <w:r w:rsidR="008A1CD2">
        <w:t xml:space="preserve"> tuumakäitise planeerimisest ja ehitamisest</w:t>
      </w:r>
      <w:r w:rsidR="002A3107">
        <w:rPr>
          <w:rStyle w:val="Allmrkuseviide"/>
        </w:rPr>
        <w:footnoteReference w:id="1"/>
      </w:r>
      <w:r w:rsidR="64A3D34B">
        <w:t xml:space="preserve"> kuni käitamise, dekomissioneerimise ja jäätmete lõppladustamiseni</w:t>
      </w:r>
      <w:r w:rsidR="690D5A65">
        <w:t xml:space="preserve">, </w:t>
      </w:r>
      <w:r w:rsidR="50CB1010">
        <w:t>k</w:t>
      </w:r>
      <w:r w:rsidR="6EBDDC3E">
        <w:t xml:space="preserve">eskendudes eelkõige tuumaenergia </w:t>
      </w:r>
      <w:r w:rsidR="008A1CD2">
        <w:t xml:space="preserve">ohutule </w:t>
      </w:r>
      <w:r w:rsidR="6EBDDC3E">
        <w:t xml:space="preserve">tootmisele ning sellega seotud tegevuste reguleerimisele </w:t>
      </w:r>
      <w:r w:rsidR="008A1CD2">
        <w:t>eeltoodud</w:t>
      </w:r>
      <w:r w:rsidR="6EBDDC3E">
        <w:t xml:space="preserve"> </w:t>
      </w:r>
      <w:r w:rsidR="2F21BB32">
        <w:t>etappides.</w:t>
      </w:r>
    </w:p>
    <w:p w14:paraId="79AAEC06" w14:textId="5A3B3ECD" w:rsidR="00347760" w:rsidRPr="000A6003" w:rsidRDefault="00347760" w:rsidP="7FD10F81">
      <w:pPr>
        <w:pStyle w:val="paragraph"/>
        <w:spacing w:before="0" w:beforeAutospacing="0" w:after="0" w:afterAutospacing="0"/>
        <w:jc w:val="both"/>
        <w:textAlignment w:val="baseline"/>
      </w:pPr>
    </w:p>
    <w:p w14:paraId="46A194BD" w14:textId="1378BBCA" w:rsidR="00347760" w:rsidRPr="000A6003" w:rsidRDefault="64B2ACBA" w:rsidP="7FD10F81">
      <w:pPr>
        <w:pStyle w:val="paragraph"/>
        <w:spacing w:before="0" w:beforeAutospacing="0" w:after="0" w:afterAutospacing="0"/>
        <w:jc w:val="both"/>
        <w:textAlignment w:val="baseline"/>
      </w:pPr>
      <w:r w:rsidRPr="7FD10F81">
        <w:t>Eestis puudub seni eraldi seadus, mis reguleeriks tuumaenergia kasutamist ja sellega seotud tegevuste ohutust ning järelevalvet. Olemasolev</w:t>
      </w:r>
      <w:r w:rsidR="200C532E" w:rsidRPr="7FD10F81">
        <w:t xml:space="preserve"> õ</w:t>
      </w:r>
      <w:r w:rsidR="500FD2FD" w:rsidRPr="7FD10F81">
        <w:t xml:space="preserve">igusraamistik, </w:t>
      </w:r>
      <w:r w:rsidR="002A3107">
        <w:t>eelkõige</w:t>
      </w:r>
      <w:r w:rsidRPr="7FD10F81">
        <w:t xml:space="preserve"> kiirgusseadus,</w:t>
      </w:r>
      <w:r w:rsidR="002A3107">
        <w:t xml:space="preserve"> aga ka</w:t>
      </w:r>
      <w:r w:rsidRPr="7FD10F81">
        <w:t xml:space="preserve"> strateegilise kauba seadus, planeerimis</w:t>
      </w:r>
      <w:r w:rsidR="46F8CFED" w:rsidRPr="7FD10F81">
        <w:t>seadus</w:t>
      </w:r>
      <w:r w:rsidR="6B9DF8DE" w:rsidRPr="7FD10F81">
        <w:t xml:space="preserve"> </w:t>
      </w:r>
      <w:r w:rsidRPr="7FD10F81">
        <w:t>ja ehitussea</w:t>
      </w:r>
      <w:r w:rsidR="06AACAF1" w:rsidRPr="7FD10F81">
        <w:t>du</w:t>
      </w:r>
      <w:r w:rsidR="550A9040" w:rsidRPr="7FD10F81">
        <w:t>s</w:t>
      </w:r>
      <w:r w:rsidR="002A3107">
        <w:t>tik</w:t>
      </w:r>
      <w:r w:rsidR="550A9040" w:rsidRPr="7FD10F81">
        <w:t>,</w:t>
      </w:r>
      <w:r w:rsidRPr="7FD10F81">
        <w:t xml:space="preserve"> käsitlevad üksikuid seotud valdkondi</w:t>
      </w:r>
      <w:r w:rsidR="7C7F83D1" w:rsidRPr="7FD10F81">
        <w:t>,</w:t>
      </w:r>
      <w:r w:rsidRPr="7FD10F81">
        <w:t xml:space="preserve"> kuid ei kata tuumakütuse tsükli terviklikku reguleerimist. Kehtivas õiguses puudub pädev asutus tuumaohutuse ja -julgeoleku järelevalveks ning rahvusvaheliste tuumakontrolli</w:t>
      </w:r>
      <w:r w:rsidR="002A3107">
        <w:t xml:space="preserve"> </w:t>
      </w:r>
      <w:r w:rsidRPr="7FD10F81">
        <w:t xml:space="preserve">meetmete </w:t>
      </w:r>
      <w:r w:rsidR="60C7EF29" w:rsidRPr="7FD10F81">
        <w:t xml:space="preserve">nõuete </w:t>
      </w:r>
      <w:r w:rsidRPr="7FD10F81">
        <w:t>täitmiseks.</w:t>
      </w:r>
      <w:r w:rsidR="7E3685B6" w:rsidRPr="7FD10F81">
        <w:t xml:space="preserve"> </w:t>
      </w:r>
      <w:r w:rsidRPr="7FD10F81">
        <w:t>Eelnõu</w:t>
      </w:r>
      <w:r w:rsidR="002A3107">
        <w:t>kohase seaduse</w:t>
      </w:r>
      <w:r w:rsidRPr="7FD10F81">
        <w:t>ga täidetakse</w:t>
      </w:r>
      <w:r w:rsidR="26689C26" w:rsidRPr="7FD10F81">
        <w:t xml:space="preserve"> </w:t>
      </w:r>
      <w:r w:rsidRPr="7FD10F81">
        <w:t>lüngad, tuues Eesti õigusesse E</w:t>
      </w:r>
      <w:r w:rsidR="091C8095" w:rsidRPr="7FD10F81">
        <w:t xml:space="preserve">uroopa </w:t>
      </w:r>
      <w:r w:rsidRPr="7FD10F81">
        <w:t>Li</w:t>
      </w:r>
      <w:r w:rsidR="13274754" w:rsidRPr="7FD10F81">
        <w:t>idu (</w:t>
      </w:r>
      <w:r w:rsidR="002A3107">
        <w:t xml:space="preserve">edaspidi: </w:t>
      </w:r>
      <w:r w:rsidR="13274754" w:rsidRPr="002A3107">
        <w:rPr>
          <w:i/>
          <w:iCs/>
        </w:rPr>
        <w:t>EL</w:t>
      </w:r>
      <w:r w:rsidR="13274754" w:rsidRPr="7FD10F81">
        <w:t>)</w:t>
      </w:r>
      <w:r w:rsidRPr="7FD10F81">
        <w:t xml:space="preserve"> ja Rahvusvahelise Aatomienergiaagentuuri (</w:t>
      </w:r>
      <w:r w:rsidR="002A3107">
        <w:t xml:space="preserve">edaspidi: </w:t>
      </w:r>
      <w:r w:rsidRPr="002A3107">
        <w:rPr>
          <w:i/>
          <w:iCs/>
        </w:rPr>
        <w:t>IAEA</w:t>
      </w:r>
      <w:r w:rsidRPr="7FD10F81">
        <w:t xml:space="preserve">) ohutusstandarditest tulenevad nõuded. </w:t>
      </w:r>
    </w:p>
    <w:p w14:paraId="401D7ABB" w14:textId="10181B2C" w:rsidR="00347760" w:rsidRPr="000A6003" w:rsidRDefault="00347760" w:rsidP="44233FAD">
      <w:pPr>
        <w:pStyle w:val="paragraph"/>
        <w:spacing w:before="0" w:beforeAutospacing="0" w:after="0" w:afterAutospacing="0"/>
        <w:jc w:val="both"/>
        <w:textAlignment w:val="baseline"/>
      </w:pPr>
      <w:r>
        <w:br/>
      </w:r>
      <w:r w:rsidR="64A3D34B">
        <w:t>E</w:t>
      </w:r>
      <w:r w:rsidR="002A3107">
        <w:t>elnõukohane seadus</w:t>
      </w:r>
      <w:r w:rsidR="64A3D34B">
        <w:t xml:space="preserve"> reguleerib kogu tuumakütuse tsüklit ja määrab kindlaks:</w:t>
      </w:r>
    </w:p>
    <w:p w14:paraId="51ABD59A" w14:textId="6205F59D" w:rsidR="00347760" w:rsidRPr="000A6003" w:rsidRDefault="202A43B1" w:rsidP="202A43B1">
      <w:pPr>
        <w:pStyle w:val="paragraph"/>
        <w:spacing w:before="0" w:beforeAutospacing="0" w:after="0" w:afterAutospacing="0"/>
        <w:jc w:val="both"/>
        <w:textAlignment w:val="baseline"/>
      </w:pPr>
      <w:r>
        <w:t xml:space="preserve">1. </w:t>
      </w:r>
      <w:r w:rsidR="64B2ACBA" w:rsidRPr="7FD10F81">
        <w:t>tuumaenergia rahumeelse kasutamise ja sellega seotud teadus- ja arendustegevuse alused;</w:t>
      </w:r>
    </w:p>
    <w:p w14:paraId="04CA7382" w14:textId="679C010F" w:rsidR="00347760" w:rsidRPr="000A6003" w:rsidRDefault="612233F3" w:rsidP="202A43B1">
      <w:pPr>
        <w:pStyle w:val="paragraph"/>
        <w:spacing w:before="0" w:beforeAutospacing="0" w:after="0" w:afterAutospacing="0"/>
        <w:jc w:val="both"/>
        <w:textAlignment w:val="baseline"/>
      </w:pPr>
      <w:r>
        <w:t xml:space="preserve">2. </w:t>
      </w:r>
      <w:r w:rsidR="64B2ACBA" w:rsidRPr="7FD10F81">
        <w:t>tuumamaterjali ja -käitiste ohutusnõuded ning keelud mitterahumeelseks kasutuseks;</w:t>
      </w:r>
    </w:p>
    <w:p w14:paraId="6C17DE7A" w14:textId="6599C46E" w:rsidR="00347760" w:rsidRPr="000A6003" w:rsidRDefault="6E9096CF" w:rsidP="202A43B1">
      <w:pPr>
        <w:pStyle w:val="paragraph"/>
        <w:spacing w:before="0" w:beforeAutospacing="0" w:after="0" w:afterAutospacing="0"/>
        <w:jc w:val="both"/>
        <w:textAlignment w:val="baseline"/>
      </w:pPr>
      <w:r>
        <w:t xml:space="preserve">3. </w:t>
      </w:r>
      <w:r w:rsidR="64B2ACBA" w:rsidRPr="7FD10F81">
        <w:t xml:space="preserve">pädeva asutuse – Tarbijakaitse ja Tehnilise Järelevalve Ameti </w:t>
      </w:r>
      <w:r w:rsidR="002A3107">
        <w:t xml:space="preserve">(edaspidi: </w:t>
      </w:r>
      <w:r w:rsidR="002A3107" w:rsidRPr="002A3107">
        <w:rPr>
          <w:i/>
          <w:iCs/>
        </w:rPr>
        <w:t>TTJA</w:t>
      </w:r>
      <w:r w:rsidR="002A3107">
        <w:t xml:space="preserve">) </w:t>
      </w:r>
      <w:r w:rsidR="64B2ACBA" w:rsidRPr="7FD10F81">
        <w:t>– rolli sõltumatu järelevalve, lubade väljastamise ja tuumakontrolli teostamisel;</w:t>
      </w:r>
    </w:p>
    <w:p w14:paraId="7736AEB4" w14:textId="04741067" w:rsidR="00347760" w:rsidRPr="000A6003" w:rsidRDefault="773B6AE3" w:rsidP="202A43B1">
      <w:pPr>
        <w:pStyle w:val="paragraph"/>
        <w:spacing w:before="0" w:beforeAutospacing="0" w:after="0" w:afterAutospacing="0"/>
        <w:jc w:val="both"/>
        <w:textAlignment w:val="baseline"/>
      </w:pPr>
      <w:r>
        <w:t xml:space="preserve">4. </w:t>
      </w:r>
      <w:r w:rsidR="64B2ACBA" w:rsidRPr="7FD10F81">
        <w:t>tuumakäitise planeerimise, ehitamise, käitamise ja dekomissioneerimise sammud koos vastava loasüsteemiga (eelhinnang, ehitusluba, käitamisluba, dekomissioneerimisluba);</w:t>
      </w:r>
    </w:p>
    <w:p w14:paraId="0C8DC2D7" w14:textId="262C78D0" w:rsidR="00347760" w:rsidRPr="000A6003" w:rsidRDefault="7B6EBE4B" w:rsidP="202A43B1">
      <w:pPr>
        <w:pStyle w:val="paragraph"/>
        <w:spacing w:before="0" w:beforeAutospacing="0" w:after="0" w:afterAutospacing="0"/>
        <w:jc w:val="both"/>
        <w:textAlignment w:val="baseline"/>
      </w:pPr>
      <w:r>
        <w:t xml:space="preserve">5. </w:t>
      </w:r>
      <w:r w:rsidR="64B2ACBA" w:rsidRPr="7FD10F81">
        <w:t>tuumajäätmete käitlemise ja lõppladustamise kohustused, sh territoriaalpõhimõtte järgimine ning riiklik tuumajäätmete käitlemise tegevuskava;</w:t>
      </w:r>
    </w:p>
    <w:p w14:paraId="623F17BF" w14:textId="5E812C48" w:rsidR="00347760" w:rsidRPr="000A6003" w:rsidRDefault="5332F830" w:rsidP="202A43B1">
      <w:pPr>
        <w:pStyle w:val="paragraph"/>
        <w:spacing w:before="0" w:beforeAutospacing="0" w:after="0" w:afterAutospacing="0"/>
        <w:jc w:val="both"/>
        <w:textAlignment w:val="baseline"/>
      </w:pPr>
      <w:r>
        <w:t xml:space="preserve">6. </w:t>
      </w:r>
      <w:r w:rsidR="64B2ACBA" w:rsidRPr="7FD10F81">
        <w:t>rahalised tagatised ja dekomissioneerimisfondi loomise, et katta jäätmekäitluse ja käitiste sulgemise kulud;</w:t>
      </w:r>
    </w:p>
    <w:p w14:paraId="41A1CBCF" w14:textId="3D9333DE" w:rsidR="00347760" w:rsidRPr="000A6003" w:rsidRDefault="0E0CF3D3" w:rsidP="202A43B1">
      <w:pPr>
        <w:pStyle w:val="paragraph"/>
        <w:spacing w:before="0" w:beforeAutospacing="0" w:after="0" w:afterAutospacing="0"/>
        <w:jc w:val="both"/>
        <w:textAlignment w:val="baseline"/>
      </w:pPr>
      <w:r>
        <w:t xml:space="preserve">7. </w:t>
      </w:r>
      <w:r w:rsidR="64B2ACBA" w:rsidRPr="7FD10F81">
        <w:t>hädaolukordadeks valmistumise, riskianalüüsi ja rahvusvahelise teavituse korra;</w:t>
      </w:r>
    </w:p>
    <w:p w14:paraId="3624B6A1" w14:textId="0B7F2E4C" w:rsidR="00347760" w:rsidRPr="000A6003" w:rsidRDefault="7AD9C2EE" w:rsidP="202A43B1">
      <w:pPr>
        <w:pStyle w:val="paragraph"/>
        <w:spacing w:before="0" w:beforeAutospacing="0" w:after="0" w:afterAutospacing="0"/>
        <w:jc w:val="both"/>
        <w:textAlignment w:val="baseline"/>
      </w:pPr>
      <w:r>
        <w:t xml:space="preserve">8. </w:t>
      </w:r>
      <w:r w:rsidR="64B2ACBA" w:rsidRPr="7FD10F81">
        <w:t>tuumamaterjali arvestuse, kontrolli ja rahvusvaheliste inspektsioonide läbiviimise süsteemi;</w:t>
      </w:r>
    </w:p>
    <w:p w14:paraId="51FE5B44" w14:textId="2BC5337C" w:rsidR="00347760" w:rsidRPr="000A6003" w:rsidRDefault="271D483F" w:rsidP="202A43B1">
      <w:pPr>
        <w:pStyle w:val="paragraph"/>
        <w:spacing w:before="0" w:beforeAutospacing="0" w:after="0" w:afterAutospacing="0"/>
        <w:jc w:val="both"/>
        <w:textAlignment w:val="baseline"/>
      </w:pPr>
      <w:r>
        <w:t xml:space="preserve">9. </w:t>
      </w:r>
      <w:r w:rsidR="64B2ACBA" w:rsidRPr="7FD10F81">
        <w:t xml:space="preserve">füüsilise kaitse ja </w:t>
      </w:r>
      <w:r w:rsidR="1D639215">
        <w:t>tuuma</w:t>
      </w:r>
      <w:r w:rsidR="64B2ACBA">
        <w:t>julgeoleku</w:t>
      </w:r>
      <w:r w:rsidR="64B2ACBA" w:rsidRPr="7FD10F81">
        <w:t xml:space="preserve"> põhimõtted, et ennetada tuumamaterjali väärkasutust.</w:t>
      </w:r>
    </w:p>
    <w:p w14:paraId="6EB7BE86" w14:textId="1011E265" w:rsidR="00347760" w:rsidRPr="000A6003" w:rsidRDefault="00347760" w:rsidP="7FD10F81">
      <w:pPr>
        <w:pStyle w:val="paragraph"/>
        <w:spacing w:before="0" w:beforeAutospacing="0" w:after="0" w:afterAutospacing="0"/>
        <w:jc w:val="both"/>
        <w:textAlignment w:val="baseline"/>
      </w:pPr>
      <w:r>
        <w:br/>
      </w:r>
      <w:r w:rsidR="002A3107">
        <w:t>TTJA</w:t>
      </w:r>
      <w:r w:rsidR="64B2ACBA" w:rsidRPr="61C5DE19">
        <w:t xml:space="preserve"> hakkab täitma kõiki kiirgus- ja tuumaohutuse kontrolli </w:t>
      </w:r>
      <w:r w:rsidR="775282F7">
        <w:t xml:space="preserve">ja </w:t>
      </w:r>
      <w:r w:rsidR="64B2ACBA" w:rsidRPr="61C5DE19">
        <w:t>järelevalve funktsioone</w:t>
      </w:r>
      <w:r w:rsidR="002A3107">
        <w:t xml:space="preserve"> ning</w:t>
      </w:r>
      <w:r w:rsidR="64B2ACBA" w:rsidRPr="61C5DE19">
        <w:t xml:space="preserve"> saab </w:t>
      </w:r>
      <w:r w:rsidR="002A3107">
        <w:t xml:space="preserve">nende ülesannete täitmisel </w:t>
      </w:r>
      <w:r w:rsidR="64B2ACBA" w:rsidRPr="61C5DE19">
        <w:t>kasutada tehnilisi tugiorganisatsioone ja eksperte</w:t>
      </w:r>
      <w:r w:rsidR="5ED95997">
        <w:t xml:space="preserve">. </w:t>
      </w:r>
      <w:r w:rsidR="64B2ACBA" w:rsidRPr="61C5DE19">
        <w:t xml:space="preserve"> </w:t>
      </w:r>
    </w:p>
    <w:p w14:paraId="0B73B53E" w14:textId="39567B44" w:rsidR="7D016573" w:rsidRDefault="37CC9CC3" w:rsidP="748567E4">
      <w:pPr>
        <w:spacing w:before="240" w:after="240"/>
        <w:jc w:val="both"/>
        <w:rPr>
          <w:rFonts w:ascii="Times New Roman" w:eastAsia="Times New Roman" w:hAnsi="Times New Roman" w:cs="Times New Roman"/>
          <w:sz w:val="24"/>
          <w:szCs w:val="24"/>
        </w:rPr>
      </w:pPr>
      <w:r w:rsidRPr="1F221ED9">
        <w:rPr>
          <w:rFonts w:ascii="Times New Roman" w:eastAsia="Times New Roman" w:hAnsi="Times New Roman" w:cs="Times New Roman"/>
          <w:sz w:val="24"/>
          <w:szCs w:val="24"/>
        </w:rPr>
        <w:t>Eelnõu rakendamine tähendab uue, rahvusvahelistele standarditele vastava õigusliku ja institutsionaalse raamistiku loomist, mis võimaldab Eestil arendada tuumaenergeetikat vastutustundlikul ja ohutul viisil. Käesoleva seaduse vastuvõtmisega kaasneb vältimatult halduskoormuse suurenemine nii riigile kui tuumakütusetsükliga seotud tegevustes osalevatele isikutele, kuna tuumaohutuse, tuumajulgeoleku ja rahvusvaheliste kohustuste täitmine eeldab senisest ulatuslikumat loa-, järelevalve- ja aruandlussüsteemi.</w:t>
      </w:r>
    </w:p>
    <w:p w14:paraId="2E37A372" w14:textId="40AF7EEC" w:rsidR="7D016573" w:rsidRDefault="7D016573" w:rsidP="748567E4">
      <w:pPr>
        <w:spacing w:before="240" w:after="240"/>
        <w:jc w:val="both"/>
        <w:rPr>
          <w:rFonts w:ascii="Times New Roman" w:eastAsia="Times New Roman" w:hAnsi="Times New Roman" w:cs="Times New Roman"/>
          <w:sz w:val="24"/>
          <w:szCs w:val="24"/>
        </w:rPr>
      </w:pPr>
      <w:r w:rsidRPr="748567E4">
        <w:rPr>
          <w:rFonts w:ascii="Times New Roman" w:eastAsia="Times New Roman" w:hAnsi="Times New Roman" w:cs="Times New Roman"/>
          <w:sz w:val="24"/>
          <w:szCs w:val="24"/>
        </w:rPr>
        <w:t xml:space="preserve">Hea õigusloome ja normitehnika </w:t>
      </w:r>
      <w:r w:rsidR="54995716" w:rsidRPr="52C7441E">
        <w:rPr>
          <w:rFonts w:ascii="Times New Roman" w:eastAsia="Times New Roman" w:hAnsi="Times New Roman" w:cs="Times New Roman"/>
          <w:sz w:val="24"/>
          <w:szCs w:val="24"/>
        </w:rPr>
        <w:t>(HÕNTE)</w:t>
      </w:r>
      <w:r w:rsidRPr="12EF0C2B">
        <w:rPr>
          <w:rStyle w:val="Allmrkuseviide"/>
          <w:rFonts w:ascii="Times New Roman" w:eastAsia="Times New Roman" w:hAnsi="Times New Roman" w:cs="Times New Roman"/>
          <w:sz w:val="24"/>
          <w:szCs w:val="24"/>
        </w:rPr>
        <w:footnoteReference w:id="2"/>
      </w:r>
      <w:r w:rsidR="7DDDB5FB" w:rsidRPr="12EF0C2B">
        <w:rPr>
          <w:rFonts w:ascii="Times New Roman" w:eastAsia="Times New Roman" w:hAnsi="Times New Roman" w:cs="Times New Roman"/>
          <w:sz w:val="24"/>
          <w:szCs w:val="24"/>
        </w:rPr>
        <w:t xml:space="preserve"> </w:t>
      </w:r>
      <w:r w:rsidRPr="748567E4">
        <w:rPr>
          <w:rFonts w:ascii="Times New Roman" w:eastAsia="Times New Roman" w:hAnsi="Times New Roman" w:cs="Times New Roman"/>
          <w:sz w:val="24"/>
          <w:szCs w:val="24"/>
        </w:rPr>
        <w:t>eeskirja § 41 lõike 3 kohaselt tuleb eelnõu sissejuhatavas osas kirjeldada mõju halduskoormusele ning halduskoormuse kasvamisel näidata ka ülevaade meetmetest, millega olemasolevat halduskoormust vähendatakse. Samuti sätestab eeskirja § 1 punkt 4¹, et juhul kui eelnõuga kavandatavate nõuete tõttu suureneb ettevõtjate, inimeste või vabaühenduste halduskoormus, tuleb ette näha ka halduskoormust vähendavad muudatused.</w:t>
      </w:r>
    </w:p>
    <w:p w14:paraId="7433BD57" w14:textId="5EA5E02B" w:rsidR="7D016573" w:rsidRDefault="7D016573" w:rsidP="748567E4">
      <w:pPr>
        <w:spacing w:before="240" w:after="240"/>
        <w:jc w:val="both"/>
        <w:rPr>
          <w:rFonts w:ascii="Times New Roman" w:eastAsia="Times New Roman" w:hAnsi="Times New Roman" w:cs="Times New Roman"/>
          <w:sz w:val="24"/>
          <w:szCs w:val="24"/>
        </w:rPr>
      </w:pPr>
      <w:r w:rsidRPr="25164E51">
        <w:rPr>
          <w:rFonts w:ascii="Times New Roman" w:eastAsia="Times New Roman" w:hAnsi="Times New Roman" w:cs="Times New Roman"/>
          <w:sz w:val="24"/>
          <w:szCs w:val="24"/>
        </w:rPr>
        <w:t xml:space="preserve">Käesoleva eelnõu puhul tuleb rõhutada, et </w:t>
      </w:r>
      <w:commentRangeStart w:id="0"/>
      <w:r w:rsidRPr="25164E51">
        <w:rPr>
          <w:rFonts w:ascii="Times New Roman" w:eastAsia="Times New Roman" w:hAnsi="Times New Roman" w:cs="Times New Roman"/>
          <w:sz w:val="24"/>
          <w:szCs w:val="24"/>
        </w:rPr>
        <w:t>mitmed eelnõus sisalduvad nõuded ei kuulu halduskoormuse mõiste</w:t>
      </w:r>
      <w:commentRangeEnd w:id="0"/>
      <w:r>
        <w:commentReference w:id="0"/>
      </w:r>
      <w:r w:rsidRPr="25164E51">
        <w:rPr>
          <w:rFonts w:ascii="Times New Roman" w:eastAsia="Times New Roman" w:hAnsi="Times New Roman" w:cs="Times New Roman"/>
          <w:sz w:val="24"/>
          <w:szCs w:val="24"/>
        </w:rPr>
        <w:t xml:space="preserve"> alla ning seetõttu ei kohaldu neile halduskoormuse tasakaalustamise ja vähendamise kohustus. Sellisteks mittehalduskoormuslikeks säteteks on eelkõige:</w:t>
      </w:r>
    </w:p>
    <w:p w14:paraId="5610C1DC" w14:textId="47E2DA97" w:rsidR="7D016573" w:rsidRDefault="7D016573" w:rsidP="00784155">
      <w:pPr>
        <w:pStyle w:val="Loendilik"/>
        <w:numPr>
          <w:ilvl w:val="0"/>
          <w:numId w:val="30"/>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menetlus- ja järelevalvetasud, mis on avalik-õiguslikud rahalised kohustused</w:t>
      </w:r>
      <w:r w:rsidR="0755452D" w:rsidRPr="2345AB7F">
        <w:rPr>
          <w:rFonts w:ascii="Times New Roman" w:eastAsia="Times New Roman" w:hAnsi="Times New Roman" w:cs="Times New Roman"/>
          <w:sz w:val="24"/>
          <w:szCs w:val="24"/>
        </w:rPr>
        <w:t>;</w:t>
      </w:r>
    </w:p>
    <w:p w14:paraId="2069D4EF" w14:textId="51774B8A" w:rsidR="7D016573" w:rsidRDefault="7D016573" w:rsidP="00784155">
      <w:pPr>
        <w:pStyle w:val="Loendilik"/>
        <w:numPr>
          <w:ilvl w:val="0"/>
          <w:numId w:val="30"/>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kohalik kasu kui rahaline makse</w:t>
      </w:r>
      <w:r w:rsidR="0406CB15" w:rsidRPr="2345AB7F">
        <w:rPr>
          <w:rFonts w:ascii="Times New Roman" w:eastAsia="Times New Roman" w:hAnsi="Times New Roman" w:cs="Times New Roman"/>
          <w:sz w:val="24"/>
          <w:szCs w:val="24"/>
        </w:rPr>
        <w:t>;</w:t>
      </w:r>
    </w:p>
    <w:p w14:paraId="12827836" w14:textId="2702374A" w:rsidR="7D016573" w:rsidRDefault="7D016573" w:rsidP="00784155">
      <w:pPr>
        <w:pStyle w:val="Loendilik"/>
        <w:numPr>
          <w:ilvl w:val="0"/>
          <w:numId w:val="30"/>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tuumaohutuse konventsioonist tulenevate rahvusvaheliste kohustuste täitmine</w:t>
      </w:r>
      <w:r w:rsidR="4A8FF64E" w:rsidRPr="2345AB7F">
        <w:rPr>
          <w:rFonts w:ascii="Times New Roman" w:eastAsia="Times New Roman" w:hAnsi="Times New Roman" w:cs="Times New Roman"/>
          <w:sz w:val="24"/>
          <w:szCs w:val="24"/>
        </w:rPr>
        <w:t>;</w:t>
      </w:r>
    </w:p>
    <w:p w14:paraId="14ACC330" w14:textId="37176ED0" w:rsidR="7D016573" w:rsidRDefault="7D016573" w:rsidP="00784155">
      <w:pPr>
        <w:pStyle w:val="Loendilik"/>
        <w:numPr>
          <w:ilvl w:val="0"/>
          <w:numId w:val="30"/>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katsetamisluba ja osaline käitamisluba, mis on oma olemuselt ajutised ja vajalikud üksnes käitise ohutuks käivitamiseks</w:t>
      </w:r>
      <w:r w:rsidR="0F149058" w:rsidRPr="2345AB7F">
        <w:rPr>
          <w:rFonts w:ascii="Times New Roman" w:eastAsia="Times New Roman" w:hAnsi="Times New Roman" w:cs="Times New Roman"/>
          <w:sz w:val="24"/>
          <w:szCs w:val="24"/>
        </w:rPr>
        <w:t>;</w:t>
      </w:r>
    </w:p>
    <w:p w14:paraId="4B7398BC" w14:textId="63545141" w:rsidR="7D016573" w:rsidRDefault="7D016573" w:rsidP="00784155">
      <w:pPr>
        <w:pStyle w:val="Loendilik"/>
        <w:numPr>
          <w:ilvl w:val="0"/>
          <w:numId w:val="30"/>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julgeolekuga seotud nõuded,</w:t>
      </w:r>
      <w:r w:rsidRPr="748567E4">
        <w:rPr>
          <w:rFonts w:ascii="Times New Roman" w:eastAsia="Times New Roman" w:hAnsi="Times New Roman" w:cs="Times New Roman"/>
          <w:sz w:val="24"/>
          <w:szCs w:val="24"/>
        </w:rPr>
        <w:t xml:space="preserve"> mis tulenevad riigi julgeoleku ja rahvusvaheliste kaitsemeetmete rakendamise vajadusest.</w:t>
      </w:r>
    </w:p>
    <w:p w14:paraId="4470A5C2" w14:textId="2BA6976B" w:rsidR="7D016573" w:rsidRDefault="7D016573" w:rsidP="748567E4">
      <w:pPr>
        <w:spacing w:before="240" w:after="240"/>
        <w:jc w:val="both"/>
        <w:rPr>
          <w:rFonts w:ascii="Times New Roman" w:eastAsia="Times New Roman" w:hAnsi="Times New Roman" w:cs="Times New Roman"/>
          <w:sz w:val="24"/>
          <w:szCs w:val="24"/>
        </w:rPr>
      </w:pPr>
      <w:r w:rsidRPr="748567E4">
        <w:rPr>
          <w:rFonts w:ascii="Times New Roman" w:eastAsia="Times New Roman" w:hAnsi="Times New Roman" w:cs="Times New Roman"/>
          <w:sz w:val="24"/>
          <w:szCs w:val="24"/>
        </w:rPr>
        <w:t>Hea õigusloome ja normitehnika eeskirja kohaselt võib halduskoormuse tasakaalustamise nõudest loobuda juhul, kui tegemist on avalik-õigusliku rahalise kohustuse kehtestamisega, välislepingust tuleneva nõude rakendamisega, ajutise sättega või kui halduskoormus lisandub riigikaitse või julgeoleku oluliste vajaduste tõttu. Kõik eeltoodud sätted kuuluvad nende erandite alla.</w:t>
      </w:r>
    </w:p>
    <w:p w14:paraId="1B47B3C8" w14:textId="0D5B8959" w:rsidR="7D016573" w:rsidRDefault="7D016573" w:rsidP="748567E4">
      <w:pPr>
        <w:spacing w:before="240" w:after="240"/>
        <w:jc w:val="both"/>
        <w:rPr>
          <w:rFonts w:ascii="Times New Roman" w:eastAsia="Times New Roman" w:hAnsi="Times New Roman" w:cs="Times New Roman"/>
          <w:sz w:val="24"/>
          <w:szCs w:val="24"/>
        </w:rPr>
      </w:pPr>
      <w:r w:rsidRPr="748567E4">
        <w:rPr>
          <w:rFonts w:ascii="Times New Roman" w:eastAsia="Times New Roman" w:hAnsi="Times New Roman" w:cs="Times New Roman"/>
          <w:sz w:val="24"/>
          <w:szCs w:val="24"/>
        </w:rPr>
        <w:t>Kuna tegemist on uue valdkonna reguleerimisega ning ohutusnõuded on rahvusvaheliselt rangelt standardiseeritud, ei ole tuumaohutuse ja tuumajulgeoleku tagamiseks vajalikku halduskoormust võimalik vältida ega sisuliselt vähendada.</w:t>
      </w:r>
      <w:r w:rsidR="00777614">
        <w:rPr>
          <w:rFonts w:ascii="Times New Roman" w:eastAsia="Times New Roman" w:hAnsi="Times New Roman" w:cs="Times New Roman"/>
          <w:sz w:val="24"/>
          <w:szCs w:val="24"/>
        </w:rPr>
        <w:t xml:space="preserve"> Seletuskirjale on lisatud </w:t>
      </w:r>
      <w:r w:rsidR="00777614" w:rsidRPr="00777614">
        <w:rPr>
          <w:rFonts w:ascii="Times New Roman" w:eastAsia="Times New Roman" w:hAnsi="Times New Roman" w:cs="Times New Roman"/>
          <w:sz w:val="24"/>
          <w:szCs w:val="24"/>
        </w:rPr>
        <w:t>eelnõu olulisemate piirangute proportsionaalsuse analüüs</w:t>
      </w:r>
      <w:r w:rsidR="00777614">
        <w:rPr>
          <w:rFonts w:ascii="Times New Roman" w:eastAsia="Times New Roman" w:hAnsi="Times New Roman" w:cs="Times New Roman"/>
          <w:sz w:val="24"/>
          <w:szCs w:val="24"/>
        </w:rPr>
        <w:t xml:space="preserve"> (lisa 1). </w:t>
      </w:r>
      <w:r w:rsidRPr="748567E4">
        <w:rPr>
          <w:rFonts w:ascii="Times New Roman" w:eastAsia="Times New Roman" w:hAnsi="Times New Roman" w:cs="Times New Roman"/>
          <w:sz w:val="24"/>
          <w:szCs w:val="24"/>
        </w:rPr>
        <w:t>Halduskoormuse kasvu tasakaalustamiseks kavandatakse siiski koormuse vähendamist teistes valdkondades, kus menetlusi on võimalik lihtsustada riskipõhiselt avalike huvide kaitset ohustamata.</w:t>
      </w:r>
    </w:p>
    <w:p w14:paraId="09BC3AA0" w14:textId="7C27381B" w:rsidR="00347760" w:rsidRPr="000A6003" w:rsidRDefault="00347760" w:rsidP="009B065C">
      <w:pPr>
        <w:pStyle w:val="paragraph"/>
        <w:spacing w:before="0" w:beforeAutospacing="0" w:after="0" w:afterAutospacing="0"/>
        <w:jc w:val="both"/>
        <w:textAlignment w:val="baseline"/>
        <w:rPr>
          <w:rFonts w:ascii="Segoe UI" w:hAnsi="Segoe UI" w:cs="Segoe UI"/>
          <w:b/>
          <w:bCs/>
        </w:rPr>
      </w:pPr>
    </w:p>
    <w:p w14:paraId="7FC27B3F" w14:textId="77777777" w:rsidR="000A6003" w:rsidRDefault="000A6003" w:rsidP="000A6003">
      <w:pPr>
        <w:spacing w:after="0" w:line="240" w:lineRule="auto"/>
        <w:jc w:val="both"/>
        <w:rPr>
          <w:rFonts w:ascii="Times New Roman" w:hAnsi="Times New Roman" w:cs="Times New Roman"/>
          <w:b/>
          <w:sz w:val="24"/>
          <w:szCs w:val="24"/>
        </w:rPr>
      </w:pPr>
      <w:r w:rsidRPr="000A6003">
        <w:rPr>
          <w:rFonts w:ascii="Times New Roman" w:hAnsi="Times New Roman" w:cs="Times New Roman"/>
          <w:b/>
          <w:sz w:val="24"/>
          <w:szCs w:val="24"/>
        </w:rPr>
        <w:t>1.2. Eelnõu ettevalmistaja</w:t>
      </w:r>
    </w:p>
    <w:p w14:paraId="07F3D091" w14:textId="77777777" w:rsidR="00347760" w:rsidRDefault="00347760" w:rsidP="000A6003">
      <w:pPr>
        <w:spacing w:after="0" w:line="240" w:lineRule="auto"/>
        <w:jc w:val="both"/>
        <w:rPr>
          <w:rFonts w:ascii="Times New Roman" w:hAnsi="Times New Roman" w:cs="Times New Roman"/>
          <w:b/>
          <w:sz w:val="24"/>
          <w:szCs w:val="24"/>
        </w:rPr>
      </w:pPr>
    </w:p>
    <w:p w14:paraId="6F38E99D" w14:textId="7209C936" w:rsidR="7DBACE46" w:rsidRDefault="27C7F32A" w:rsidP="44233FAD">
      <w:pPr>
        <w:spacing w:after="0" w:line="240" w:lineRule="auto"/>
        <w:jc w:val="both"/>
        <w:rPr>
          <w:rFonts w:ascii="Times New Roman" w:hAnsi="Times New Roman" w:cs="Times New Roman"/>
          <w:sz w:val="24"/>
          <w:szCs w:val="24"/>
        </w:rPr>
      </w:pPr>
      <w:r w:rsidRPr="44233FAD">
        <w:rPr>
          <w:rFonts w:ascii="Times New Roman" w:hAnsi="Times New Roman" w:cs="Times New Roman"/>
          <w:sz w:val="24"/>
          <w:szCs w:val="24"/>
        </w:rPr>
        <w:t>Eelnõu ja seletuskirja on koostanud Kliimaministeeriumi  k</w:t>
      </w:r>
      <w:r w:rsidR="2B67C986" w:rsidRPr="44233FAD">
        <w:rPr>
          <w:rFonts w:ascii="Times New Roman" w:hAnsi="Times New Roman" w:cs="Times New Roman"/>
          <w:sz w:val="24"/>
          <w:szCs w:val="24"/>
        </w:rPr>
        <w:t xml:space="preserve">iirguse ja tuumaohutuse valdkonna juht </w:t>
      </w:r>
      <w:r w:rsidRPr="44233FAD">
        <w:rPr>
          <w:rFonts w:ascii="Times New Roman" w:hAnsi="Times New Roman" w:cs="Times New Roman"/>
          <w:sz w:val="24"/>
          <w:szCs w:val="24"/>
        </w:rPr>
        <w:t xml:space="preserve">Marily Jaska (tel 626 2982, </w:t>
      </w:r>
      <w:hyperlink r:id="rId15">
        <w:r w:rsidR="0C4F3D3D" w:rsidRPr="44233FAD">
          <w:rPr>
            <w:rStyle w:val="Hperlink"/>
            <w:rFonts w:ascii="Times New Roman" w:hAnsi="Times New Roman" w:cs="Times New Roman"/>
            <w:sz w:val="24"/>
            <w:szCs w:val="24"/>
          </w:rPr>
          <w:t>marily.jaska@kliimaministeerium.ee</w:t>
        </w:r>
      </w:hyperlink>
      <w:r w:rsidR="0C4F3D3D" w:rsidRPr="44233FAD">
        <w:rPr>
          <w:rFonts w:ascii="Times New Roman" w:hAnsi="Times New Roman" w:cs="Times New Roman"/>
          <w:sz w:val="24"/>
          <w:szCs w:val="24"/>
        </w:rPr>
        <w:t xml:space="preserve"> </w:t>
      </w:r>
      <w:r w:rsidRPr="44233FAD">
        <w:rPr>
          <w:rFonts w:ascii="Times New Roman" w:hAnsi="Times New Roman" w:cs="Times New Roman"/>
          <w:sz w:val="24"/>
          <w:szCs w:val="24"/>
        </w:rPr>
        <w:t>)</w:t>
      </w:r>
      <w:r w:rsidR="6E166EC9" w:rsidRPr="44233FAD">
        <w:rPr>
          <w:rFonts w:ascii="Times New Roman" w:hAnsi="Times New Roman" w:cs="Times New Roman"/>
          <w:sz w:val="24"/>
          <w:szCs w:val="24"/>
        </w:rPr>
        <w:t xml:space="preserve">, </w:t>
      </w:r>
      <w:r w:rsidR="0443876F" w:rsidRPr="44233FAD">
        <w:rPr>
          <w:rFonts w:ascii="Times New Roman" w:hAnsi="Times New Roman" w:cs="Times New Roman"/>
          <w:sz w:val="24"/>
          <w:szCs w:val="24"/>
        </w:rPr>
        <w:t>nõunik Hando Tohver (</w:t>
      </w:r>
      <w:r w:rsidR="043762BE" w:rsidRPr="44233FAD">
        <w:rPr>
          <w:rFonts w:ascii="Times New Roman" w:hAnsi="Times New Roman" w:cs="Times New Roman"/>
          <w:sz w:val="24"/>
          <w:szCs w:val="24"/>
        </w:rPr>
        <w:t xml:space="preserve">tel 625 9021, </w:t>
      </w:r>
      <w:hyperlink r:id="rId16">
        <w:r w:rsidR="0443876F" w:rsidRPr="44233FAD">
          <w:rPr>
            <w:rStyle w:val="Hperlink"/>
            <w:rFonts w:ascii="Times New Roman" w:hAnsi="Times New Roman" w:cs="Times New Roman"/>
            <w:sz w:val="24"/>
            <w:szCs w:val="24"/>
          </w:rPr>
          <w:t>hando.tohver@kliimaministeerium.ee</w:t>
        </w:r>
      </w:hyperlink>
      <w:r w:rsidR="0443876F" w:rsidRPr="44233FAD">
        <w:rPr>
          <w:rFonts w:ascii="Times New Roman" w:hAnsi="Times New Roman" w:cs="Times New Roman"/>
          <w:sz w:val="24"/>
          <w:szCs w:val="24"/>
        </w:rPr>
        <w:t>)</w:t>
      </w:r>
      <w:r w:rsidRPr="44233FAD">
        <w:rPr>
          <w:rFonts w:ascii="Times New Roman" w:hAnsi="Times New Roman" w:cs="Times New Roman"/>
          <w:sz w:val="24"/>
          <w:szCs w:val="24"/>
        </w:rPr>
        <w:t>,</w:t>
      </w:r>
      <w:r w:rsidR="302DB3C4" w:rsidRPr="44233FAD">
        <w:rPr>
          <w:rFonts w:ascii="Times New Roman" w:hAnsi="Times New Roman" w:cs="Times New Roman"/>
          <w:sz w:val="24"/>
          <w:szCs w:val="24"/>
        </w:rPr>
        <w:t xml:space="preserve"> </w:t>
      </w:r>
      <w:r w:rsidR="0FCD9EBF" w:rsidRPr="44233FAD">
        <w:rPr>
          <w:rFonts w:ascii="Times New Roman" w:hAnsi="Times New Roman" w:cs="Times New Roman"/>
          <w:sz w:val="24"/>
          <w:szCs w:val="24"/>
        </w:rPr>
        <w:t>nõunik Merilin Šaitor</w:t>
      </w:r>
      <w:r w:rsidR="4E3E6A22" w:rsidRPr="44233FAD">
        <w:rPr>
          <w:rFonts w:ascii="Times New Roman" w:hAnsi="Times New Roman" w:cs="Times New Roman"/>
          <w:sz w:val="24"/>
          <w:szCs w:val="24"/>
        </w:rPr>
        <w:t xml:space="preserve"> (tel </w:t>
      </w:r>
      <w:r w:rsidR="4E3E6A22" w:rsidRPr="44233FAD">
        <w:rPr>
          <w:rFonts w:ascii="Times New Roman" w:eastAsia="Aptos" w:hAnsi="Times New Roman" w:cs="Times New Roman"/>
          <w:color w:val="000000" w:themeColor="text1"/>
          <w:sz w:val="24"/>
          <w:szCs w:val="24"/>
        </w:rPr>
        <w:t>605 6453</w:t>
      </w:r>
      <w:r w:rsidR="7F80EB1C" w:rsidRPr="44233FAD">
        <w:rPr>
          <w:rFonts w:ascii="Times New Roman" w:eastAsia="Aptos" w:hAnsi="Times New Roman" w:cs="Times New Roman"/>
          <w:color w:val="000000" w:themeColor="text1"/>
          <w:sz w:val="24"/>
          <w:szCs w:val="24"/>
        </w:rPr>
        <w:t>,</w:t>
      </w:r>
      <w:r w:rsidR="0FCD9EBF" w:rsidRPr="44233FAD">
        <w:rPr>
          <w:rFonts w:ascii="Times New Roman" w:hAnsi="Times New Roman" w:cs="Times New Roman"/>
          <w:sz w:val="24"/>
          <w:szCs w:val="24"/>
        </w:rPr>
        <w:t xml:space="preserve"> </w:t>
      </w:r>
      <w:hyperlink r:id="rId17">
        <w:r w:rsidR="5F928CAF" w:rsidRPr="44233FAD">
          <w:rPr>
            <w:rStyle w:val="Hperlink"/>
            <w:rFonts w:ascii="Times New Roman" w:eastAsia="Aptos" w:hAnsi="Times New Roman" w:cs="Times New Roman"/>
            <w:sz w:val="24"/>
            <w:szCs w:val="24"/>
          </w:rPr>
          <w:t>merilin.saitor@kliimaministeerium.ee</w:t>
        </w:r>
      </w:hyperlink>
      <w:r w:rsidR="0FCD9EBF" w:rsidRPr="44233FAD">
        <w:rPr>
          <w:rFonts w:ascii="Times New Roman" w:hAnsi="Times New Roman" w:cs="Times New Roman"/>
          <w:sz w:val="24"/>
          <w:szCs w:val="24"/>
        </w:rPr>
        <w:t>),</w:t>
      </w:r>
      <w:r w:rsidR="5738408C" w:rsidRPr="44233FAD">
        <w:rPr>
          <w:rFonts w:ascii="Times New Roman" w:hAnsi="Times New Roman" w:cs="Times New Roman"/>
          <w:sz w:val="24"/>
          <w:szCs w:val="24"/>
        </w:rPr>
        <w:t xml:space="preserve"> </w:t>
      </w:r>
      <w:r w:rsidRPr="44233FAD">
        <w:rPr>
          <w:rFonts w:ascii="Times New Roman" w:hAnsi="Times New Roman" w:cs="Times New Roman"/>
          <w:sz w:val="24"/>
          <w:szCs w:val="24"/>
        </w:rPr>
        <w:t xml:space="preserve">Keskkonnaameti kliima- ja kiirgusosakonna </w:t>
      </w:r>
      <w:r w:rsidR="6DA209B6" w:rsidRPr="44233FAD">
        <w:rPr>
          <w:rFonts w:ascii="Times New Roman" w:hAnsi="Times New Roman" w:cs="Times New Roman"/>
          <w:sz w:val="24"/>
          <w:szCs w:val="24"/>
        </w:rPr>
        <w:t>nõunik Karin Muru</w:t>
      </w:r>
      <w:r w:rsidRPr="44233FAD">
        <w:rPr>
          <w:rFonts w:ascii="Times New Roman" w:hAnsi="Times New Roman" w:cs="Times New Roman"/>
          <w:sz w:val="24"/>
          <w:szCs w:val="24"/>
        </w:rPr>
        <w:t xml:space="preserve"> (</w:t>
      </w:r>
      <w:r w:rsidR="2450F41F" w:rsidRPr="44233FAD">
        <w:rPr>
          <w:rFonts w:ascii="Times New Roman" w:hAnsi="Times New Roman" w:cs="Times New Roman"/>
          <w:sz w:val="24"/>
          <w:szCs w:val="24"/>
        </w:rPr>
        <w:t xml:space="preserve">tel 5306 3562 </w:t>
      </w:r>
      <w:hyperlink r:id="rId18">
        <w:r w:rsidR="7D12EF6D" w:rsidRPr="44233FAD">
          <w:rPr>
            <w:rStyle w:val="Hperlink"/>
            <w:rFonts w:ascii="Times New Roman" w:hAnsi="Times New Roman" w:cs="Times New Roman"/>
            <w:sz w:val="24"/>
            <w:szCs w:val="24"/>
          </w:rPr>
          <w:t>karin.muru</w:t>
        </w:r>
        <w:r w:rsidRPr="44233FAD">
          <w:rPr>
            <w:rStyle w:val="Hperlink"/>
            <w:rFonts w:ascii="Times New Roman" w:hAnsi="Times New Roman" w:cs="Times New Roman"/>
            <w:sz w:val="24"/>
            <w:szCs w:val="24"/>
          </w:rPr>
          <w:t>@keskkonnaamet.ee</w:t>
        </w:r>
      </w:hyperlink>
      <w:r w:rsidR="34875026" w:rsidRPr="44233FAD">
        <w:rPr>
          <w:rFonts w:ascii="Times New Roman" w:hAnsi="Times New Roman" w:cs="Times New Roman"/>
          <w:sz w:val="24"/>
          <w:szCs w:val="24"/>
        </w:rPr>
        <w:t>), Siseministeeriumi nõunik Reelika Runnel</w:t>
      </w:r>
      <w:r w:rsidR="365FBF7B" w:rsidRPr="44233FAD">
        <w:rPr>
          <w:rFonts w:ascii="Times New Roman" w:hAnsi="Times New Roman" w:cs="Times New Roman"/>
          <w:sz w:val="24"/>
          <w:szCs w:val="24"/>
        </w:rPr>
        <w:t xml:space="preserve"> (</w:t>
      </w:r>
      <w:hyperlink r:id="rId19">
        <w:r w:rsidR="365FBF7B" w:rsidRPr="44233FAD">
          <w:rPr>
            <w:rStyle w:val="Hperlink"/>
            <w:rFonts w:ascii="Times New Roman" w:hAnsi="Times New Roman" w:cs="Times New Roman"/>
            <w:sz w:val="24"/>
            <w:szCs w:val="24"/>
          </w:rPr>
          <w:t>reelika.runnel@siseministeerium.ee</w:t>
        </w:r>
      </w:hyperlink>
      <w:r w:rsidR="365FBF7B" w:rsidRPr="44233FAD">
        <w:rPr>
          <w:rFonts w:ascii="Times New Roman" w:hAnsi="Times New Roman" w:cs="Times New Roman"/>
          <w:sz w:val="24"/>
          <w:szCs w:val="24"/>
        </w:rPr>
        <w:t xml:space="preserve"> )</w:t>
      </w:r>
      <w:r w:rsidR="34875026" w:rsidRPr="44233FAD">
        <w:rPr>
          <w:rFonts w:ascii="Times New Roman" w:hAnsi="Times New Roman" w:cs="Times New Roman"/>
          <w:sz w:val="24"/>
          <w:szCs w:val="24"/>
        </w:rPr>
        <w:t>, ASi ALARA juha</w:t>
      </w:r>
      <w:r w:rsidR="0BC7B25A" w:rsidRPr="44233FAD">
        <w:rPr>
          <w:rFonts w:ascii="Times New Roman" w:hAnsi="Times New Roman" w:cs="Times New Roman"/>
          <w:sz w:val="24"/>
          <w:szCs w:val="24"/>
        </w:rPr>
        <w:t xml:space="preserve">tuse liige Ilmar Puskar </w:t>
      </w:r>
      <w:r w:rsidR="572AAC13" w:rsidRPr="44233FAD">
        <w:rPr>
          <w:rFonts w:ascii="Times New Roman" w:hAnsi="Times New Roman" w:cs="Times New Roman"/>
          <w:sz w:val="24"/>
          <w:szCs w:val="24"/>
        </w:rPr>
        <w:t>(</w:t>
      </w:r>
      <w:hyperlink r:id="rId20">
        <w:r w:rsidR="572AAC13" w:rsidRPr="44233FAD">
          <w:rPr>
            <w:rStyle w:val="Hperlink"/>
            <w:rFonts w:ascii="Times New Roman" w:hAnsi="Times New Roman" w:cs="Times New Roman"/>
            <w:sz w:val="24"/>
            <w:szCs w:val="24"/>
          </w:rPr>
          <w:t>ilmar.puskar@alara.ee</w:t>
        </w:r>
      </w:hyperlink>
      <w:r w:rsidR="572AAC13" w:rsidRPr="44233FAD">
        <w:rPr>
          <w:rFonts w:ascii="Times New Roman" w:hAnsi="Times New Roman" w:cs="Times New Roman"/>
          <w:sz w:val="24"/>
          <w:szCs w:val="24"/>
        </w:rPr>
        <w:t>).</w:t>
      </w:r>
      <w:r w:rsidR="36358E75" w:rsidRPr="44233FAD">
        <w:rPr>
          <w:rFonts w:ascii="Times New Roman" w:hAnsi="Times New Roman" w:cs="Times New Roman"/>
          <w:sz w:val="24"/>
          <w:szCs w:val="24"/>
        </w:rPr>
        <w:t xml:space="preserve"> Eelnõu väljatöötamisse on </w:t>
      </w:r>
      <w:r w:rsidR="49249B37" w:rsidRPr="44233FAD">
        <w:rPr>
          <w:rFonts w:ascii="Times New Roman" w:hAnsi="Times New Roman" w:cs="Times New Roman"/>
          <w:sz w:val="24"/>
          <w:szCs w:val="24"/>
        </w:rPr>
        <w:t>olnud</w:t>
      </w:r>
      <w:r w:rsidR="36358E75" w:rsidRPr="44233FAD">
        <w:rPr>
          <w:rFonts w:ascii="Times New Roman" w:hAnsi="Times New Roman" w:cs="Times New Roman"/>
          <w:sz w:val="24"/>
          <w:szCs w:val="24"/>
        </w:rPr>
        <w:t xml:space="preserve"> kaasatud </w:t>
      </w:r>
      <w:r w:rsidR="6B8DA0B4" w:rsidRPr="44233FAD">
        <w:rPr>
          <w:rFonts w:ascii="Times New Roman" w:hAnsi="Times New Roman" w:cs="Times New Roman"/>
          <w:sz w:val="24"/>
          <w:szCs w:val="24"/>
        </w:rPr>
        <w:t>Tarbijakaitse ja Tehnilise Järelevalve Ameti tehnikaosakonna juhataja</w:t>
      </w:r>
      <w:r w:rsidR="5AF7ECDD" w:rsidRPr="44233FAD">
        <w:rPr>
          <w:rFonts w:ascii="Times New Roman" w:hAnsi="Times New Roman" w:cs="Times New Roman"/>
          <w:sz w:val="24"/>
          <w:szCs w:val="24"/>
        </w:rPr>
        <w:t xml:space="preserve"> </w:t>
      </w:r>
      <w:r w:rsidR="36358E75" w:rsidRPr="44233FAD">
        <w:rPr>
          <w:rFonts w:ascii="Times New Roman" w:hAnsi="Times New Roman" w:cs="Times New Roman"/>
          <w:sz w:val="24"/>
          <w:szCs w:val="24"/>
        </w:rPr>
        <w:t>Lauri K</w:t>
      </w:r>
      <w:r w:rsidR="4EEA7B38" w:rsidRPr="44233FAD">
        <w:rPr>
          <w:rFonts w:ascii="Times New Roman" w:hAnsi="Times New Roman" w:cs="Times New Roman"/>
          <w:sz w:val="24"/>
          <w:szCs w:val="24"/>
        </w:rPr>
        <w:t>ütt (</w:t>
      </w:r>
      <w:r w:rsidR="3FD8BC16" w:rsidRPr="44233FAD">
        <w:rPr>
          <w:rFonts w:ascii="Times New Roman" w:hAnsi="Times New Roman" w:cs="Times New Roman"/>
          <w:sz w:val="24"/>
          <w:szCs w:val="24"/>
        </w:rPr>
        <w:t xml:space="preserve">tel 667 2185, </w:t>
      </w:r>
      <w:hyperlink r:id="rId21">
        <w:r w:rsidR="3FD8BC16" w:rsidRPr="44233FAD">
          <w:rPr>
            <w:rStyle w:val="Hperlink"/>
            <w:rFonts w:ascii="Times New Roman" w:hAnsi="Times New Roman" w:cs="Times New Roman"/>
            <w:sz w:val="24"/>
            <w:szCs w:val="24"/>
          </w:rPr>
          <w:t>lauri.kytt@ttja.ee</w:t>
        </w:r>
      </w:hyperlink>
      <w:r w:rsidR="4EEA7B38" w:rsidRPr="707704E0">
        <w:rPr>
          <w:rFonts w:ascii="Times New Roman" w:hAnsi="Times New Roman" w:cs="Times New Roman"/>
          <w:sz w:val="24"/>
          <w:szCs w:val="24"/>
        </w:rPr>
        <w:t>)</w:t>
      </w:r>
      <w:r w:rsidR="4EEA7B38" w:rsidRPr="44233FAD">
        <w:rPr>
          <w:rFonts w:ascii="Times New Roman" w:hAnsi="Times New Roman" w:cs="Times New Roman"/>
          <w:sz w:val="24"/>
          <w:szCs w:val="24"/>
        </w:rPr>
        <w:t xml:space="preserve"> ja </w:t>
      </w:r>
      <w:r w:rsidR="4CFAB164" w:rsidRPr="44233FAD">
        <w:rPr>
          <w:rFonts w:ascii="Times New Roman" w:hAnsi="Times New Roman" w:cs="Times New Roman"/>
          <w:sz w:val="24"/>
          <w:szCs w:val="24"/>
        </w:rPr>
        <w:t>õigusosakonna õigusnõunik</w:t>
      </w:r>
      <w:r w:rsidR="066F6348" w:rsidRPr="44233FAD">
        <w:rPr>
          <w:rFonts w:ascii="Times New Roman" w:hAnsi="Times New Roman" w:cs="Times New Roman"/>
          <w:sz w:val="24"/>
          <w:szCs w:val="24"/>
        </w:rPr>
        <w:t xml:space="preserve"> </w:t>
      </w:r>
      <w:r w:rsidR="4EEA7B38" w:rsidRPr="44233FAD">
        <w:rPr>
          <w:rFonts w:ascii="Times New Roman" w:hAnsi="Times New Roman" w:cs="Times New Roman"/>
          <w:sz w:val="24"/>
          <w:szCs w:val="24"/>
        </w:rPr>
        <w:t>Maiga Liiv</w:t>
      </w:r>
      <w:r w:rsidR="09D9528F" w:rsidRPr="44233FAD">
        <w:rPr>
          <w:rFonts w:ascii="Times New Roman" w:hAnsi="Times New Roman" w:cs="Times New Roman"/>
          <w:sz w:val="24"/>
          <w:szCs w:val="24"/>
        </w:rPr>
        <w:t xml:space="preserve"> (</w:t>
      </w:r>
      <w:r w:rsidR="5E503CA8" w:rsidRPr="44233FAD">
        <w:rPr>
          <w:rFonts w:ascii="Times New Roman" w:hAnsi="Times New Roman" w:cs="Times New Roman"/>
          <w:sz w:val="24"/>
          <w:szCs w:val="24"/>
        </w:rPr>
        <w:t xml:space="preserve">tel 667 2076, </w:t>
      </w:r>
      <w:hyperlink r:id="rId22">
        <w:r w:rsidR="5E503CA8" w:rsidRPr="44233FAD">
          <w:rPr>
            <w:rStyle w:val="Hperlink"/>
            <w:rFonts w:ascii="Times New Roman" w:hAnsi="Times New Roman" w:cs="Times New Roman"/>
            <w:sz w:val="24"/>
            <w:szCs w:val="24"/>
          </w:rPr>
          <w:t>maiga.liiv@ttja.ee</w:t>
        </w:r>
      </w:hyperlink>
      <w:r w:rsidR="09D9528F" w:rsidRPr="44233FAD">
        <w:rPr>
          <w:rFonts w:ascii="Times New Roman" w:hAnsi="Times New Roman" w:cs="Times New Roman"/>
          <w:sz w:val="24"/>
          <w:szCs w:val="24"/>
        </w:rPr>
        <w:t>).</w:t>
      </w:r>
      <w:r w:rsidR="36358E75" w:rsidRPr="44233FAD">
        <w:rPr>
          <w:rFonts w:ascii="Times New Roman" w:hAnsi="Times New Roman" w:cs="Times New Roman"/>
          <w:sz w:val="24"/>
          <w:szCs w:val="24"/>
        </w:rPr>
        <w:t xml:space="preserve"> </w:t>
      </w:r>
      <w:r w:rsidR="29AF6218" w:rsidRPr="760E2F47">
        <w:rPr>
          <w:rFonts w:ascii="Times New Roman" w:hAnsi="Times New Roman" w:cs="Times New Roman"/>
          <w:sz w:val="24"/>
          <w:szCs w:val="24"/>
        </w:rPr>
        <w:t>Eelnõu m</w:t>
      </w:r>
      <w:r w:rsidR="7B3E63F3" w:rsidRPr="760E2F47">
        <w:rPr>
          <w:rFonts w:ascii="Times New Roman" w:hAnsi="Times New Roman" w:cs="Times New Roman"/>
          <w:sz w:val="24"/>
          <w:szCs w:val="24"/>
        </w:rPr>
        <w:t>õjuanalüüsi on teinud</w:t>
      </w:r>
      <w:r w:rsidR="7B3E63F3" w:rsidRPr="1FC37729">
        <w:rPr>
          <w:rFonts w:ascii="Times New Roman" w:hAnsi="Times New Roman" w:cs="Times New Roman"/>
          <w:sz w:val="24"/>
          <w:szCs w:val="24"/>
        </w:rPr>
        <w:t xml:space="preserve"> </w:t>
      </w:r>
      <w:r w:rsidR="0CF91FEA" w:rsidRPr="320FAB20">
        <w:rPr>
          <w:rFonts w:ascii="Times New Roman" w:hAnsi="Times New Roman" w:cs="Times New Roman"/>
          <w:sz w:val="24"/>
          <w:szCs w:val="24"/>
        </w:rPr>
        <w:t xml:space="preserve">Kliimaministeeriumi strateegia, analüüsi ja digiarengu osakonna </w:t>
      </w:r>
      <w:r w:rsidR="0CF91FEA" w:rsidRPr="20E3BAFA">
        <w:rPr>
          <w:rFonts w:ascii="Times New Roman" w:hAnsi="Times New Roman" w:cs="Times New Roman"/>
          <w:sz w:val="24"/>
          <w:szCs w:val="24"/>
        </w:rPr>
        <w:t>analüütik</w:t>
      </w:r>
      <w:r w:rsidR="1F5A2C5F" w:rsidRPr="20E3BAFA">
        <w:rPr>
          <w:rFonts w:ascii="Times New Roman" w:hAnsi="Times New Roman" w:cs="Times New Roman"/>
          <w:sz w:val="24"/>
          <w:szCs w:val="24"/>
        </w:rPr>
        <w:t>ud</w:t>
      </w:r>
      <w:r w:rsidR="0CF91FEA" w:rsidRPr="320FAB20">
        <w:rPr>
          <w:rFonts w:ascii="Times New Roman" w:hAnsi="Times New Roman" w:cs="Times New Roman"/>
          <w:sz w:val="24"/>
          <w:szCs w:val="24"/>
        </w:rPr>
        <w:t xml:space="preserve"> Mati Mõtte </w:t>
      </w:r>
      <w:r w:rsidR="635EF359" w:rsidRPr="4636A950">
        <w:rPr>
          <w:rFonts w:ascii="Times New Roman" w:hAnsi="Times New Roman" w:cs="Times New Roman"/>
          <w:sz w:val="24"/>
          <w:szCs w:val="24"/>
        </w:rPr>
        <w:t xml:space="preserve">(tel </w:t>
      </w:r>
      <w:r w:rsidR="635EF359" w:rsidRPr="02E95AA1">
        <w:rPr>
          <w:rFonts w:ascii="Times New Roman" w:hAnsi="Times New Roman" w:cs="Times New Roman"/>
          <w:sz w:val="24"/>
          <w:szCs w:val="24"/>
        </w:rPr>
        <w:t>6231269</w:t>
      </w:r>
      <w:r w:rsidR="635EF359" w:rsidRPr="3775A166">
        <w:rPr>
          <w:rFonts w:ascii="Times New Roman" w:hAnsi="Times New Roman" w:cs="Times New Roman"/>
          <w:sz w:val="24"/>
          <w:szCs w:val="24"/>
        </w:rPr>
        <w:t>,</w:t>
      </w:r>
      <w:r w:rsidR="0CF91FEA" w:rsidRPr="364F6E73">
        <w:rPr>
          <w:rFonts w:ascii="Times New Roman" w:hAnsi="Times New Roman" w:cs="Times New Roman"/>
          <w:sz w:val="24"/>
          <w:szCs w:val="24"/>
        </w:rPr>
        <w:t xml:space="preserve"> </w:t>
      </w:r>
      <w:hyperlink r:id="rId23" w:history="1">
        <w:r w:rsidR="635EF359" w:rsidRPr="503C4B70">
          <w:rPr>
            <w:rStyle w:val="Hperlink"/>
            <w:rFonts w:ascii="Times New Roman" w:hAnsi="Times New Roman" w:cs="Times New Roman"/>
            <w:sz w:val="24"/>
            <w:szCs w:val="24"/>
          </w:rPr>
          <w:t>mati.motte@kliimaministeerium.ee</w:t>
        </w:r>
      </w:hyperlink>
      <w:r w:rsidR="635EF359" w:rsidRPr="503C4B70">
        <w:rPr>
          <w:rFonts w:ascii="Times New Roman" w:hAnsi="Times New Roman" w:cs="Times New Roman"/>
          <w:sz w:val="24"/>
          <w:szCs w:val="24"/>
        </w:rPr>
        <w:t>)</w:t>
      </w:r>
      <w:r w:rsidR="0CF91FEA" w:rsidRPr="316C9D48">
        <w:rPr>
          <w:rFonts w:ascii="Times New Roman" w:hAnsi="Times New Roman" w:cs="Times New Roman"/>
          <w:sz w:val="24"/>
          <w:szCs w:val="24"/>
        </w:rPr>
        <w:t xml:space="preserve"> </w:t>
      </w:r>
      <w:r w:rsidR="0CF91FEA" w:rsidRPr="320FAB20">
        <w:rPr>
          <w:rFonts w:ascii="Times New Roman" w:hAnsi="Times New Roman" w:cs="Times New Roman"/>
          <w:sz w:val="24"/>
          <w:szCs w:val="24"/>
        </w:rPr>
        <w:t xml:space="preserve">ja </w:t>
      </w:r>
      <w:r w:rsidR="7B3E63F3" w:rsidRPr="7B98077E">
        <w:rPr>
          <w:rFonts w:ascii="Times New Roman" w:hAnsi="Times New Roman" w:cs="Times New Roman"/>
          <w:sz w:val="24"/>
          <w:szCs w:val="24"/>
        </w:rPr>
        <w:t xml:space="preserve"> </w:t>
      </w:r>
      <w:r w:rsidR="12AC6C1C" w:rsidRPr="20E3BAFA">
        <w:rPr>
          <w:rFonts w:ascii="Times New Roman" w:hAnsi="Times New Roman" w:cs="Times New Roman"/>
          <w:sz w:val="24"/>
          <w:szCs w:val="24"/>
        </w:rPr>
        <w:t>Jaana Härma (</w:t>
      </w:r>
      <w:r w:rsidR="12AC6C1C" w:rsidRPr="500FE9F8">
        <w:rPr>
          <w:rFonts w:ascii="Times New Roman" w:hAnsi="Times New Roman" w:cs="Times New Roman"/>
          <w:sz w:val="24"/>
          <w:szCs w:val="24"/>
        </w:rPr>
        <w:t xml:space="preserve">tel </w:t>
      </w:r>
      <w:r w:rsidR="12AC6C1C" w:rsidRPr="20E3BAFA">
        <w:rPr>
          <w:rFonts w:ascii="Times New Roman" w:hAnsi="Times New Roman" w:cs="Times New Roman"/>
          <w:sz w:val="24"/>
          <w:szCs w:val="24"/>
        </w:rPr>
        <w:t>6059545</w:t>
      </w:r>
      <w:r w:rsidR="12AC6C1C" w:rsidRPr="500FE9F8">
        <w:rPr>
          <w:rFonts w:ascii="Times New Roman" w:hAnsi="Times New Roman" w:cs="Times New Roman"/>
          <w:sz w:val="24"/>
          <w:szCs w:val="24"/>
        </w:rPr>
        <w:t xml:space="preserve">, </w:t>
      </w:r>
      <w:hyperlink r:id="rId24" w:history="1">
        <w:r w:rsidR="12AC6C1C" w:rsidRPr="503C4B70">
          <w:rPr>
            <w:rStyle w:val="Hperlink"/>
            <w:rFonts w:ascii="Times New Roman" w:hAnsi="Times New Roman" w:cs="Times New Roman"/>
            <w:sz w:val="24"/>
            <w:szCs w:val="24"/>
          </w:rPr>
          <w:t>jaana.harma@kliimaministeerium.ee</w:t>
        </w:r>
      </w:hyperlink>
      <w:r w:rsidR="12AC6C1C" w:rsidRPr="503C4B70">
        <w:rPr>
          <w:rFonts w:ascii="Times New Roman" w:hAnsi="Times New Roman" w:cs="Times New Roman"/>
          <w:sz w:val="24"/>
          <w:szCs w:val="24"/>
        </w:rPr>
        <w:t>)</w:t>
      </w:r>
      <w:r w:rsidR="57C0CE14" w:rsidRPr="503C4B70">
        <w:rPr>
          <w:rFonts w:ascii="Times New Roman" w:hAnsi="Times New Roman" w:cs="Times New Roman"/>
          <w:sz w:val="24"/>
          <w:szCs w:val="24"/>
        </w:rPr>
        <w:t xml:space="preserve">. </w:t>
      </w:r>
      <w:r w:rsidRPr="44233FAD">
        <w:rPr>
          <w:rFonts w:ascii="Times New Roman" w:hAnsi="Times New Roman" w:cs="Times New Roman"/>
          <w:sz w:val="24"/>
          <w:szCs w:val="24"/>
        </w:rPr>
        <w:t>Eelnõu õigusekspertiisi on teinud Kliimaministeeriumi õigusosakonna jurist</w:t>
      </w:r>
      <w:r w:rsidR="085175F3" w:rsidRPr="44233FAD">
        <w:rPr>
          <w:rFonts w:ascii="Times New Roman" w:hAnsi="Times New Roman" w:cs="Times New Roman"/>
          <w:sz w:val="24"/>
          <w:szCs w:val="24"/>
        </w:rPr>
        <w:t>id</w:t>
      </w:r>
      <w:r w:rsidRPr="44233FAD">
        <w:rPr>
          <w:rFonts w:ascii="Times New Roman" w:hAnsi="Times New Roman" w:cs="Times New Roman"/>
          <w:sz w:val="24"/>
          <w:szCs w:val="24"/>
        </w:rPr>
        <w:t xml:space="preserve"> </w:t>
      </w:r>
      <w:r w:rsidR="4E60C199" w:rsidRPr="44233FAD">
        <w:rPr>
          <w:rFonts w:ascii="Times New Roman" w:hAnsi="Times New Roman" w:cs="Times New Roman"/>
          <w:sz w:val="24"/>
          <w:szCs w:val="24"/>
        </w:rPr>
        <w:t xml:space="preserve">Elina Lehestik </w:t>
      </w:r>
      <w:r w:rsidRPr="44233FAD">
        <w:rPr>
          <w:rFonts w:ascii="Times New Roman" w:hAnsi="Times New Roman" w:cs="Times New Roman"/>
          <w:sz w:val="24"/>
          <w:szCs w:val="24"/>
        </w:rPr>
        <w:t>(tel</w:t>
      </w:r>
      <w:r w:rsidR="19218CA7" w:rsidRPr="44233FAD">
        <w:rPr>
          <w:rFonts w:ascii="Times New Roman" w:hAnsi="Times New Roman" w:cs="Times New Roman"/>
          <w:sz w:val="24"/>
          <w:szCs w:val="24"/>
        </w:rPr>
        <w:t xml:space="preserve"> 626 2904</w:t>
      </w:r>
      <w:r w:rsidRPr="44233FAD">
        <w:rPr>
          <w:rFonts w:ascii="Times New Roman" w:hAnsi="Times New Roman" w:cs="Times New Roman"/>
          <w:sz w:val="24"/>
          <w:szCs w:val="24"/>
        </w:rPr>
        <w:t xml:space="preserve">, </w:t>
      </w:r>
      <w:hyperlink r:id="rId25">
        <w:r w:rsidR="4A3346C4" w:rsidRPr="44233FAD">
          <w:rPr>
            <w:rStyle w:val="Hperlink"/>
            <w:rFonts w:ascii="Times New Roman" w:hAnsi="Times New Roman" w:cs="Times New Roman"/>
            <w:sz w:val="24"/>
            <w:szCs w:val="24"/>
          </w:rPr>
          <w:t>elina.lehestik</w:t>
        </w:r>
        <w:r w:rsidRPr="44233FAD">
          <w:rPr>
            <w:rStyle w:val="Hperlink"/>
            <w:rFonts w:ascii="Times New Roman" w:hAnsi="Times New Roman" w:cs="Times New Roman"/>
            <w:sz w:val="24"/>
            <w:szCs w:val="24"/>
          </w:rPr>
          <w:t>@kliimaministeerium.ee</w:t>
        </w:r>
      </w:hyperlink>
      <w:r w:rsidRPr="44233FAD">
        <w:rPr>
          <w:rFonts w:ascii="Times New Roman" w:hAnsi="Times New Roman" w:cs="Times New Roman"/>
          <w:sz w:val="24"/>
          <w:szCs w:val="24"/>
        </w:rPr>
        <w:t>)</w:t>
      </w:r>
      <w:r w:rsidR="37408337" w:rsidRPr="44233FAD">
        <w:rPr>
          <w:rFonts w:ascii="Times New Roman" w:hAnsi="Times New Roman" w:cs="Times New Roman"/>
          <w:sz w:val="24"/>
          <w:szCs w:val="24"/>
        </w:rPr>
        <w:t xml:space="preserve"> ja Rene Lauk (tel</w:t>
      </w:r>
      <w:r w:rsidR="77B03333" w:rsidRPr="44233FAD">
        <w:rPr>
          <w:rFonts w:ascii="Times New Roman" w:hAnsi="Times New Roman" w:cs="Times New Roman"/>
          <w:sz w:val="24"/>
          <w:szCs w:val="24"/>
        </w:rPr>
        <w:t xml:space="preserve"> 626 2948,</w:t>
      </w:r>
      <w:r w:rsidRPr="44233FAD">
        <w:rPr>
          <w:rFonts w:ascii="Times New Roman" w:hAnsi="Times New Roman" w:cs="Times New Roman"/>
          <w:sz w:val="24"/>
          <w:szCs w:val="24"/>
        </w:rPr>
        <w:t xml:space="preserve"> </w:t>
      </w:r>
      <w:hyperlink r:id="rId26">
        <w:r w:rsidR="34432D75" w:rsidRPr="44233FAD">
          <w:rPr>
            <w:rStyle w:val="Hperlink"/>
            <w:rFonts w:ascii="Times New Roman" w:hAnsi="Times New Roman" w:cs="Times New Roman"/>
            <w:sz w:val="24"/>
            <w:szCs w:val="24"/>
          </w:rPr>
          <w:t>rene.lauk@kliimaministeerium.ee</w:t>
        </w:r>
      </w:hyperlink>
      <w:r w:rsidR="34432D75" w:rsidRPr="44233FAD">
        <w:rPr>
          <w:rFonts w:ascii="Times New Roman" w:hAnsi="Times New Roman" w:cs="Times New Roman"/>
          <w:sz w:val="24"/>
          <w:szCs w:val="24"/>
        </w:rPr>
        <w:t>).</w:t>
      </w:r>
    </w:p>
    <w:p w14:paraId="28D2D850" w14:textId="4AFAF44D" w:rsidR="7FD10F81" w:rsidRDefault="7FD10F81" w:rsidP="7FD10F81">
      <w:pPr>
        <w:spacing w:after="0" w:line="240" w:lineRule="auto"/>
        <w:jc w:val="both"/>
        <w:rPr>
          <w:rFonts w:ascii="Times New Roman" w:hAnsi="Times New Roman" w:cs="Times New Roman"/>
          <w:b/>
          <w:bCs/>
          <w:sz w:val="24"/>
          <w:szCs w:val="24"/>
          <w:highlight w:val="yellow"/>
        </w:rPr>
      </w:pPr>
    </w:p>
    <w:p w14:paraId="376994A9" w14:textId="33C022E5" w:rsidR="007F1906" w:rsidRDefault="007F1906" w:rsidP="009B065C">
      <w:pPr>
        <w:pStyle w:val="paragraph"/>
        <w:spacing w:before="0" w:beforeAutospacing="0" w:after="0" w:afterAutospacing="0"/>
        <w:jc w:val="both"/>
        <w:textAlignment w:val="baseline"/>
        <w:rPr>
          <w:rFonts w:ascii="Segoe UI" w:hAnsi="Segoe UI" w:cs="Segoe UI"/>
          <w:b/>
          <w:bCs/>
          <w:sz w:val="18"/>
          <w:szCs w:val="18"/>
        </w:rPr>
      </w:pPr>
    </w:p>
    <w:p w14:paraId="3A47BBA8" w14:textId="77777777" w:rsidR="00347760" w:rsidRDefault="00347760" w:rsidP="00347760">
      <w:pPr>
        <w:spacing w:after="0" w:line="240" w:lineRule="auto"/>
        <w:jc w:val="both"/>
        <w:rPr>
          <w:rFonts w:ascii="Times New Roman" w:hAnsi="Times New Roman" w:cs="Times New Roman"/>
          <w:b/>
          <w:sz w:val="24"/>
          <w:szCs w:val="24"/>
        </w:rPr>
      </w:pPr>
      <w:r w:rsidRPr="00347760">
        <w:rPr>
          <w:rFonts w:ascii="Times New Roman" w:hAnsi="Times New Roman" w:cs="Times New Roman"/>
          <w:b/>
          <w:sz w:val="24"/>
          <w:szCs w:val="24"/>
        </w:rPr>
        <w:t>1.3. Märkused</w:t>
      </w:r>
    </w:p>
    <w:p w14:paraId="16F0A437" w14:textId="77777777" w:rsidR="00A7685B" w:rsidRDefault="00A7685B" w:rsidP="00347760">
      <w:pPr>
        <w:spacing w:after="0" w:line="240" w:lineRule="auto"/>
        <w:jc w:val="both"/>
        <w:rPr>
          <w:rFonts w:ascii="Times New Roman" w:hAnsi="Times New Roman" w:cs="Times New Roman"/>
          <w:b/>
          <w:sz w:val="24"/>
          <w:szCs w:val="24"/>
        </w:rPr>
      </w:pPr>
    </w:p>
    <w:p w14:paraId="3CE9F510" w14:textId="00B34CBC" w:rsidR="00D53E69" w:rsidRDefault="00976E28" w:rsidP="00347760">
      <w:pPr>
        <w:spacing w:after="0" w:line="240" w:lineRule="auto"/>
        <w:jc w:val="both"/>
        <w:rPr>
          <w:rFonts w:ascii="Times New Roman" w:hAnsi="Times New Roman" w:cs="Times New Roman"/>
          <w:sz w:val="24"/>
          <w:szCs w:val="24"/>
        </w:rPr>
      </w:pPr>
      <w:r w:rsidRPr="008243CC">
        <w:rPr>
          <w:rFonts w:ascii="Times New Roman" w:hAnsi="Times New Roman" w:cs="Times New Roman"/>
          <w:sz w:val="24"/>
          <w:szCs w:val="24"/>
        </w:rPr>
        <w:t>E</w:t>
      </w:r>
      <w:r w:rsidR="008243CC">
        <w:rPr>
          <w:rFonts w:ascii="Times New Roman" w:hAnsi="Times New Roman" w:cs="Times New Roman"/>
          <w:sz w:val="24"/>
          <w:szCs w:val="24"/>
        </w:rPr>
        <w:t xml:space="preserve">elnõu </w:t>
      </w:r>
      <w:commentRangeStart w:id="1"/>
      <w:r w:rsidR="008243CC">
        <w:rPr>
          <w:rFonts w:ascii="Times New Roman" w:hAnsi="Times New Roman" w:cs="Times New Roman"/>
          <w:sz w:val="24"/>
          <w:szCs w:val="24"/>
        </w:rPr>
        <w:t xml:space="preserve">ei ole seotud </w:t>
      </w:r>
      <w:r w:rsidR="00FC5420">
        <w:rPr>
          <w:rFonts w:ascii="Times New Roman" w:hAnsi="Times New Roman" w:cs="Times New Roman"/>
          <w:sz w:val="24"/>
          <w:szCs w:val="24"/>
        </w:rPr>
        <w:t>muu</w:t>
      </w:r>
      <w:r w:rsidR="00D53E69">
        <w:rPr>
          <w:rFonts w:ascii="Times New Roman" w:hAnsi="Times New Roman" w:cs="Times New Roman"/>
          <w:sz w:val="24"/>
          <w:szCs w:val="24"/>
        </w:rPr>
        <w:t xml:space="preserve"> menetluses oleva eelnõuga</w:t>
      </w:r>
      <w:commentRangeEnd w:id="1"/>
      <w:r w:rsidR="008D0A8A">
        <w:rPr>
          <w:rStyle w:val="Kommentaariviide"/>
        </w:rPr>
        <w:commentReference w:id="1"/>
      </w:r>
      <w:r w:rsidR="00D53E69">
        <w:rPr>
          <w:rFonts w:ascii="Times New Roman" w:hAnsi="Times New Roman" w:cs="Times New Roman"/>
          <w:sz w:val="24"/>
          <w:szCs w:val="24"/>
        </w:rPr>
        <w:t>.</w:t>
      </w:r>
      <w:r w:rsidR="004712EF">
        <w:rPr>
          <w:rFonts w:ascii="Times New Roman" w:hAnsi="Times New Roman" w:cs="Times New Roman"/>
          <w:sz w:val="24"/>
          <w:szCs w:val="24"/>
        </w:rPr>
        <w:t xml:space="preserve"> Eelnõu on kooskõlas Euroopa Liidu õigusaktidega.</w:t>
      </w:r>
    </w:p>
    <w:p w14:paraId="7810A54A" w14:textId="77777777" w:rsidR="00C02B47" w:rsidRDefault="00C02B47" w:rsidP="00347760">
      <w:pPr>
        <w:spacing w:after="0" w:line="240" w:lineRule="auto"/>
        <w:jc w:val="both"/>
        <w:rPr>
          <w:rFonts w:ascii="Times New Roman" w:hAnsi="Times New Roman" w:cs="Times New Roman"/>
          <w:sz w:val="24"/>
          <w:szCs w:val="24"/>
        </w:rPr>
      </w:pPr>
    </w:p>
    <w:p w14:paraId="6C740588" w14:textId="77777777" w:rsidR="007369E1" w:rsidRDefault="00C02B47" w:rsidP="003477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on seotud</w:t>
      </w:r>
      <w:r w:rsidR="007369E1">
        <w:rPr>
          <w:rFonts w:ascii="Times New Roman" w:hAnsi="Times New Roman" w:cs="Times New Roman"/>
          <w:sz w:val="24"/>
          <w:szCs w:val="24"/>
        </w:rPr>
        <w:t>:</w:t>
      </w:r>
    </w:p>
    <w:p w14:paraId="1CCAA032" w14:textId="3858BBFB" w:rsidR="000654EF" w:rsidRDefault="00C02B47" w:rsidP="00CC58CB">
      <w:pPr>
        <w:pStyle w:val="Loendilik"/>
        <w:numPr>
          <w:ilvl w:val="0"/>
          <w:numId w:val="3"/>
        </w:numPr>
        <w:spacing w:after="0" w:line="240" w:lineRule="auto"/>
        <w:jc w:val="both"/>
        <w:rPr>
          <w:rFonts w:ascii="Times New Roman" w:hAnsi="Times New Roman" w:cs="Times New Roman"/>
          <w:sz w:val="24"/>
          <w:szCs w:val="24"/>
        </w:rPr>
      </w:pPr>
      <w:r w:rsidRPr="007369E1">
        <w:rPr>
          <w:rFonts w:ascii="Times New Roman" w:hAnsi="Times New Roman" w:cs="Times New Roman"/>
          <w:sz w:val="24"/>
          <w:szCs w:val="24"/>
        </w:rPr>
        <w:t>Vabariigi Valitsuse tegevusprogrammi 2025-2027</w:t>
      </w:r>
      <w:r w:rsidR="005967BC" w:rsidRPr="007369E1">
        <w:rPr>
          <w:rFonts w:ascii="Times New Roman" w:hAnsi="Times New Roman" w:cs="Times New Roman"/>
          <w:sz w:val="24"/>
          <w:szCs w:val="24"/>
        </w:rPr>
        <w:t xml:space="preserve"> punktiga </w:t>
      </w:r>
      <w:r w:rsidR="00CA5C79" w:rsidRPr="007369E1">
        <w:rPr>
          <w:rFonts w:ascii="Times New Roman" w:hAnsi="Times New Roman" w:cs="Times New Roman"/>
          <w:sz w:val="24"/>
          <w:szCs w:val="24"/>
        </w:rPr>
        <w:t xml:space="preserve">219, mille kohaselt </w:t>
      </w:r>
      <w:r w:rsidR="001E5C64" w:rsidRPr="007369E1">
        <w:rPr>
          <w:rFonts w:ascii="Times New Roman" w:hAnsi="Times New Roman" w:cs="Times New Roman"/>
          <w:sz w:val="24"/>
          <w:szCs w:val="24"/>
        </w:rPr>
        <w:t>võimaldatakse tuumaenergeetika kasutuselevõttu nii elektri</w:t>
      </w:r>
      <w:r w:rsidR="000B3A31" w:rsidRPr="007369E1">
        <w:rPr>
          <w:rFonts w:ascii="Times New Roman" w:hAnsi="Times New Roman" w:cs="Times New Roman"/>
          <w:sz w:val="24"/>
          <w:szCs w:val="24"/>
        </w:rPr>
        <w:t>- kui soojusenergia</w:t>
      </w:r>
      <w:r w:rsidR="001E5C64" w:rsidRPr="007369E1">
        <w:rPr>
          <w:rFonts w:ascii="Times New Roman" w:hAnsi="Times New Roman" w:cs="Times New Roman"/>
          <w:sz w:val="24"/>
          <w:szCs w:val="24"/>
        </w:rPr>
        <w:t xml:space="preserve"> tootmiseks</w:t>
      </w:r>
      <w:r w:rsidR="000B3A31" w:rsidRPr="007369E1">
        <w:rPr>
          <w:rFonts w:ascii="Times New Roman" w:hAnsi="Times New Roman" w:cs="Times New Roman"/>
          <w:sz w:val="24"/>
          <w:szCs w:val="24"/>
        </w:rPr>
        <w:t xml:space="preserve"> ja töötatakse välja vastav </w:t>
      </w:r>
      <w:r w:rsidR="0000306C" w:rsidRPr="007369E1">
        <w:rPr>
          <w:rFonts w:ascii="Times New Roman" w:hAnsi="Times New Roman" w:cs="Times New Roman"/>
          <w:sz w:val="24"/>
          <w:szCs w:val="24"/>
        </w:rPr>
        <w:t xml:space="preserve">seaduse </w:t>
      </w:r>
      <w:r w:rsidR="000B3A31" w:rsidRPr="007369E1">
        <w:rPr>
          <w:rFonts w:ascii="Times New Roman" w:hAnsi="Times New Roman" w:cs="Times New Roman"/>
          <w:sz w:val="24"/>
          <w:szCs w:val="24"/>
        </w:rPr>
        <w:t>eeln</w:t>
      </w:r>
      <w:r w:rsidR="000654EF" w:rsidRPr="007369E1">
        <w:rPr>
          <w:rFonts w:ascii="Times New Roman" w:hAnsi="Times New Roman" w:cs="Times New Roman"/>
          <w:sz w:val="24"/>
          <w:szCs w:val="24"/>
        </w:rPr>
        <w:t>õu.</w:t>
      </w:r>
    </w:p>
    <w:p w14:paraId="08D1D9B8" w14:textId="789066FC" w:rsidR="007369E1" w:rsidRPr="007369E1" w:rsidRDefault="007369E1" w:rsidP="00CC58CB">
      <w:pPr>
        <w:pStyle w:val="Loendilik"/>
        <w:numPr>
          <w:ilvl w:val="0"/>
          <w:numId w:val="3"/>
        </w:numPr>
        <w:spacing w:after="0" w:line="240" w:lineRule="auto"/>
        <w:jc w:val="both"/>
        <w:rPr>
          <w:rFonts w:ascii="Times New Roman" w:hAnsi="Times New Roman" w:cs="Times New Roman"/>
          <w:sz w:val="24"/>
          <w:szCs w:val="24"/>
        </w:rPr>
      </w:pPr>
      <w:r w:rsidRPr="007369E1">
        <w:rPr>
          <w:rFonts w:ascii="Times New Roman" w:hAnsi="Times New Roman" w:cs="Times New Roman"/>
          <w:sz w:val="24"/>
          <w:szCs w:val="24"/>
        </w:rPr>
        <w:t>Riigikogu 12. juuni 2024. a otsusega „Tuumaenergia Eestis kasutuselevõtu toetamine“.</w:t>
      </w:r>
    </w:p>
    <w:p w14:paraId="65811C3F" w14:textId="77777777" w:rsidR="0000030B" w:rsidRDefault="0000030B" w:rsidP="00347760">
      <w:pPr>
        <w:spacing w:after="0" w:line="240" w:lineRule="auto"/>
        <w:jc w:val="both"/>
        <w:rPr>
          <w:rFonts w:ascii="Times New Roman" w:hAnsi="Times New Roman" w:cs="Times New Roman"/>
          <w:sz w:val="24"/>
          <w:szCs w:val="24"/>
        </w:rPr>
      </w:pPr>
    </w:p>
    <w:p w14:paraId="3FC41BDD" w14:textId="3AD92D92" w:rsidR="008F0298" w:rsidRPr="006B28C2" w:rsidRDefault="008F0298" w:rsidP="008F0298">
      <w:pPr>
        <w:spacing w:line="240" w:lineRule="auto"/>
        <w:rPr>
          <w:rFonts w:ascii="Times New Roman" w:hAnsi="Times New Roman" w:cs="Times New Roman"/>
          <w:sz w:val="24"/>
          <w:szCs w:val="24"/>
        </w:rPr>
      </w:pPr>
      <w:r w:rsidRPr="006B28C2">
        <w:rPr>
          <w:rFonts w:ascii="Times New Roman" w:hAnsi="Times New Roman" w:cs="Times New Roman"/>
          <w:sz w:val="24"/>
          <w:szCs w:val="24"/>
        </w:rPr>
        <w:t xml:space="preserve">Eelnõuga muudetakse järgmisi seadusi ja nende redaktsioone: </w:t>
      </w:r>
    </w:p>
    <w:p w14:paraId="516263CB" w14:textId="17BE83B0" w:rsidR="00297B42" w:rsidRPr="00297B42" w:rsidRDefault="00297B42" w:rsidP="00CC58CB">
      <w:pPr>
        <w:pStyle w:val="Loendilik"/>
        <w:numPr>
          <w:ilvl w:val="0"/>
          <w:numId w:val="2"/>
        </w:numPr>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Keskkonnaseadustiku üldosa seadus (</w:t>
      </w:r>
      <w:r w:rsidR="00310430" w:rsidRPr="00310430">
        <w:rPr>
          <w:rFonts w:ascii="Times New Roman" w:eastAsia="Times New Roman" w:hAnsi="Times New Roman" w:cs="Times New Roman"/>
          <w:color w:val="202020"/>
          <w:kern w:val="0"/>
          <w:sz w:val="24"/>
          <w:szCs w:val="24"/>
          <w:lang w:eastAsia="et-EE"/>
          <w14:ligatures w14:val="none"/>
        </w:rPr>
        <w:t>RT I, 08.07.2025, 68</w:t>
      </w:r>
      <w:r w:rsidR="00310430">
        <w:rPr>
          <w:rFonts w:ascii="Times New Roman" w:eastAsia="Times New Roman" w:hAnsi="Times New Roman" w:cs="Times New Roman"/>
          <w:color w:val="202020"/>
          <w:kern w:val="0"/>
          <w:sz w:val="24"/>
          <w:szCs w:val="24"/>
          <w:lang w:eastAsia="et-EE"/>
          <w14:ligatures w14:val="none"/>
        </w:rPr>
        <w:t>)</w:t>
      </w:r>
    </w:p>
    <w:p w14:paraId="5D688CEB" w14:textId="677A141C" w:rsidR="006B28C2" w:rsidRPr="006B28C2" w:rsidRDefault="0000306C" w:rsidP="00CC58CB">
      <w:pPr>
        <w:pStyle w:val="Loendilik"/>
        <w:numPr>
          <w:ilvl w:val="0"/>
          <w:numId w:val="2"/>
        </w:numPr>
        <w:rPr>
          <w:rFonts w:ascii="Times New Roman" w:eastAsia="Times New Roman" w:hAnsi="Times New Roman" w:cs="Times New Roman"/>
          <w:color w:val="202020"/>
          <w:kern w:val="0"/>
          <w:sz w:val="24"/>
          <w:szCs w:val="24"/>
          <w:lang w:eastAsia="et-EE"/>
          <w14:ligatures w14:val="none"/>
        </w:rPr>
      </w:pPr>
      <w:r w:rsidRPr="006B28C2">
        <w:rPr>
          <w:rFonts w:ascii="Times New Roman" w:hAnsi="Times New Roman" w:cs="Times New Roman"/>
          <w:sz w:val="24"/>
          <w:szCs w:val="24"/>
        </w:rPr>
        <w:t>Kiirgusseadus (</w:t>
      </w:r>
      <w:r w:rsidR="006B28C2" w:rsidRPr="006B28C2">
        <w:rPr>
          <w:rFonts w:ascii="Times New Roman" w:eastAsia="Times New Roman" w:hAnsi="Times New Roman" w:cs="Times New Roman"/>
          <w:color w:val="202020"/>
          <w:kern w:val="0"/>
          <w:sz w:val="24"/>
          <w:szCs w:val="24"/>
          <w:lang w:eastAsia="et-EE"/>
          <w14:ligatures w14:val="none"/>
        </w:rPr>
        <w:t>RT I, 08.07.2025, 22)</w:t>
      </w:r>
    </w:p>
    <w:p w14:paraId="0EE5A5C3" w14:textId="4C7E83D9" w:rsidR="008F0298" w:rsidRPr="006B28C2" w:rsidRDefault="00A37A10" w:rsidP="00CC58CB">
      <w:pPr>
        <w:pStyle w:val="Loendilik"/>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Majandustegevuse seadustiku üldosa seadus (</w:t>
      </w:r>
      <w:r w:rsidRPr="00A37A10">
        <w:rPr>
          <w:rFonts w:ascii="Times New Roman" w:hAnsi="Times New Roman" w:cs="Times New Roman"/>
          <w:sz w:val="24"/>
          <w:szCs w:val="24"/>
        </w:rPr>
        <w:t>RT I, 02.01.2025, 26</w:t>
      </w:r>
      <w:r>
        <w:rPr>
          <w:rFonts w:ascii="Times New Roman" w:hAnsi="Times New Roman" w:cs="Times New Roman"/>
          <w:sz w:val="24"/>
          <w:szCs w:val="24"/>
        </w:rPr>
        <w:t>)</w:t>
      </w:r>
    </w:p>
    <w:p w14:paraId="47337402" w14:textId="4E197678" w:rsidR="00B07FD1" w:rsidRPr="008F0298" w:rsidRDefault="00C109F9" w:rsidP="008F0298">
      <w:pPr>
        <w:spacing w:line="240" w:lineRule="auto"/>
        <w:rPr>
          <w:rFonts w:ascii="Times New Roman" w:hAnsi="Times New Roman" w:cs="Times New Roman"/>
          <w:sz w:val="24"/>
          <w:szCs w:val="24"/>
        </w:rPr>
      </w:pPr>
      <w:r>
        <w:rPr>
          <w:rFonts w:ascii="Times New Roman" w:hAnsi="Times New Roman" w:cs="Times New Roman"/>
          <w:sz w:val="24"/>
          <w:szCs w:val="24"/>
        </w:rPr>
        <w:t>Seaduse</w:t>
      </w:r>
      <w:r w:rsidR="00B07FD1">
        <w:rPr>
          <w:rFonts w:ascii="Times New Roman" w:hAnsi="Times New Roman" w:cs="Times New Roman"/>
          <w:sz w:val="24"/>
          <w:szCs w:val="24"/>
        </w:rPr>
        <w:t xml:space="preserve"> vastuvõtmiseks </w:t>
      </w:r>
      <w:r w:rsidR="003E67DB">
        <w:rPr>
          <w:rFonts w:ascii="Times New Roman" w:hAnsi="Times New Roman" w:cs="Times New Roman"/>
          <w:sz w:val="24"/>
          <w:szCs w:val="24"/>
        </w:rPr>
        <w:t xml:space="preserve">on vajalik </w:t>
      </w:r>
      <w:r>
        <w:rPr>
          <w:rFonts w:ascii="Times New Roman" w:hAnsi="Times New Roman" w:cs="Times New Roman"/>
          <w:sz w:val="24"/>
          <w:szCs w:val="24"/>
        </w:rPr>
        <w:t>Riigikogu poolth</w:t>
      </w:r>
      <w:r w:rsidR="003E67DB">
        <w:rPr>
          <w:rFonts w:ascii="Times New Roman" w:hAnsi="Times New Roman" w:cs="Times New Roman"/>
          <w:sz w:val="24"/>
          <w:szCs w:val="24"/>
        </w:rPr>
        <w:t>äälteenamus.</w:t>
      </w:r>
    </w:p>
    <w:p w14:paraId="2589C948" w14:textId="77777777" w:rsidR="000A6003" w:rsidRDefault="000A6003" w:rsidP="009B065C">
      <w:pPr>
        <w:pStyle w:val="paragraph"/>
        <w:spacing w:before="0" w:beforeAutospacing="0" w:after="0" w:afterAutospacing="0"/>
        <w:jc w:val="both"/>
        <w:textAlignment w:val="baseline"/>
        <w:rPr>
          <w:rFonts w:ascii="Segoe UI" w:hAnsi="Segoe UI" w:cs="Segoe UI"/>
          <w:b/>
          <w:bCs/>
          <w:sz w:val="18"/>
          <w:szCs w:val="18"/>
        </w:rPr>
      </w:pPr>
    </w:p>
    <w:p w14:paraId="4B2C5097" w14:textId="7371B9FE" w:rsidR="00A7685B" w:rsidRPr="00A7685B" w:rsidRDefault="48B4946F" w:rsidP="44233FAD">
      <w:pPr>
        <w:spacing w:after="0" w:line="240" w:lineRule="auto"/>
        <w:jc w:val="both"/>
        <w:rPr>
          <w:rFonts w:ascii="Times New Roman" w:hAnsi="Times New Roman" w:cs="Times New Roman"/>
          <w:sz w:val="24"/>
          <w:szCs w:val="24"/>
          <w:highlight w:val="yellow"/>
        </w:rPr>
      </w:pPr>
      <w:r w:rsidRPr="44233FAD">
        <w:rPr>
          <w:rFonts w:ascii="Times New Roman" w:hAnsi="Times New Roman" w:cs="Times New Roman"/>
          <w:b/>
          <w:bCs/>
          <w:sz w:val="24"/>
          <w:szCs w:val="24"/>
        </w:rPr>
        <w:t>2. Seaduse eesmärk</w:t>
      </w:r>
      <w:r w:rsidR="67589E47" w:rsidRPr="44233FAD">
        <w:rPr>
          <w:rFonts w:ascii="Times New Roman" w:hAnsi="Times New Roman" w:cs="Times New Roman"/>
          <w:b/>
          <w:bCs/>
          <w:sz w:val="24"/>
          <w:szCs w:val="24"/>
        </w:rPr>
        <w:t xml:space="preserve"> </w:t>
      </w:r>
    </w:p>
    <w:p w14:paraId="2094AA4F" w14:textId="3CEFEF64" w:rsidR="7FD10F81" w:rsidRDefault="7FD10F81" w:rsidP="7FD10F81">
      <w:pPr>
        <w:spacing w:after="0" w:line="240" w:lineRule="auto"/>
        <w:jc w:val="both"/>
        <w:rPr>
          <w:rFonts w:ascii="Times New Roman" w:hAnsi="Times New Roman" w:cs="Times New Roman"/>
          <w:b/>
          <w:bCs/>
          <w:sz w:val="24"/>
          <w:szCs w:val="24"/>
        </w:rPr>
      </w:pPr>
    </w:p>
    <w:p w14:paraId="6EFC66EF" w14:textId="7E3BB152" w:rsidR="1764A933" w:rsidRDefault="1764A933" w:rsidP="44233FAD">
      <w:pPr>
        <w:pStyle w:val="paragraph"/>
        <w:widowControl w:val="0"/>
        <w:spacing w:before="0" w:beforeAutospacing="0" w:after="0" w:afterAutospacing="0"/>
        <w:jc w:val="both"/>
      </w:pPr>
      <w:r>
        <w:t>Käesoleva eelnõu eesmärk on luua õiguslik raamistik tuumaenergia rahumeelseks kasutamiseks ning tuuma- ja kiirgusohutuse tagamiseks kogu tuumakütusetsükli ulatuses. Eelnõu</w:t>
      </w:r>
      <w:r w:rsidR="009955A9">
        <w:t>kohane seadus</w:t>
      </w:r>
      <w:r>
        <w:t xml:space="preserve"> kehtestab nõuded tuumakäitiste planeerimiseks, ehitamiseks, katsetamiseks, käitamiseks ja dekomissioneerimiseks, tuumamaterjali käitlemiseks ning hädaolukordadeks valmisolekuks ja reageerimiseks ning sätestab riikliku järelevalve ja vastutuse põhimõtted.</w:t>
      </w:r>
    </w:p>
    <w:p w14:paraId="2E50223C" w14:textId="3A6F291D" w:rsidR="44233FAD" w:rsidRDefault="44233FAD" w:rsidP="44233FAD">
      <w:pPr>
        <w:pStyle w:val="paragraph"/>
        <w:widowControl w:val="0"/>
        <w:spacing w:before="0" w:beforeAutospacing="0" w:after="0" w:afterAutospacing="0"/>
        <w:jc w:val="both"/>
      </w:pPr>
    </w:p>
    <w:p w14:paraId="6CD2DCB2" w14:textId="65F4768B" w:rsidR="1764A933" w:rsidRDefault="1764A933" w:rsidP="44233FAD">
      <w:pPr>
        <w:pStyle w:val="paragraph"/>
        <w:widowControl w:val="0"/>
        <w:spacing w:before="0" w:beforeAutospacing="0" w:after="0" w:afterAutospacing="0"/>
        <w:jc w:val="both"/>
      </w:pPr>
      <w:r>
        <w:t>Seaduse algatamine on vajalik, kuna Eesti õiguses puudub seni tuumaõiguse täiemahuline regulatsioon, mis vastaks</w:t>
      </w:r>
      <w:r w:rsidR="51EDEDEA">
        <w:t xml:space="preserve"> </w:t>
      </w:r>
      <w:r>
        <w:t>Rahvusvahelise Aatomienergiaagentuuri (IAEA) tuumaõiguse põhimõtetele (</w:t>
      </w:r>
      <w:proofErr w:type="spellStart"/>
      <w:r w:rsidRPr="44233FAD">
        <w:rPr>
          <w:i/>
          <w:iCs/>
        </w:rPr>
        <w:t>safety</w:t>
      </w:r>
      <w:proofErr w:type="spellEnd"/>
      <w:r w:rsidRPr="44233FAD">
        <w:rPr>
          <w:i/>
          <w:iCs/>
        </w:rPr>
        <w:t xml:space="preserve">, </w:t>
      </w:r>
      <w:proofErr w:type="spellStart"/>
      <w:r w:rsidRPr="44233FAD">
        <w:rPr>
          <w:i/>
          <w:iCs/>
        </w:rPr>
        <w:t>security</w:t>
      </w:r>
      <w:proofErr w:type="spellEnd"/>
      <w:r w:rsidRPr="44233FAD">
        <w:rPr>
          <w:i/>
          <w:iCs/>
        </w:rPr>
        <w:t xml:space="preserve">, </w:t>
      </w:r>
      <w:proofErr w:type="spellStart"/>
      <w:r w:rsidRPr="44233FAD">
        <w:rPr>
          <w:i/>
          <w:iCs/>
        </w:rPr>
        <w:t>safeguards</w:t>
      </w:r>
      <w:proofErr w:type="spellEnd"/>
      <w:r>
        <w:t>),</w:t>
      </w:r>
      <w:r w:rsidR="1D649254">
        <w:t xml:space="preserve"> </w:t>
      </w:r>
      <w:r>
        <w:t>Eesti suhtes kehtivatele rahvusvahelistele konventsioonidele,</w:t>
      </w:r>
      <w:r w:rsidR="5F94CC66">
        <w:t xml:space="preserve"> </w:t>
      </w:r>
      <w:r>
        <w:t xml:space="preserve">Euratomi </w:t>
      </w:r>
      <w:r w:rsidR="4A802DF3">
        <w:t>tuuma</w:t>
      </w:r>
      <w:r>
        <w:t>õigusele</w:t>
      </w:r>
      <w:r w:rsidR="128CF5FC">
        <w:t xml:space="preserve"> ja </w:t>
      </w:r>
      <w:r>
        <w:t>Riigikogu 12. juuni 2024. a otsusele „T</w:t>
      </w:r>
      <w:r w:rsidR="78A1880C">
        <w:t>u</w:t>
      </w:r>
      <w:r>
        <w:t>umaenergia Eestis kasutuselevõtu toetamine“.</w:t>
      </w:r>
      <w:r w:rsidR="1A213049">
        <w:t xml:space="preserve"> </w:t>
      </w:r>
      <w:r>
        <w:t>Kehtiv kiirgusseadus reguleerib üksnes olemasolevaid kiirgustegevusi ega ole sobiv tuumakäitiste elukaare, tuumkütusetsükli või tuumajulgeoleku terviklikuks reguleerimiseks. Eestis puudub ka tuumakahjustuse tsiviilvastutuse süsteem, mida rahvusvaheline õigus nõuab tuumaenergia kasutuselevõtu eeltingimusena.</w:t>
      </w:r>
    </w:p>
    <w:p w14:paraId="3BDA3FD8" w14:textId="0E4216DB" w:rsidR="44233FAD" w:rsidRDefault="44233FAD" w:rsidP="44233FAD">
      <w:pPr>
        <w:pStyle w:val="paragraph"/>
        <w:widowControl w:val="0"/>
        <w:spacing w:before="0" w:beforeAutospacing="0" w:after="0" w:afterAutospacing="0"/>
        <w:jc w:val="both"/>
      </w:pPr>
    </w:p>
    <w:p w14:paraId="2D9C917C" w14:textId="3640DC13" w:rsidR="1764A933" w:rsidRDefault="1764A933" w:rsidP="44233FAD">
      <w:pPr>
        <w:pStyle w:val="paragraph"/>
        <w:widowControl w:val="0"/>
        <w:spacing w:before="0" w:beforeAutospacing="0" w:after="0" w:afterAutospacing="0"/>
        <w:jc w:val="both"/>
      </w:pPr>
      <w:r>
        <w:t>Praegu reguleerivad kiirgus- ja tuumaohutuse või energiatootmisega seotud üksikküsimusi:</w:t>
      </w:r>
      <w:r w:rsidR="00AB24DE">
        <w:t xml:space="preserve"> </w:t>
      </w:r>
      <w:r w:rsidRPr="008243CC">
        <w:t>kiirgusseadus,</w:t>
      </w:r>
      <w:r w:rsidR="06377FA2" w:rsidRPr="008243CC">
        <w:t xml:space="preserve"> </w:t>
      </w:r>
      <w:r w:rsidRPr="008243CC">
        <w:t>planeerimisseadus,</w:t>
      </w:r>
      <w:r w:rsidR="4A4E99CE" w:rsidRPr="008243CC">
        <w:t xml:space="preserve"> </w:t>
      </w:r>
      <w:r w:rsidRPr="008243CC">
        <w:t>ehitusseadustik,</w:t>
      </w:r>
      <w:r w:rsidR="2F841DB0" w:rsidRPr="008243CC">
        <w:t xml:space="preserve"> </w:t>
      </w:r>
      <w:r>
        <w:t>keskkonnamõju hindamise ja keskkonnajuhtimissüsteemi seadus,</w:t>
      </w:r>
      <w:r w:rsidR="578C3912">
        <w:t xml:space="preserve"> </w:t>
      </w:r>
      <w:r>
        <w:t>strateegilise kauba seadus,</w:t>
      </w:r>
      <w:r w:rsidR="417C583D">
        <w:t xml:space="preserve"> </w:t>
      </w:r>
      <w:r>
        <w:t>hädaolukorra seadus,</w:t>
      </w:r>
      <w:r w:rsidR="3D1217D8">
        <w:t xml:space="preserve"> </w:t>
      </w:r>
      <w:r>
        <w:t>elektrituruseadus,</w:t>
      </w:r>
      <w:r w:rsidR="75F93074">
        <w:t xml:space="preserve"> </w:t>
      </w:r>
      <w:r>
        <w:t>võlaõigusseadus,</w:t>
      </w:r>
      <w:r w:rsidR="5EC2A76B">
        <w:t xml:space="preserve"> </w:t>
      </w:r>
      <w:r>
        <w:t>ning mitmed muud keskkonna-, tööohutuse ja transpordialased õigusaktid.</w:t>
      </w:r>
      <w:r w:rsidR="3E35D048">
        <w:t xml:space="preserve"> </w:t>
      </w:r>
      <w:r>
        <w:t>Nende õigusaktide kohaldamisala</w:t>
      </w:r>
      <w:r w:rsidR="37CCC52A">
        <w:t xml:space="preserve"> on </w:t>
      </w:r>
      <w:r>
        <w:t>suunatud olemasolevate kiirgusallikate ohutuse tagamisele</w:t>
      </w:r>
      <w:r w:rsidR="722757E6">
        <w:t xml:space="preserve">, kuid puudub </w:t>
      </w:r>
      <w:r>
        <w:t>tuumakütusetsükli tervikregulatsioon</w:t>
      </w:r>
      <w:r w:rsidR="79B58FC5">
        <w:t xml:space="preserve">: </w:t>
      </w:r>
      <w:r>
        <w:t xml:space="preserve">ohutushinnangute </w:t>
      </w:r>
      <w:r w:rsidR="17829436">
        <w:t xml:space="preserve">ja </w:t>
      </w:r>
      <w:r>
        <w:t>tuumaohutusloa süsteem,</w:t>
      </w:r>
      <w:r w:rsidR="536A44A3">
        <w:t xml:space="preserve"> </w:t>
      </w:r>
      <w:r>
        <w:t xml:space="preserve">kasutatud tuumkütuse käitlemise </w:t>
      </w:r>
      <w:r w:rsidR="2A3C1667">
        <w:t>r</w:t>
      </w:r>
      <w:r>
        <w:t>aamistik,</w:t>
      </w:r>
      <w:r w:rsidR="343361C3">
        <w:t xml:space="preserve"> </w:t>
      </w:r>
      <w:r>
        <w:t>tuumamaterjali füüsilise kaitse terviknõuded,</w:t>
      </w:r>
      <w:r w:rsidR="267BEA96">
        <w:t xml:space="preserve"> </w:t>
      </w:r>
      <w:r>
        <w:t>tuumakahjustuse tsiviilvastutuse süsteem.</w:t>
      </w:r>
    </w:p>
    <w:p w14:paraId="1743B8E0" w14:textId="672E07D3" w:rsidR="44233FAD" w:rsidRDefault="44233FAD" w:rsidP="44233FAD">
      <w:pPr>
        <w:pStyle w:val="paragraph"/>
        <w:widowControl w:val="0"/>
        <w:spacing w:before="0" w:beforeAutospacing="0" w:after="0" w:afterAutospacing="0"/>
        <w:jc w:val="both"/>
      </w:pPr>
    </w:p>
    <w:p w14:paraId="0EFB4AA3" w14:textId="6BA54A2E" w:rsidR="1764A933" w:rsidRDefault="1764A933" w:rsidP="44233FAD">
      <w:pPr>
        <w:pStyle w:val="paragraph"/>
        <w:widowControl w:val="0"/>
        <w:spacing w:before="0" w:beforeAutospacing="0" w:after="0" w:afterAutospacing="0"/>
        <w:jc w:val="both"/>
      </w:pPr>
      <w:r>
        <w:t xml:space="preserve">Senine praktika on piirdunud kiirgustegevuste (nt meditsiin, tööstus) reguleerimisega. Eestis puudub tuumakäitise rajamise või käitamise kogemus ning senised õigusaktid ei võimalda tuumajaama rajamist </w:t>
      </w:r>
      <w:r w:rsidR="2305C150">
        <w:t xml:space="preserve">ega </w:t>
      </w:r>
      <w:r>
        <w:t xml:space="preserve"> järelevalvet.</w:t>
      </w:r>
    </w:p>
    <w:p w14:paraId="36683A8B" w14:textId="28860BC6" w:rsidR="44233FAD" w:rsidRDefault="44233FAD" w:rsidP="44233FAD">
      <w:pPr>
        <w:pStyle w:val="paragraph"/>
        <w:widowControl w:val="0"/>
        <w:spacing w:before="0" w:beforeAutospacing="0" w:after="0" w:afterAutospacing="0"/>
        <w:jc w:val="both"/>
      </w:pPr>
    </w:p>
    <w:p w14:paraId="0BC86D86" w14:textId="0210AB79" w:rsidR="1764A933" w:rsidRDefault="1764A933" w:rsidP="44233FAD">
      <w:pPr>
        <w:pStyle w:val="paragraph"/>
        <w:widowControl w:val="0"/>
        <w:spacing w:before="0" w:beforeAutospacing="0" w:after="0" w:afterAutospacing="0"/>
        <w:jc w:val="both"/>
      </w:pPr>
      <w:r>
        <w:t>Seadus sätestab</w:t>
      </w:r>
      <w:r w:rsidR="112944D8">
        <w:t>:</w:t>
      </w:r>
    </w:p>
    <w:p w14:paraId="55566AAE" w14:textId="09C36CD2" w:rsidR="44233FAD" w:rsidRDefault="44233FAD" w:rsidP="44233FAD">
      <w:pPr>
        <w:pStyle w:val="paragraph"/>
        <w:widowControl w:val="0"/>
        <w:spacing w:before="0" w:beforeAutospacing="0" w:after="0" w:afterAutospacing="0"/>
        <w:jc w:val="both"/>
      </w:pPr>
      <w:r>
        <w:t xml:space="preserve">1. </w:t>
      </w:r>
      <w:r w:rsidR="1764A933">
        <w:t>tuumaõiguse üldpõhimõtted, sh süvakaitse, astmeline ohupõhine lähenemine, ohutuse prioriteetsus;</w:t>
      </w:r>
    </w:p>
    <w:p w14:paraId="62BE13A1" w14:textId="31255232" w:rsidR="62BDE14B" w:rsidRDefault="62BDE14B" w:rsidP="44233FAD">
      <w:pPr>
        <w:pStyle w:val="paragraph"/>
        <w:widowControl w:val="0"/>
        <w:spacing w:before="0" w:beforeAutospacing="0" w:after="0" w:afterAutospacing="0"/>
        <w:jc w:val="both"/>
      </w:pPr>
      <w:r>
        <w:t xml:space="preserve">2. </w:t>
      </w:r>
      <w:r w:rsidR="1764A933">
        <w:t>tuumakütusetsükli regulatsiooni (ehitamine, katsetamine, käitamine, dekomissioneerimine);</w:t>
      </w:r>
    </w:p>
    <w:p w14:paraId="229DFCD4" w14:textId="5CB6C24F" w:rsidR="0E0FC958" w:rsidRDefault="0E0FC958" w:rsidP="44233FAD">
      <w:pPr>
        <w:pStyle w:val="paragraph"/>
        <w:widowControl w:val="0"/>
        <w:spacing w:before="0" w:beforeAutospacing="0" w:after="0" w:afterAutospacing="0"/>
        <w:jc w:val="both"/>
      </w:pPr>
      <w:r>
        <w:t xml:space="preserve">3. </w:t>
      </w:r>
      <w:r w:rsidR="1764A933">
        <w:t>tuumaohutusloa süsteemi ja loa andmise tingimused;</w:t>
      </w:r>
    </w:p>
    <w:p w14:paraId="30788F50" w14:textId="503B74EA" w:rsidR="2131172A" w:rsidRDefault="2131172A" w:rsidP="44233FAD">
      <w:pPr>
        <w:pStyle w:val="paragraph"/>
        <w:widowControl w:val="0"/>
        <w:spacing w:before="0" w:beforeAutospacing="0" w:after="0" w:afterAutospacing="0"/>
        <w:jc w:val="both"/>
      </w:pPr>
      <w:r>
        <w:t xml:space="preserve">4. </w:t>
      </w:r>
      <w:r w:rsidR="1764A933">
        <w:t>T</w:t>
      </w:r>
      <w:r w:rsidR="285947E0">
        <w:t xml:space="preserve">arbijakaitse ja </w:t>
      </w:r>
      <w:r w:rsidR="1764A933">
        <w:t>T</w:t>
      </w:r>
      <w:r w:rsidR="1CBA7A26">
        <w:t xml:space="preserve">ehnilise </w:t>
      </w:r>
      <w:r w:rsidR="1764A933">
        <w:t>J</w:t>
      </w:r>
      <w:r w:rsidR="457D5327">
        <w:t xml:space="preserve">ärelevalve </w:t>
      </w:r>
      <w:r w:rsidR="1764A933">
        <w:t>A</w:t>
      </w:r>
      <w:r w:rsidR="2365E9E6">
        <w:t>meti</w:t>
      </w:r>
      <w:r w:rsidR="1764A933">
        <w:t xml:space="preserve"> </w:t>
      </w:r>
      <w:r w:rsidR="4EFFC330">
        <w:t xml:space="preserve">(TTJA) </w:t>
      </w:r>
      <w:r w:rsidR="1764A933">
        <w:t>pädevuse kiirgus- ja tuumaohutusalase tegevuse pädeva asutusena;</w:t>
      </w:r>
    </w:p>
    <w:p w14:paraId="042FA2CD" w14:textId="3187F311" w:rsidR="1F3658D5" w:rsidRDefault="1F3658D5" w:rsidP="44233FAD">
      <w:pPr>
        <w:pStyle w:val="paragraph"/>
        <w:widowControl w:val="0"/>
        <w:spacing w:before="0" w:beforeAutospacing="0" w:after="0" w:afterAutospacing="0"/>
        <w:jc w:val="both"/>
      </w:pPr>
      <w:r>
        <w:t xml:space="preserve">5. </w:t>
      </w:r>
      <w:r w:rsidR="1764A933">
        <w:t>tuumamaterjali käitlemise, transpordi, importi, eksporti ja järelevalve korra;</w:t>
      </w:r>
    </w:p>
    <w:p w14:paraId="60E51D59" w14:textId="5D1C5212" w:rsidR="67E44471" w:rsidRDefault="67E44471" w:rsidP="44233FAD">
      <w:pPr>
        <w:pStyle w:val="paragraph"/>
        <w:widowControl w:val="0"/>
        <w:spacing w:before="0" w:beforeAutospacing="0" w:after="0" w:afterAutospacing="0"/>
        <w:jc w:val="both"/>
      </w:pPr>
      <w:r>
        <w:t xml:space="preserve">6. </w:t>
      </w:r>
      <w:r w:rsidR="1764A933">
        <w:t>hädaolukordadeks valmistumise ja reageerimise nõuded;</w:t>
      </w:r>
    </w:p>
    <w:p w14:paraId="268CDEC0" w14:textId="4FFD6B44" w:rsidR="330EEC69" w:rsidRDefault="330EEC69" w:rsidP="44233FAD">
      <w:pPr>
        <w:pStyle w:val="paragraph"/>
        <w:widowControl w:val="0"/>
        <w:spacing w:before="0" w:beforeAutospacing="0" w:after="0" w:afterAutospacing="0"/>
        <w:jc w:val="both"/>
      </w:pPr>
      <w:r>
        <w:t xml:space="preserve">7. </w:t>
      </w:r>
      <w:r w:rsidR="1764A933">
        <w:t>tuumajulgeoleku ja füüsilise kaitse nõuded;</w:t>
      </w:r>
    </w:p>
    <w:p w14:paraId="09D44F9F" w14:textId="2745CF5E" w:rsidR="4C39B10A" w:rsidRDefault="4C39B10A" w:rsidP="44233FAD">
      <w:pPr>
        <w:pStyle w:val="paragraph"/>
        <w:widowControl w:val="0"/>
        <w:spacing w:before="0" w:beforeAutospacing="0" w:after="0" w:afterAutospacing="0"/>
        <w:jc w:val="both"/>
      </w:pPr>
      <w:r>
        <w:t xml:space="preserve">8. </w:t>
      </w:r>
      <w:r w:rsidR="1764A933">
        <w:t>radioaktiivsete jäätmete ja kasutatud tuumkütuse käitlemise ja lõppladustamise regulatsiooni;</w:t>
      </w:r>
    </w:p>
    <w:p w14:paraId="416D4EC8" w14:textId="747CC129" w:rsidR="7DD761B1" w:rsidRDefault="7DD761B1" w:rsidP="44233FAD">
      <w:pPr>
        <w:pStyle w:val="paragraph"/>
        <w:widowControl w:val="0"/>
        <w:spacing w:before="0" w:beforeAutospacing="0" w:after="0" w:afterAutospacing="0"/>
        <w:jc w:val="both"/>
      </w:pPr>
      <w:r>
        <w:t xml:space="preserve">9. </w:t>
      </w:r>
      <w:r w:rsidR="1764A933">
        <w:t>tuumakahjustuse eest vastutuse ja finantstagatised.</w:t>
      </w:r>
    </w:p>
    <w:p w14:paraId="43A79EC2" w14:textId="53836B73" w:rsidR="44233FAD" w:rsidRDefault="44233FAD" w:rsidP="44233FAD">
      <w:pPr>
        <w:pStyle w:val="paragraph"/>
        <w:widowControl w:val="0"/>
        <w:spacing w:before="0" w:beforeAutospacing="0" w:after="0" w:afterAutospacing="0"/>
        <w:jc w:val="both"/>
      </w:pPr>
    </w:p>
    <w:p w14:paraId="71B7F55A" w14:textId="5CB02280" w:rsidR="1764A933" w:rsidRDefault="1764A933" w:rsidP="44233FAD">
      <w:pPr>
        <w:pStyle w:val="paragraph"/>
        <w:widowControl w:val="0"/>
        <w:spacing w:before="0" w:beforeAutospacing="0" w:after="0" w:afterAutospacing="0"/>
        <w:jc w:val="both"/>
      </w:pPr>
      <w:r>
        <w:t>TTJA</w:t>
      </w:r>
      <w:r w:rsidR="743D0994">
        <w:t xml:space="preserve"> </w:t>
      </w:r>
      <w:r>
        <w:t>määratakse kiirgus- ja tuumaohutusalase tegevuse pädevaks asutuseks ning sellele antakse kõik tuumaregulaatorile</w:t>
      </w:r>
      <w:r w:rsidR="005762EB">
        <w:rPr>
          <w:rStyle w:val="Allmrkuseviide"/>
        </w:rPr>
        <w:footnoteReference w:id="3"/>
      </w:r>
      <w:r>
        <w:t xml:space="preserve"> vajalikud volitused.</w:t>
      </w:r>
      <w:r w:rsidR="5204573B">
        <w:t xml:space="preserve"> </w:t>
      </w:r>
      <w:r>
        <w:t>TTJA on oma tegevuses sõltumatu, tal on eraldi eelarverida ning ta väljastab kõik tuumaohutusload.</w:t>
      </w:r>
      <w:r w:rsidR="3F384EAA">
        <w:t xml:space="preserve"> </w:t>
      </w:r>
      <w:r>
        <w:t>Täiendavaid uusi valitsusasutusi ei looda.</w:t>
      </w:r>
      <w:r w:rsidR="688F08CF">
        <w:t xml:space="preserve"> </w:t>
      </w:r>
      <w:r>
        <w:t>Seadus sätestab</w:t>
      </w:r>
      <w:r w:rsidR="654D3E08">
        <w:t xml:space="preserve"> </w:t>
      </w:r>
      <w:r>
        <w:t>dekomissioneerimisreservi kogumise, hoidmise ja kasutamise reeglid</w:t>
      </w:r>
      <w:r w:rsidR="4C52E236">
        <w:t xml:space="preserve"> ning </w:t>
      </w:r>
      <w:r>
        <w:t>tuumaohutusloa oma</w:t>
      </w:r>
      <w:r w:rsidR="00905C8D">
        <w:t>ja</w:t>
      </w:r>
      <w:r>
        <w:t xml:space="preserve"> kohustuse tagada vajalikud finantsvahendid kogu </w:t>
      </w:r>
      <w:r w:rsidR="00905C8D">
        <w:t>tuuma</w:t>
      </w:r>
      <w:r>
        <w:t>käitise elukaare ulatuses</w:t>
      </w:r>
      <w:r w:rsidR="53CAEE2F">
        <w:t xml:space="preserve">. </w:t>
      </w:r>
    </w:p>
    <w:p w14:paraId="4BADD765" w14:textId="5FC08625" w:rsidR="44233FAD" w:rsidRDefault="44233FAD" w:rsidP="44233FAD">
      <w:pPr>
        <w:pStyle w:val="paragraph"/>
        <w:widowControl w:val="0"/>
        <w:spacing w:before="0" w:beforeAutospacing="0" w:after="0" w:afterAutospacing="0"/>
        <w:jc w:val="both"/>
      </w:pPr>
    </w:p>
    <w:p w14:paraId="6465B794" w14:textId="2A194014" w:rsidR="1764A933" w:rsidRDefault="1764A933" w:rsidP="44233FAD">
      <w:pPr>
        <w:pStyle w:val="paragraph"/>
        <w:widowControl w:val="0"/>
        <w:spacing w:before="0" w:beforeAutospacing="0" w:after="0" w:afterAutospacing="0"/>
        <w:jc w:val="both"/>
      </w:pPr>
      <w:r>
        <w:t>Eelnõu vastab „Tuumaenergia ja –ohutuse seaduse eelnõu väljatöötamiskavatsusele“</w:t>
      </w:r>
      <w:r w:rsidR="00953C9A">
        <w:rPr>
          <w:rStyle w:val="Allmrkuseviide"/>
        </w:rPr>
        <w:footnoteReference w:id="4"/>
      </w:r>
      <w:r>
        <w:t xml:space="preserve"> ning realiseerib selles esitatud põhimõtted, sealhulgas</w:t>
      </w:r>
      <w:r w:rsidR="7F8F0ABB">
        <w:t xml:space="preserve"> </w:t>
      </w:r>
      <w:r>
        <w:t>vajaduse luua eriseadus,</w:t>
      </w:r>
      <w:r w:rsidR="7B36456F">
        <w:t xml:space="preserve"> </w:t>
      </w:r>
      <w:r>
        <w:t>tuumakütusetsükli tervikregulatsioon</w:t>
      </w:r>
      <w:r w:rsidR="32D1380E">
        <w:t xml:space="preserve">, </w:t>
      </w:r>
      <w:r>
        <w:t>ohutuse ja julgeoleku nõuete sidusus,</w:t>
      </w:r>
      <w:r w:rsidR="51BAE85E">
        <w:t xml:space="preserve"> </w:t>
      </w:r>
      <w:r>
        <w:t>TTJA roll</w:t>
      </w:r>
      <w:r w:rsidR="002021E6">
        <w:t xml:space="preserve"> </w:t>
      </w:r>
      <w:r>
        <w:t>tuumaregulaatorina,</w:t>
      </w:r>
      <w:r w:rsidR="1A876316">
        <w:t xml:space="preserve"> </w:t>
      </w:r>
      <w:r>
        <w:t>tuumakahjustuse vastutuse ja finantstagatiste õigusliku raamistiku loomine.</w:t>
      </w:r>
    </w:p>
    <w:p w14:paraId="26653796" w14:textId="3A0D764A" w:rsidR="44233FAD" w:rsidRDefault="44233FAD" w:rsidP="44233FAD">
      <w:pPr>
        <w:pStyle w:val="paragraph"/>
        <w:spacing w:before="0" w:beforeAutospacing="0" w:after="0" w:afterAutospacing="0"/>
        <w:jc w:val="both"/>
      </w:pPr>
    </w:p>
    <w:p w14:paraId="67635F6D" w14:textId="429D1568" w:rsidR="7FD10F81" w:rsidRDefault="7FD10F81" w:rsidP="7FD10F81">
      <w:pPr>
        <w:pStyle w:val="paragraph"/>
        <w:spacing w:before="0" w:beforeAutospacing="0" w:after="0" w:afterAutospacing="0"/>
        <w:jc w:val="both"/>
        <w:rPr>
          <w:sz w:val="22"/>
          <w:szCs w:val="22"/>
        </w:rPr>
      </w:pPr>
    </w:p>
    <w:p w14:paraId="35E6F7BE" w14:textId="40386C3F" w:rsidR="00AD0D11" w:rsidRPr="006F2FBD" w:rsidRDefault="18ABE991" w:rsidP="00AD0D11">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3. Eelnõu sisu ja võrdlev analüüs</w:t>
      </w:r>
    </w:p>
    <w:p w14:paraId="2C994C1E" w14:textId="2A0203BF" w:rsidR="00347760" w:rsidRDefault="00347760" w:rsidP="7FD10F81">
      <w:pPr>
        <w:spacing w:after="0" w:line="240" w:lineRule="auto"/>
        <w:jc w:val="both"/>
        <w:textAlignment w:val="baseline"/>
        <w:rPr>
          <w:rFonts w:ascii="Times New Roman" w:hAnsi="Times New Roman" w:cs="Times New Roman"/>
          <w:b/>
          <w:bCs/>
          <w:sz w:val="28"/>
          <w:szCs w:val="28"/>
        </w:rPr>
      </w:pPr>
    </w:p>
    <w:p w14:paraId="03E718F5" w14:textId="0F49F5E4" w:rsidR="00347760" w:rsidRDefault="3FD2AC8D"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Eelnõu koosneb 1</w:t>
      </w:r>
      <w:r w:rsidR="17AE1257" w:rsidRPr="44233FAD">
        <w:rPr>
          <w:rFonts w:ascii="Times New Roman" w:eastAsia="Times New Roman" w:hAnsi="Times New Roman" w:cs="Times New Roman"/>
          <w:color w:val="000000" w:themeColor="text1"/>
          <w:sz w:val="24"/>
          <w:szCs w:val="24"/>
        </w:rPr>
        <w:t>6</w:t>
      </w:r>
      <w:r w:rsidRPr="44233FAD">
        <w:rPr>
          <w:rFonts w:ascii="Times New Roman" w:eastAsia="Times New Roman" w:hAnsi="Times New Roman" w:cs="Times New Roman"/>
          <w:color w:val="000000" w:themeColor="text1"/>
          <w:sz w:val="24"/>
          <w:szCs w:val="24"/>
        </w:rPr>
        <w:t xml:space="preserve"> </w:t>
      </w:r>
      <w:r w:rsidR="21D41049" w:rsidRPr="44233FAD">
        <w:rPr>
          <w:rFonts w:ascii="Times New Roman" w:eastAsia="Times New Roman" w:hAnsi="Times New Roman" w:cs="Times New Roman"/>
          <w:color w:val="000000" w:themeColor="text1"/>
          <w:sz w:val="24"/>
          <w:szCs w:val="24"/>
        </w:rPr>
        <w:t>peatükist</w:t>
      </w:r>
      <w:r w:rsidR="60FD480D" w:rsidRPr="44233FAD">
        <w:rPr>
          <w:rFonts w:ascii="Times New Roman" w:eastAsia="Times New Roman" w:hAnsi="Times New Roman" w:cs="Times New Roman"/>
          <w:color w:val="000000" w:themeColor="text1"/>
          <w:sz w:val="24"/>
          <w:szCs w:val="24"/>
        </w:rPr>
        <w:t xml:space="preserve"> ja </w:t>
      </w:r>
      <w:r w:rsidR="008E1DC1" w:rsidRPr="44233FAD">
        <w:rPr>
          <w:rFonts w:ascii="Times New Roman" w:eastAsia="Times New Roman" w:hAnsi="Times New Roman" w:cs="Times New Roman"/>
          <w:color w:val="000000" w:themeColor="text1"/>
          <w:sz w:val="24"/>
          <w:szCs w:val="24"/>
        </w:rPr>
        <w:t>11</w:t>
      </w:r>
      <w:r w:rsidR="008E1DC1">
        <w:rPr>
          <w:rFonts w:ascii="Times New Roman" w:eastAsia="Times New Roman" w:hAnsi="Times New Roman" w:cs="Times New Roman"/>
          <w:color w:val="000000" w:themeColor="text1"/>
          <w:sz w:val="24"/>
          <w:szCs w:val="24"/>
        </w:rPr>
        <w:t>1</w:t>
      </w:r>
      <w:r w:rsidR="008E1DC1" w:rsidRPr="44233FAD">
        <w:rPr>
          <w:rFonts w:ascii="Times New Roman" w:eastAsia="Times New Roman" w:hAnsi="Times New Roman" w:cs="Times New Roman"/>
          <w:color w:val="000000" w:themeColor="text1"/>
          <w:sz w:val="24"/>
          <w:szCs w:val="24"/>
        </w:rPr>
        <w:t xml:space="preserve"> </w:t>
      </w:r>
      <w:r w:rsidR="60FD480D" w:rsidRPr="44233FAD">
        <w:rPr>
          <w:rFonts w:ascii="Times New Roman" w:eastAsia="Times New Roman" w:hAnsi="Times New Roman" w:cs="Times New Roman"/>
          <w:color w:val="000000" w:themeColor="text1"/>
          <w:sz w:val="24"/>
          <w:szCs w:val="24"/>
        </w:rPr>
        <w:t>paragrahvist:</w:t>
      </w:r>
      <w:r w:rsidR="27ABC8AE" w:rsidRPr="44233FAD">
        <w:rPr>
          <w:rFonts w:ascii="Times New Roman" w:eastAsia="Times New Roman" w:hAnsi="Times New Roman" w:cs="Times New Roman"/>
          <w:color w:val="000000" w:themeColor="text1"/>
          <w:sz w:val="24"/>
          <w:szCs w:val="24"/>
        </w:rPr>
        <w:t xml:space="preserve"> </w:t>
      </w:r>
    </w:p>
    <w:p w14:paraId="3CC17BB6" w14:textId="10BBA681" w:rsidR="00347760" w:rsidRDefault="27ABC8AE"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 peatükk “Üldsätted </w:t>
      </w:r>
      <w:r w:rsidR="3FD2AC8D" w:rsidRPr="44233FAD">
        <w:rPr>
          <w:rFonts w:ascii="Times New Roman" w:eastAsia="Times New Roman" w:hAnsi="Times New Roman" w:cs="Times New Roman"/>
          <w:color w:val="000000" w:themeColor="text1"/>
          <w:sz w:val="24"/>
          <w:szCs w:val="24"/>
        </w:rPr>
        <w:t xml:space="preserve"> </w:t>
      </w:r>
      <w:r w:rsidR="4CEECA4F"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7B46D55B" w:rsidRPr="44233FAD">
        <w:rPr>
          <w:rFonts w:ascii="Times New Roman" w:eastAsia="Times New Roman" w:hAnsi="Times New Roman" w:cs="Times New Roman"/>
          <w:color w:val="000000" w:themeColor="text1"/>
          <w:sz w:val="24"/>
          <w:szCs w:val="24"/>
        </w:rPr>
        <w:t xml:space="preserve"> </w:t>
      </w:r>
      <w:r w:rsidR="3FD2AC8D" w:rsidRPr="44233FAD">
        <w:rPr>
          <w:rFonts w:ascii="Times New Roman" w:eastAsia="Times New Roman" w:hAnsi="Times New Roman" w:cs="Times New Roman"/>
          <w:color w:val="000000" w:themeColor="text1"/>
          <w:sz w:val="24"/>
          <w:szCs w:val="24"/>
        </w:rPr>
        <w:t>1</w:t>
      </w:r>
      <w:r w:rsidR="775BFB04" w:rsidRPr="44233FAD">
        <w:rPr>
          <w:rFonts w:ascii="Times New Roman" w:eastAsia="Times New Roman" w:hAnsi="Times New Roman" w:cs="Times New Roman"/>
          <w:color w:val="000000" w:themeColor="text1"/>
          <w:sz w:val="24"/>
          <w:szCs w:val="24"/>
        </w:rPr>
        <w:t>-6)</w:t>
      </w:r>
      <w:r w:rsidR="3C019276" w:rsidRPr="44233FAD">
        <w:rPr>
          <w:rFonts w:ascii="Times New Roman" w:eastAsia="Times New Roman" w:hAnsi="Times New Roman" w:cs="Times New Roman"/>
          <w:color w:val="000000" w:themeColor="text1"/>
          <w:sz w:val="24"/>
          <w:szCs w:val="24"/>
        </w:rPr>
        <w:t>;</w:t>
      </w:r>
    </w:p>
    <w:p w14:paraId="3D22A1A8" w14:textId="3C578A38" w:rsidR="00347760" w:rsidRDefault="775BFB04"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2. peatükk “Kiirgus-ja tuumaohutusa</w:t>
      </w:r>
      <w:r w:rsidR="35989372" w:rsidRPr="44233FAD">
        <w:rPr>
          <w:rFonts w:ascii="Times New Roman" w:eastAsia="Times New Roman" w:hAnsi="Times New Roman" w:cs="Times New Roman"/>
          <w:color w:val="000000" w:themeColor="text1"/>
          <w:sz w:val="24"/>
          <w:szCs w:val="24"/>
        </w:rPr>
        <w:t>l</w:t>
      </w:r>
      <w:r w:rsidRPr="44233FAD">
        <w:rPr>
          <w:rFonts w:ascii="Times New Roman" w:eastAsia="Times New Roman" w:hAnsi="Times New Roman" w:cs="Times New Roman"/>
          <w:color w:val="000000" w:themeColor="text1"/>
          <w:sz w:val="24"/>
          <w:szCs w:val="24"/>
        </w:rPr>
        <w:t>ase tege</w:t>
      </w:r>
      <w:r w:rsidR="154464EC" w:rsidRPr="44233FAD">
        <w:rPr>
          <w:rFonts w:ascii="Times New Roman" w:eastAsia="Times New Roman" w:hAnsi="Times New Roman" w:cs="Times New Roman"/>
          <w:color w:val="000000" w:themeColor="text1"/>
          <w:sz w:val="24"/>
          <w:szCs w:val="24"/>
        </w:rPr>
        <w:t xml:space="preserve">vuse pädev asutus” </w:t>
      </w:r>
      <w:r w:rsidR="4E996D8D" w:rsidRPr="1A1E9742">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48A3DE1E" w:rsidRPr="44233FAD">
        <w:rPr>
          <w:rFonts w:ascii="Times New Roman" w:eastAsia="Times New Roman" w:hAnsi="Times New Roman" w:cs="Times New Roman"/>
          <w:color w:val="000000" w:themeColor="text1"/>
          <w:sz w:val="24"/>
          <w:szCs w:val="24"/>
        </w:rPr>
        <w:t xml:space="preserve"> </w:t>
      </w:r>
      <w:r w:rsidR="6849FE5C" w:rsidRPr="44233FAD">
        <w:rPr>
          <w:rFonts w:ascii="Times New Roman" w:eastAsia="Times New Roman" w:hAnsi="Times New Roman" w:cs="Times New Roman"/>
          <w:color w:val="000000" w:themeColor="text1"/>
          <w:sz w:val="24"/>
          <w:szCs w:val="24"/>
        </w:rPr>
        <w:t>7-</w:t>
      </w:r>
      <w:r w:rsidR="055AE07E" w:rsidRPr="44233FAD">
        <w:rPr>
          <w:rFonts w:ascii="Times New Roman" w:eastAsia="Times New Roman" w:hAnsi="Times New Roman" w:cs="Times New Roman"/>
          <w:color w:val="000000" w:themeColor="text1"/>
          <w:sz w:val="24"/>
          <w:szCs w:val="24"/>
        </w:rPr>
        <w:t>9)</w:t>
      </w:r>
      <w:r w:rsidR="3FD2F3E9" w:rsidRPr="44233FAD">
        <w:rPr>
          <w:rFonts w:ascii="Times New Roman" w:eastAsia="Times New Roman" w:hAnsi="Times New Roman" w:cs="Times New Roman"/>
          <w:color w:val="000000" w:themeColor="text1"/>
          <w:sz w:val="24"/>
          <w:szCs w:val="24"/>
        </w:rPr>
        <w:t>;</w:t>
      </w:r>
    </w:p>
    <w:p w14:paraId="409367FC" w14:textId="10F5D8BD" w:rsidR="00347760" w:rsidRDefault="055AE07E"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3. peatükk “Tuumakäitise planeerimine ja ehitamine” </w:t>
      </w:r>
      <w:r w:rsidR="4F6D3FD5" w:rsidRPr="1A1E9742">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6BBFFA4B" w:rsidRPr="44233FAD">
        <w:rPr>
          <w:rFonts w:ascii="Times New Roman" w:eastAsia="Times New Roman" w:hAnsi="Times New Roman" w:cs="Times New Roman"/>
          <w:color w:val="000000" w:themeColor="text1"/>
          <w:sz w:val="24"/>
          <w:szCs w:val="24"/>
        </w:rPr>
        <w:t xml:space="preserve"> </w:t>
      </w:r>
      <w:r w:rsidR="6918DA74" w:rsidRPr="44233FAD">
        <w:rPr>
          <w:rFonts w:ascii="Times New Roman" w:eastAsia="Times New Roman" w:hAnsi="Times New Roman" w:cs="Times New Roman"/>
          <w:color w:val="000000" w:themeColor="text1"/>
          <w:sz w:val="24"/>
          <w:szCs w:val="24"/>
        </w:rPr>
        <w:t>10-</w:t>
      </w:r>
      <w:r w:rsidR="329A7D45" w:rsidRPr="44233FAD">
        <w:rPr>
          <w:rFonts w:ascii="Times New Roman" w:eastAsia="Times New Roman" w:hAnsi="Times New Roman" w:cs="Times New Roman"/>
          <w:color w:val="000000" w:themeColor="text1"/>
          <w:sz w:val="24"/>
          <w:szCs w:val="24"/>
        </w:rPr>
        <w:t>20)</w:t>
      </w:r>
      <w:r w:rsidR="7AE23FC9" w:rsidRPr="44233FAD">
        <w:rPr>
          <w:rFonts w:ascii="Times New Roman" w:eastAsia="Times New Roman" w:hAnsi="Times New Roman" w:cs="Times New Roman"/>
          <w:color w:val="000000" w:themeColor="text1"/>
          <w:sz w:val="24"/>
          <w:szCs w:val="24"/>
        </w:rPr>
        <w:t>;</w:t>
      </w:r>
    </w:p>
    <w:p w14:paraId="3099B329" w14:textId="0D248ACF" w:rsidR="00347760" w:rsidRDefault="329A7D45"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4. peatükk “Tuumakäitise katsetamine, käitamine ja dekomissioneerimine”</w:t>
      </w:r>
      <w:r w:rsidR="3FD2AC8D" w:rsidRPr="44233FAD">
        <w:rPr>
          <w:rFonts w:ascii="Times New Roman" w:eastAsia="Times New Roman" w:hAnsi="Times New Roman" w:cs="Times New Roman"/>
          <w:color w:val="000000" w:themeColor="text1"/>
          <w:sz w:val="24"/>
          <w:szCs w:val="24"/>
        </w:rPr>
        <w:t xml:space="preserve"> </w:t>
      </w:r>
      <w:r w:rsidR="3845DB68" w:rsidRPr="44233FAD">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6A62F427" w:rsidRPr="44233FAD">
        <w:rPr>
          <w:rFonts w:ascii="Times New Roman" w:eastAsia="Times New Roman" w:hAnsi="Times New Roman" w:cs="Times New Roman"/>
          <w:color w:val="000000" w:themeColor="text1"/>
          <w:sz w:val="24"/>
          <w:szCs w:val="24"/>
        </w:rPr>
        <w:t xml:space="preserve"> </w:t>
      </w:r>
      <w:r w:rsidR="512FD34F" w:rsidRPr="44233FAD">
        <w:rPr>
          <w:rFonts w:ascii="Times New Roman" w:eastAsia="Times New Roman" w:hAnsi="Times New Roman" w:cs="Times New Roman"/>
          <w:color w:val="000000" w:themeColor="text1"/>
          <w:sz w:val="24"/>
          <w:szCs w:val="24"/>
        </w:rPr>
        <w:t>21-48)</w:t>
      </w:r>
      <w:r w:rsidR="09F3669D" w:rsidRPr="44233FAD">
        <w:rPr>
          <w:rFonts w:ascii="Times New Roman" w:eastAsia="Times New Roman" w:hAnsi="Times New Roman" w:cs="Times New Roman"/>
          <w:color w:val="000000" w:themeColor="text1"/>
          <w:sz w:val="24"/>
          <w:szCs w:val="24"/>
        </w:rPr>
        <w:t>;</w:t>
      </w:r>
    </w:p>
    <w:p w14:paraId="29289FB6" w14:textId="06DFB10D" w:rsidR="00347760" w:rsidRDefault="512FD34F"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5. peatükk “Kiirguskaitse</w:t>
      </w:r>
      <w:r w:rsidR="7AE4A98B" w:rsidRPr="44233FAD">
        <w:rPr>
          <w:rFonts w:ascii="Times New Roman" w:eastAsia="Times New Roman" w:hAnsi="Times New Roman" w:cs="Times New Roman"/>
          <w:color w:val="000000" w:themeColor="text1"/>
          <w:sz w:val="24"/>
          <w:szCs w:val="24"/>
        </w:rPr>
        <w:t>”</w:t>
      </w:r>
      <w:r w:rsidR="596788E4" w:rsidRPr="44233FAD">
        <w:rPr>
          <w:rFonts w:ascii="Times New Roman" w:eastAsia="Times New Roman" w:hAnsi="Times New Roman" w:cs="Times New Roman"/>
          <w:color w:val="000000" w:themeColor="text1"/>
          <w:sz w:val="24"/>
          <w:szCs w:val="24"/>
        </w:rPr>
        <w:t xml:space="preserve"> </w:t>
      </w:r>
      <w:r w:rsidR="7AE4A98B" w:rsidRPr="44233FAD">
        <w:rPr>
          <w:rFonts w:ascii="Times New Roman" w:eastAsia="Times New Roman" w:hAnsi="Times New Roman" w:cs="Times New Roman"/>
          <w:color w:val="000000" w:themeColor="text1"/>
          <w:sz w:val="24"/>
          <w:szCs w:val="24"/>
        </w:rPr>
        <w:t>(</w:t>
      </w:r>
      <w:r w:rsidR="3FD2AC8D" w:rsidRPr="44233FAD">
        <w:rPr>
          <w:rFonts w:ascii="Times New Roman" w:eastAsia="Times New Roman" w:hAnsi="Times New Roman" w:cs="Times New Roman"/>
          <w:color w:val="000000" w:themeColor="text1"/>
          <w:sz w:val="24"/>
          <w:szCs w:val="24"/>
        </w:rPr>
        <w:t>§</w:t>
      </w:r>
      <w:r w:rsidR="3AFD4E21" w:rsidRPr="44233FAD">
        <w:rPr>
          <w:rFonts w:ascii="Times New Roman" w:eastAsia="Times New Roman" w:hAnsi="Times New Roman" w:cs="Times New Roman"/>
          <w:color w:val="000000" w:themeColor="text1"/>
          <w:sz w:val="24"/>
          <w:szCs w:val="24"/>
        </w:rPr>
        <w:t xml:space="preserve"> </w:t>
      </w:r>
      <w:r w:rsidR="6E51E19D" w:rsidRPr="44233FAD">
        <w:rPr>
          <w:rFonts w:ascii="Times New Roman" w:eastAsia="Times New Roman" w:hAnsi="Times New Roman" w:cs="Times New Roman"/>
          <w:color w:val="000000" w:themeColor="text1"/>
          <w:sz w:val="24"/>
          <w:szCs w:val="24"/>
        </w:rPr>
        <w:t>49)</w:t>
      </w:r>
      <w:r w:rsidR="2BF04114" w:rsidRPr="44233FAD">
        <w:rPr>
          <w:rFonts w:ascii="Times New Roman" w:eastAsia="Times New Roman" w:hAnsi="Times New Roman" w:cs="Times New Roman"/>
          <w:color w:val="000000" w:themeColor="text1"/>
          <w:sz w:val="24"/>
          <w:szCs w:val="24"/>
        </w:rPr>
        <w:t>;</w:t>
      </w:r>
    </w:p>
    <w:p w14:paraId="64C3CB2C" w14:textId="37B19E9E" w:rsidR="00347760" w:rsidRDefault="6E51E19D"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6. peatükk “Hädaolukorraks valmistumine ja tegevus hädaolukorras</w:t>
      </w:r>
      <w:r w:rsidR="3EADFDEE"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D4FF595"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50-</w:t>
      </w:r>
      <w:r w:rsidR="5CD9699D" w:rsidRPr="44233FAD">
        <w:rPr>
          <w:rFonts w:ascii="Times New Roman" w:eastAsia="Times New Roman" w:hAnsi="Times New Roman" w:cs="Times New Roman"/>
          <w:color w:val="000000" w:themeColor="text1"/>
          <w:sz w:val="24"/>
          <w:szCs w:val="24"/>
        </w:rPr>
        <w:t>53)</w:t>
      </w:r>
      <w:r w:rsidR="561966CD" w:rsidRPr="44233FAD">
        <w:rPr>
          <w:rFonts w:ascii="Times New Roman" w:eastAsia="Times New Roman" w:hAnsi="Times New Roman" w:cs="Times New Roman"/>
          <w:color w:val="000000" w:themeColor="text1"/>
          <w:sz w:val="24"/>
          <w:szCs w:val="24"/>
        </w:rPr>
        <w:t>;</w:t>
      </w:r>
    </w:p>
    <w:p w14:paraId="72D5F6B5" w14:textId="2F4FB28B" w:rsidR="00347760" w:rsidRDefault="5CD9699D"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7. peatükk “Tuumamaterjali </w:t>
      </w:r>
      <w:r w:rsidR="1757AB09" w:rsidRPr="44233FAD">
        <w:rPr>
          <w:rFonts w:ascii="Times New Roman" w:eastAsia="Times New Roman" w:hAnsi="Times New Roman" w:cs="Times New Roman"/>
          <w:color w:val="000000" w:themeColor="text1"/>
          <w:sz w:val="24"/>
          <w:szCs w:val="24"/>
        </w:rPr>
        <w:t>transport, eksport ja import” (§</w:t>
      </w:r>
      <w:r w:rsidR="0F5EFE13" w:rsidRPr="44233FAD">
        <w:rPr>
          <w:rFonts w:ascii="Times New Roman" w:eastAsia="Times New Roman" w:hAnsi="Times New Roman" w:cs="Times New Roman"/>
          <w:color w:val="000000" w:themeColor="text1"/>
          <w:sz w:val="24"/>
          <w:szCs w:val="24"/>
        </w:rPr>
        <w:t xml:space="preserve"> </w:t>
      </w:r>
      <w:r w:rsidR="79307239" w:rsidRPr="44233FAD">
        <w:rPr>
          <w:rFonts w:ascii="Times New Roman" w:eastAsia="Times New Roman" w:hAnsi="Times New Roman" w:cs="Times New Roman"/>
          <w:color w:val="000000" w:themeColor="text1"/>
          <w:sz w:val="24"/>
          <w:szCs w:val="24"/>
        </w:rPr>
        <w:t>54</w:t>
      </w:r>
      <w:r w:rsidR="662A8E3B" w:rsidRPr="44233FAD">
        <w:rPr>
          <w:rFonts w:ascii="Times New Roman" w:eastAsia="Times New Roman" w:hAnsi="Times New Roman" w:cs="Times New Roman"/>
          <w:color w:val="000000" w:themeColor="text1"/>
          <w:sz w:val="24"/>
          <w:szCs w:val="24"/>
        </w:rPr>
        <w:t>)</w:t>
      </w:r>
      <w:r w:rsidR="636B4419" w:rsidRPr="44233FAD">
        <w:rPr>
          <w:rFonts w:ascii="Times New Roman" w:eastAsia="Times New Roman" w:hAnsi="Times New Roman" w:cs="Times New Roman"/>
          <w:color w:val="000000" w:themeColor="text1"/>
          <w:sz w:val="24"/>
          <w:szCs w:val="24"/>
        </w:rPr>
        <w:t>;</w:t>
      </w:r>
    </w:p>
    <w:p w14:paraId="0F7FFE11" w14:textId="1FC282E1" w:rsidR="00347760" w:rsidRDefault="662A8E3B"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8. peatükk</w:t>
      </w:r>
      <w:r w:rsidR="6865C48C" w:rsidRPr="44233FAD">
        <w:rPr>
          <w:rFonts w:ascii="Times New Roman" w:eastAsia="Times New Roman" w:hAnsi="Times New Roman" w:cs="Times New Roman"/>
          <w:color w:val="000000" w:themeColor="text1"/>
          <w:sz w:val="24"/>
          <w:szCs w:val="24"/>
        </w:rPr>
        <w:t xml:space="preserve"> “Tuumajäätmete ja kasutatud tuumkütuse käitlemine”</w:t>
      </w:r>
      <w:r w:rsidRPr="44233FAD">
        <w:rPr>
          <w:rFonts w:ascii="Times New Roman" w:eastAsia="Times New Roman" w:hAnsi="Times New Roman" w:cs="Times New Roman"/>
          <w:color w:val="000000" w:themeColor="text1"/>
          <w:sz w:val="24"/>
          <w:szCs w:val="24"/>
        </w:rPr>
        <w:t xml:space="preserve"> </w:t>
      </w:r>
      <w:r w:rsidR="0D8CFCD5"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7AAE2358"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55-65)</w:t>
      </w:r>
      <w:r w:rsidR="0D2A1C58" w:rsidRPr="44233FAD">
        <w:rPr>
          <w:rFonts w:ascii="Times New Roman" w:eastAsia="Times New Roman" w:hAnsi="Times New Roman" w:cs="Times New Roman"/>
          <w:color w:val="000000" w:themeColor="text1"/>
          <w:sz w:val="24"/>
          <w:szCs w:val="24"/>
        </w:rPr>
        <w:t>;</w:t>
      </w:r>
    </w:p>
    <w:p w14:paraId="48A9BE68" w14:textId="0F3E9428" w:rsidR="00347760" w:rsidRDefault="48A319BC"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9. peatükk “Kiirgus- ja tuumaohutusalase tegevusega seotud tasud ja mak</w:t>
      </w:r>
      <w:r w:rsidR="030CDA86" w:rsidRPr="44233FAD">
        <w:rPr>
          <w:rFonts w:ascii="Times New Roman" w:eastAsia="Times New Roman" w:hAnsi="Times New Roman" w:cs="Times New Roman"/>
          <w:color w:val="000000" w:themeColor="text1"/>
          <w:sz w:val="24"/>
          <w:szCs w:val="24"/>
        </w:rPr>
        <w:t>s</w:t>
      </w:r>
      <w:r w:rsidRPr="44233FAD">
        <w:rPr>
          <w:rFonts w:ascii="Times New Roman" w:eastAsia="Times New Roman" w:hAnsi="Times New Roman" w:cs="Times New Roman"/>
          <w:color w:val="000000" w:themeColor="text1"/>
          <w:sz w:val="24"/>
          <w:szCs w:val="24"/>
        </w:rPr>
        <w:t xml:space="preserve">ed” </w:t>
      </w:r>
      <w:r w:rsidR="31D09E4A"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1414D77"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66-</w:t>
      </w:r>
      <w:r w:rsidR="0E02BDC2" w:rsidRPr="44233FAD">
        <w:rPr>
          <w:rFonts w:ascii="Times New Roman" w:eastAsia="Times New Roman" w:hAnsi="Times New Roman" w:cs="Times New Roman"/>
          <w:color w:val="000000" w:themeColor="text1"/>
          <w:sz w:val="24"/>
          <w:szCs w:val="24"/>
        </w:rPr>
        <w:t>70</w:t>
      </w:r>
      <w:r w:rsidRPr="44233FAD">
        <w:rPr>
          <w:rFonts w:ascii="Times New Roman" w:eastAsia="Times New Roman" w:hAnsi="Times New Roman" w:cs="Times New Roman"/>
          <w:color w:val="000000" w:themeColor="text1"/>
          <w:sz w:val="24"/>
          <w:szCs w:val="24"/>
        </w:rPr>
        <w:t>)</w:t>
      </w:r>
      <w:r w:rsidR="65AE8BBC" w:rsidRPr="44233FAD">
        <w:rPr>
          <w:rFonts w:ascii="Times New Roman" w:eastAsia="Times New Roman" w:hAnsi="Times New Roman" w:cs="Times New Roman"/>
          <w:color w:val="000000" w:themeColor="text1"/>
          <w:sz w:val="24"/>
          <w:szCs w:val="24"/>
        </w:rPr>
        <w:t>;</w:t>
      </w:r>
    </w:p>
    <w:p w14:paraId="75A03594" w14:textId="4D4E2C0C" w:rsidR="00347760" w:rsidRDefault="17BD15E0"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10. </w:t>
      </w:r>
      <w:r w:rsidR="4F9F0083" w:rsidRPr="44233FAD">
        <w:rPr>
          <w:rFonts w:ascii="Times New Roman" w:eastAsia="Times New Roman" w:hAnsi="Times New Roman" w:cs="Times New Roman"/>
          <w:color w:val="000000" w:themeColor="text1"/>
          <w:sz w:val="24"/>
          <w:szCs w:val="24"/>
        </w:rPr>
        <w:t>p</w:t>
      </w:r>
      <w:r w:rsidRPr="44233FAD">
        <w:rPr>
          <w:rFonts w:ascii="Times New Roman" w:eastAsia="Times New Roman" w:hAnsi="Times New Roman" w:cs="Times New Roman"/>
          <w:color w:val="000000" w:themeColor="text1"/>
          <w:sz w:val="24"/>
          <w:szCs w:val="24"/>
        </w:rPr>
        <w:t>eatükk “Tuumakontrollimeetmed</w:t>
      </w:r>
      <w:r w:rsidR="0074B383" w:rsidRPr="44233FAD">
        <w:rPr>
          <w:rFonts w:ascii="Times New Roman" w:eastAsia="Times New Roman" w:hAnsi="Times New Roman" w:cs="Times New Roman"/>
          <w:color w:val="000000" w:themeColor="text1"/>
          <w:sz w:val="24"/>
          <w:szCs w:val="24"/>
        </w:rPr>
        <w:t>”</w:t>
      </w:r>
      <w:r w:rsidRPr="44233FAD">
        <w:rPr>
          <w:rFonts w:ascii="Times New Roman" w:eastAsia="Times New Roman" w:hAnsi="Times New Roman" w:cs="Times New Roman"/>
          <w:color w:val="000000" w:themeColor="text1"/>
          <w:sz w:val="24"/>
          <w:szCs w:val="24"/>
        </w:rPr>
        <w:t xml:space="preserve"> </w:t>
      </w:r>
      <w:r w:rsidR="685DBA61"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5CE38A65"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71-</w:t>
      </w:r>
      <w:r w:rsidR="2271A6ED" w:rsidRPr="44233FAD">
        <w:rPr>
          <w:rFonts w:ascii="Times New Roman" w:eastAsia="Times New Roman" w:hAnsi="Times New Roman" w:cs="Times New Roman"/>
          <w:color w:val="000000" w:themeColor="text1"/>
          <w:sz w:val="24"/>
          <w:szCs w:val="24"/>
        </w:rPr>
        <w:t>76)</w:t>
      </w:r>
      <w:r w:rsidR="3DA1135B" w:rsidRPr="44233FAD">
        <w:rPr>
          <w:rFonts w:ascii="Times New Roman" w:eastAsia="Times New Roman" w:hAnsi="Times New Roman" w:cs="Times New Roman"/>
          <w:color w:val="000000" w:themeColor="text1"/>
          <w:sz w:val="24"/>
          <w:szCs w:val="24"/>
        </w:rPr>
        <w:t>;</w:t>
      </w:r>
    </w:p>
    <w:p w14:paraId="790BDE1A" w14:textId="58D610F9" w:rsidR="00347760" w:rsidRDefault="14266D20"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11. peatükk </w:t>
      </w:r>
      <w:r w:rsidR="1920E30F" w:rsidRPr="44233FAD">
        <w:rPr>
          <w:rFonts w:ascii="Times New Roman" w:eastAsia="Times New Roman" w:hAnsi="Times New Roman" w:cs="Times New Roman"/>
          <w:color w:val="000000" w:themeColor="text1"/>
          <w:sz w:val="24"/>
          <w:szCs w:val="24"/>
        </w:rPr>
        <w:t xml:space="preserve">“Julgeolek ja füüsiline kaitse” </w:t>
      </w:r>
      <w:r w:rsidR="07066458"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26D3F73C" w:rsidRPr="44233FAD">
        <w:rPr>
          <w:rFonts w:ascii="Times New Roman" w:eastAsia="Times New Roman" w:hAnsi="Times New Roman" w:cs="Times New Roman"/>
          <w:color w:val="000000" w:themeColor="text1"/>
          <w:sz w:val="24"/>
          <w:szCs w:val="24"/>
        </w:rPr>
        <w:t xml:space="preserve"> </w:t>
      </w:r>
      <w:r w:rsidR="44A23550" w:rsidRPr="44233FAD">
        <w:rPr>
          <w:rFonts w:ascii="Times New Roman" w:eastAsia="Times New Roman" w:hAnsi="Times New Roman" w:cs="Times New Roman"/>
          <w:color w:val="000000" w:themeColor="text1"/>
          <w:sz w:val="24"/>
          <w:szCs w:val="24"/>
        </w:rPr>
        <w:t>77-79</w:t>
      </w:r>
      <w:r w:rsidR="1920E30F" w:rsidRPr="44233FAD">
        <w:rPr>
          <w:rFonts w:ascii="Times New Roman" w:eastAsia="Times New Roman" w:hAnsi="Times New Roman" w:cs="Times New Roman"/>
          <w:color w:val="000000" w:themeColor="text1"/>
          <w:sz w:val="24"/>
          <w:szCs w:val="24"/>
        </w:rPr>
        <w:t>)</w:t>
      </w:r>
      <w:r w:rsidR="44A72460" w:rsidRPr="44233FAD">
        <w:rPr>
          <w:rFonts w:ascii="Times New Roman" w:eastAsia="Times New Roman" w:hAnsi="Times New Roman" w:cs="Times New Roman"/>
          <w:color w:val="000000" w:themeColor="text1"/>
          <w:sz w:val="24"/>
          <w:szCs w:val="24"/>
        </w:rPr>
        <w:t>;</w:t>
      </w:r>
    </w:p>
    <w:p w14:paraId="156339F9" w14:textId="2C135D62" w:rsidR="00347760" w:rsidRDefault="33F85AEF"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12. peatükk “Andmekaitse ja küberturvalisus” </w:t>
      </w:r>
      <w:r w:rsidR="1FA5D150"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104F5CFC"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80-81)</w:t>
      </w:r>
      <w:r w:rsidR="46956DFD" w:rsidRPr="44233FAD">
        <w:rPr>
          <w:rFonts w:ascii="Times New Roman" w:eastAsia="Times New Roman" w:hAnsi="Times New Roman" w:cs="Times New Roman"/>
          <w:color w:val="000000" w:themeColor="text1"/>
          <w:sz w:val="24"/>
          <w:szCs w:val="24"/>
        </w:rPr>
        <w:t>;</w:t>
      </w:r>
    </w:p>
    <w:p w14:paraId="009D027D" w14:textId="4FA000C8" w:rsidR="00347760" w:rsidRDefault="33F85AEF"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13</w:t>
      </w:r>
      <w:r w:rsidR="62BE64FE" w:rsidRPr="44233FAD">
        <w:rPr>
          <w:rFonts w:ascii="Times New Roman" w:eastAsia="Times New Roman" w:hAnsi="Times New Roman" w:cs="Times New Roman"/>
          <w:color w:val="000000" w:themeColor="text1"/>
          <w:sz w:val="24"/>
          <w:szCs w:val="24"/>
        </w:rPr>
        <w:t>.</w:t>
      </w:r>
      <w:r w:rsidRPr="44233FAD">
        <w:rPr>
          <w:rFonts w:ascii="Times New Roman" w:eastAsia="Times New Roman" w:hAnsi="Times New Roman" w:cs="Times New Roman"/>
          <w:color w:val="000000" w:themeColor="text1"/>
          <w:sz w:val="24"/>
          <w:szCs w:val="24"/>
        </w:rPr>
        <w:t xml:space="preserve"> peatükk “Riiklik järelevalve ja auditid”</w:t>
      </w:r>
      <w:r w:rsidR="07D0BBDD" w:rsidRPr="44233FAD">
        <w:rPr>
          <w:rFonts w:ascii="Times New Roman" w:eastAsia="Times New Roman" w:hAnsi="Times New Roman" w:cs="Times New Roman"/>
          <w:color w:val="000000" w:themeColor="text1"/>
          <w:sz w:val="24"/>
          <w:szCs w:val="24"/>
        </w:rPr>
        <w:t xml:space="preserve"> </w:t>
      </w:r>
      <w:r w:rsidR="1523A62F"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16D20D38" w:rsidRPr="44233FAD">
        <w:rPr>
          <w:rFonts w:ascii="Times New Roman" w:eastAsia="Times New Roman" w:hAnsi="Times New Roman" w:cs="Times New Roman"/>
          <w:color w:val="000000" w:themeColor="text1"/>
          <w:sz w:val="24"/>
          <w:szCs w:val="24"/>
        </w:rPr>
        <w:t xml:space="preserve"> </w:t>
      </w:r>
      <w:r w:rsidR="07D0BBDD" w:rsidRPr="44233FAD">
        <w:rPr>
          <w:rFonts w:ascii="Times New Roman" w:eastAsia="Times New Roman" w:hAnsi="Times New Roman" w:cs="Times New Roman"/>
          <w:color w:val="000000" w:themeColor="text1"/>
          <w:sz w:val="24"/>
          <w:szCs w:val="24"/>
        </w:rPr>
        <w:t>82-85)</w:t>
      </w:r>
      <w:r w:rsidR="296ABC6A" w:rsidRPr="44233FAD">
        <w:rPr>
          <w:rFonts w:ascii="Times New Roman" w:eastAsia="Times New Roman" w:hAnsi="Times New Roman" w:cs="Times New Roman"/>
          <w:color w:val="000000" w:themeColor="text1"/>
          <w:sz w:val="24"/>
          <w:szCs w:val="24"/>
        </w:rPr>
        <w:t>;</w:t>
      </w:r>
    </w:p>
    <w:p w14:paraId="1062B2B4" w14:textId="78D92B0C" w:rsidR="00347760" w:rsidRDefault="57EDB368"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14. </w:t>
      </w:r>
      <w:r w:rsidR="3A5F3021" w:rsidRPr="44233FAD">
        <w:rPr>
          <w:rFonts w:ascii="Times New Roman" w:eastAsia="Times New Roman" w:hAnsi="Times New Roman" w:cs="Times New Roman"/>
          <w:color w:val="000000" w:themeColor="text1"/>
          <w:sz w:val="24"/>
          <w:szCs w:val="24"/>
        </w:rPr>
        <w:t>p</w:t>
      </w:r>
      <w:r w:rsidRPr="44233FAD">
        <w:rPr>
          <w:rFonts w:ascii="Times New Roman" w:eastAsia="Times New Roman" w:hAnsi="Times New Roman" w:cs="Times New Roman"/>
          <w:color w:val="000000" w:themeColor="text1"/>
          <w:sz w:val="24"/>
          <w:szCs w:val="24"/>
        </w:rPr>
        <w:t xml:space="preserve">eatükk “Vastutus tuumakahjustuse eest” </w:t>
      </w:r>
      <w:r w:rsidR="6C68CFAB"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AE305A4" w:rsidRPr="44233FAD">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86-</w:t>
      </w:r>
      <w:r w:rsidR="0C528941" w:rsidRPr="44233FAD">
        <w:rPr>
          <w:rFonts w:ascii="Times New Roman" w:eastAsia="Times New Roman" w:hAnsi="Times New Roman" w:cs="Times New Roman"/>
          <w:color w:val="000000" w:themeColor="text1"/>
          <w:sz w:val="24"/>
          <w:szCs w:val="24"/>
        </w:rPr>
        <w:t>100)</w:t>
      </w:r>
      <w:r w:rsidR="59DD5F12" w:rsidRPr="44233FAD">
        <w:rPr>
          <w:rFonts w:ascii="Times New Roman" w:eastAsia="Times New Roman" w:hAnsi="Times New Roman" w:cs="Times New Roman"/>
          <w:color w:val="000000" w:themeColor="text1"/>
          <w:sz w:val="24"/>
          <w:szCs w:val="24"/>
        </w:rPr>
        <w:t>;</w:t>
      </w:r>
    </w:p>
    <w:p w14:paraId="78A27DA6" w14:textId="6E1204CC" w:rsidR="00347760" w:rsidRDefault="0C528941"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15. </w:t>
      </w:r>
      <w:r w:rsidR="75FE9ADD" w:rsidRPr="44233FAD">
        <w:rPr>
          <w:rFonts w:ascii="Times New Roman" w:eastAsia="Times New Roman" w:hAnsi="Times New Roman" w:cs="Times New Roman"/>
          <w:color w:val="000000" w:themeColor="text1"/>
          <w:sz w:val="24"/>
          <w:szCs w:val="24"/>
        </w:rPr>
        <w:t>p</w:t>
      </w:r>
      <w:r w:rsidRPr="44233FAD">
        <w:rPr>
          <w:rFonts w:ascii="Times New Roman" w:eastAsia="Times New Roman" w:hAnsi="Times New Roman" w:cs="Times New Roman"/>
          <w:color w:val="000000" w:themeColor="text1"/>
          <w:sz w:val="24"/>
          <w:szCs w:val="24"/>
        </w:rPr>
        <w:t xml:space="preserve">eatükk </w:t>
      </w:r>
      <w:r w:rsidR="7C10A32B" w:rsidRPr="44233FAD">
        <w:rPr>
          <w:rFonts w:ascii="Times New Roman" w:eastAsia="Times New Roman" w:hAnsi="Times New Roman" w:cs="Times New Roman"/>
          <w:color w:val="000000" w:themeColor="text1"/>
          <w:sz w:val="24"/>
          <w:szCs w:val="24"/>
        </w:rPr>
        <w:t xml:space="preserve">“Vastutus” </w:t>
      </w:r>
      <w:r w:rsidR="0966F992"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9BDFE91" w:rsidRPr="44233FAD">
        <w:rPr>
          <w:rFonts w:ascii="Times New Roman" w:eastAsia="Times New Roman" w:hAnsi="Times New Roman" w:cs="Times New Roman"/>
          <w:color w:val="000000" w:themeColor="text1"/>
          <w:sz w:val="24"/>
          <w:szCs w:val="24"/>
        </w:rPr>
        <w:t xml:space="preserve"> </w:t>
      </w:r>
      <w:r w:rsidR="7C10A32B" w:rsidRPr="44233FAD">
        <w:rPr>
          <w:rFonts w:ascii="Times New Roman" w:eastAsia="Times New Roman" w:hAnsi="Times New Roman" w:cs="Times New Roman"/>
          <w:color w:val="000000" w:themeColor="text1"/>
          <w:sz w:val="24"/>
          <w:szCs w:val="24"/>
        </w:rPr>
        <w:t>101-107)</w:t>
      </w:r>
      <w:r w:rsidR="5CE0B796" w:rsidRPr="44233FAD">
        <w:rPr>
          <w:rFonts w:ascii="Times New Roman" w:eastAsia="Times New Roman" w:hAnsi="Times New Roman" w:cs="Times New Roman"/>
          <w:color w:val="000000" w:themeColor="text1"/>
          <w:sz w:val="24"/>
          <w:szCs w:val="24"/>
        </w:rPr>
        <w:t>;</w:t>
      </w:r>
    </w:p>
    <w:p w14:paraId="4AC7A459" w14:textId="6F140AC3" w:rsidR="00347760" w:rsidRDefault="2DFFCD58"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16. peatükk  “Rakendussätted”( </w:t>
      </w:r>
      <w:r w:rsidR="00CF0D41">
        <w:rPr>
          <w:rFonts w:ascii="Times New Roman" w:eastAsia="Times New Roman" w:hAnsi="Times New Roman" w:cs="Times New Roman"/>
          <w:color w:val="000000" w:themeColor="text1"/>
          <w:sz w:val="24"/>
          <w:szCs w:val="24"/>
        </w:rPr>
        <w:t>§-d</w:t>
      </w:r>
      <w:r w:rsidR="163A21C8" w:rsidRPr="2D05F275">
        <w:rPr>
          <w:rFonts w:ascii="Times New Roman" w:eastAsia="Times New Roman" w:hAnsi="Times New Roman" w:cs="Times New Roman"/>
          <w:color w:val="000000" w:themeColor="text1"/>
          <w:sz w:val="24"/>
          <w:szCs w:val="24"/>
        </w:rPr>
        <w:t xml:space="preserve"> </w:t>
      </w:r>
      <w:r w:rsidR="347AA89B" w:rsidRPr="2D05F275">
        <w:rPr>
          <w:rFonts w:ascii="Times New Roman" w:eastAsia="Times New Roman" w:hAnsi="Times New Roman" w:cs="Times New Roman"/>
          <w:color w:val="000000" w:themeColor="text1"/>
          <w:sz w:val="24"/>
          <w:szCs w:val="24"/>
        </w:rPr>
        <w:t>108</w:t>
      </w:r>
      <w:r w:rsidR="347AA89B" w:rsidRPr="44233FAD">
        <w:rPr>
          <w:rFonts w:ascii="Times New Roman" w:eastAsia="Times New Roman" w:hAnsi="Times New Roman" w:cs="Times New Roman"/>
          <w:color w:val="000000" w:themeColor="text1"/>
          <w:sz w:val="24"/>
          <w:szCs w:val="24"/>
        </w:rPr>
        <w:t>-11</w:t>
      </w:r>
      <w:r w:rsidR="008E1DC1">
        <w:rPr>
          <w:rFonts w:ascii="Times New Roman" w:eastAsia="Times New Roman" w:hAnsi="Times New Roman" w:cs="Times New Roman"/>
          <w:color w:val="000000" w:themeColor="text1"/>
          <w:sz w:val="24"/>
          <w:szCs w:val="24"/>
        </w:rPr>
        <w:t>1</w:t>
      </w:r>
      <w:r w:rsidR="347AA89B" w:rsidRPr="44233FAD">
        <w:rPr>
          <w:rFonts w:ascii="Times New Roman" w:eastAsia="Times New Roman" w:hAnsi="Times New Roman" w:cs="Times New Roman"/>
          <w:color w:val="000000" w:themeColor="text1"/>
          <w:sz w:val="24"/>
          <w:szCs w:val="24"/>
        </w:rPr>
        <w:t>).</w:t>
      </w:r>
    </w:p>
    <w:p w14:paraId="0B7DDB3D" w14:textId="18D608E8" w:rsidR="00347760" w:rsidRDefault="00347760" w:rsidP="009B065C">
      <w:pPr>
        <w:pStyle w:val="paragraph"/>
        <w:spacing w:before="0" w:beforeAutospacing="0" w:after="0" w:afterAutospacing="0"/>
        <w:jc w:val="both"/>
        <w:textAlignment w:val="baseline"/>
        <w:rPr>
          <w:rFonts w:ascii="Segoe UI" w:hAnsi="Segoe UI" w:cs="Segoe UI"/>
          <w:b/>
          <w:bCs/>
          <w:sz w:val="18"/>
          <w:szCs w:val="18"/>
        </w:rPr>
      </w:pPr>
    </w:p>
    <w:p w14:paraId="236A1998" w14:textId="3DBC33D4" w:rsidR="00842186" w:rsidRDefault="3666F54F" w:rsidP="44233FAD">
      <w:pPr>
        <w:pStyle w:val="paragraph"/>
        <w:spacing w:before="0" w:beforeAutospacing="0" w:after="0" w:afterAutospacing="0"/>
        <w:jc w:val="both"/>
        <w:textAlignment w:val="baseline"/>
      </w:pPr>
      <w:r w:rsidRPr="44233FAD">
        <w:rPr>
          <w:rStyle w:val="normaltextrun"/>
          <w:rFonts w:eastAsiaTheme="majorEastAsia"/>
          <w:b/>
          <w:bCs/>
        </w:rPr>
        <w:t>Eelnõu 1. peatükis esitatakse seaduse üldsätted.</w:t>
      </w:r>
      <w:r w:rsidRPr="44233FAD">
        <w:rPr>
          <w:rStyle w:val="normaltextrun"/>
          <w:rFonts w:eastAsiaTheme="majorEastAsia"/>
        </w:rPr>
        <w:t xml:space="preserve"> </w:t>
      </w:r>
    </w:p>
    <w:p w14:paraId="2E66B58D" w14:textId="6EB9C676" w:rsidR="571B1603" w:rsidRDefault="571B1603" w:rsidP="571B1603">
      <w:pPr>
        <w:pStyle w:val="paragraph"/>
        <w:spacing w:before="0" w:beforeAutospacing="0" w:after="0" w:afterAutospacing="0"/>
        <w:jc w:val="both"/>
        <w:rPr>
          <w:rStyle w:val="normaltextrun"/>
          <w:rFonts w:eastAsiaTheme="majorEastAsia"/>
        </w:rPr>
      </w:pPr>
    </w:p>
    <w:p w14:paraId="208D3E30" w14:textId="4F07C7A9" w:rsidR="00842186" w:rsidRDefault="3666F54F" w:rsidP="70251842">
      <w:pPr>
        <w:pStyle w:val="paragraph"/>
        <w:spacing w:before="0" w:beforeAutospacing="0" w:after="0" w:afterAutospacing="0"/>
        <w:jc w:val="both"/>
        <w:textAlignment w:val="baseline"/>
        <w:rPr>
          <w:rStyle w:val="normaltextrun"/>
          <w:rFonts w:eastAsiaTheme="majorEastAsia"/>
        </w:rPr>
      </w:pPr>
      <w:r w:rsidRPr="70251842">
        <w:rPr>
          <w:rStyle w:val="normaltextrun"/>
          <w:rFonts w:eastAsiaTheme="majorEastAsia"/>
          <w:b/>
          <w:bCs/>
        </w:rPr>
        <w:t xml:space="preserve">Eelnõu §-s 1 </w:t>
      </w:r>
      <w:r w:rsidRPr="7A59EF8C">
        <w:rPr>
          <w:rStyle w:val="normaltextrun"/>
          <w:rFonts w:eastAsiaTheme="majorEastAsia"/>
        </w:rPr>
        <w:t>sätestatakse seaduse</w:t>
      </w:r>
      <w:r w:rsidR="47B6287D" w:rsidRPr="7A59EF8C">
        <w:rPr>
          <w:rStyle w:val="normaltextrun"/>
          <w:rFonts w:eastAsiaTheme="majorEastAsia"/>
        </w:rPr>
        <w:t xml:space="preserve"> </w:t>
      </w:r>
      <w:r w:rsidR="7C253A55" w:rsidRPr="7A59EF8C">
        <w:rPr>
          <w:rStyle w:val="normaltextrun"/>
          <w:rFonts w:eastAsiaTheme="majorEastAsia"/>
        </w:rPr>
        <w:t>eesmärk</w:t>
      </w:r>
      <w:r w:rsidR="5F98E545" w:rsidRPr="7A59EF8C">
        <w:rPr>
          <w:rStyle w:val="normaltextrun"/>
          <w:rFonts w:eastAsiaTheme="majorEastAsia"/>
        </w:rPr>
        <w:t>.</w:t>
      </w:r>
    </w:p>
    <w:p w14:paraId="1FF1C418" w14:textId="54667A0A" w:rsidR="1D3CC388" w:rsidRDefault="1D3CC388" w:rsidP="1D3CC388">
      <w:pPr>
        <w:pStyle w:val="paragraph"/>
        <w:spacing w:before="0" w:beforeAutospacing="0" w:after="0" w:afterAutospacing="0"/>
        <w:jc w:val="both"/>
        <w:rPr>
          <w:rStyle w:val="normaltextrun"/>
          <w:rFonts w:eastAsiaTheme="majorEastAsia"/>
          <w:b/>
          <w:bCs/>
        </w:rPr>
      </w:pPr>
    </w:p>
    <w:p w14:paraId="6E26E773" w14:textId="58887501" w:rsidR="0073146B" w:rsidRDefault="5F98E545" w:rsidP="75CA6DC0">
      <w:pPr>
        <w:pStyle w:val="paragraph"/>
        <w:spacing w:before="0" w:beforeAutospacing="0" w:after="0" w:afterAutospacing="0"/>
        <w:jc w:val="both"/>
        <w:textAlignment w:val="baseline"/>
        <w:rPr>
          <w:rStyle w:val="normaltextrun"/>
          <w:rFonts w:eastAsiaTheme="majorEastAsia"/>
        </w:rPr>
      </w:pPr>
      <w:r w:rsidRPr="75CA6DC0">
        <w:rPr>
          <w:rStyle w:val="normaltextrun"/>
          <w:rFonts w:eastAsiaTheme="majorEastAsia"/>
        </w:rPr>
        <w:t xml:space="preserve">Seaduse </w:t>
      </w:r>
      <w:r w:rsidR="0073146B">
        <w:rPr>
          <w:rStyle w:val="normaltextrun"/>
          <w:rFonts w:eastAsiaTheme="majorEastAsia"/>
        </w:rPr>
        <w:t xml:space="preserve">üldine </w:t>
      </w:r>
      <w:r w:rsidRPr="75CA6DC0">
        <w:rPr>
          <w:rStyle w:val="normaltextrun"/>
          <w:rFonts w:eastAsiaTheme="majorEastAsia"/>
        </w:rPr>
        <w:t xml:space="preserve">eesmärk on </w:t>
      </w:r>
      <w:r w:rsidR="00935513">
        <w:rPr>
          <w:rStyle w:val="normaltextrun"/>
          <w:rFonts w:eastAsiaTheme="majorEastAsia"/>
        </w:rPr>
        <w:t>luua</w:t>
      </w:r>
      <w:r w:rsidR="00935513" w:rsidRPr="75CA6DC0">
        <w:rPr>
          <w:rStyle w:val="normaltextrun"/>
          <w:rFonts w:eastAsiaTheme="majorEastAsia"/>
        </w:rPr>
        <w:t xml:space="preserve"> </w:t>
      </w:r>
      <w:r w:rsidRPr="75CA6DC0">
        <w:rPr>
          <w:rStyle w:val="normaltextrun"/>
          <w:rFonts w:eastAsiaTheme="majorEastAsia"/>
        </w:rPr>
        <w:t xml:space="preserve">tuumaenergia rahumeelse kasutamise ning sellega seotud teadus- ja arendustegevuse õiguspärane raamistik, võimaldades tuumaenergia kasutamist üksnes ühiskonna huvides ning </w:t>
      </w:r>
      <w:r w:rsidR="00C31920" w:rsidRPr="75CA6DC0">
        <w:rPr>
          <w:rStyle w:val="normaltextrun"/>
          <w:rFonts w:eastAsiaTheme="majorEastAsia"/>
        </w:rPr>
        <w:t xml:space="preserve">järgides </w:t>
      </w:r>
      <w:r w:rsidRPr="75CA6DC0">
        <w:rPr>
          <w:rStyle w:val="normaltextrun"/>
          <w:rFonts w:eastAsiaTheme="majorEastAsia"/>
        </w:rPr>
        <w:t>ohutusnõudeid.</w:t>
      </w:r>
    </w:p>
    <w:p w14:paraId="6B04A8DA" w14:textId="06B609AC" w:rsidR="503C4B70" w:rsidRDefault="503C4B70" w:rsidP="503C4B70">
      <w:pPr>
        <w:pStyle w:val="paragraph"/>
        <w:spacing w:before="0" w:beforeAutospacing="0" w:after="0" w:afterAutospacing="0"/>
        <w:jc w:val="both"/>
        <w:rPr>
          <w:rStyle w:val="normaltextrun"/>
          <w:rFonts w:eastAsiaTheme="majorEastAsia"/>
        </w:rPr>
      </w:pPr>
    </w:p>
    <w:p w14:paraId="5DDE5DBA" w14:textId="5F48FCF9" w:rsidR="00025A34" w:rsidRDefault="00B71BD3" w:rsidP="75CA6DC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peamiseks </w:t>
      </w:r>
      <w:r w:rsidRPr="503C4B70">
        <w:rPr>
          <w:rStyle w:val="normaltextrun"/>
          <w:rFonts w:eastAsiaTheme="majorEastAsia"/>
        </w:rPr>
        <w:t>e</w:t>
      </w:r>
      <w:r w:rsidR="5F98E545" w:rsidRPr="503C4B70">
        <w:rPr>
          <w:rStyle w:val="normaltextrun"/>
          <w:rFonts w:eastAsiaTheme="majorEastAsia"/>
        </w:rPr>
        <w:t>esmärgiks</w:t>
      </w:r>
      <w:r w:rsidR="5F98E545" w:rsidRPr="75CA6DC0">
        <w:rPr>
          <w:rStyle w:val="normaltextrun"/>
          <w:rFonts w:eastAsiaTheme="majorEastAsia"/>
        </w:rPr>
        <w:t xml:space="preserve"> on </w:t>
      </w:r>
      <w:r w:rsidR="5F98E545" w:rsidRPr="75CA6DC0" w:rsidDel="00312126">
        <w:rPr>
          <w:rStyle w:val="normaltextrun"/>
          <w:rFonts w:eastAsiaTheme="majorEastAsia"/>
        </w:rPr>
        <w:t xml:space="preserve">kehtestada </w:t>
      </w:r>
      <w:r w:rsidR="7A524343" w:rsidRPr="75CA6DC0">
        <w:rPr>
          <w:rStyle w:val="normaltextrun"/>
          <w:rFonts w:eastAsiaTheme="majorEastAsia"/>
        </w:rPr>
        <w:t xml:space="preserve">nõuded tuumaenergia </w:t>
      </w:r>
      <w:r w:rsidR="00312126">
        <w:rPr>
          <w:rStyle w:val="normaltextrun"/>
          <w:rFonts w:eastAsiaTheme="majorEastAsia"/>
        </w:rPr>
        <w:t xml:space="preserve">tootmiseks </w:t>
      </w:r>
      <w:r w:rsidR="00A62004">
        <w:rPr>
          <w:rStyle w:val="normaltextrun"/>
          <w:rFonts w:eastAsiaTheme="majorEastAsia"/>
        </w:rPr>
        <w:t xml:space="preserve">ja </w:t>
      </w:r>
      <w:r w:rsidR="7A524343" w:rsidRPr="75CA6DC0">
        <w:rPr>
          <w:rStyle w:val="normaltextrun"/>
          <w:rFonts w:eastAsiaTheme="majorEastAsia"/>
        </w:rPr>
        <w:t>kasutamiseks</w:t>
      </w:r>
      <w:r w:rsidR="7A524343" w:rsidRPr="75CA6DC0" w:rsidDel="00495D8D">
        <w:rPr>
          <w:rStyle w:val="normaltextrun"/>
          <w:rFonts w:eastAsiaTheme="majorEastAsia"/>
        </w:rPr>
        <w:t xml:space="preserve"> </w:t>
      </w:r>
      <w:r w:rsidR="00A62004">
        <w:rPr>
          <w:rStyle w:val="normaltextrun"/>
          <w:rFonts w:eastAsiaTheme="majorEastAsia"/>
        </w:rPr>
        <w:t>ning</w:t>
      </w:r>
      <w:r w:rsidR="00A62004" w:rsidRPr="75CA6DC0">
        <w:rPr>
          <w:rStyle w:val="normaltextrun"/>
          <w:rFonts w:eastAsiaTheme="majorEastAsia"/>
        </w:rPr>
        <w:t xml:space="preserve"> </w:t>
      </w:r>
      <w:r w:rsidR="7A524343" w:rsidRPr="75CA6DC0">
        <w:rPr>
          <w:rStyle w:val="normaltextrun"/>
          <w:rFonts w:eastAsiaTheme="majorEastAsia"/>
        </w:rPr>
        <w:t>tuumamaterjali ohutuks käitlemiseks</w:t>
      </w:r>
      <w:r w:rsidR="00873CCE" w:rsidRPr="503C4B70">
        <w:rPr>
          <w:rStyle w:val="normaltextrun"/>
          <w:rFonts w:eastAsiaTheme="majorEastAsia"/>
        </w:rPr>
        <w:t>.</w:t>
      </w:r>
      <w:r w:rsidR="7A524343" w:rsidRPr="75CA6DC0">
        <w:rPr>
          <w:rStyle w:val="normaltextrun"/>
          <w:rFonts w:eastAsiaTheme="majorEastAsia"/>
        </w:rPr>
        <w:t xml:space="preserve"> </w:t>
      </w:r>
      <w:r w:rsidR="00873CCE">
        <w:rPr>
          <w:rStyle w:val="normaltextrun"/>
          <w:rFonts w:eastAsiaTheme="majorEastAsia"/>
        </w:rPr>
        <w:t xml:space="preserve">Selle eesmärgi täitmiseks </w:t>
      </w:r>
      <w:r w:rsidR="7A524343" w:rsidRPr="503C4B70">
        <w:rPr>
          <w:rStyle w:val="normaltextrun"/>
          <w:rFonts w:eastAsiaTheme="majorEastAsia"/>
        </w:rPr>
        <w:t>sätesta</w:t>
      </w:r>
      <w:r w:rsidR="00873CCE" w:rsidRPr="503C4B70">
        <w:rPr>
          <w:rStyle w:val="normaltextrun"/>
          <w:rFonts w:eastAsiaTheme="majorEastAsia"/>
        </w:rPr>
        <w:t>takse</w:t>
      </w:r>
      <w:r w:rsidR="7A524343" w:rsidRPr="75CA6DC0">
        <w:rPr>
          <w:rStyle w:val="normaltextrun"/>
          <w:rFonts w:eastAsiaTheme="majorEastAsia"/>
        </w:rPr>
        <w:t xml:space="preserve"> tuumakäitise planeerimise, ehitamise, käitamise ja dekomissioneerimise </w:t>
      </w:r>
      <w:r w:rsidR="0091561A">
        <w:rPr>
          <w:rStyle w:val="normaltextrun"/>
          <w:rFonts w:eastAsiaTheme="majorEastAsia"/>
        </w:rPr>
        <w:t xml:space="preserve">nõuded </w:t>
      </w:r>
      <w:r w:rsidR="7A524343" w:rsidRPr="75CA6DC0">
        <w:rPr>
          <w:rStyle w:val="normaltextrun"/>
          <w:rFonts w:eastAsiaTheme="majorEastAsia"/>
        </w:rPr>
        <w:t>ning tuumamaterjali käitlemisega seotud isikute õigused, kohustused ja vastutus</w:t>
      </w:r>
      <w:r w:rsidR="004C3CEA">
        <w:rPr>
          <w:rStyle w:val="normaltextrun"/>
          <w:rFonts w:eastAsiaTheme="majorEastAsia"/>
        </w:rPr>
        <w:t>, samuti</w:t>
      </w:r>
      <w:r w:rsidR="7A524343" w:rsidRPr="75CA6DC0" w:rsidDel="004C3CEA">
        <w:rPr>
          <w:rStyle w:val="normaltextrun"/>
          <w:rFonts w:eastAsiaTheme="majorEastAsia"/>
        </w:rPr>
        <w:t xml:space="preserve"> </w:t>
      </w:r>
      <w:r w:rsidR="7A524343" w:rsidRPr="75CA6DC0">
        <w:rPr>
          <w:rStyle w:val="normaltextrun"/>
          <w:rFonts w:eastAsiaTheme="majorEastAsia"/>
        </w:rPr>
        <w:t>riiklik järelevalve tuumamaterjali</w:t>
      </w:r>
      <w:r w:rsidR="000C7012">
        <w:rPr>
          <w:rStyle w:val="normaltextrun"/>
          <w:rFonts w:eastAsiaTheme="majorEastAsia"/>
        </w:rPr>
        <w:t xml:space="preserve"> käitlemise</w:t>
      </w:r>
      <w:r w:rsidR="7A524343" w:rsidRPr="75CA6DC0">
        <w:rPr>
          <w:rStyle w:val="normaltextrun"/>
          <w:rFonts w:eastAsiaTheme="majorEastAsia"/>
        </w:rPr>
        <w:t>, tuumakäitiste ja tuumkütusetsükliga seotud tegevuste üle</w:t>
      </w:r>
      <w:r w:rsidR="68997F7D" w:rsidRPr="29C8BD5A">
        <w:rPr>
          <w:rStyle w:val="normaltextrun"/>
          <w:rFonts w:eastAsiaTheme="majorEastAsia"/>
        </w:rPr>
        <w:t>.</w:t>
      </w:r>
    </w:p>
    <w:p w14:paraId="275C118F" w14:textId="6C5E343A" w:rsidR="503C4B70" w:rsidRDefault="503C4B70" w:rsidP="503C4B70">
      <w:pPr>
        <w:pStyle w:val="paragraph"/>
        <w:spacing w:before="0" w:beforeAutospacing="0" w:after="0" w:afterAutospacing="0"/>
        <w:jc w:val="both"/>
        <w:rPr>
          <w:rStyle w:val="normaltextrun"/>
          <w:rFonts w:eastAsiaTheme="majorEastAsia"/>
        </w:rPr>
      </w:pPr>
    </w:p>
    <w:p w14:paraId="40C1DFC0" w14:textId="722E3670" w:rsidR="00025A34" w:rsidRDefault="00025A34" w:rsidP="75CA6DC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eesmärgiks on ka </w:t>
      </w:r>
      <w:r w:rsidR="008A19B9">
        <w:rPr>
          <w:rStyle w:val="normaltextrun"/>
          <w:rFonts w:eastAsiaTheme="majorEastAsia"/>
        </w:rPr>
        <w:t xml:space="preserve">võtta üle </w:t>
      </w:r>
      <w:r w:rsidR="00A709EE">
        <w:rPr>
          <w:rStyle w:val="normaltextrun"/>
          <w:rFonts w:eastAsiaTheme="majorEastAsia"/>
        </w:rPr>
        <w:t xml:space="preserve">valdkondlikud Euroopa Liidu direktiivid ning tagada tuumkütusetsükli tegevuste vastavus rahvusvahelistele </w:t>
      </w:r>
      <w:r w:rsidR="00000E9A">
        <w:rPr>
          <w:rStyle w:val="normaltextrun"/>
          <w:rFonts w:eastAsiaTheme="majorEastAsia"/>
        </w:rPr>
        <w:t xml:space="preserve">lepingutele ja Rahvusvahelise </w:t>
      </w:r>
      <w:r w:rsidR="00000E9A" w:rsidRPr="503C4B70">
        <w:rPr>
          <w:rStyle w:val="normaltextrun"/>
          <w:rFonts w:eastAsiaTheme="majorEastAsia"/>
        </w:rPr>
        <w:t>Aatomienergia</w:t>
      </w:r>
      <w:r w:rsidR="7FC2FCFB" w:rsidRPr="503C4B70">
        <w:rPr>
          <w:rStyle w:val="normaltextrun"/>
          <w:rFonts w:eastAsiaTheme="majorEastAsia"/>
        </w:rPr>
        <w:t>a</w:t>
      </w:r>
      <w:r w:rsidR="00000E9A" w:rsidRPr="503C4B70">
        <w:rPr>
          <w:rStyle w:val="normaltextrun"/>
          <w:rFonts w:eastAsiaTheme="majorEastAsia"/>
        </w:rPr>
        <w:t>gentuuri</w:t>
      </w:r>
      <w:r w:rsidR="00000E9A">
        <w:rPr>
          <w:rStyle w:val="normaltextrun"/>
          <w:rFonts w:eastAsiaTheme="majorEastAsia"/>
        </w:rPr>
        <w:t xml:space="preserve"> juhistele</w:t>
      </w:r>
      <w:r w:rsidR="00A709EE">
        <w:rPr>
          <w:rStyle w:val="normaltextrun"/>
          <w:rFonts w:eastAsiaTheme="majorEastAsia"/>
        </w:rPr>
        <w:t>.</w:t>
      </w:r>
    </w:p>
    <w:p w14:paraId="442BAC0F" w14:textId="77777777" w:rsidR="00025A34" w:rsidRDefault="00025A34" w:rsidP="75CA6DC0">
      <w:pPr>
        <w:pStyle w:val="paragraph"/>
        <w:spacing w:before="0" w:beforeAutospacing="0" w:after="0" w:afterAutospacing="0"/>
        <w:jc w:val="both"/>
        <w:textAlignment w:val="baseline"/>
        <w:rPr>
          <w:rStyle w:val="normaltextrun"/>
          <w:rFonts w:eastAsiaTheme="majorEastAsia"/>
        </w:rPr>
      </w:pPr>
    </w:p>
    <w:p w14:paraId="76CBF013" w14:textId="0DE8FD44" w:rsidR="00842186" w:rsidRDefault="6D79E48D" w:rsidP="75CA6DC0">
      <w:pPr>
        <w:pStyle w:val="paragraph"/>
        <w:spacing w:before="0" w:beforeAutospacing="0" w:after="0" w:afterAutospacing="0"/>
        <w:jc w:val="both"/>
        <w:textAlignment w:val="baseline"/>
        <w:rPr>
          <w:rStyle w:val="normaltextrun"/>
          <w:rFonts w:eastAsiaTheme="majorEastAsia"/>
        </w:rPr>
      </w:pPr>
      <w:r w:rsidRPr="75CA6DC0">
        <w:rPr>
          <w:rStyle w:val="normaltextrun"/>
          <w:rFonts w:eastAsiaTheme="majorEastAsia"/>
          <w:b/>
          <w:bCs/>
        </w:rPr>
        <w:t xml:space="preserve">Eelnõu </w:t>
      </w:r>
      <w:r w:rsidR="43D2045D" w:rsidRPr="2E891CE4">
        <w:rPr>
          <w:rStyle w:val="normaltextrun"/>
          <w:rFonts w:eastAsiaTheme="majorEastAsia"/>
          <w:b/>
          <w:bCs/>
        </w:rPr>
        <w:t>§</w:t>
      </w:r>
      <w:r w:rsidR="1D80271D" w:rsidRPr="2E891CE4">
        <w:rPr>
          <w:rStyle w:val="normaltextrun"/>
          <w:rFonts w:eastAsiaTheme="majorEastAsia"/>
          <w:b/>
          <w:bCs/>
        </w:rPr>
        <w:t>-</w:t>
      </w:r>
      <w:r w:rsidRPr="75CA6DC0">
        <w:rPr>
          <w:rStyle w:val="normaltextrun"/>
          <w:rFonts w:eastAsiaTheme="majorEastAsia"/>
          <w:b/>
          <w:bCs/>
        </w:rPr>
        <w:t xml:space="preserve">s 2 </w:t>
      </w:r>
      <w:r w:rsidRPr="7A59EF8C">
        <w:rPr>
          <w:rStyle w:val="normaltextrun"/>
          <w:rFonts w:eastAsiaTheme="majorEastAsia"/>
        </w:rPr>
        <w:t xml:space="preserve">sätestatakse seaduse </w:t>
      </w:r>
      <w:r w:rsidR="777ACF81" w:rsidRPr="7A59EF8C">
        <w:rPr>
          <w:rStyle w:val="normaltextrun"/>
          <w:rFonts w:eastAsiaTheme="majorEastAsia"/>
        </w:rPr>
        <w:t>reguleerimisala</w:t>
      </w:r>
      <w:r w:rsidRPr="7A59EF8C">
        <w:rPr>
          <w:rStyle w:val="normaltextrun"/>
          <w:rFonts w:eastAsiaTheme="majorEastAsia"/>
        </w:rPr>
        <w:t xml:space="preserve">. </w:t>
      </w:r>
    </w:p>
    <w:p w14:paraId="6575FC2F" w14:textId="354A2C2E" w:rsidR="5DDF72E4" w:rsidRDefault="5DDF72E4" w:rsidP="5DDF72E4">
      <w:pPr>
        <w:pStyle w:val="paragraph"/>
        <w:spacing w:before="0" w:beforeAutospacing="0" w:after="0" w:afterAutospacing="0"/>
        <w:jc w:val="both"/>
        <w:rPr>
          <w:rStyle w:val="normaltextrun"/>
          <w:rFonts w:eastAsiaTheme="majorEastAsia"/>
          <w:b/>
          <w:bCs/>
        </w:rPr>
      </w:pPr>
    </w:p>
    <w:p w14:paraId="3897DD3D" w14:textId="2F533E5C" w:rsidR="00842186" w:rsidRDefault="1C24CFAB" w:rsidP="202A43B1">
      <w:pPr>
        <w:pStyle w:val="paragraph"/>
        <w:widowControl w:val="0"/>
        <w:spacing w:before="0" w:beforeAutospacing="0" w:after="0" w:afterAutospacing="0"/>
        <w:jc w:val="both"/>
        <w:textAlignment w:val="baseline"/>
      </w:pPr>
      <w:r w:rsidRPr="5658368D">
        <w:rPr>
          <w:rStyle w:val="normaltextrun"/>
          <w:b/>
          <w:bCs/>
        </w:rPr>
        <w:t xml:space="preserve">Eelnõu </w:t>
      </w:r>
      <w:r w:rsidRPr="71D89CC9">
        <w:rPr>
          <w:rStyle w:val="normaltextrun"/>
          <w:b/>
          <w:bCs/>
        </w:rPr>
        <w:t>§ 2</w:t>
      </w:r>
      <w:r w:rsidRPr="5658368D">
        <w:rPr>
          <w:rStyle w:val="normaltextrun"/>
          <w:b/>
          <w:bCs/>
        </w:rPr>
        <w:t xml:space="preserve"> </w:t>
      </w:r>
      <w:r w:rsidR="1E0673FB" w:rsidRPr="6DE45C92">
        <w:rPr>
          <w:rStyle w:val="normaltextrun"/>
          <w:b/>
          <w:bCs/>
        </w:rPr>
        <w:t xml:space="preserve">lõikes </w:t>
      </w:r>
      <w:r w:rsidR="1E0673FB" w:rsidRPr="7A34E490">
        <w:rPr>
          <w:rStyle w:val="normaltextrun"/>
          <w:b/>
          <w:bCs/>
        </w:rPr>
        <w:t>1</w:t>
      </w:r>
      <w:r w:rsidR="25CD3348" w:rsidRPr="7A34E490">
        <w:rPr>
          <w:rStyle w:val="normaltextrun"/>
          <w:b/>
          <w:bCs/>
        </w:rPr>
        <w:t xml:space="preserve"> </w:t>
      </w:r>
      <w:r w:rsidR="25CD3348" w:rsidRPr="7A59EF8C">
        <w:rPr>
          <w:rStyle w:val="normaltextrun"/>
        </w:rPr>
        <w:t>loetletakse</w:t>
      </w:r>
      <w:r w:rsidR="652258AB" w:rsidRPr="46B66642">
        <w:rPr>
          <w:rStyle w:val="normaltextrun"/>
          <w:b/>
        </w:rPr>
        <w:t xml:space="preserve"> </w:t>
      </w:r>
      <w:r w:rsidR="652258AB" w:rsidRPr="2582A4AF">
        <w:t>kõik tegevused, mis kuuluvad seaduse kohaldamisalasse. Nendeks on:</w:t>
      </w:r>
    </w:p>
    <w:p w14:paraId="0CDE43DD" w14:textId="717C0BBA" w:rsidR="640C1F6A" w:rsidRDefault="202A43B1"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1. </w:t>
      </w:r>
      <w:r w:rsidR="640C1F6A" w:rsidRPr="34719509">
        <w:rPr>
          <w:rFonts w:ascii="Times New Roman" w:eastAsia="Times New Roman" w:hAnsi="Times New Roman" w:cs="Times New Roman"/>
          <w:sz w:val="24"/>
          <w:szCs w:val="24"/>
        </w:rPr>
        <w:t>tuumamaterjali ja tuumajäätmete omamine, valdamine, käitlemine, töötlemine, ladustamine, vedu, import, eksport ja transiit ning sellega seotud tuumakontrollimeetmete rakendamine;</w:t>
      </w:r>
    </w:p>
    <w:p w14:paraId="5F16ED2C" w14:textId="20A03E59" w:rsidR="640C1F6A" w:rsidRDefault="4CE3F07E"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2. </w:t>
      </w:r>
      <w:r w:rsidR="640C1F6A" w:rsidRPr="202A43B1">
        <w:rPr>
          <w:rFonts w:ascii="Times New Roman" w:eastAsia="Times New Roman" w:hAnsi="Times New Roman" w:cs="Times New Roman"/>
          <w:sz w:val="24"/>
          <w:szCs w:val="24"/>
        </w:rPr>
        <w:t>tuumakütusetsükli tegevuste kavandamine ja teostamine;</w:t>
      </w:r>
    </w:p>
    <w:p w14:paraId="7DC94988" w14:textId="4D376657" w:rsidR="640C1F6A" w:rsidRDefault="7CF0DD68"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3. </w:t>
      </w:r>
      <w:r w:rsidR="640C1F6A" w:rsidRPr="2E85FDBC">
        <w:rPr>
          <w:rFonts w:ascii="Times New Roman" w:eastAsia="Times New Roman" w:hAnsi="Times New Roman" w:cs="Times New Roman"/>
          <w:sz w:val="24"/>
          <w:szCs w:val="24"/>
        </w:rPr>
        <w:t>tuumakäitiste asukoha valik, planeerimine, ehitamine, katsetamine, käitamine ja dekomissioneerimine ning nendega seotud hädaolukorraks valmisolek ja reageerimine;</w:t>
      </w:r>
    </w:p>
    <w:p w14:paraId="35659375" w14:textId="7E7602CC" w:rsidR="640C1F6A" w:rsidRDefault="3D2353BE"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4. </w:t>
      </w:r>
      <w:r w:rsidR="640C1F6A" w:rsidRPr="2E85FDBC">
        <w:rPr>
          <w:rFonts w:ascii="Times New Roman" w:eastAsia="Times New Roman" w:hAnsi="Times New Roman" w:cs="Times New Roman"/>
          <w:sz w:val="24"/>
          <w:szCs w:val="24"/>
        </w:rPr>
        <w:t>kasutatud tuumkütuse ja  tuumajäätmete käitlemine ja lõppladustamine;</w:t>
      </w:r>
    </w:p>
    <w:p w14:paraId="2496F1CF" w14:textId="71E20212" w:rsidR="640C1F6A" w:rsidRDefault="2B498374"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5. </w:t>
      </w:r>
      <w:r w:rsidR="640C1F6A" w:rsidRPr="2E85FDBC">
        <w:rPr>
          <w:rFonts w:ascii="Times New Roman" w:eastAsia="Times New Roman" w:hAnsi="Times New Roman" w:cs="Times New Roman"/>
          <w:sz w:val="24"/>
          <w:szCs w:val="24"/>
        </w:rPr>
        <w:t>tuumajaamaga seotud kohaliku kasu määramise ja maksmise alused;</w:t>
      </w:r>
    </w:p>
    <w:p w14:paraId="756C1371" w14:textId="355EDA3B" w:rsidR="640C1F6A" w:rsidRDefault="75179B2C"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6. </w:t>
      </w:r>
      <w:r w:rsidR="640C1F6A" w:rsidRPr="2E85FDBC">
        <w:rPr>
          <w:rFonts w:ascii="Times New Roman" w:eastAsia="Times New Roman" w:hAnsi="Times New Roman" w:cs="Times New Roman"/>
          <w:sz w:val="24"/>
          <w:szCs w:val="24"/>
        </w:rPr>
        <w:t>vastutus tuumakahjustuse eest;</w:t>
      </w:r>
    </w:p>
    <w:p w14:paraId="39DE612C" w14:textId="681BAB2F" w:rsidR="640C1F6A" w:rsidRDefault="68A4A164"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7. </w:t>
      </w:r>
      <w:r w:rsidR="640C1F6A" w:rsidRPr="2E85FDBC">
        <w:rPr>
          <w:rFonts w:ascii="Times New Roman" w:eastAsia="Times New Roman" w:hAnsi="Times New Roman" w:cs="Times New Roman"/>
          <w:sz w:val="24"/>
          <w:szCs w:val="24"/>
        </w:rPr>
        <w:t>riikliku järelevalve teostamine seaduses sätestatud nõuete täitmise üle ning vastutus seaduse rikkumise eest;</w:t>
      </w:r>
    </w:p>
    <w:p w14:paraId="18A86E93" w14:textId="4480A3CE" w:rsidR="34719509" w:rsidRDefault="65ABF12D"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8. </w:t>
      </w:r>
      <w:r w:rsidR="640C1F6A" w:rsidRPr="2E85FDBC">
        <w:rPr>
          <w:rFonts w:ascii="Times New Roman" w:eastAsia="Times New Roman" w:hAnsi="Times New Roman" w:cs="Times New Roman"/>
          <w:sz w:val="24"/>
          <w:szCs w:val="24"/>
        </w:rPr>
        <w:t>rahvusvahelise järelevalve ja koostöö korraldus tuumamaterjali, tuumakäitiste ja tuumakütusetsükli tegevuste üle.</w:t>
      </w:r>
    </w:p>
    <w:p w14:paraId="509429A6" w14:textId="5D4FBC95" w:rsidR="00842186" w:rsidRDefault="70B9A196" w:rsidP="5EC55D6C">
      <w:pPr>
        <w:spacing w:before="240" w:after="240"/>
        <w:jc w:val="both"/>
        <w:rPr>
          <w:rFonts w:ascii="Times New Roman" w:eastAsia="Times New Roman" w:hAnsi="Times New Roman" w:cs="Times New Roman"/>
          <w:sz w:val="24"/>
          <w:szCs w:val="24"/>
        </w:rPr>
      </w:pPr>
      <w:r w:rsidRPr="4A919B0A">
        <w:rPr>
          <w:rFonts w:ascii="Times New Roman" w:eastAsia="Times New Roman" w:hAnsi="Times New Roman" w:cs="Times New Roman"/>
          <w:b/>
          <w:sz w:val="24"/>
          <w:szCs w:val="24"/>
        </w:rPr>
        <w:t xml:space="preserve">Eelnõu § 2 </w:t>
      </w:r>
      <w:r w:rsidR="7F487711" w:rsidRPr="6582F611">
        <w:rPr>
          <w:rFonts w:ascii="Times New Roman" w:eastAsia="Times New Roman" w:hAnsi="Times New Roman" w:cs="Times New Roman"/>
          <w:b/>
          <w:bCs/>
          <w:sz w:val="24"/>
          <w:szCs w:val="24"/>
        </w:rPr>
        <w:t>lõi</w:t>
      </w:r>
      <w:r w:rsidR="6AB30451" w:rsidRPr="6582F611">
        <w:rPr>
          <w:rFonts w:ascii="Times New Roman" w:eastAsia="Times New Roman" w:hAnsi="Times New Roman" w:cs="Times New Roman"/>
          <w:b/>
          <w:bCs/>
          <w:sz w:val="24"/>
          <w:szCs w:val="24"/>
        </w:rPr>
        <w:t>getes</w:t>
      </w:r>
      <w:r w:rsidRPr="4A919B0A">
        <w:rPr>
          <w:rFonts w:ascii="Times New Roman" w:eastAsia="Times New Roman" w:hAnsi="Times New Roman" w:cs="Times New Roman"/>
          <w:b/>
          <w:sz w:val="24"/>
          <w:szCs w:val="24"/>
        </w:rPr>
        <w:t xml:space="preserve"> 2 </w:t>
      </w:r>
      <w:r w:rsidR="559F4195" w:rsidRPr="6996B238">
        <w:rPr>
          <w:rFonts w:ascii="Times New Roman" w:eastAsia="Times New Roman" w:hAnsi="Times New Roman" w:cs="Times New Roman"/>
          <w:b/>
          <w:bCs/>
          <w:sz w:val="24"/>
          <w:szCs w:val="24"/>
        </w:rPr>
        <w:t>ja 3</w:t>
      </w:r>
      <w:r w:rsidR="7F487711" w:rsidRPr="7588B9AF">
        <w:rPr>
          <w:rFonts w:ascii="Times New Roman" w:eastAsia="Times New Roman" w:hAnsi="Times New Roman" w:cs="Times New Roman"/>
          <w:b/>
          <w:bCs/>
          <w:sz w:val="24"/>
          <w:szCs w:val="24"/>
        </w:rPr>
        <w:t xml:space="preserve"> </w:t>
      </w:r>
      <w:r w:rsidRPr="7A59EF8C">
        <w:rPr>
          <w:rFonts w:ascii="Times New Roman" w:eastAsia="Times New Roman" w:hAnsi="Times New Roman" w:cs="Times New Roman"/>
          <w:sz w:val="24"/>
          <w:szCs w:val="24"/>
        </w:rPr>
        <w:t>sätestatakse</w:t>
      </w:r>
      <w:r w:rsidRPr="25808017">
        <w:rPr>
          <w:rFonts w:ascii="Times New Roman" w:eastAsia="Times New Roman" w:hAnsi="Times New Roman" w:cs="Times New Roman"/>
          <w:sz w:val="24"/>
          <w:szCs w:val="24"/>
        </w:rPr>
        <w:t>, et</w:t>
      </w:r>
      <w:r w:rsidRPr="6DC97923">
        <w:rPr>
          <w:rFonts w:ascii="Times New Roman" w:eastAsia="Times New Roman" w:hAnsi="Times New Roman" w:cs="Times New Roman"/>
          <w:sz w:val="24"/>
          <w:szCs w:val="24"/>
        </w:rPr>
        <w:t xml:space="preserve"> </w:t>
      </w:r>
      <w:r w:rsidRPr="4A919B0A">
        <w:rPr>
          <w:rFonts w:ascii="Times New Roman" w:eastAsia="Times New Roman" w:hAnsi="Times New Roman" w:cs="Times New Roman"/>
          <w:sz w:val="24"/>
          <w:szCs w:val="24"/>
        </w:rPr>
        <w:t>t</w:t>
      </w:r>
      <w:r w:rsidR="6E78D8AA" w:rsidRPr="4A919B0A">
        <w:rPr>
          <w:rFonts w:ascii="Times New Roman" w:eastAsia="Times New Roman" w:hAnsi="Times New Roman" w:cs="Times New Roman"/>
          <w:sz w:val="24"/>
          <w:szCs w:val="24"/>
        </w:rPr>
        <w:t>uumaenergia</w:t>
      </w:r>
      <w:r w:rsidR="06F537F6" w:rsidRPr="281D1117">
        <w:rPr>
          <w:rFonts w:ascii="Times New Roman" w:eastAsia="Times New Roman" w:hAnsi="Times New Roman" w:cs="Times New Roman"/>
          <w:sz w:val="24"/>
          <w:szCs w:val="24"/>
        </w:rPr>
        <w:t xml:space="preserve"> </w:t>
      </w:r>
      <w:r w:rsidR="6E78D8AA" w:rsidRPr="281D1117">
        <w:rPr>
          <w:rFonts w:ascii="Times New Roman" w:eastAsia="Times New Roman" w:hAnsi="Times New Roman" w:cs="Times New Roman"/>
          <w:sz w:val="24"/>
          <w:szCs w:val="24"/>
        </w:rPr>
        <w:t xml:space="preserve">ja </w:t>
      </w:r>
      <w:r w:rsidR="55B2F3E9" w:rsidRPr="281D1117">
        <w:rPr>
          <w:rFonts w:ascii="Times New Roman" w:eastAsia="Times New Roman" w:hAnsi="Times New Roman" w:cs="Times New Roman"/>
          <w:sz w:val="24"/>
          <w:szCs w:val="24"/>
        </w:rPr>
        <w:t>-</w:t>
      </w:r>
      <w:r w:rsidR="6E78D8AA" w:rsidRPr="281D1117">
        <w:rPr>
          <w:rFonts w:ascii="Times New Roman" w:eastAsia="Times New Roman" w:hAnsi="Times New Roman" w:cs="Times New Roman"/>
          <w:sz w:val="24"/>
          <w:szCs w:val="24"/>
        </w:rPr>
        <w:t>ohutuse seaduse</w:t>
      </w:r>
      <w:r w:rsidR="7F207A38" w:rsidRPr="281D1117">
        <w:rPr>
          <w:rFonts w:ascii="Times New Roman" w:eastAsia="Times New Roman" w:hAnsi="Times New Roman" w:cs="Times New Roman"/>
          <w:sz w:val="24"/>
          <w:szCs w:val="24"/>
        </w:rPr>
        <w:t>s sätestatud haldusmenetlusele kohaldatakse haldusmenetluse seadust</w:t>
      </w:r>
      <w:r w:rsidR="652258AB" w:rsidRPr="281D1117">
        <w:rPr>
          <w:rFonts w:ascii="Times New Roman" w:eastAsia="Times New Roman" w:hAnsi="Times New Roman" w:cs="Times New Roman"/>
          <w:sz w:val="24"/>
          <w:szCs w:val="24"/>
        </w:rPr>
        <w:t xml:space="preserve">, </w:t>
      </w:r>
      <w:r w:rsidR="00132149" w:rsidRPr="1DA4DB16">
        <w:rPr>
          <w:rFonts w:ascii="Times New Roman" w:eastAsia="Times New Roman" w:hAnsi="Times New Roman" w:cs="Times New Roman"/>
          <w:sz w:val="24"/>
          <w:szCs w:val="24"/>
        </w:rPr>
        <w:t>arvestades</w:t>
      </w:r>
      <w:r w:rsidR="00132149">
        <w:rPr>
          <w:rFonts w:ascii="Times New Roman" w:eastAsia="Times New Roman" w:hAnsi="Times New Roman" w:cs="Times New Roman"/>
          <w:sz w:val="24"/>
          <w:szCs w:val="24"/>
        </w:rPr>
        <w:t xml:space="preserve"> eelnõukohases seaduses sätestatud erisustega</w:t>
      </w:r>
      <w:r w:rsidR="652258AB" w:rsidRPr="281D1117">
        <w:rPr>
          <w:rFonts w:ascii="Times New Roman" w:eastAsia="Times New Roman" w:hAnsi="Times New Roman" w:cs="Times New Roman"/>
          <w:sz w:val="24"/>
          <w:szCs w:val="24"/>
        </w:rPr>
        <w:t>. See on oluline, kuna tuumavaldkond nõuab spetsiifilist menetluskorraldust</w:t>
      </w:r>
      <w:r w:rsidR="652258AB" w:rsidRPr="281D1117" w:rsidDel="007E1BFF">
        <w:rPr>
          <w:rFonts w:ascii="Times New Roman" w:eastAsia="Times New Roman" w:hAnsi="Times New Roman" w:cs="Times New Roman"/>
          <w:sz w:val="24"/>
          <w:szCs w:val="24"/>
        </w:rPr>
        <w:t xml:space="preserve"> </w:t>
      </w:r>
      <w:r w:rsidR="652258AB" w:rsidRPr="281D1117">
        <w:rPr>
          <w:rFonts w:ascii="Times New Roman" w:eastAsia="Times New Roman" w:hAnsi="Times New Roman" w:cs="Times New Roman"/>
          <w:sz w:val="24"/>
          <w:szCs w:val="24"/>
        </w:rPr>
        <w:t>seoses</w:t>
      </w:r>
      <w:r w:rsidR="006B4C60">
        <w:rPr>
          <w:rFonts w:ascii="Times New Roman" w:eastAsia="Times New Roman" w:hAnsi="Times New Roman" w:cs="Times New Roman"/>
          <w:sz w:val="24"/>
          <w:szCs w:val="24"/>
        </w:rPr>
        <w:t xml:space="preserve"> </w:t>
      </w:r>
      <w:proofErr w:type="spellStart"/>
      <w:r w:rsidR="006B4C60">
        <w:rPr>
          <w:rFonts w:ascii="Times New Roman" w:eastAsia="Times New Roman" w:hAnsi="Times New Roman" w:cs="Times New Roman"/>
          <w:sz w:val="24"/>
          <w:szCs w:val="24"/>
        </w:rPr>
        <w:t>loastamise</w:t>
      </w:r>
      <w:proofErr w:type="spellEnd"/>
      <w:r w:rsidR="006B4C60">
        <w:rPr>
          <w:rFonts w:ascii="Times New Roman" w:eastAsia="Times New Roman" w:hAnsi="Times New Roman" w:cs="Times New Roman"/>
          <w:sz w:val="24"/>
          <w:szCs w:val="24"/>
        </w:rPr>
        <w:t>,</w:t>
      </w:r>
      <w:r w:rsidR="652258AB" w:rsidRPr="281D1117">
        <w:rPr>
          <w:rFonts w:ascii="Times New Roman" w:eastAsia="Times New Roman" w:hAnsi="Times New Roman" w:cs="Times New Roman"/>
          <w:sz w:val="24"/>
          <w:szCs w:val="24"/>
        </w:rPr>
        <w:t xml:space="preserve"> järelevalve</w:t>
      </w:r>
      <w:r w:rsidR="652258AB" w:rsidRPr="1DA4DB16">
        <w:rPr>
          <w:rFonts w:ascii="Times New Roman" w:eastAsia="Times New Roman" w:hAnsi="Times New Roman" w:cs="Times New Roman"/>
          <w:sz w:val="24"/>
          <w:szCs w:val="24"/>
        </w:rPr>
        <w:t xml:space="preserve"> </w:t>
      </w:r>
      <w:r w:rsidR="652258AB" w:rsidRPr="281D1117">
        <w:rPr>
          <w:rFonts w:ascii="Times New Roman" w:eastAsia="Times New Roman" w:hAnsi="Times New Roman" w:cs="Times New Roman"/>
          <w:sz w:val="24"/>
          <w:szCs w:val="24"/>
        </w:rPr>
        <w:t>ja otsuste dokumenteerimisega.</w:t>
      </w:r>
    </w:p>
    <w:p w14:paraId="0AC37F3E" w14:textId="6BC049F7" w:rsidR="009523C9" w:rsidRPr="009523C9" w:rsidRDefault="00014C70" w:rsidP="3AC5980E">
      <w:pPr>
        <w:pStyle w:val="paragraph"/>
        <w:spacing w:before="0" w:beforeAutospacing="0" w:after="0" w:afterAutospacing="0"/>
        <w:jc w:val="both"/>
        <w:textAlignment w:val="baseline"/>
      </w:pPr>
      <w:r>
        <w:t xml:space="preserve">Tuumaohutuse tagamisel ei või haldusmenetluse ökonoomia ega menetluskiirus piirata ohutuse põhjalikku hindamist ega selleks vajalike toimingute tegemist. Ohutus on kõigis menetlustes kõrgeim kaalutlus. </w:t>
      </w:r>
      <w:r w:rsidR="009523C9">
        <w:t>Sätte eesmärk on rõhutada tuumaohutuse kõrgeimat prioriteeti kõigis tuumaenergia valdkonna haldusmenetlustes. See väljendab nii Tuumaohutuse konventsiooni</w:t>
      </w:r>
      <w:r w:rsidRPr="67B39F5B">
        <w:rPr>
          <w:rStyle w:val="Allmrkuseviide"/>
        </w:rPr>
        <w:footnoteReference w:id="5"/>
      </w:r>
      <w:r w:rsidR="009523C9">
        <w:t xml:space="preserve"> kui ka direktiivi 2009/71/Euratom</w:t>
      </w:r>
      <w:r w:rsidRPr="4DC53D96">
        <w:rPr>
          <w:rStyle w:val="Allmrkuseviide"/>
        </w:rPr>
        <w:footnoteReference w:id="6"/>
      </w:r>
      <w:r w:rsidR="009523C9">
        <w:t xml:space="preserve"> (muudetud 2014/87/Euratom</w:t>
      </w:r>
      <w:r w:rsidRPr="397A0832">
        <w:rPr>
          <w:rStyle w:val="Allmrkuseviide"/>
        </w:rPr>
        <w:footnoteReference w:id="7"/>
      </w:r>
      <w:r w:rsidR="009523C9">
        <w:t xml:space="preserve">) artikli 8a lõike 1 põhimõtet, mille kohaselt tuleb tuumaohutus seada majanduslike, halduslike ja </w:t>
      </w:r>
      <w:proofErr w:type="spellStart"/>
      <w:r w:rsidR="009523C9">
        <w:t>ajalis</w:t>
      </w:r>
      <w:proofErr w:type="spellEnd"/>
      <w:r w:rsidR="009523C9">
        <w:t>-organisatsiooniliste kaalutluste ees esikohale.</w:t>
      </w:r>
    </w:p>
    <w:p w14:paraId="08F531C9" w14:textId="6AC085F7" w:rsidR="009523C9" w:rsidRPr="009523C9" w:rsidRDefault="009523C9" w:rsidP="009523C9">
      <w:pPr>
        <w:spacing w:before="240" w:after="240"/>
        <w:jc w:val="both"/>
        <w:textAlignment w:val="baseline"/>
        <w:rPr>
          <w:rFonts w:ascii="Times New Roman" w:eastAsia="Times New Roman" w:hAnsi="Times New Roman" w:cs="Times New Roman"/>
          <w:sz w:val="24"/>
          <w:szCs w:val="24"/>
        </w:rPr>
      </w:pPr>
      <w:r w:rsidRPr="009523C9">
        <w:rPr>
          <w:rFonts w:ascii="Times New Roman" w:eastAsia="Times New Roman" w:hAnsi="Times New Roman" w:cs="Times New Roman"/>
          <w:sz w:val="24"/>
          <w:szCs w:val="24"/>
        </w:rPr>
        <w:t>Säte täpsustab, et haldusmenetluse üldpõhimõtteid</w:t>
      </w:r>
      <w:r w:rsidR="004D6459">
        <w:rPr>
          <w:rFonts w:ascii="Times New Roman" w:eastAsia="Times New Roman" w:hAnsi="Times New Roman" w:cs="Times New Roman"/>
          <w:sz w:val="24"/>
          <w:szCs w:val="24"/>
        </w:rPr>
        <w:t>,</w:t>
      </w:r>
      <w:r w:rsidRPr="009523C9">
        <w:rPr>
          <w:rFonts w:ascii="Times New Roman" w:eastAsia="Times New Roman" w:hAnsi="Times New Roman" w:cs="Times New Roman"/>
          <w:sz w:val="24"/>
          <w:szCs w:val="24"/>
        </w:rPr>
        <w:t xml:space="preserve"> sealhulgas menetluse ökonoomsust ja kiirust ei tohi rakendada viisil, mis piiraks ohutuse põhjalikku hindamist või jätaks tegemata vajalikud kontrolli- ja hindamistoimingud. Tuumaohutusloa</w:t>
      </w:r>
      <w:r w:rsidR="001A6002">
        <w:rPr>
          <w:rFonts w:ascii="Times New Roman" w:eastAsia="Times New Roman" w:hAnsi="Times New Roman" w:cs="Times New Roman"/>
          <w:sz w:val="24"/>
          <w:szCs w:val="24"/>
        </w:rPr>
        <w:t xml:space="preserve"> ja tuumakäitise ehitusloa</w:t>
      </w:r>
      <w:r w:rsidRPr="009523C9">
        <w:rPr>
          <w:rFonts w:ascii="Times New Roman" w:eastAsia="Times New Roman" w:hAnsi="Times New Roman" w:cs="Times New Roman"/>
          <w:sz w:val="24"/>
          <w:szCs w:val="24"/>
        </w:rPr>
        <w:t xml:space="preserve"> </w:t>
      </w:r>
      <w:r w:rsidR="00E8388B" w:rsidRPr="1DA4DB16">
        <w:rPr>
          <w:rFonts w:ascii="Times New Roman" w:eastAsia="Times New Roman" w:hAnsi="Times New Roman" w:cs="Times New Roman"/>
          <w:sz w:val="24"/>
          <w:szCs w:val="24"/>
        </w:rPr>
        <w:t>menetluses</w:t>
      </w:r>
      <w:r w:rsidRPr="009523C9" w:rsidDel="00DD5EB0">
        <w:rPr>
          <w:rFonts w:ascii="Times New Roman" w:eastAsia="Times New Roman" w:hAnsi="Times New Roman" w:cs="Times New Roman"/>
          <w:sz w:val="24"/>
          <w:szCs w:val="24"/>
        </w:rPr>
        <w:t xml:space="preserve"> </w:t>
      </w:r>
      <w:r w:rsidRPr="009523C9">
        <w:rPr>
          <w:rFonts w:ascii="Times New Roman" w:eastAsia="Times New Roman" w:hAnsi="Times New Roman" w:cs="Times New Roman"/>
          <w:sz w:val="24"/>
          <w:szCs w:val="24"/>
        </w:rPr>
        <w:t>tähendab see, et otsustamisel eelistatakse alati ohutuse täielikku ja teaduspõhist hindamist isegi siis, kui see nõuab pikemat aega või suuremat ressursikulu.</w:t>
      </w:r>
    </w:p>
    <w:p w14:paraId="4183B1B4" w14:textId="7A66998E" w:rsidR="009523C9" w:rsidRPr="009523C9" w:rsidRDefault="009523C9" w:rsidP="009523C9">
      <w:pPr>
        <w:spacing w:before="240" w:after="240"/>
        <w:jc w:val="both"/>
        <w:textAlignment w:val="baseline"/>
        <w:rPr>
          <w:rFonts w:ascii="Times New Roman" w:eastAsia="Times New Roman" w:hAnsi="Times New Roman" w:cs="Times New Roman"/>
          <w:sz w:val="24"/>
          <w:szCs w:val="24"/>
        </w:rPr>
      </w:pPr>
      <w:r w:rsidRPr="009523C9">
        <w:rPr>
          <w:rFonts w:ascii="Times New Roman" w:eastAsia="Times New Roman" w:hAnsi="Times New Roman" w:cs="Times New Roman"/>
          <w:sz w:val="24"/>
          <w:szCs w:val="24"/>
        </w:rPr>
        <w:t>Seadusandja</w:t>
      </w:r>
      <w:r w:rsidRPr="009523C9" w:rsidDel="0059059A">
        <w:rPr>
          <w:rFonts w:ascii="Times New Roman" w:eastAsia="Times New Roman" w:hAnsi="Times New Roman" w:cs="Times New Roman"/>
          <w:sz w:val="24"/>
          <w:szCs w:val="24"/>
        </w:rPr>
        <w:t xml:space="preserve"> </w:t>
      </w:r>
      <w:r w:rsidR="0059059A">
        <w:rPr>
          <w:rFonts w:ascii="Times New Roman" w:eastAsia="Times New Roman" w:hAnsi="Times New Roman" w:cs="Times New Roman"/>
          <w:sz w:val="24"/>
          <w:szCs w:val="24"/>
        </w:rPr>
        <w:t>eesmärk</w:t>
      </w:r>
      <w:r w:rsidR="0059059A" w:rsidRPr="009523C9">
        <w:rPr>
          <w:rFonts w:ascii="Times New Roman" w:eastAsia="Times New Roman" w:hAnsi="Times New Roman" w:cs="Times New Roman"/>
          <w:sz w:val="24"/>
          <w:szCs w:val="24"/>
        </w:rPr>
        <w:t xml:space="preserve"> </w:t>
      </w:r>
      <w:r w:rsidRPr="009523C9">
        <w:rPr>
          <w:rFonts w:ascii="Times New Roman" w:eastAsia="Times New Roman" w:hAnsi="Times New Roman" w:cs="Times New Roman"/>
          <w:sz w:val="24"/>
          <w:szCs w:val="24"/>
        </w:rPr>
        <w:t xml:space="preserve">on vältida olukorda, kus menetlusökonoomia või haldusmenetluse efektiivsuse põhimõtte kasutamine võiks vähendada ohutuse tagamise </w:t>
      </w:r>
      <w:r w:rsidR="00B2366D">
        <w:rPr>
          <w:rFonts w:ascii="Times New Roman" w:eastAsia="Times New Roman" w:hAnsi="Times New Roman" w:cs="Times New Roman"/>
          <w:sz w:val="24"/>
          <w:szCs w:val="24"/>
        </w:rPr>
        <w:t xml:space="preserve">otsuse </w:t>
      </w:r>
      <w:r w:rsidRPr="009523C9">
        <w:rPr>
          <w:rFonts w:ascii="Times New Roman" w:eastAsia="Times New Roman" w:hAnsi="Times New Roman" w:cs="Times New Roman"/>
          <w:sz w:val="24"/>
          <w:szCs w:val="24"/>
        </w:rPr>
        <w:t>kvaliteeti. Säte kinnitab, et ohutus on kõigi</w:t>
      </w:r>
      <w:r w:rsidR="00D40D16">
        <w:rPr>
          <w:rFonts w:ascii="Times New Roman" w:eastAsia="Times New Roman" w:hAnsi="Times New Roman" w:cs="Times New Roman"/>
          <w:sz w:val="24"/>
          <w:szCs w:val="24"/>
        </w:rPr>
        <w:t xml:space="preserve"> menetlusosaliste jaoks </w:t>
      </w:r>
      <w:r w:rsidRPr="009523C9">
        <w:rPr>
          <w:rFonts w:ascii="Times New Roman" w:eastAsia="Times New Roman" w:hAnsi="Times New Roman" w:cs="Times New Roman"/>
          <w:sz w:val="24"/>
          <w:szCs w:val="24"/>
        </w:rPr>
        <w:t>kõrgeim kaalutlus ning sellest tulenevad nõuded võivad õigustada teiste menetluslike väärtuste piiramist.</w:t>
      </w:r>
    </w:p>
    <w:p w14:paraId="581AB560" w14:textId="467552E2" w:rsidR="00842186" w:rsidRDefault="5069C274" w:rsidP="281D1117">
      <w:pPr>
        <w:spacing w:before="240" w:after="240"/>
        <w:jc w:val="both"/>
        <w:textAlignment w:val="baseline"/>
        <w:rPr>
          <w:rFonts w:ascii="Times New Roman" w:eastAsia="Times New Roman" w:hAnsi="Times New Roman" w:cs="Times New Roman"/>
          <w:sz w:val="24"/>
          <w:szCs w:val="24"/>
        </w:rPr>
      </w:pPr>
      <w:r w:rsidRPr="026FA060">
        <w:rPr>
          <w:rFonts w:ascii="Times New Roman" w:eastAsia="Times New Roman" w:hAnsi="Times New Roman" w:cs="Times New Roman"/>
          <w:b/>
          <w:sz w:val="24"/>
          <w:szCs w:val="24"/>
        </w:rPr>
        <w:t xml:space="preserve">Eelnõu § 2 lõigetes 4 ja 5 </w:t>
      </w:r>
      <w:r w:rsidRPr="7A59EF8C">
        <w:rPr>
          <w:rFonts w:ascii="Times New Roman" w:eastAsia="Times New Roman" w:hAnsi="Times New Roman" w:cs="Times New Roman"/>
          <w:sz w:val="24"/>
          <w:szCs w:val="24"/>
        </w:rPr>
        <w:t>sätestatakse</w:t>
      </w:r>
      <w:r w:rsidRPr="23AC6AE7">
        <w:rPr>
          <w:rFonts w:ascii="Times New Roman" w:eastAsia="Times New Roman" w:hAnsi="Times New Roman" w:cs="Times New Roman"/>
          <w:sz w:val="24"/>
          <w:szCs w:val="24"/>
        </w:rPr>
        <w:t xml:space="preserve">, </w:t>
      </w:r>
      <w:r w:rsidRPr="261137BE">
        <w:rPr>
          <w:rFonts w:ascii="Times New Roman" w:eastAsia="Times New Roman" w:hAnsi="Times New Roman" w:cs="Times New Roman"/>
          <w:sz w:val="24"/>
          <w:szCs w:val="24"/>
        </w:rPr>
        <w:t xml:space="preserve">et </w:t>
      </w:r>
      <w:r w:rsidR="27B93574" w:rsidRPr="41153DF1">
        <w:rPr>
          <w:rFonts w:ascii="Times New Roman" w:eastAsia="Times New Roman" w:hAnsi="Times New Roman" w:cs="Times New Roman"/>
          <w:sz w:val="24"/>
          <w:szCs w:val="24"/>
        </w:rPr>
        <w:t>tuumamaterjali</w:t>
      </w:r>
      <w:r w:rsidR="27B93574" w:rsidRPr="1E1C559A">
        <w:rPr>
          <w:rFonts w:ascii="Times New Roman" w:eastAsia="Times New Roman" w:hAnsi="Times New Roman" w:cs="Times New Roman"/>
          <w:sz w:val="24"/>
          <w:szCs w:val="24"/>
        </w:rPr>
        <w:t xml:space="preserve"> ja tuumakütusetsükliga seotud seadmete impordile, ekspordile, edasitoimetamisele, vahendamisele ja transiidile</w:t>
      </w:r>
      <w:r w:rsidR="23D4C5A9" w:rsidRPr="281D1117">
        <w:rPr>
          <w:rFonts w:ascii="Times New Roman" w:eastAsia="Times New Roman" w:hAnsi="Times New Roman" w:cs="Times New Roman"/>
          <w:sz w:val="24"/>
          <w:szCs w:val="24"/>
        </w:rPr>
        <w:t xml:space="preserve"> </w:t>
      </w:r>
      <w:r w:rsidR="02B181C3" w:rsidRPr="5DECF6E3">
        <w:rPr>
          <w:rFonts w:ascii="Times New Roman" w:eastAsia="Times New Roman" w:hAnsi="Times New Roman" w:cs="Times New Roman"/>
          <w:sz w:val="24"/>
          <w:szCs w:val="24"/>
        </w:rPr>
        <w:t xml:space="preserve">kohaldatakse </w:t>
      </w:r>
      <w:r w:rsidR="23D4C5A9" w:rsidRPr="5DECF6E3">
        <w:rPr>
          <w:rFonts w:ascii="Times New Roman" w:eastAsia="Times New Roman" w:hAnsi="Times New Roman" w:cs="Times New Roman"/>
          <w:sz w:val="24"/>
          <w:szCs w:val="24"/>
        </w:rPr>
        <w:t>strateegilise</w:t>
      </w:r>
      <w:r w:rsidR="23D4C5A9" w:rsidRPr="281D1117">
        <w:rPr>
          <w:rFonts w:ascii="Times New Roman" w:eastAsia="Times New Roman" w:hAnsi="Times New Roman" w:cs="Times New Roman"/>
          <w:sz w:val="24"/>
          <w:szCs w:val="24"/>
        </w:rPr>
        <w:t xml:space="preserve"> kauba seadust</w:t>
      </w:r>
      <w:r w:rsidR="7D5DA0AF" w:rsidRPr="5C4708B3">
        <w:rPr>
          <w:rFonts w:ascii="Times New Roman" w:eastAsia="Times New Roman" w:hAnsi="Times New Roman" w:cs="Times New Roman"/>
          <w:sz w:val="24"/>
          <w:szCs w:val="24"/>
        </w:rPr>
        <w:t xml:space="preserve"> </w:t>
      </w:r>
      <w:r w:rsidR="7D5DA0AF" w:rsidRPr="63501261">
        <w:rPr>
          <w:rFonts w:ascii="Times New Roman" w:eastAsia="Times New Roman" w:hAnsi="Times New Roman" w:cs="Times New Roman"/>
          <w:sz w:val="24"/>
          <w:szCs w:val="24"/>
        </w:rPr>
        <w:t xml:space="preserve">ning </w:t>
      </w:r>
      <w:r w:rsidR="7D5DA0AF" w:rsidRPr="733BA9C0">
        <w:rPr>
          <w:rFonts w:ascii="Times New Roman" w:eastAsia="Times New Roman" w:hAnsi="Times New Roman" w:cs="Times New Roman"/>
          <w:sz w:val="24"/>
          <w:szCs w:val="24"/>
        </w:rPr>
        <w:t>tuumkütusetsükliga</w:t>
      </w:r>
      <w:r w:rsidR="7D5DA0AF" w:rsidRPr="45A17703">
        <w:rPr>
          <w:rFonts w:ascii="Times New Roman" w:eastAsia="Times New Roman" w:hAnsi="Times New Roman" w:cs="Times New Roman"/>
          <w:sz w:val="24"/>
          <w:szCs w:val="24"/>
        </w:rPr>
        <w:t xml:space="preserve"> seotud tegevustele kohaldatakse kiirguskaitse nõudeid vastavalt kiirgusseadusele</w:t>
      </w:r>
      <w:r w:rsidRPr="68D6CDDC">
        <w:rPr>
          <w:rStyle w:val="Allmrkuseviide"/>
          <w:rFonts w:ascii="Times New Roman" w:eastAsia="Times New Roman" w:hAnsi="Times New Roman" w:cs="Times New Roman"/>
          <w:sz w:val="24"/>
          <w:szCs w:val="24"/>
        </w:rPr>
        <w:footnoteReference w:id="8"/>
      </w:r>
      <w:r w:rsidR="7E5125F0" w:rsidRPr="739BE726">
        <w:rPr>
          <w:rFonts w:ascii="Times New Roman" w:eastAsia="Times New Roman" w:hAnsi="Times New Roman" w:cs="Times New Roman"/>
          <w:sz w:val="24"/>
          <w:szCs w:val="24"/>
        </w:rPr>
        <w:t xml:space="preserve"> (KiS)</w:t>
      </w:r>
      <w:r w:rsidR="7D5DA0AF" w:rsidRPr="739BE726">
        <w:rPr>
          <w:rFonts w:ascii="Times New Roman" w:eastAsia="Times New Roman" w:hAnsi="Times New Roman" w:cs="Times New Roman"/>
          <w:sz w:val="24"/>
          <w:szCs w:val="24"/>
        </w:rPr>
        <w:t>.</w:t>
      </w:r>
      <w:r w:rsidR="300E21AA" w:rsidRPr="6C2B1593">
        <w:rPr>
          <w:rFonts w:ascii="Times New Roman" w:eastAsia="Times New Roman" w:hAnsi="Times New Roman" w:cs="Times New Roman"/>
          <w:sz w:val="24"/>
          <w:szCs w:val="24"/>
        </w:rPr>
        <w:t xml:space="preserve"> Viited ja erisused on toodud seaduse vastavate sätete juures.</w:t>
      </w:r>
      <w:r w:rsidR="21BD4049" w:rsidRPr="6C2B1593">
        <w:rPr>
          <w:rFonts w:ascii="Times New Roman" w:eastAsia="Times New Roman" w:hAnsi="Times New Roman" w:cs="Times New Roman"/>
          <w:sz w:val="24"/>
          <w:szCs w:val="24"/>
        </w:rPr>
        <w:t xml:space="preserve"> </w:t>
      </w:r>
    </w:p>
    <w:p w14:paraId="497CA623" w14:textId="72C8FC83" w:rsidR="78DE0D9B" w:rsidRDefault="25EA3364" w:rsidP="1E7B2277">
      <w:pPr>
        <w:pStyle w:val="paragraph"/>
        <w:spacing w:before="0" w:beforeAutospacing="0" w:after="0" w:afterAutospacing="0"/>
        <w:jc w:val="both"/>
        <w:rPr>
          <w:rStyle w:val="normaltextrun"/>
          <w:rFonts w:eastAsiaTheme="majorEastAsia"/>
        </w:rPr>
      </w:pPr>
      <w:r w:rsidRPr="003C52A8">
        <w:rPr>
          <w:rStyle w:val="normaltextrun"/>
          <w:rFonts w:eastAsiaTheme="majorEastAsia"/>
          <w:b/>
        </w:rPr>
        <w:t xml:space="preserve">Eelnõu </w:t>
      </w:r>
      <w:r w:rsidRPr="2D292258">
        <w:rPr>
          <w:rStyle w:val="normaltextrun"/>
          <w:rFonts w:eastAsiaTheme="majorEastAsia"/>
          <w:b/>
          <w:bCs/>
        </w:rPr>
        <w:t>§</w:t>
      </w:r>
      <w:r w:rsidR="1B4A2A4A" w:rsidRPr="2D292258">
        <w:rPr>
          <w:rStyle w:val="normaltextrun"/>
          <w:rFonts w:eastAsiaTheme="majorEastAsia"/>
          <w:b/>
          <w:bCs/>
        </w:rPr>
        <w:t>-</w:t>
      </w:r>
      <w:r w:rsidRPr="003C52A8">
        <w:rPr>
          <w:rStyle w:val="normaltextrun"/>
          <w:rFonts w:eastAsiaTheme="majorEastAsia"/>
          <w:b/>
        </w:rPr>
        <w:t xml:space="preserve">s </w:t>
      </w:r>
      <w:r w:rsidRPr="0FE15472">
        <w:rPr>
          <w:rStyle w:val="normaltextrun"/>
          <w:rFonts w:eastAsiaTheme="majorEastAsia"/>
          <w:b/>
          <w:bCs/>
        </w:rPr>
        <w:t>3</w:t>
      </w:r>
      <w:r w:rsidRPr="003C52A8">
        <w:rPr>
          <w:rStyle w:val="normaltextrun"/>
          <w:rFonts w:eastAsiaTheme="majorEastAsia"/>
          <w:b/>
        </w:rPr>
        <w:t xml:space="preserve"> </w:t>
      </w:r>
      <w:r w:rsidRPr="7A59EF8C">
        <w:rPr>
          <w:rStyle w:val="normaltextrun"/>
          <w:rFonts w:eastAsiaTheme="majorEastAsia"/>
        </w:rPr>
        <w:t xml:space="preserve">sätestatakse </w:t>
      </w:r>
      <w:r w:rsidR="5759670E" w:rsidRPr="7A59EF8C">
        <w:rPr>
          <w:rStyle w:val="normaltextrun"/>
          <w:rFonts w:eastAsiaTheme="majorEastAsia"/>
        </w:rPr>
        <w:t xml:space="preserve">seaduses kasutatud </w:t>
      </w:r>
      <w:r w:rsidR="3CEC6984" w:rsidRPr="7A59EF8C">
        <w:rPr>
          <w:rStyle w:val="normaltextrun"/>
          <w:rFonts w:eastAsiaTheme="majorEastAsia"/>
        </w:rPr>
        <w:t>mõiste</w:t>
      </w:r>
      <w:r w:rsidR="5759670E" w:rsidRPr="7A59EF8C">
        <w:rPr>
          <w:rStyle w:val="normaltextrun"/>
          <w:rFonts w:eastAsiaTheme="majorEastAsia"/>
        </w:rPr>
        <w:t>te tähendused.</w:t>
      </w:r>
      <w:r w:rsidRPr="1E7B2277">
        <w:rPr>
          <w:rStyle w:val="normaltextrun"/>
          <w:rFonts w:eastAsiaTheme="majorEastAsia"/>
        </w:rPr>
        <w:t xml:space="preserve"> </w:t>
      </w:r>
    </w:p>
    <w:p w14:paraId="494A3211" w14:textId="5F764A84" w:rsidR="78DE0D9B" w:rsidRDefault="78DE0D9B" w:rsidP="1E7B2277">
      <w:pPr>
        <w:pStyle w:val="paragraph"/>
        <w:spacing w:before="0" w:beforeAutospacing="0" w:after="0" w:afterAutospacing="0"/>
        <w:jc w:val="both"/>
        <w:rPr>
          <w:rStyle w:val="normaltextrun"/>
          <w:rFonts w:eastAsiaTheme="majorEastAsia"/>
        </w:rPr>
      </w:pPr>
    </w:p>
    <w:p w14:paraId="0F4BD217" w14:textId="3013154B" w:rsidR="78DE0D9B" w:rsidRDefault="0EEEBA66" w:rsidP="05A72B3D">
      <w:pPr>
        <w:pStyle w:val="paragraph"/>
        <w:spacing w:before="0" w:beforeAutospacing="0" w:after="0" w:afterAutospacing="0"/>
        <w:jc w:val="both"/>
        <w:rPr>
          <w:rStyle w:val="normaltextrun"/>
          <w:rFonts w:eastAsiaTheme="majorEastAsia"/>
        </w:rPr>
      </w:pPr>
      <w:r w:rsidRPr="05A72B3D">
        <w:rPr>
          <w:rStyle w:val="normaltextrun"/>
          <w:rFonts w:eastAsiaTheme="majorEastAsia"/>
        </w:rPr>
        <w:t xml:space="preserve">Käesoleva seaduse rakendamisel kasutatakse mitmeid tuumaohutuse ja tuumakütusetsükliga seotud mõisteid, millest osa ei ole seni olnud Eesti õiguses kasutusel või millele ei ole olemas </w:t>
      </w:r>
      <w:proofErr w:type="spellStart"/>
      <w:r w:rsidRPr="05A72B3D">
        <w:rPr>
          <w:rStyle w:val="normaltextrun"/>
          <w:rFonts w:eastAsiaTheme="majorEastAsia"/>
        </w:rPr>
        <w:t>üldkehtivaid</w:t>
      </w:r>
      <w:proofErr w:type="spellEnd"/>
      <w:r w:rsidRPr="05A72B3D">
        <w:rPr>
          <w:rStyle w:val="normaltextrun"/>
          <w:rFonts w:eastAsiaTheme="majorEastAsia"/>
        </w:rPr>
        <w:t xml:space="preserve"> eestikeelseid vasteid. Seetõttu on mõistete määratlemisel lähtutud rahvusvahelisest praktikast ning valdkonna tehnilistest standarditest.</w:t>
      </w:r>
    </w:p>
    <w:p w14:paraId="6A0EAECF" w14:textId="477B5D87" w:rsidR="78DE0D9B" w:rsidRDefault="78DE0D9B" w:rsidP="1BEE2405">
      <w:pPr>
        <w:pStyle w:val="paragraph"/>
        <w:spacing w:before="0" w:beforeAutospacing="0" w:after="0" w:afterAutospacing="0"/>
        <w:jc w:val="both"/>
        <w:rPr>
          <w:rStyle w:val="normaltextrun"/>
          <w:rFonts w:eastAsiaTheme="majorEastAsia"/>
        </w:rPr>
      </w:pPr>
    </w:p>
    <w:p w14:paraId="5BF27BDC" w14:textId="3BAEA3CC" w:rsidR="78DE0D9B" w:rsidRDefault="0EEEBA66" w:rsidP="05A72B3D">
      <w:pPr>
        <w:pStyle w:val="paragraph"/>
        <w:spacing w:before="0" w:beforeAutospacing="0" w:after="0" w:afterAutospacing="0"/>
        <w:jc w:val="both"/>
        <w:rPr>
          <w:rStyle w:val="normaltextrun"/>
          <w:rFonts w:eastAsiaTheme="majorEastAsia"/>
        </w:rPr>
      </w:pPr>
      <w:r w:rsidRPr="05A72B3D">
        <w:rPr>
          <w:rStyle w:val="normaltextrun"/>
          <w:rFonts w:eastAsiaTheme="majorEastAsia"/>
        </w:rPr>
        <w:t xml:space="preserve">Tuumaohutuse ja tuumajulgeoleku valdkonnale spetsiifiliste terminite puhul on aluseks võetud Rahvusvahelise Aatomienergiaagentuuri (IAEA) sõnastik </w:t>
      </w:r>
      <w:proofErr w:type="spellStart"/>
      <w:r w:rsidRPr="026649C1">
        <w:rPr>
          <w:rStyle w:val="normaltextrun"/>
          <w:rFonts w:eastAsiaTheme="majorEastAsia"/>
          <w:i/>
        </w:rPr>
        <w:t>Nuclear</w:t>
      </w:r>
      <w:proofErr w:type="spellEnd"/>
      <w:r w:rsidRPr="026649C1">
        <w:rPr>
          <w:rStyle w:val="normaltextrun"/>
          <w:rFonts w:eastAsiaTheme="majorEastAsia"/>
          <w:i/>
        </w:rPr>
        <w:t xml:space="preserve"> </w:t>
      </w:r>
      <w:proofErr w:type="spellStart"/>
      <w:r w:rsidRPr="026649C1">
        <w:rPr>
          <w:rStyle w:val="normaltextrun"/>
          <w:rFonts w:eastAsiaTheme="majorEastAsia"/>
          <w:i/>
        </w:rPr>
        <w:t>Safety</w:t>
      </w:r>
      <w:proofErr w:type="spellEnd"/>
      <w:r w:rsidRPr="026649C1">
        <w:rPr>
          <w:rStyle w:val="normaltextrun"/>
          <w:rFonts w:eastAsiaTheme="majorEastAsia"/>
          <w:i/>
        </w:rPr>
        <w:t xml:space="preserve"> and Security </w:t>
      </w:r>
      <w:proofErr w:type="spellStart"/>
      <w:r w:rsidRPr="026649C1">
        <w:rPr>
          <w:rStyle w:val="normaltextrun"/>
          <w:rFonts w:eastAsiaTheme="majorEastAsia"/>
          <w:i/>
        </w:rPr>
        <w:t>Glossary</w:t>
      </w:r>
      <w:proofErr w:type="spellEnd"/>
      <w:r w:rsidRPr="6FD5679D">
        <w:rPr>
          <w:rStyle w:val="Allmrkuseviide"/>
          <w:rFonts w:eastAsiaTheme="majorEastAsia"/>
        </w:rPr>
        <w:footnoteReference w:id="9"/>
      </w:r>
      <w:r w:rsidRPr="05A72B3D">
        <w:rPr>
          <w:rStyle w:val="normaltextrun"/>
          <w:rFonts w:eastAsiaTheme="majorEastAsia"/>
        </w:rPr>
        <w:t xml:space="preserve">, mille terminid on kohandatud Eesti õigussüsteemi eripäradele. Lisaks on üle võetud või täpsustatud juba kiirgusseaduses kehtivad mõisted ning arvestatud teiste valdkondlike õigusaktide, </w:t>
      </w:r>
      <w:r w:rsidR="00392395" w:rsidRPr="67B39F5B">
        <w:rPr>
          <w:rStyle w:val="normaltextrun"/>
          <w:rFonts w:eastAsiaTheme="majorEastAsia"/>
        </w:rPr>
        <w:t>nt</w:t>
      </w:r>
      <w:r w:rsidRPr="05A72B3D">
        <w:rPr>
          <w:rStyle w:val="normaltextrun"/>
          <w:rFonts w:eastAsiaTheme="majorEastAsia"/>
        </w:rPr>
        <w:t xml:space="preserve"> ehitusseadustiku</w:t>
      </w:r>
      <w:r w:rsidR="00392395">
        <w:rPr>
          <w:rStyle w:val="normaltextrun"/>
          <w:rFonts w:eastAsiaTheme="majorEastAsia"/>
        </w:rPr>
        <w:t xml:space="preserve"> ja planeerimisseaduse</w:t>
      </w:r>
      <w:r w:rsidR="00561D0C">
        <w:rPr>
          <w:rStyle w:val="normaltextrun"/>
          <w:rFonts w:eastAsiaTheme="majorEastAsia"/>
        </w:rPr>
        <w:t xml:space="preserve"> </w:t>
      </w:r>
      <w:r w:rsidRPr="05A72B3D">
        <w:rPr>
          <w:rStyle w:val="normaltextrun"/>
          <w:rFonts w:eastAsiaTheme="majorEastAsia"/>
        </w:rPr>
        <w:t>terminoloogiat.</w:t>
      </w:r>
    </w:p>
    <w:p w14:paraId="3BE55E07" w14:textId="0D9AF3F6" w:rsidR="78DE0D9B" w:rsidRDefault="78DE0D9B" w:rsidP="6499562D">
      <w:pPr>
        <w:pStyle w:val="paragraph"/>
        <w:spacing w:before="0" w:beforeAutospacing="0" w:after="0" w:afterAutospacing="0"/>
        <w:jc w:val="both"/>
        <w:rPr>
          <w:rStyle w:val="normaltextrun"/>
          <w:rFonts w:eastAsiaTheme="majorEastAsia"/>
        </w:rPr>
      </w:pPr>
    </w:p>
    <w:p w14:paraId="1B9F3649" w14:textId="10BF4B31" w:rsidR="78DE0D9B" w:rsidRDefault="6322F579" w:rsidP="05A72B3D">
      <w:pPr>
        <w:pStyle w:val="paragraph"/>
        <w:spacing w:before="0" w:beforeAutospacing="0" w:after="0" w:afterAutospacing="0"/>
        <w:jc w:val="both"/>
      </w:pPr>
      <w:r w:rsidRPr="52C70083">
        <w:rPr>
          <w:rStyle w:val="normaltextrun"/>
          <w:rFonts w:eastAsiaTheme="majorEastAsia"/>
        </w:rPr>
        <w:t>Eelnõu</w:t>
      </w:r>
      <w:r w:rsidR="0EEEBA66" w:rsidRPr="5B3D90E9">
        <w:rPr>
          <w:rStyle w:val="normaltextrun"/>
          <w:rFonts w:eastAsiaTheme="majorEastAsia"/>
        </w:rPr>
        <w:t xml:space="preserve"> §-s </w:t>
      </w:r>
      <w:r w:rsidR="0EEEBA66" w:rsidRPr="2E8E42E6">
        <w:rPr>
          <w:rStyle w:val="normaltextrun"/>
          <w:rFonts w:eastAsiaTheme="majorEastAsia"/>
        </w:rPr>
        <w:t>3</w:t>
      </w:r>
      <w:r w:rsidR="72100674" w:rsidRPr="2E8E42E6">
        <w:rPr>
          <w:rStyle w:val="normaltextrun"/>
          <w:rFonts w:eastAsiaTheme="majorEastAsia"/>
        </w:rPr>
        <w:t xml:space="preserve"> määratletakse</w:t>
      </w:r>
      <w:r w:rsidR="72100674" w:rsidRPr="277507AB">
        <w:rPr>
          <w:rStyle w:val="normaltextrun"/>
          <w:rFonts w:eastAsiaTheme="majorEastAsia"/>
        </w:rPr>
        <w:t xml:space="preserve"> </w:t>
      </w:r>
      <w:r w:rsidR="72100674" w:rsidRPr="28B0BA7E">
        <w:rPr>
          <w:rStyle w:val="normaltextrun"/>
          <w:rFonts w:eastAsiaTheme="majorEastAsia"/>
        </w:rPr>
        <w:t>seaduse</w:t>
      </w:r>
      <w:r w:rsidR="0EEEBA66" w:rsidRPr="05A72B3D">
        <w:rPr>
          <w:rStyle w:val="normaltextrun"/>
          <w:rFonts w:eastAsiaTheme="majorEastAsia"/>
        </w:rPr>
        <w:t xml:space="preserve"> reguleerimisalas kasutatavate kesksete </w:t>
      </w:r>
      <w:r w:rsidR="67151CF2" w:rsidRPr="3B4BF10B">
        <w:rPr>
          <w:rStyle w:val="normaltextrun"/>
          <w:rFonts w:eastAsiaTheme="majorEastAsia"/>
        </w:rPr>
        <w:t>mõistete</w:t>
      </w:r>
      <w:r w:rsidR="0EEEBA66" w:rsidRPr="05A72B3D">
        <w:rPr>
          <w:rStyle w:val="normaltextrun"/>
          <w:rFonts w:eastAsiaTheme="majorEastAsia"/>
        </w:rPr>
        <w:t xml:space="preserve"> tähenduse. Osad </w:t>
      </w:r>
      <w:r w:rsidR="60AA3D27" w:rsidRPr="6824D6D4">
        <w:rPr>
          <w:rStyle w:val="normaltextrun"/>
          <w:rFonts w:eastAsiaTheme="majorEastAsia"/>
        </w:rPr>
        <w:t>mõisted</w:t>
      </w:r>
      <w:r w:rsidR="0EEEBA66" w:rsidRPr="05A72B3D">
        <w:rPr>
          <w:rStyle w:val="normaltextrun"/>
          <w:rFonts w:eastAsiaTheme="majorEastAsia"/>
        </w:rPr>
        <w:t>, mis on kasutusel üksnes kitsas või tehnilises kontekstis (näiteks tuumajulgeoleku, tuumavastutuse või tuumajäätmete käitlemise valdkonnas), on avatud ka vastavates peatükkides, et tagada nende üheselt mõistetav ja õiguslikult täpne kohaldamine.</w:t>
      </w:r>
      <w:r w:rsidR="62817E76" w:rsidRPr="37ECD9E6">
        <w:rPr>
          <w:rStyle w:val="normaltextrun"/>
          <w:rFonts w:eastAsiaTheme="majorEastAsia"/>
        </w:rPr>
        <w:t xml:space="preserve"> </w:t>
      </w:r>
      <w:r w:rsidR="0EEEBA66" w:rsidRPr="05A72B3D">
        <w:rPr>
          <w:rStyle w:val="normaltextrun"/>
          <w:rFonts w:eastAsiaTheme="majorEastAsia"/>
        </w:rPr>
        <w:t>Eelnõu terminoloogia üldpõhimõtted ja kasutatud mõistete loetelu on toodud seletuskirja peatükis 4. Eelnõu terminoloogia.</w:t>
      </w:r>
    </w:p>
    <w:p w14:paraId="33C88229" w14:textId="12088730" w:rsidR="281D1117" w:rsidRDefault="281D1117" w:rsidP="281D1117">
      <w:pPr>
        <w:pStyle w:val="paragraph"/>
        <w:spacing w:before="0" w:beforeAutospacing="0" w:after="0" w:afterAutospacing="0"/>
        <w:jc w:val="both"/>
        <w:rPr>
          <w:rStyle w:val="normaltextrun"/>
          <w:rFonts w:eastAsiaTheme="majorEastAsia"/>
        </w:rPr>
      </w:pPr>
    </w:p>
    <w:p w14:paraId="3557817E" w14:textId="3B11D681" w:rsidR="574ECEA1" w:rsidRPr="0042388D" w:rsidRDefault="198D8799" w:rsidP="7F73B535">
      <w:pPr>
        <w:pStyle w:val="paragraph"/>
        <w:spacing w:before="0" w:beforeAutospacing="0" w:after="0" w:afterAutospacing="0"/>
        <w:jc w:val="both"/>
        <w:rPr>
          <w:rStyle w:val="normaltextrun"/>
          <w:rFonts w:eastAsiaTheme="majorEastAsia"/>
          <w:b/>
          <w:bCs/>
        </w:rPr>
      </w:pPr>
      <w:r w:rsidRPr="0042388D">
        <w:rPr>
          <w:rStyle w:val="normaltextrun"/>
          <w:rFonts w:eastAsiaTheme="majorEastAsia"/>
          <w:b/>
          <w:bCs/>
        </w:rPr>
        <w:t xml:space="preserve">Eelnõu §-s 4 </w:t>
      </w:r>
      <w:r w:rsidRPr="7A59EF8C">
        <w:rPr>
          <w:rStyle w:val="normaltextrun"/>
          <w:rFonts w:eastAsiaTheme="majorEastAsia"/>
        </w:rPr>
        <w:t>sõnastatakse selgelt keelud.</w:t>
      </w:r>
    </w:p>
    <w:p w14:paraId="0CD82B48" w14:textId="0FBC2FD2" w:rsidR="574ECEA1" w:rsidRDefault="574ECEA1" w:rsidP="7F73B535">
      <w:pPr>
        <w:pStyle w:val="paragraph"/>
        <w:spacing w:before="0" w:beforeAutospacing="0" w:after="0" w:afterAutospacing="0"/>
        <w:jc w:val="both"/>
        <w:rPr>
          <w:rStyle w:val="normaltextrun"/>
          <w:rFonts w:eastAsiaTheme="majorEastAsia"/>
        </w:rPr>
      </w:pPr>
    </w:p>
    <w:p w14:paraId="55EEC66C" w14:textId="0A4068F8" w:rsidR="574ECEA1" w:rsidRDefault="574ECEA1" w:rsidP="281D1117">
      <w:pPr>
        <w:pStyle w:val="paragraph"/>
        <w:spacing w:before="0" w:beforeAutospacing="0" w:after="0" w:afterAutospacing="0"/>
        <w:jc w:val="both"/>
        <w:rPr>
          <w:rFonts w:ascii="Segoe UI" w:hAnsi="Segoe UI" w:cs="Segoe UI"/>
          <w:sz w:val="18"/>
          <w:szCs w:val="18"/>
        </w:rPr>
      </w:pPr>
      <w:r w:rsidRPr="281D1117">
        <w:rPr>
          <w:rStyle w:val="normaltextrun"/>
          <w:rFonts w:eastAsiaTheme="majorEastAsia"/>
        </w:rPr>
        <w:t>Seaduse</w:t>
      </w:r>
      <w:r w:rsidR="7DDB62C7" w:rsidRPr="281D1117">
        <w:rPr>
          <w:rStyle w:val="eop"/>
          <w:rFonts w:eastAsiaTheme="majorEastAsia"/>
        </w:rPr>
        <w:t xml:space="preserve"> </w:t>
      </w:r>
      <w:r w:rsidR="3B83972D" w:rsidRPr="281D1117">
        <w:rPr>
          <w:rStyle w:val="eop"/>
          <w:rFonts w:eastAsiaTheme="majorEastAsia"/>
        </w:rPr>
        <w:t>üldsätete peatükis</w:t>
      </w:r>
      <w:r w:rsidR="6FE465F6" w:rsidRPr="281D1117">
        <w:rPr>
          <w:rStyle w:val="eop"/>
          <w:rFonts w:eastAsiaTheme="majorEastAsia"/>
        </w:rPr>
        <w:t xml:space="preserve"> tuuakse välja</w:t>
      </w:r>
      <w:r w:rsidR="637C878D" w:rsidRPr="281D1117">
        <w:rPr>
          <w:rStyle w:val="eop"/>
          <w:rFonts w:eastAsiaTheme="majorEastAsia"/>
        </w:rPr>
        <w:t xml:space="preserve"> ka sõnaselgelt</w:t>
      </w:r>
      <w:r w:rsidR="7085A676" w:rsidRPr="281D1117">
        <w:rPr>
          <w:rStyle w:val="eop"/>
          <w:rFonts w:eastAsiaTheme="majorEastAsia"/>
        </w:rPr>
        <w:t xml:space="preserve"> absoluutne keeld tegevustele, mis on suunatud tuumarelvade või muu radioaktiivse materjali laialipaiskamise vahendi loomisele, arendamisele või hankimisele, radioaktiivse materjali muul viisil mitterahumeelsele kasutamisele ning nendele tegevustele kaasaaitamisele.</w:t>
      </w:r>
      <w:r w:rsidR="6E13543C" w:rsidRPr="281D1117">
        <w:rPr>
          <w:rStyle w:val="eop"/>
          <w:rFonts w:eastAsiaTheme="majorEastAsia"/>
        </w:rPr>
        <w:t xml:space="preserve"> Säte vastab Tuumarelvade leviku tõkestamise lepingust</w:t>
      </w:r>
      <w:r w:rsidR="668BF866" w:rsidRPr="281D1117">
        <w:rPr>
          <w:rStyle w:val="eop"/>
          <w:rFonts w:eastAsiaTheme="majorEastAsia"/>
        </w:rPr>
        <w:t xml:space="preserve"> (</w:t>
      </w:r>
      <w:proofErr w:type="spellStart"/>
      <w:r w:rsidR="668BF866" w:rsidRPr="281D1117">
        <w:rPr>
          <w:rStyle w:val="eop"/>
          <w:rFonts w:eastAsiaTheme="majorEastAsia"/>
          <w:i/>
          <w:iCs/>
        </w:rPr>
        <w:t>Treaty</w:t>
      </w:r>
      <w:proofErr w:type="spellEnd"/>
      <w:r w:rsidR="668BF866" w:rsidRPr="281D1117">
        <w:rPr>
          <w:rStyle w:val="eop"/>
          <w:rFonts w:eastAsiaTheme="majorEastAsia"/>
          <w:i/>
          <w:iCs/>
        </w:rPr>
        <w:t xml:space="preserve"> on </w:t>
      </w:r>
      <w:proofErr w:type="spellStart"/>
      <w:r w:rsidR="668BF866" w:rsidRPr="281D1117">
        <w:rPr>
          <w:rStyle w:val="eop"/>
          <w:rFonts w:eastAsiaTheme="majorEastAsia"/>
          <w:i/>
          <w:iCs/>
        </w:rPr>
        <w:t>the</w:t>
      </w:r>
      <w:proofErr w:type="spellEnd"/>
      <w:r w:rsidR="668BF866" w:rsidRPr="281D1117">
        <w:rPr>
          <w:rStyle w:val="eop"/>
          <w:rFonts w:eastAsiaTheme="majorEastAsia"/>
          <w:i/>
          <w:iCs/>
        </w:rPr>
        <w:t xml:space="preserve"> Non-</w:t>
      </w:r>
      <w:proofErr w:type="spellStart"/>
      <w:r w:rsidR="668BF866" w:rsidRPr="281D1117">
        <w:rPr>
          <w:rStyle w:val="eop"/>
          <w:rFonts w:eastAsiaTheme="majorEastAsia"/>
          <w:i/>
          <w:iCs/>
        </w:rPr>
        <w:t>Proliferation</w:t>
      </w:r>
      <w:proofErr w:type="spellEnd"/>
      <w:r w:rsidR="668BF866" w:rsidRPr="281D1117">
        <w:rPr>
          <w:rStyle w:val="eop"/>
          <w:rFonts w:eastAsiaTheme="majorEastAsia"/>
          <w:i/>
          <w:iCs/>
        </w:rPr>
        <w:t xml:space="preserve"> of </w:t>
      </w:r>
      <w:proofErr w:type="spellStart"/>
      <w:r w:rsidR="668BF866" w:rsidRPr="281D1117">
        <w:rPr>
          <w:rStyle w:val="eop"/>
          <w:rFonts w:eastAsiaTheme="majorEastAsia"/>
          <w:i/>
          <w:iCs/>
        </w:rPr>
        <w:t>Nuclear</w:t>
      </w:r>
      <w:proofErr w:type="spellEnd"/>
      <w:r w:rsidR="668BF866" w:rsidRPr="281D1117">
        <w:rPr>
          <w:rStyle w:val="eop"/>
          <w:rFonts w:eastAsiaTheme="majorEastAsia"/>
          <w:i/>
          <w:iCs/>
        </w:rPr>
        <w:t xml:space="preserve"> </w:t>
      </w:r>
      <w:proofErr w:type="spellStart"/>
      <w:r w:rsidR="668BF866" w:rsidRPr="281D1117">
        <w:rPr>
          <w:rStyle w:val="eop"/>
          <w:rFonts w:eastAsiaTheme="majorEastAsia"/>
          <w:i/>
          <w:iCs/>
        </w:rPr>
        <w:t>Weapons</w:t>
      </w:r>
      <w:proofErr w:type="spellEnd"/>
      <w:r w:rsidR="2E572BDB" w:rsidRPr="281D1117">
        <w:rPr>
          <w:rStyle w:val="eop"/>
          <w:rFonts w:eastAsiaTheme="majorEastAsia"/>
          <w:i/>
          <w:iCs/>
        </w:rPr>
        <w:t xml:space="preserve">, </w:t>
      </w:r>
      <w:r w:rsidR="7F150611" w:rsidRPr="281D1117">
        <w:rPr>
          <w:rStyle w:val="eop"/>
          <w:rFonts w:eastAsiaTheme="majorEastAsia"/>
          <w:i/>
          <w:iCs/>
        </w:rPr>
        <w:t>NPT</w:t>
      </w:r>
      <w:r w:rsidR="668BF866" w:rsidRPr="281D1117">
        <w:rPr>
          <w:rStyle w:val="eop"/>
          <w:rFonts w:eastAsiaTheme="majorEastAsia"/>
        </w:rPr>
        <w:t>)</w:t>
      </w:r>
      <w:r w:rsidRPr="281D1117">
        <w:rPr>
          <w:rStyle w:val="Allmrkuseviide"/>
          <w:rFonts w:eastAsiaTheme="majorEastAsia"/>
        </w:rPr>
        <w:footnoteReference w:id="10"/>
      </w:r>
      <w:r w:rsidR="6E13543C" w:rsidRPr="281D1117">
        <w:rPr>
          <w:rStyle w:val="eop"/>
          <w:rFonts w:eastAsiaTheme="majorEastAsia"/>
        </w:rPr>
        <w:t xml:space="preserve"> tulenevatele kohustustele, mille kohaselt kohustuvad lepinguosalised riigid mitte arendama ega levitama tuumarelvi ega abistama kolmandaid osapooli nende väljatöötamisel või soetamisel. </w:t>
      </w:r>
      <w:r w:rsidR="3FEAC9DB" w:rsidRPr="281D1117">
        <w:rPr>
          <w:rStyle w:val="eop"/>
          <w:rFonts w:eastAsiaTheme="majorEastAsia"/>
        </w:rPr>
        <w:t>Kehtestatakse keeld</w:t>
      </w:r>
      <w:r w:rsidR="6E13543C" w:rsidRPr="281D1117">
        <w:rPr>
          <w:rStyle w:val="eop"/>
          <w:rFonts w:eastAsiaTheme="majorEastAsia"/>
        </w:rPr>
        <w:t xml:space="preserve"> igasugusele tuuma- või radioaktiivse materjali mitterahumeelsele kasutusele ning selleks soodustavate tegevuste kaasaitamisele.</w:t>
      </w:r>
      <w:r w:rsidR="74F4BC66" w:rsidRPr="281D1117">
        <w:rPr>
          <w:rStyle w:val="eop"/>
          <w:rFonts w:eastAsiaTheme="majorEastAsia"/>
        </w:rPr>
        <w:t xml:space="preserve"> </w:t>
      </w:r>
      <w:r w:rsidR="7085A676" w:rsidRPr="281D1117">
        <w:rPr>
          <w:rStyle w:val="eop"/>
          <w:rFonts w:eastAsiaTheme="majorEastAsia"/>
        </w:rPr>
        <w:t>Samuti rõhutatakse</w:t>
      </w:r>
      <w:r w:rsidR="637C878D" w:rsidRPr="281D1117">
        <w:rPr>
          <w:rStyle w:val="eop"/>
          <w:rFonts w:eastAsiaTheme="majorEastAsia"/>
        </w:rPr>
        <w:t>, et keelatud on mistahes tuumkütuse tsükliga seotud tegevus ilma vastava loata</w:t>
      </w:r>
      <w:r w:rsidR="5E4B16DB" w:rsidRPr="281D1117">
        <w:rPr>
          <w:rStyle w:val="eop"/>
          <w:rFonts w:eastAsiaTheme="majorEastAsia"/>
        </w:rPr>
        <w:t xml:space="preserve">. </w:t>
      </w:r>
      <w:r w:rsidR="637C878D" w:rsidRPr="281D1117">
        <w:rPr>
          <w:rStyle w:val="eop"/>
          <w:rFonts w:eastAsiaTheme="majorEastAsia"/>
        </w:rPr>
        <w:t>See on tuu</w:t>
      </w:r>
      <w:r w:rsidR="3C8BA85E" w:rsidRPr="281D1117">
        <w:rPr>
          <w:rStyle w:val="eop"/>
          <w:rFonts w:eastAsiaTheme="majorEastAsia"/>
        </w:rPr>
        <w:t>maohutuse</w:t>
      </w:r>
      <w:r w:rsidR="30C795F7" w:rsidRPr="281D1117">
        <w:rPr>
          <w:rStyle w:val="eop"/>
          <w:rFonts w:eastAsiaTheme="majorEastAsia"/>
        </w:rPr>
        <w:t xml:space="preserve"> </w:t>
      </w:r>
      <w:r w:rsidR="7DDB62C7" w:rsidRPr="281D1117">
        <w:rPr>
          <w:rStyle w:val="eop"/>
          <w:rFonts w:eastAsiaTheme="majorEastAsia"/>
        </w:rPr>
        <w:t>selge</w:t>
      </w:r>
      <w:r w:rsidR="79C42B3B" w:rsidRPr="281D1117">
        <w:rPr>
          <w:rStyle w:val="eop"/>
          <w:rFonts w:eastAsiaTheme="majorEastAsia"/>
        </w:rPr>
        <w:t xml:space="preserve"> printsiip,</w:t>
      </w:r>
      <w:r w:rsidR="0C9B275C" w:rsidRPr="281D1117">
        <w:rPr>
          <w:rStyle w:val="eop"/>
          <w:rFonts w:eastAsiaTheme="majorEastAsia"/>
        </w:rPr>
        <w:t xml:space="preserve"> mis lähtub nii </w:t>
      </w:r>
      <w:r w:rsidR="6426CB29" w:rsidRPr="281D1117">
        <w:rPr>
          <w:rStyle w:val="eop"/>
          <w:rFonts w:eastAsiaTheme="majorEastAsia"/>
        </w:rPr>
        <w:t xml:space="preserve">tuumaohutuse raamdirektiivist </w:t>
      </w:r>
      <w:r w:rsidR="0C9B275C" w:rsidRPr="281D1117">
        <w:rPr>
          <w:rStyle w:val="eop"/>
          <w:rFonts w:eastAsiaTheme="majorEastAsia"/>
        </w:rPr>
        <w:t xml:space="preserve"> 2014/87/Euratom</w:t>
      </w:r>
      <w:r w:rsidRPr="281D1117">
        <w:rPr>
          <w:rStyle w:val="Allmrkuseviide"/>
          <w:rFonts w:eastAsiaTheme="majorEastAsia"/>
        </w:rPr>
        <w:footnoteReference w:id="11"/>
      </w:r>
      <w:r w:rsidR="0C9B275C" w:rsidRPr="281D1117">
        <w:rPr>
          <w:rStyle w:val="eop"/>
          <w:rFonts w:eastAsiaTheme="majorEastAsia"/>
        </w:rPr>
        <w:t xml:space="preserve"> kui </w:t>
      </w:r>
      <w:r w:rsidR="3FEA402D" w:rsidRPr="281D1117">
        <w:rPr>
          <w:rStyle w:val="eop"/>
          <w:rFonts w:eastAsiaTheme="majorEastAsia"/>
        </w:rPr>
        <w:t xml:space="preserve">IAEA </w:t>
      </w:r>
      <w:r w:rsidR="20B19C92" w:rsidRPr="281D1117">
        <w:rPr>
          <w:rStyle w:val="eop"/>
          <w:rFonts w:eastAsiaTheme="majorEastAsia"/>
        </w:rPr>
        <w:t>üldisest ohutusstandardist</w:t>
      </w:r>
      <w:r w:rsidRPr="281D1117">
        <w:rPr>
          <w:rStyle w:val="Allmrkuseviide"/>
          <w:rFonts w:eastAsiaTheme="majorEastAsia"/>
        </w:rPr>
        <w:footnoteReference w:id="12"/>
      </w:r>
      <w:r w:rsidR="20B19C92" w:rsidRPr="281D1117">
        <w:rPr>
          <w:rStyle w:val="eop"/>
          <w:rFonts w:eastAsiaTheme="majorEastAsia"/>
        </w:rPr>
        <w:t xml:space="preserve">: </w:t>
      </w:r>
      <w:r w:rsidR="79C42B3B" w:rsidRPr="281D1117">
        <w:rPr>
          <w:rStyle w:val="eop"/>
          <w:rFonts w:eastAsiaTheme="majorEastAsia"/>
        </w:rPr>
        <w:t xml:space="preserve"> kõik, mis ei ole lubatud, on keelatud</w:t>
      </w:r>
      <w:r w:rsidR="00141CE9">
        <w:rPr>
          <w:rStyle w:val="eop"/>
          <w:rFonts w:eastAsiaTheme="majorEastAsia"/>
        </w:rPr>
        <w:t>, kuid keeld tuleb sätestada sõnaselgelt siseriiklikus õiguses</w:t>
      </w:r>
      <w:r w:rsidR="79C42B3B" w:rsidRPr="281D1117">
        <w:rPr>
          <w:rStyle w:val="eop"/>
          <w:rFonts w:eastAsiaTheme="majorEastAsia"/>
        </w:rPr>
        <w:t>.</w:t>
      </w:r>
      <w:r w:rsidR="7DDB62C7" w:rsidRPr="281D1117">
        <w:rPr>
          <w:rStyle w:val="eop"/>
          <w:rFonts w:eastAsiaTheme="majorEastAsia"/>
        </w:rPr>
        <w:t xml:space="preserve"> </w:t>
      </w:r>
    </w:p>
    <w:p w14:paraId="4D8DA904" w14:textId="1DA138D4" w:rsidR="002C5110" w:rsidRDefault="002C5110" w:rsidP="2D021F5D">
      <w:pPr>
        <w:pStyle w:val="paragraph"/>
        <w:spacing w:before="0" w:beforeAutospacing="0" w:after="0" w:afterAutospacing="0"/>
        <w:jc w:val="both"/>
        <w:textAlignment w:val="baseline"/>
        <w:rPr>
          <w:rStyle w:val="eop"/>
          <w:rFonts w:eastAsiaTheme="majorEastAsia"/>
        </w:rPr>
      </w:pPr>
    </w:p>
    <w:p w14:paraId="7E51EE69" w14:textId="68207E6C" w:rsidR="008A7A29" w:rsidRDefault="4C864F01" w:rsidP="2D021F5D">
      <w:pPr>
        <w:pStyle w:val="paragraph"/>
        <w:spacing w:before="0" w:beforeAutospacing="0" w:after="0" w:afterAutospacing="0"/>
        <w:jc w:val="both"/>
        <w:textAlignment w:val="baseline"/>
        <w:rPr>
          <w:b/>
        </w:rPr>
      </w:pPr>
      <w:r w:rsidRPr="202A43B1">
        <w:rPr>
          <w:b/>
        </w:rPr>
        <w:t xml:space="preserve">Eelnõu §-s 5 </w:t>
      </w:r>
      <w:r>
        <w:t>s</w:t>
      </w:r>
      <w:r w:rsidR="5AD391C4">
        <w:t xml:space="preserve">ätestatakse </w:t>
      </w:r>
      <w:r w:rsidR="0E71D2BA">
        <w:t xml:space="preserve">tuumaohutuse ja tuumajulgeoleku </w:t>
      </w:r>
      <w:r w:rsidR="19B9EF08">
        <w:t xml:space="preserve"> meetmete rakendamise üldpõhimõtted</w:t>
      </w:r>
      <w:r w:rsidR="38524BAA">
        <w:t>,</w:t>
      </w:r>
      <w:r w:rsidR="0E71D2BA" w:rsidRPr="202A43B1">
        <w:rPr>
          <w:b/>
        </w:rPr>
        <w:t xml:space="preserve"> </w:t>
      </w:r>
      <w:r w:rsidR="0E71D2BA" w:rsidRPr="281D1117">
        <w:t>millest kõik osapooled peavad lähtuma tuum</w:t>
      </w:r>
      <w:r w:rsidR="6024F361" w:rsidRPr="281D1117">
        <w:t xml:space="preserve">kütusetsükliga seotud </w:t>
      </w:r>
      <w:r w:rsidR="0E71D2BA" w:rsidRPr="281D1117">
        <w:t>tegevuste kavandamisel ja teostamisel.</w:t>
      </w:r>
    </w:p>
    <w:p w14:paraId="1FDEECA6" w14:textId="17A72599" w:rsidR="202A43B1" w:rsidRDefault="202A43B1" w:rsidP="202A43B1">
      <w:pPr>
        <w:pStyle w:val="paragraph"/>
        <w:spacing w:before="0" w:beforeAutospacing="0" w:after="0" w:afterAutospacing="0"/>
        <w:jc w:val="both"/>
      </w:pPr>
    </w:p>
    <w:p w14:paraId="7616A4A8" w14:textId="04857428" w:rsidR="008A7A29" w:rsidRDefault="63005158" w:rsidP="281D1117">
      <w:pPr>
        <w:pStyle w:val="paragraph"/>
        <w:spacing w:before="0" w:beforeAutospacing="0" w:after="0" w:afterAutospacing="0"/>
        <w:jc w:val="both"/>
      </w:pPr>
      <w:r w:rsidRPr="202A43B1">
        <w:rPr>
          <w:b/>
          <w:bCs/>
        </w:rPr>
        <w:t xml:space="preserve">Eelnõu § </w:t>
      </w:r>
      <w:r w:rsidR="0496E049" w:rsidRPr="202A43B1">
        <w:rPr>
          <w:b/>
          <w:bCs/>
        </w:rPr>
        <w:t>5</w:t>
      </w:r>
      <w:r w:rsidRPr="202A43B1">
        <w:rPr>
          <w:b/>
          <w:bCs/>
        </w:rPr>
        <w:t xml:space="preserve"> lõikes 1</w:t>
      </w:r>
      <w:r>
        <w:t xml:space="preserve"> rõhutatakse, et t</w:t>
      </w:r>
      <w:r w:rsidR="0E71D2BA">
        <w:t>uumaenergia</w:t>
      </w:r>
      <w:r w:rsidR="5B2C36E8">
        <w:t>t</w:t>
      </w:r>
      <w:r w:rsidR="5B2C36E8" w:rsidRPr="281D1117">
        <w:t xml:space="preserve"> ja tuumamaterjali</w:t>
      </w:r>
      <w:r w:rsidR="0E71D2BA" w:rsidRPr="281D1117">
        <w:t xml:space="preserve"> tohib Eestis kasutada ainult rahuotstarbelisel eesmärgil, mis on kooskõlas Eesti rahvusvaheliste kohustustega (nt NPT, Euratom, IAEA jms). </w:t>
      </w:r>
    </w:p>
    <w:p w14:paraId="56D8F79B" w14:textId="04673731" w:rsidR="008A7A29" w:rsidRDefault="008A7A29" w:rsidP="281D1117">
      <w:pPr>
        <w:pStyle w:val="paragraph"/>
        <w:spacing w:before="0" w:beforeAutospacing="0" w:after="0" w:afterAutospacing="0"/>
        <w:jc w:val="both"/>
      </w:pPr>
    </w:p>
    <w:p w14:paraId="237EB5B9" w14:textId="1CD31CC7" w:rsidR="008A7A29" w:rsidRDefault="58DFE831" w:rsidP="202A43B1">
      <w:pPr>
        <w:pStyle w:val="paragraph"/>
        <w:spacing w:before="0" w:beforeAutospacing="0" w:after="0" w:afterAutospacing="0"/>
        <w:jc w:val="both"/>
      </w:pPr>
      <w:r w:rsidRPr="202A43B1">
        <w:rPr>
          <w:b/>
          <w:bCs/>
        </w:rPr>
        <w:t xml:space="preserve">Eelnõu § </w:t>
      </w:r>
      <w:r w:rsidR="37C6BAB4" w:rsidRPr="202A43B1">
        <w:rPr>
          <w:b/>
          <w:bCs/>
        </w:rPr>
        <w:t>5</w:t>
      </w:r>
      <w:r w:rsidRPr="202A43B1">
        <w:rPr>
          <w:b/>
          <w:bCs/>
        </w:rPr>
        <w:t xml:space="preserve"> lõikes 2</w:t>
      </w:r>
      <w:r w:rsidR="6BE152F2" w:rsidRPr="202A43B1">
        <w:rPr>
          <w:b/>
          <w:bCs/>
        </w:rPr>
        <w:t xml:space="preserve"> </w:t>
      </w:r>
      <w:r w:rsidR="6BE152F2" w:rsidRPr="281D1117">
        <w:t>sätestatakse, et t</w:t>
      </w:r>
      <w:r w:rsidR="6BE152F2">
        <w:t xml:space="preserve">uumakäitiste ja tuumkütusetsükliga seotud tegevustes tuleb rakendada ohutusnõudeid ja nende kontrollimist proportsionaalselt riski tasemega, võttes arvesse ohtude tõenäosust ja võimalikke tagajärgi </w:t>
      </w:r>
      <w:r w:rsidR="61249A29" w:rsidRPr="281D1117">
        <w:t>(</w:t>
      </w:r>
      <w:proofErr w:type="spellStart"/>
      <w:r w:rsidR="61249A29" w:rsidRPr="202A43B1">
        <w:rPr>
          <w:i/>
          <w:iCs/>
        </w:rPr>
        <w:t>graded</w:t>
      </w:r>
      <w:proofErr w:type="spellEnd"/>
      <w:r w:rsidR="61249A29" w:rsidRPr="202A43B1">
        <w:rPr>
          <w:i/>
          <w:iCs/>
        </w:rPr>
        <w:t xml:space="preserve"> </w:t>
      </w:r>
      <w:proofErr w:type="spellStart"/>
      <w:r w:rsidR="61249A29" w:rsidRPr="202A43B1">
        <w:rPr>
          <w:i/>
          <w:iCs/>
        </w:rPr>
        <w:t>approach</w:t>
      </w:r>
      <w:proofErr w:type="spellEnd"/>
      <w:r w:rsidR="3A9E85D5" w:rsidRPr="281D1117">
        <w:t>)</w:t>
      </w:r>
      <w:r w:rsidR="319981B9" w:rsidRPr="281D1117">
        <w:t>.</w:t>
      </w:r>
      <w:r w:rsidR="319981B9">
        <w:t xml:space="preserve"> Ohutusmeetmeid tuleb rakendada vastavalt tegevusega seotud riskidele. See lähenemine on kooskõlas IAEA kiirgusohutuse üldnõuetega (</w:t>
      </w:r>
      <w:proofErr w:type="spellStart"/>
      <w:r w:rsidR="319981B9" w:rsidRPr="202A43B1">
        <w:rPr>
          <w:i/>
          <w:iCs/>
        </w:rPr>
        <w:t>Radiation</w:t>
      </w:r>
      <w:proofErr w:type="spellEnd"/>
      <w:r w:rsidR="319981B9" w:rsidRPr="202A43B1">
        <w:rPr>
          <w:i/>
          <w:iCs/>
        </w:rPr>
        <w:t xml:space="preserve"> </w:t>
      </w:r>
      <w:proofErr w:type="spellStart"/>
      <w:r w:rsidR="319981B9" w:rsidRPr="202A43B1">
        <w:rPr>
          <w:i/>
          <w:iCs/>
        </w:rPr>
        <w:t>Protection</w:t>
      </w:r>
      <w:proofErr w:type="spellEnd"/>
      <w:r w:rsidR="319981B9" w:rsidRPr="202A43B1">
        <w:rPr>
          <w:i/>
          <w:iCs/>
        </w:rPr>
        <w:t xml:space="preserve"> and </w:t>
      </w:r>
      <w:proofErr w:type="spellStart"/>
      <w:r w:rsidR="319981B9" w:rsidRPr="202A43B1">
        <w:rPr>
          <w:i/>
          <w:iCs/>
        </w:rPr>
        <w:t>Safety</w:t>
      </w:r>
      <w:proofErr w:type="spellEnd"/>
      <w:r w:rsidR="319981B9" w:rsidRPr="202A43B1">
        <w:rPr>
          <w:i/>
          <w:iCs/>
        </w:rPr>
        <w:t xml:space="preserve"> of </w:t>
      </w:r>
      <w:proofErr w:type="spellStart"/>
      <w:r w:rsidR="319981B9" w:rsidRPr="202A43B1">
        <w:rPr>
          <w:i/>
          <w:iCs/>
        </w:rPr>
        <w:t>Radiation</w:t>
      </w:r>
      <w:proofErr w:type="spellEnd"/>
      <w:r w:rsidR="319981B9" w:rsidRPr="202A43B1">
        <w:rPr>
          <w:i/>
          <w:iCs/>
        </w:rPr>
        <w:t xml:space="preserve"> </w:t>
      </w:r>
      <w:proofErr w:type="spellStart"/>
      <w:r w:rsidR="319981B9" w:rsidRPr="202A43B1">
        <w:rPr>
          <w:i/>
          <w:iCs/>
        </w:rPr>
        <w:t>Sources</w:t>
      </w:r>
      <w:proofErr w:type="spellEnd"/>
      <w:r w:rsidR="319981B9" w:rsidRPr="202A43B1">
        <w:rPr>
          <w:i/>
          <w:iCs/>
        </w:rPr>
        <w:t xml:space="preserve">: International Basic </w:t>
      </w:r>
      <w:proofErr w:type="spellStart"/>
      <w:r w:rsidR="319981B9" w:rsidRPr="202A43B1">
        <w:rPr>
          <w:i/>
          <w:iCs/>
        </w:rPr>
        <w:t>Safety</w:t>
      </w:r>
      <w:proofErr w:type="spellEnd"/>
      <w:r w:rsidR="319981B9" w:rsidRPr="202A43B1">
        <w:rPr>
          <w:i/>
          <w:iCs/>
        </w:rPr>
        <w:t xml:space="preserve"> Standards, GSR Part 3</w:t>
      </w:r>
      <w:r w:rsidRPr="0F35A8B4">
        <w:rPr>
          <w:rStyle w:val="Allmrkuseviide"/>
        </w:rPr>
        <w:footnoteReference w:id="13"/>
      </w:r>
      <w:r w:rsidR="319981B9">
        <w:t>) ja direktiivi 2013/59/Euratom</w:t>
      </w:r>
      <w:r w:rsidRPr="621F42E8">
        <w:rPr>
          <w:rStyle w:val="Allmrkuseviide"/>
        </w:rPr>
        <w:footnoteReference w:id="14"/>
      </w:r>
      <w:r w:rsidR="319981B9">
        <w:t xml:space="preserve"> (BSS direktiiv) artikliga 5, mis nõuab riskihindamisel ja kiirguskaitse korraldamisel proportsionaalsust.  </w:t>
      </w:r>
    </w:p>
    <w:p w14:paraId="121388E2" w14:textId="29319FF7" w:rsidR="008A7A29" w:rsidRDefault="008A7A29" w:rsidP="202A43B1">
      <w:pPr>
        <w:pStyle w:val="paragraph"/>
        <w:spacing w:before="0" w:beforeAutospacing="0" w:after="0" w:afterAutospacing="0"/>
        <w:jc w:val="both"/>
      </w:pPr>
    </w:p>
    <w:p w14:paraId="4E35BCA9" w14:textId="47E7D6CC" w:rsidR="008A7A29" w:rsidRDefault="11D7DB8C" w:rsidP="202A43B1">
      <w:pPr>
        <w:pStyle w:val="paragraph"/>
        <w:spacing w:before="0" w:beforeAutospacing="0" w:after="0" w:afterAutospacing="0"/>
        <w:jc w:val="both"/>
      </w:pPr>
      <w:r w:rsidRPr="202A43B1">
        <w:rPr>
          <w:b/>
          <w:bCs/>
        </w:rPr>
        <w:t xml:space="preserve">Eelnõu § </w:t>
      </w:r>
      <w:r w:rsidR="0B3327AD" w:rsidRPr="202A43B1">
        <w:rPr>
          <w:b/>
          <w:bCs/>
        </w:rPr>
        <w:t>5</w:t>
      </w:r>
      <w:r w:rsidRPr="202A43B1">
        <w:rPr>
          <w:b/>
          <w:bCs/>
        </w:rPr>
        <w:t xml:space="preserve"> lõikes 3 </w:t>
      </w:r>
      <w:r w:rsidRPr="37D7E524">
        <w:t>rõhutatakse</w:t>
      </w:r>
      <w:r w:rsidR="1E8DE56C" w:rsidRPr="202A43B1">
        <w:rPr>
          <w:b/>
          <w:bCs/>
        </w:rPr>
        <w:t xml:space="preserve"> </w:t>
      </w:r>
      <w:r w:rsidR="7D453F0A" w:rsidRPr="281D1117">
        <w:t>ohutuse tagamise esmast ennetavat olemust</w:t>
      </w:r>
      <w:r w:rsidR="4316084E" w:rsidRPr="281D1117">
        <w:t>.</w:t>
      </w:r>
      <w:r w:rsidR="7D453F0A" w:rsidRPr="281D1117">
        <w:t xml:space="preserve"> </w:t>
      </w:r>
      <w:r w:rsidR="4423661D" w:rsidRPr="281D1117">
        <w:t>O</w:t>
      </w:r>
      <w:r w:rsidR="0E71D2BA" w:rsidRPr="281D1117">
        <w:t>luline on vältida ohtude realiseerumist, mitte üksnes tegeleda tagajärgedega. S</w:t>
      </w:r>
      <w:r w:rsidR="78E5B9FE" w:rsidRPr="281D1117">
        <w:t>e</w:t>
      </w:r>
      <w:r w:rsidR="0E71D2BA" w:rsidRPr="281D1117">
        <w:t xml:space="preserve">e järgib IAEA </w:t>
      </w:r>
      <w:r w:rsidR="145A87AA" w:rsidRPr="281D1117">
        <w:t>ohutuse aluspõhimõtteid (</w:t>
      </w:r>
      <w:proofErr w:type="spellStart"/>
      <w:r w:rsidR="0E71D2BA" w:rsidRPr="281D1117">
        <w:t>S</w:t>
      </w:r>
      <w:r w:rsidR="0E71D2BA" w:rsidRPr="202A43B1">
        <w:rPr>
          <w:i/>
          <w:iCs/>
        </w:rPr>
        <w:t>afety</w:t>
      </w:r>
      <w:proofErr w:type="spellEnd"/>
      <w:r w:rsidR="0E71D2BA" w:rsidRPr="202A43B1">
        <w:rPr>
          <w:i/>
          <w:iCs/>
        </w:rPr>
        <w:t xml:space="preserve"> Fundamentals SF-1</w:t>
      </w:r>
      <w:r w:rsidR="008A7A29" w:rsidRPr="281D1117">
        <w:rPr>
          <w:rStyle w:val="Allmrkuseviide"/>
        </w:rPr>
        <w:footnoteReference w:id="15"/>
      </w:r>
      <w:r w:rsidR="448DCE0F" w:rsidRPr="281D1117">
        <w:t>)</w:t>
      </w:r>
      <w:r w:rsidR="0E71D2BA" w:rsidRPr="281D1117">
        <w:t>, mille kohaselt ohutus on eeskätt ennetav süsteem.</w:t>
      </w:r>
      <w:r w:rsidR="4A078888" w:rsidRPr="281D1117">
        <w:t xml:space="preserve"> </w:t>
      </w:r>
    </w:p>
    <w:p w14:paraId="4CFACF30" w14:textId="35A8A261" w:rsidR="008A7A29" w:rsidRDefault="008A7A29" w:rsidP="202A43B1">
      <w:pPr>
        <w:pStyle w:val="paragraph"/>
        <w:spacing w:before="0" w:beforeAutospacing="0" w:after="0" w:afterAutospacing="0"/>
        <w:jc w:val="both"/>
      </w:pPr>
    </w:p>
    <w:p w14:paraId="10E0CFB6" w14:textId="314156AD" w:rsidR="008A7A29" w:rsidRDefault="7EA950A0" w:rsidP="202A43B1">
      <w:pPr>
        <w:pStyle w:val="paragraph"/>
        <w:spacing w:before="0" w:beforeAutospacing="0" w:after="0" w:afterAutospacing="0"/>
        <w:jc w:val="both"/>
      </w:pPr>
      <w:r w:rsidRPr="202A43B1">
        <w:rPr>
          <w:b/>
          <w:bCs/>
        </w:rPr>
        <w:t xml:space="preserve">Eelnõu § </w:t>
      </w:r>
      <w:r w:rsidR="4D3156A3" w:rsidRPr="202A43B1">
        <w:rPr>
          <w:b/>
          <w:bCs/>
        </w:rPr>
        <w:t>5</w:t>
      </w:r>
      <w:r w:rsidRPr="202A43B1">
        <w:rPr>
          <w:b/>
          <w:bCs/>
        </w:rPr>
        <w:t xml:space="preserve"> lõige 4 </w:t>
      </w:r>
      <w:r w:rsidRPr="37D7E524">
        <w:t>sätestab</w:t>
      </w:r>
      <w:r>
        <w:t xml:space="preserve"> sõnaselgelt, et tuumkütusetsükli tegevustes on tuumaohutus prioriteetne muude huvide ees.</w:t>
      </w:r>
      <w:r w:rsidR="00FE33C1">
        <w:t xml:space="preserve"> </w:t>
      </w:r>
      <w:r w:rsidR="7074428E">
        <w:t xml:space="preserve">Säte </w:t>
      </w:r>
      <w:r w:rsidR="52023FE1">
        <w:t xml:space="preserve">täpsustab tuumaõiguse keskset põhimõtet, mille kohaselt tuleb kõigis tuumaenergia kasutamisega seotud tegevustes vältida olukorda, kus majanduslikud, poliitilised, ajakavadest tulenevad või muud tegevuslikud kaalutlused mõjutaksid ohutusotsuseid või piiraksid ohutusmeetmete rakendamist. </w:t>
      </w:r>
      <w:r w:rsidR="007178AC" w:rsidRPr="007178AC">
        <w:t xml:space="preserve">Lõike eesmärk on tagada, et tuumkütusetsükli tegevuste kavandamisel ja elluviimisel ei seata ühtegi muud huvi ega eesmärki tuumaohutusest </w:t>
      </w:r>
      <w:r w:rsidR="007178AC">
        <w:t>kõrgemale</w:t>
      </w:r>
      <w:r w:rsidR="007178AC" w:rsidRPr="007178AC">
        <w:t xml:space="preserve"> ega vähendata tuumaohutus</w:t>
      </w:r>
      <w:r w:rsidR="007178AC">
        <w:t xml:space="preserve">t. Säte on suunatud </w:t>
      </w:r>
      <w:r w:rsidR="00E415DA">
        <w:t>nii</w:t>
      </w:r>
      <w:r w:rsidR="007178AC">
        <w:t xml:space="preserve"> käitajale</w:t>
      </w:r>
      <w:r w:rsidR="00E415DA">
        <w:t xml:space="preserve"> kui ka pädevale asutusele</w:t>
      </w:r>
      <w:r w:rsidR="007178AC">
        <w:t xml:space="preserve">, arvestades </w:t>
      </w:r>
      <w:r w:rsidR="00D37BFD">
        <w:t xml:space="preserve">tuumaohutuse direktiivi </w:t>
      </w:r>
      <w:r w:rsidR="00C34C96" w:rsidRPr="00C34C96">
        <w:t>2014/87/Euratom</w:t>
      </w:r>
      <w:r w:rsidRPr="5A36FB8B">
        <w:rPr>
          <w:rStyle w:val="Allmrkuseviide"/>
        </w:rPr>
        <w:footnoteReference w:id="16"/>
      </w:r>
      <w:r w:rsidR="00C34C96">
        <w:t xml:space="preserve"> art </w:t>
      </w:r>
      <w:r w:rsidR="008165D4">
        <w:t xml:space="preserve">8b </w:t>
      </w:r>
      <w:r w:rsidR="0042210A">
        <w:t>lg 2 p</w:t>
      </w:r>
      <w:r w:rsidR="00F5193C">
        <w:t xml:space="preserve">unkti a. </w:t>
      </w:r>
    </w:p>
    <w:p w14:paraId="2D82C8E1" w14:textId="77777777" w:rsidR="000C3679" w:rsidRDefault="000C3679" w:rsidP="202A43B1">
      <w:pPr>
        <w:pStyle w:val="paragraph"/>
        <w:spacing w:before="0" w:beforeAutospacing="0" w:after="0" w:afterAutospacing="0"/>
        <w:jc w:val="both"/>
      </w:pPr>
    </w:p>
    <w:p w14:paraId="210267FA" w14:textId="5A16A9A5" w:rsidR="008A7A29" w:rsidRDefault="7EA950A0" w:rsidP="202A43B1">
      <w:pPr>
        <w:pStyle w:val="paragraph"/>
        <w:spacing w:before="0" w:beforeAutospacing="0" w:after="0" w:afterAutospacing="0"/>
        <w:jc w:val="both"/>
      </w:pPr>
      <w:r w:rsidRPr="202A43B1">
        <w:rPr>
          <w:b/>
          <w:bCs/>
        </w:rPr>
        <w:t>Eelnõu §</w:t>
      </w:r>
      <w:r w:rsidR="564AEF68" w:rsidRPr="202A43B1">
        <w:rPr>
          <w:b/>
          <w:bCs/>
        </w:rPr>
        <w:t xml:space="preserve"> 5</w:t>
      </w:r>
      <w:r w:rsidRPr="202A43B1">
        <w:rPr>
          <w:b/>
          <w:bCs/>
        </w:rPr>
        <w:t xml:space="preserve"> lõige 5 </w:t>
      </w:r>
      <w:r w:rsidRPr="52CCB8E6">
        <w:t>sätestab</w:t>
      </w:r>
      <w:r>
        <w:t xml:space="preserve">, et tuumajulgeoleku korraldamisel lähtutakse astmelisest ohupõhisest lähenemisest, riigi julgeoleku eesmärkidest ja ohuhinnangutest. </w:t>
      </w:r>
      <w:r w:rsidR="4A078888" w:rsidRPr="281D1117">
        <w:t>T</w:t>
      </w:r>
      <w:r w:rsidR="0E71D2BA" w:rsidRPr="281D1117">
        <w:t>uumajulgeoleku korraldamisel ohupõhise ja astmelise lähenemise põhimõt</w:t>
      </w:r>
      <w:r w:rsidR="4C968352" w:rsidRPr="281D1117">
        <w:t>e</w:t>
      </w:r>
      <w:r w:rsidR="0E71D2BA" w:rsidRPr="281D1117">
        <w:t xml:space="preserve"> on otseselt kooskõlas</w:t>
      </w:r>
      <w:r w:rsidR="2F523C81" w:rsidRPr="281D1117">
        <w:t xml:space="preserve"> I</w:t>
      </w:r>
      <w:r w:rsidR="0E71D2BA" w:rsidRPr="281D1117">
        <w:t xml:space="preserve">AEA </w:t>
      </w:r>
      <w:r w:rsidR="7025075F" w:rsidRPr="281D1117">
        <w:t>tuumaohutuse seeria d</w:t>
      </w:r>
      <w:r w:rsidR="0E71D2BA" w:rsidRPr="281D1117">
        <w:t>okumen</w:t>
      </w:r>
      <w:r w:rsidR="232FC5A8" w:rsidRPr="281D1117">
        <w:t xml:space="preserve">di </w:t>
      </w:r>
      <w:r w:rsidR="0E71D2BA" w:rsidRPr="281D1117">
        <w:t>INFCIRC/225</w:t>
      </w:r>
      <w:r w:rsidR="008A7A29" w:rsidRPr="281D1117">
        <w:rPr>
          <w:rStyle w:val="Allmrkuseviide"/>
        </w:rPr>
        <w:footnoteReference w:id="17"/>
      </w:r>
      <w:r w:rsidR="0E71D2BA" w:rsidRPr="281D1117">
        <w:t xml:space="preserve"> soovitustega tuumajulgeoleku kavandamise kohta.</w:t>
      </w:r>
      <w:r w:rsidR="0273A7A6" w:rsidRPr="281D1117">
        <w:t xml:space="preserve"> </w:t>
      </w:r>
    </w:p>
    <w:p w14:paraId="32D0E832" w14:textId="67C57F1A" w:rsidR="008A7A29" w:rsidRDefault="008A7A29" w:rsidP="202A43B1">
      <w:pPr>
        <w:pStyle w:val="paragraph"/>
        <w:spacing w:before="0" w:beforeAutospacing="0" w:after="0" w:afterAutospacing="0"/>
        <w:jc w:val="both"/>
      </w:pPr>
    </w:p>
    <w:p w14:paraId="469377E8" w14:textId="1A58BF96" w:rsidR="008A7A29" w:rsidRDefault="08AFD5EB" w:rsidP="202A43B1">
      <w:pPr>
        <w:pStyle w:val="paragraph"/>
        <w:spacing w:before="0" w:beforeAutospacing="0" w:after="0" w:afterAutospacing="0"/>
        <w:jc w:val="both"/>
        <w:rPr>
          <w:b/>
          <w:bCs/>
        </w:rPr>
      </w:pPr>
      <w:r w:rsidRPr="202A43B1">
        <w:rPr>
          <w:b/>
          <w:bCs/>
        </w:rPr>
        <w:t>Eelnõu § 5 lõige 6</w:t>
      </w:r>
      <w:r>
        <w:t xml:space="preserve"> rõhutab</w:t>
      </w:r>
      <w:r w:rsidR="3B157AFA">
        <w:t xml:space="preserve"> </w:t>
      </w:r>
      <w:r w:rsidR="7A77B811">
        <w:t xml:space="preserve">tuumaohutuse ja -julgeoleku kultuuri  olulisust. </w:t>
      </w:r>
      <w:r w:rsidR="72E6E409">
        <w:t xml:space="preserve">Tuumaohutuse ja -julgeoleku kultuuri tuleb rakendada kõigil tasanditel, edendades teadlikkust, vastutust ja pidevat valmisolekut ohtude ennetamiseks, avastamiseks ja nendele reageerimiseks.  </w:t>
      </w:r>
      <w:r w:rsidR="12180A0C">
        <w:t xml:space="preserve">Nii tuumajulgeoleku kui tuumaohutuse kultuuri mõisted on Eesti õigusruumis defineeritud esmakordselt. Tuumajulgeoleku kultuur on organisatsiooni ja üksikisiku väärtuste, hoiakute ja käitumistavade kogum, mille eesmärk on toetada, parandada ja säilitada tuumajulgeolekut. Tuumaohutuse kultuur on organisatsiooni ja üksikisiku väärtuste, hoiakute ja käitumistavade kogum, mis tagab, et kiirguskaitse ja tuumaohutuse aspektid on kõigis </w:t>
      </w:r>
      <w:r w:rsidR="00820B5D">
        <w:t xml:space="preserve">tuumkütusetsükli </w:t>
      </w:r>
      <w:r w:rsidR="12180A0C">
        <w:t>tegevustes esmatähtsal kohal.</w:t>
      </w:r>
    </w:p>
    <w:p w14:paraId="0779D024" w14:textId="691FE255" w:rsidR="008A7A29" w:rsidRDefault="008A7A29" w:rsidP="202A43B1">
      <w:pPr>
        <w:pStyle w:val="paragraph"/>
        <w:spacing w:before="0" w:beforeAutospacing="0" w:after="0" w:afterAutospacing="0"/>
        <w:jc w:val="both"/>
      </w:pPr>
    </w:p>
    <w:p w14:paraId="71192BBF" w14:textId="6EC847C6" w:rsidR="002C5110" w:rsidRDefault="4BC27646" w:rsidP="45E293C9">
      <w:pPr>
        <w:pStyle w:val="paragraph"/>
        <w:spacing w:before="0" w:beforeAutospacing="0" w:after="0" w:afterAutospacing="0"/>
        <w:jc w:val="both"/>
        <w:textAlignment w:val="baseline"/>
        <w:rPr>
          <w:rStyle w:val="eop"/>
          <w:rFonts w:eastAsiaTheme="majorEastAsia"/>
        </w:rPr>
      </w:pPr>
      <w:r w:rsidRPr="646497BA">
        <w:rPr>
          <w:rStyle w:val="eop"/>
          <w:b/>
          <w:bCs/>
        </w:rPr>
        <w:t xml:space="preserve">Eelnõu §-s </w:t>
      </w:r>
      <w:r w:rsidRPr="501813BE">
        <w:rPr>
          <w:rStyle w:val="eop"/>
          <w:b/>
          <w:bCs/>
        </w:rPr>
        <w:t>6</w:t>
      </w:r>
      <w:r w:rsidRPr="646497BA">
        <w:rPr>
          <w:rStyle w:val="eop"/>
          <w:b/>
          <w:bCs/>
        </w:rPr>
        <w:t xml:space="preserve"> </w:t>
      </w:r>
      <w:r w:rsidRPr="52CCB8E6">
        <w:rPr>
          <w:rStyle w:val="eop"/>
        </w:rPr>
        <w:t xml:space="preserve">sätestatakse </w:t>
      </w:r>
      <w:r w:rsidRPr="52CCB8E6">
        <w:rPr>
          <w:rStyle w:val="eop"/>
          <w:rFonts w:eastAsiaTheme="majorEastAsia"/>
        </w:rPr>
        <w:t xml:space="preserve">tuumakäitise ja tuumkütusetsükli tegevuste üldised </w:t>
      </w:r>
      <w:r w:rsidRPr="52CCB8E6">
        <w:rPr>
          <w:rStyle w:val="eop"/>
        </w:rPr>
        <w:t>ohutusnõuded.</w:t>
      </w:r>
    </w:p>
    <w:p w14:paraId="48949E1A" w14:textId="6C945249" w:rsidR="002C5110" w:rsidRDefault="002C5110" w:rsidP="6B96D89E">
      <w:pPr>
        <w:pStyle w:val="paragraph"/>
        <w:spacing w:before="0" w:beforeAutospacing="0" w:after="0" w:afterAutospacing="0"/>
        <w:jc w:val="both"/>
        <w:textAlignment w:val="baseline"/>
        <w:rPr>
          <w:rStyle w:val="eop"/>
          <w:b/>
          <w:bCs/>
        </w:rPr>
      </w:pPr>
    </w:p>
    <w:p w14:paraId="6BFC74A3" w14:textId="2E0CAE00" w:rsidR="3E1C49F5" w:rsidRDefault="3E1C49F5" w:rsidP="202A43B1">
      <w:pPr>
        <w:pStyle w:val="paragraph"/>
        <w:spacing w:before="0" w:beforeAutospacing="0" w:after="0" w:afterAutospacing="0"/>
        <w:jc w:val="both"/>
        <w:rPr>
          <w:rStyle w:val="eop"/>
          <w:rFonts w:eastAsiaTheme="majorEastAsia"/>
        </w:rPr>
      </w:pPr>
      <w:r w:rsidRPr="202A43B1">
        <w:rPr>
          <w:rStyle w:val="eop"/>
          <w:rFonts w:eastAsiaTheme="majorEastAsia"/>
          <w:b/>
          <w:bCs/>
        </w:rPr>
        <w:t>Eelnõu § 6 lõige 1</w:t>
      </w:r>
      <w:r w:rsidRPr="202A43B1">
        <w:rPr>
          <w:rStyle w:val="eop"/>
          <w:rFonts w:eastAsiaTheme="majorEastAsia"/>
        </w:rPr>
        <w:t xml:space="preserve"> </w:t>
      </w:r>
      <w:r w:rsidR="7459B376" w:rsidRPr="52CCB8E6">
        <w:rPr>
          <w:rStyle w:val="eop"/>
          <w:rFonts w:eastAsiaTheme="majorEastAsia"/>
        </w:rPr>
        <w:t xml:space="preserve">sätestab </w:t>
      </w:r>
      <w:r w:rsidR="7459B376" w:rsidRPr="202A43B1">
        <w:rPr>
          <w:rStyle w:val="eop"/>
          <w:rFonts w:eastAsiaTheme="majorEastAsia"/>
        </w:rPr>
        <w:t xml:space="preserve">tuumaohutuse tagamise </w:t>
      </w:r>
      <w:proofErr w:type="spellStart"/>
      <w:r w:rsidR="7459B376" w:rsidRPr="202A43B1">
        <w:rPr>
          <w:rStyle w:val="eop"/>
          <w:rFonts w:eastAsiaTheme="majorEastAsia"/>
        </w:rPr>
        <w:t>üldkohustuse</w:t>
      </w:r>
      <w:proofErr w:type="spellEnd"/>
      <w:r w:rsidR="7459B376" w:rsidRPr="202A43B1">
        <w:rPr>
          <w:rStyle w:val="eop"/>
          <w:rFonts w:eastAsiaTheme="majorEastAsia"/>
        </w:rPr>
        <w:t xml:space="preserve"> kogu tuumakäitise elukaare vältel ning kõigis tuumkütusetsükliga seotud tegevustes. Sätte eesmärk on rõhutada, et tuumaohutus ei ole ühekordne nõue, vaid peab olema tagatud alates asukoha valikust ja projekteerimisest kuni dekomissioneerimise ja jäätmete lõpliku käitlemiseni. Selline lähenemine vastab rahvusvahelistele tuumaohutuse põhimõtetele, mille kohaselt tuleb ohutust käsitleda kui katkematut protsessi</w:t>
      </w:r>
      <w:r w:rsidR="21AA1584" w:rsidRPr="202A43B1">
        <w:rPr>
          <w:rStyle w:val="eop"/>
          <w:rFonts w:eastAsiaTheme="majorEastAsia"/>
        </w:rPr>
        <w:t>.</w:t>
      </w:r>
      <w:r w:rsidR="3B0FED85" w:rsidRPr="202A43B1">
        <w:rPr>
          <w:rStyle w:val="eop"/>
          <w:rFonts w:eastAsiaTheme="majorEastAsia"/>
        </w:rPr>
        <w:t xml:space="preserve"> Säte täpsustab ühtlasi, et ohutusmeetmete rakendamine ei tohi takistada tuumakäitise sihipärast kasutamist. Selle eesmärk on tasakaalustada ohutuse tagamise kohustust käitaja õigusega käitada käitist vastavalt selle tehnoloogilisele otstarbele, vältimaks olukorda, kus ohutusmeetmeid tõlgendataks</w:t>
      </w:r>
      <w:r w:rsidR="00100619">
        <w:rPr>
          <w:rStyle w:val="eop"/>
          <w:rFonts w:eastAsiaTheme="majorEastAsia"/>
        </w:rPr>
        <w:t>e</w:t>
      </w:r>
      <w:r w:rsidR="3B0FED85" w:rsidRPr="202A43B1">
        <w:rPr>
          <w:rStyle w:val="eop"/>
          <w:rFonts w:eastAsiaTheme="majorEastAsia"/>
        </w:rPr>
        <w:t xml:space="preserve"> viisil, mis muudaks käitise kasutamise ebarealistlikuks või võimatuks. Samas ei vähenda see kuidagi ohutusnõuete siduvust – ohutus on seaduse kohaselt ülim </w:t>
      </w:r>
      <w:r w:rsidR="0066418C">
        <w:rPr>
          <w:rStyle w:val="eop"/>
          <w:rFonts w:eastAsiaTheme="majorEastAsia"/>
        </w:rPr>
        <w:t>prioriteet</w:t>
      </w:r>
      <w:r w:rsidR="3B0FED85" w:rsidRPr="202A43B1">
        <w:rPr>
          <w:rStyle w:val="eop"/>
          <w:rFonts w:eastAsiaTheme="majorEastAsia"/>
        </w:rPr>
        <w:t xml:space="preserve"> ja käitajal lasub kohustus tagada, et käitis</w:t>
      </w:r>
      <w:r w:rsidR="000A41E1">
        <w:rPr>
          <w:rStyle w:val="eop"/>
          <w:rFonts w:eastAsiaTheme="majorEastAsia"/>
        </w:rPr>
        <w:t xml:space="preserve"> </w:t>
      </w:r>
      <w:r w:rsidR="008841DD">
        <w:rPr>
          <w:rStyle w:val="eop"/>
          <w:rFonts w:eastAsiaTheme="majorEastAsia"/>
        </w:rPr>
        <w:t>t</w:t>
      </w:r>
      <w:r w:rsidR="00990982">
        <w:rPr>
          <w:rStyle w:val="eop"/>
          <w:rFonts w:eastAsiaTheme="majorEastAsia"/>
        </w:rPr>
        <w:t>oimib</w:t>
      </w:r>
      <w:r w:rsidR="0027795B">
        <w:rPr>
          <w:rStyle w:val="eop"/>
          <w:rFonts w:eastAsiaTheme="majorEastAsia"/>
        </w:rPr>
        <w:t xml:space="preserve"> alati</w:t>
      </w:r>
      <w:r w:rsidR="3B0FED85" w:rsidRPr="202A43B1">
        <w:rPr>
          <w:rStyle w:val="eop"/>
          <w:rFonts w:eastAsiaTheme="majorEastAsia"/>
        </w:rPr>
        <w:t xml:space="preserve"> eesmärgipära</w:t>
      </w:r>
      <w:r w:rsidR="0027795B">
        <w:rPr>
          <w:rStyle w:val="eop"/>
          <w:rFonts w:eastAsiaTheme="majorEastAsia"/>
        </w:rPr>
        <w:t>selt</w:t>
      </w:r>
      <w:r w:rsidR="3B0FED85" w:rsidRPr="202A43B1">
        <w:rPr>
          <w:rStyle w:val="eop"/>
          <w:rFonts w:eastAsiaTheme="majorEastAsia"/>
        </w:rPr>
        <w:t xml:space="preserve"> </w:t>
      </w:r>
      <w:r w:rsidR="0027795B">
        <w:rPr>
          <w:rStyle w:val="eop"/>
          <w:rFonts w:eastAsiaTheme="majorEastAsia"/>
        </w:rPr>
        <w:t>ja vastavalt</w:t>
      </w:r>
      <w:r w:rsidR="3B0FED85" w:rsidRPr="202A43B1">
        <w:rPr>
          <w:rStyle w:val="eop"/>
          <w:rFonts w:eastAsiaTheme="majorEastAsia"/>
        </w:rPr>
        <w:t xml:space="preserve"> ohutusnõuetele.</w:t>
      </w:r>
    </w:p>
    <w:p w14:paraId="1AA9C2C3" w14:textId="2DE9AFC4" w:rsidR="202A43B1" w:rsidRDefault="202A43B1" w:rsidP="202A43B1">
      <w:pPr>
        <w:pStyle w:val="paragraph"/>
        <w:spacing w:before="0" w:beforeAutospacing="0" w:after="0" w:afterAutospacing="0"/>
        <w:jc w:val="both"/>
        <w:rPr>
          <w:rStyle w:val="eop"/>
          <w:rFonts w:eastAsiaTheme="majorEastAsia"/>
        </w:rPr>
      </w:pPr>
    </w:p>
    <w:p w14:paraId="51963F60" w14:textId="23B1C3C1" w:rsidR="56077A5F" w:rsidRDefault="56077A5F" w:rsidP="202A43B1">
      <w:pPr>
        <w:pStyle w:val="paragraph"/>
        <w:spacing w:before="0" w:beforeAutospacing="0" w:after="0" w:afterAutospacing="0"/>
        <w:jc w:val="both"/>
        <w:rPr>
          <w:rStyle w:val="eop"/>
          <w:rFonts w:eastAsiaTheme="majorEastAsia"/>
        </w:rPr>
      </w:pPr>
      <w:r w:rsidRPr="202A43B1">
        <w:rPr>
          <w:rStyle w:val="eop"/>
          <w:rFonts w:eastAsiaTheme="majorEastAsia"/>
          <w:b/>
          <w:bCs/>
        </w:rPr>
        <w:t xml:space="preserve">Eelnõu § 6 lõige 2 </w:t>
      </w:r>
      <w:r w:rsidRPr="52CCB8E6">
        <w:rPr>
          <w:rStyle w:val="eop"/>
          <w:rFonts w:eastAsiaTheme="majorEastAsia"/>
        </w:rPr>
        <w:t>sätestab</w:t>
      </w:r>
      <w:r w:rsidR="1B849D28" w:rsidRPr="52CCB8E6">
        <w:rPr>
          <w:rStyle w:val="eop"/>
          <w:rFonts w:eastAsiaTheme="majorEastAsia"/>
        </w:rPr>
        <w:t>,</w:t>
      </w:r>
      <w:r w:rsidR="1B849D28" w:rsidRPr="202A43B1">
        <w:rPr>
          <w:rStyle w:val="eop"/>
          <w:rFonts w:eastAsiaTheme="majorEastAsia"/>
        </w:rPr>
        <w:t xml:space="preserve"> et tuumaohutuse tagamiseks tuleb rakendada süvakaitse põhimõtet.</w:t>
      </w:r>
      <w:r w:rsidR="354F11C2" w:rsidRPr="202A43B1">
        <w:rPr>
          <w:rStyle w:val="eop"/>
          <w:rFonts w:eastAsiaTheme="majorEastAsia"/>
        </w:rPr>
        <w:t xml:space="preserve"> </w:t>
      </w:r>
      <w:r w:rsidR="1B849D28" w:rsidRPr="202A43B1">
        <w:rPr>
          <w:rStyle w:val="eop"/>
          <w:rFonts w:eastAsiaTheme="majorEastAsia"/>
        </w:rPr>
        <w:t>Süvakaitse</w:t>
      </w:r>
      <w:r w:rsidR="6BE77263" w:rsidRPr="202A43B1">
        <w:rPr>
          <w:rStyle w:val="eop"/>
          <w:rFonts w:eastAsiaTheme="majorEastAsia"/>
        </w:rPr>
        <w:t xml:space="preserve"> (</w:t>
      </w:r>
      <w:proofErr w:type="spellStart"/>
      <w:r w:rsidR="6BE77263" w:rsidRPr="202A43B1">
        <w:rPr>
          <w:rStyle w:val="eop"/>
          <w:rFonts w:eastAsiaTheme="majorEastAsia"/>
          <w:i/>
          <w:iCs/>
        </w:rPr>
        <w:t>defence</w:t>
      </w:r>
      <w:proofErr w:type="spellEnd"/>
      <w:r w:rsidR="6BE77263" w:rsidRPr="202A43B1">
        <w:rPr>
          <w:rStyle w:val="eop"/>
          <w:rFonts w:eastAsiaTheme="majorEastAsia"/>
          <w:i/>
          <w:iCs/>
        </w:rPr>
        <w:t>-in-</w:t>
      </w:r>
      <w:proofErr w:type="spellStart"/>
      <w:r w:rsidR="6BE77263" w:rsidRPr="202A43B1">
        <w:rPr>
          <w:rStyle w:val="eop"/>
          <w:rFonts w:eastAsiaTheme="majorEastAsia"/>
          <w:i/>
          <w:iCs/>
        </w:rPr>
        <w:t>depth</w:t>
      </w:r>
      <w:proofErr w:type="spellEnd"/>
      <w:r w:rsidR="6BE77263" w:rsidRPr="202A43B1">
        <w:rPr>
          <w:rStyle w:val="eop"/>
          <w:rFonts w:eastAsiaTheme="majorEastAsia"/>
          <w:i/>
          <w:iCs/>
        </w:rPr>
        <w:t>)</w:t>
      </w:r>
      <w:r w:rsidR="1B849D28" w:rsidRPr="202A43B1">
        <w:rPr>
          <w:rStyle w:val="eop"/>
          <w:rFonts w:eastAsiaTheme="majorEastAsia"/>
        </w:rPr>
        <w:t xml:space="preserve"> on ohutuskontseptsioon, mille kohaselt rakendatakse tuumakäitises </w:t>
      </w:r>
      <w:proofErr w:type="spellStart"/>
      <w:r w:rsidR="1B849D28" w:rsidRPr="202A43B1">
        <w:rPr>
          <w:rStyle w:val="eop"/>
          <w:rFonts w:eastAsiaTheme="majorEastAsia"/>
        </w:rPr>
        <w:t>mitmetasemelist</w:t>
      </w:r>
      <w:proofErr w:type="spellEnd"/>
      <w:r w:rsidR="1B849D28" w:rsidRPr="202A43B1">
        <w:rPr>
          <w:rStyle w:val="eop"/>
          <w:rFonts w:eastAsiaTheme="majorEastAsia"/>
        </w:rPr>
        <w:t xml:space="preserve"> ja järjestikust kaitsetasemete süsteemi, mille tasemed peavad omavahel olema võimalikult sõltumatud ja mitmekesised.</w:t>
      </w:r>
      <w:r w:rsidR="7F5554BB" w:rsidRPr="202A43B1">
        <w:rPr>
          <w:rStyle w:val="eop"/>
          <w:rFonts w:eastAsiaTheme="majorEastAsia"/>
        </w:rPr>
        <w:t xml:space="preserve"> Süva</w:t>
      </w:r>
      <w:r w:rsidR="3E1C49F5" w:rsidRPr="202A43B1">
        <w:rPr>
          <w:rStyle w:val="eop"/>
          <w:rFonts w:eastAsiaTheme="majorEastAsia"/>
        </w:rPr>
        <w:t>kaitse rakendamise kohustus tähendab, et ohutusmehhanismid peavad üksteist sõltumatult toetama, võimaldades ohutuse säilimist ka juhul, kui osa süsteeme tõrgub. See põhimõte on kesksel kohal nii IAEA ohutuse aluspõhimõtetes kui tuumareaktorite ohutuse disaininõuete kehtestamisel</w:t>
      </w:r>
      <w:r w:rsidR="3E1C49F5" w:rsidRPr="465B530E">
        <w:rPr>
          <w:rStyle w:val="eop"/>
          <w:rFonts w:eastAsiaTheme="majorEastAsia"/>
        </w:rPr>
        <w:t xml:space="preserve">.   </w:t>
      </w:r>
    </w:p>
    <w:p w14:paraId="6960C821" w14:textId="75B5A8BA" w:rsidR="202A43B1" w:rsidRDefault="202A43B1" w:rsidP="202A43B1">
      <w:pPr>
        <w:pStyle w:val="paragraph"/>
        <w:spacing w:before="0" w:beforeAutospacing="0" w:after="0" w:afterAutospacing="0"/>
        <w:jc w:val="both"/>
        <w:rPr>
          <w:rStyle w:val="eop"/>
          <w:rFonts w:eastAsiaTheme="majorEastAsia"/>
        </w:rPr>
      </w:pPr>
    </w:p>
    <w:p w14:paraId="01F89998" w14:textId="34E5E06E" w:rsidR="17E1EDB6" w:rsidRDefault="17E1EDB6" w:rsidP="202A43B1">
      <w:pPr>
        <w:pStyle w:val="paragraph"/>
        <w:spacing w:before="0" w:beforeAutospacing="0" w:after="0" w:afterAutospacing="0"/>
        <w:jc w:val="both"/>
        <w:rPr>
          <w:rStyle w:val="eop"/>
          <w:rFonts w:eastAsiaTheme="majorEastAsia"/>
        </w:rPr>
      </w:pPr>
      <w:r w:rsidRPr="202A43B1">
        <w:rPr>
          <w:rStyle w:val="eop"/>
          <w:rFonts w:eastAsiaTheme="majorEastAsia"/>
          <w:b/>
          <w:bCs/>
        </w:rPr>
        <w:t xml:space="preserve">Eelnõu § 6 lõige 3 </w:t>
      </w:r>
      <w:r w:rsidRPr="52CCB8E6">
        <w:rPr>
          <w:rStyle w:val="eop"/>
          <w:rFonts w:eastAsiaTheme="majorEastAsia"/>
        </w:rPr>
        <w:t>sätestab</w:t>
      </w:r>
      <w:r w:rsidR="00FD308D" w:rsidRPr="52CCB8E6">
        <w:rPr>
          <w:rStyle w:val="eop"/>
          <w:rFonts w:eastAsiaTheme="majorEastAsia"/>
        </w:rPr>
        <w:t xml:space="preserve"> </w:t>
      </w:r>
      <w:r w:rsidR="0330626C" w:rsidRPr="15E9AB68">
        <w:rPr>
          <w:rStyle w:val="eop"/>
          <w:rFonts w:eastAsiaTheme="majorEastAsia"/>
        </w:rPr>
        <w:t>selge vastutus</w:t>
      </w:r>
      <w:r w:rsidR="00BF57FB" w:rsidRPr="15E9AB68">
        <w:rPr>
          <w:rStyle w:val="eop"/>
          <w:rFonts w:eastAsiaTheme="majorEastAsia"/>
        </w:rPr>
        <w:t>e</w:t>
      </w:r>
      <w:r w:rsidR="008B0C5E" w:rsidRPr="15E9AB68">
        <w:rPr>
          <w:rStyle w:val="eop"/>
          <w:rFonts w:eastAsiaTheme="majorEastAsia"/>
        </w:rPr>
        <w:t xml:space="preserve"> eelnõukohases </w:t>
      </w:r>
      <w:r w:rsidR="0330626C" w:rsidRPr="15E9AB68">
        <w:rPr>
          <w:rStyle w:val="eop"/>
          <w:rFonts w:eastAsiaTheme="majorEastAsia"/>
        </w:rPr>
        <w:t xml:space="preserve">seaduses ja tuumaohutusloa tingimustes sätestatud kohustuste täitmise eest: vastutus </w:t>
      </w:r>
      <w:r w:rsidR="00B601C5" w:rsidRPr="15E9AB68">
        <w:rPr>
          <w:rStyle w:val="eop"/>
          <w:rFonts w:eastAsiaTheme="majorEastAsia"/>
        </w:rPr>
        <w:t>on</w:t>
      </w:r>
      <w:r w:rsidR="0330626C" w:rsidRPr="15E9AB68">
        <w:rPr>
          <w:rStyle w:val="eop"/>
          <w:rFonts w:eastAsiaTheme="majorEastAsia"/>
        </w:rPr>
        <w:t xml:space="preserve"> </w:t>
      </w:r>
      <w:r w:rsidR="008D7082" w:rsidRPr="15E9AB68">
        <w:rPr>
          <w:rStyle w:val="eop"/>
          <w:rFonts w:eastAsiaTheme="majorEastAsia"/>
        </w:rPr>
        <w:t xml:space="preserve">tuumkütusetsükli </w:t>
      </w:r>
      <w:r w:rsidR="0330626C" w:rsidRPr="15E9AB68">
        <w:rPr>
          <w:rStyle w:val="eop"/>
          <w:rFonts w:eastAsiaTheme="majorEastAsia"/>
        </w:rPr>
        <w:t xml:space="preserve">tegevuse </w:t>
      </w:r>
      <w:r w:rsidR="00B601C5" w:rsidRPr="15E9AB68">
        <w:rPr>
          <w:rStyle w:val="eop"/>
          <w:rFonts w:eastAsiaTheme="majorEastAsia"/>
        </w:rPr>
        <w:t>tegijal</w:t>
      </w:r>
      <w:r w:rsidR="0330626C" w:rsidRPr="15E9AB68">
        <w:rPr>
          <w:rStyle w:val="eop"/>
          <w:rFonts w:eastAsiaTheme="majorEastAsia"/>
        </w:rPr>
        <w:t xml:space="preserve"> kogu tuumakäitise elu</w:t>
      </w:r>
      <w:r w:rsidR="00073AE7" w:rsidRPr="15E9AB68">
        <w:rPr>
          <w:rStyle w:val="eop"/>
          <w:rFonts w:eastAsiaTheme="majorEastAsia"/>
        </w:rPr>
        <w:t>kaare</w:t>
      </w:r>
      <w:r w:rsidR="0330626C" w:rsidRPr="15E9AB68">
        <w:rPr>
          <w:rStyle w:val="eop"/>
          <w:rFonts w:eastAsiaTheme="majorEastAsia"/>
        </w:rPr>
        <w:t xml:space="preserve"> jooksul, vastutus ei ole </w:t>
      </w:r>
      <w:r w:rsidR="00796BF9" w:rsidRPr="15E9AB68">
        <w:rPr>
          <w:rStyle w:val="eop"/>
          <w:rFonts w:eastAsiaTheme="majorEastAsia"/>
        </w:rPr>
        <w:t>üle antav</w:t>
      </w:r>
      <w:r w:rsidR="0330626C" w:rsidRPr="15E9AB68">
        <w:rPr>
          <w:rStyle w:val="eop"/>
          <w:rFonts w:eastAsiaTheme="majorEastAsia"/>
        </w:rPr>
        <w:t xml:space="preserve"> ning see ei </w:t>
      </w:r>
      <w:r w:rsidR="00FC1517" w:rsidRPr="15E9AB68">
        <w:rPr>
          <w:rStyle w:val="eop"/>
          <w:rFonts w:eastAsiaTheme="majorEastAsia"/>
        </w:rPr>
        <w:t>lõppe</w:t>
      </w:r>
      <w:r w:rsidR="0330626C" w:rsidRPr="15E9AB68">
        <w:rPr>
          <w:rStyle w:val="eop"/>
          <w:rFonts w:eastAsiaTheme="majorEastAsia"/>
        </w:rPr>
        <w:t xml:space="preserve"> isegi siis, kui l</w:t>
      </w:r>
      <w:r w:rsidR="00474185" w:rsidRPr="15E9AB68">
        <w:rPr>
          <w:rStyle w:val="eop"/>
          <w:rFonts w:eastAsiaTheme="majorEastAsia"/>
        </w:rPr>
        <w:t>oa kehtivus on peatatud</w:t>
      </w:r>
      <w:r w:rsidR="004E1EED" w:rsidRPr="15E9AB68">
        <w:rPr>
          <w:rStyle w:val="eop"/>
          <w:rFonts w:eastAsiaTheme="majorEastAsia"/>
        </w:rPr>
        <w:t xml:space="preserve">, </w:t>
      </w:r>
      <w:r w:rsidR="00474185" w:rsidRPr="15E9AB68">
        <w:rPr>
          <w:rStyle w:val="eop"/>
          <w:rFonts w:eastAsiaTheme="majorEastAsia"/>
        </w:rPr>
        <w:t>luba on kehtetuks tunnistatud</w:t>
      </w:r>
      <w:r w:rsidR="0330626C" w:rsidRPr="15E9AB68">
        <w:rPr>
          <w:rStyle w:val="eop"/>
          <w:rFonts w:eastAsiaTheme="majorEastAsia"/>
        </w:rPr>
        <w:t xml:space="preserve"> või </w:t>
      </w:r>
      <w:r w:rsidR="00913F2F" w:rsidRPr="15E9AB68">
        <w:rPr>
          <w:rStyle w:val="eop"/>
          <w:rFonts w:eastAsiaTheme="majorEastAsia"/>
        </w:rPr>
        <w:t>luba ei ole</w:t>
      </w:r>
      <w:r w:rsidR="004E1EED" w:rsidRPr="15E9AB68">
        <w:rPr>
          <w:rStyle w:val="eop"/>
          <w:rFonts w:eastAsiaTheme="majorEastAsia"/>
        </w:rPr>
        <w:t>.</w:t>
      </w:r>
      <w:r w:rsidR="00125206" w:rsidRPr="15E9AB68">
        <w:rPr>
          <w:rStyle w:val="eop"/>
          <w:rFonts w:eastAsiaTheme="majorEastAsia"/>
        </w:rPr>
        <w:t xml:space="preserve"> See tähendab, et isegi nendel juhtudel</w:t>
      </w:r>
      <w:r w:rsidR="0330626C" w:rsidRPr="15E9AB68">
        <w:rPr>
          <w:rStyle w:val="eop"/>
          <w:rFonts w:eastAsiaTheme="majorEastAsia"/>
        </w:rPr>
        <w:t xml:space="preserve"> </w:t>
      </w:r>
      <w:r w:rsidR="00125206" w:rsidRPr="15E9AB68">
        <w:rPr>
          <w:rStyle w:val="eop"/>
          <w:rFonts w:eastAsiaTheme="majorEastAsia"/>
        </w:rPr>
        <w:t>säilib</w:t>
      </w:r>
      <w:r w:rsidR="0330626C" w:rsidRPr="15E9AB68">
        <w:rPr>
          <w:rStyle w:val="eop"/>
          <w:rFonts w:eastAsiaTheme="majorEastAsia"/>
        </w:rPr>
        <w:t xml:space="preserve"> </w:t>
      </w:r>
      <w:r w:rsidR="00F17586" w:rsidRPr="15E9AB68">
        <w:rPr>
          <w:rStyle w:val="eop"/>
          <w:rFonts w:eastAsiaTheme="majorEastAsia"/>
        </w:rPr>
        <w:t xml:space="preserve">ja jätkub tuumkütusetsükli tegevuste tegija </w:t>
      </w:r>
      <w:r w:rsidR="0330626C" w:rsidRPr="15E9AB68">
        <w:rPr>
          <w:rStyle w:val="eop"/>
          <w:rFonts w:eastAsiaTheme="majorEastAsia"/>
        </w:rPr>
        <w:t>vastutus tuumaohutuse tagamise eest.</w:t>
      </w:r>
      <w:r w:rsidR="0330626C" w:rsidRPr="202A43B1">
        <w:rPr>
          <w:rStyle w:val="eop"/>
          <w:rFonts w:eastAsiaTheme="majorEastAsia"/>
        </w:rPr>
        <w:t xml:space="preserve"> See põhimõte vastab IAEA üldise ohutusstandardi nõudele, mille kohaselt lõplik ohutusvastutus jääb alati tegevuse teostajale, ning direktiivi 2014/87/Euratom artiklile 6, mille kohaselt tegevusloa omaja kannab esmast vastutust tuumaohutuse tagamise eest.</w:t>
      </w:r>
    </w:p>
    <w:p w14:paraId="3F13DE5C" w14:textId="70267525" w:rsidR="202A43B1" w:rsidRDefault="202A43B1" w:rsidP="202A43B1">
      <w:pPr>
        <w:pStyle w:val="paragraph"/>
        <w:spacing w:before="0" w:beforeAutospacing="0" w:after="0" w:afterAutospacing="0"/>
        <w:jc w:val="both"/>
        <w:rPr>
          <w:rStyle w:val="eop"/>
          <w:rFonts w:eastAsiaTheme="majorEastAsia"/>
        </w:rPr>
      </w:pPr>
    </w:p>
    <w:p w14:paraId="048A4EE6" w14:textId="454A570E" w:rsidR="3CBE5A91" w:rsidRDefault="3CBE5A91"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rPr>
        <w:t>Eelnõu 2. peatüki</w:t>
      </w:r>
      <w:r w:rsidR="5A8F7471" w:rsidRPr="202A43B1">
        <w:rPr>
          <w:rStyle w:val="normaltextrun"/>
          <w:rFonts w:eastAsiaTheme="majorEastAsia"/>
          <w:b/>
          <w:bCs/>
        </w:rPr>
        <w:t xml:space="preserve"> 1. jaos </w:t>
      </w:r>
      <w:r w:rsidR="5A8F7471" w:rsidRPr="52CCB8E6">
        <w:rPr>
          <w:rStyle w:val="normaltextrun"/>
          <w:rFonts w:eastAsiaTheme="majorEastAsia"/>
        </w:rPr>
        <w:t>s</w:t>
      </w:r>
      <w:r w:rsidRPr="52CCB8E6">
        <w:rPr>
          <w:rStyle w:val="normaltextrun"/>
          <w:rFonts w:eastAsiaTheme="majorEastAsia"/>
          <w:color w:val="000000" w:themeColor="text1"/>
        </w:rPr>
        <w:t>ätestatakse</w:t>
      </w:r>
      <w:r w:rsidRPr="202A43B1">
        <w:rPr>
          <w:rStyle w:val="normaltextrun"/>
          <w:rFonts w:eastAsiaTheme="majorEastAsia"/>
          <w:color w:val="000000" w:themeColor="text1"/>
        </w:rPr>
        <w:t xml:space="preserve"> kiirgus-  ja tuumaohutusalase tegevuse pädev asutus, kirjeldatakse selle roll, sõltumatuse kriteeriumid, ülesanded </w:t>
      </w:r>
      <w:r w:rsidR="00D84B0F">
        <w:rPr>
          <w:rStyle w:val="normaltextrun"/>
          <w:rFonts w:eastAsiaTheme="majorEastAsia"/>
          <w:color w:val="000000" w:themeColor="text1"/>
        </w:rPr>
        <w:t>ja</w:t>
      </w:r>
      <w:r w:rsidRPr="202A43B1">
        <w:rPr>
          <w:rStyle w:val="normaltextrun"/>
          <w:rFonts w:eastAsiaTheme="majorEastAsia"/>
          <w:color w:val="000000" w:themeColor="text1"/>
        </w:rPr>
        <w:t xml:space="preserve"> õigused</w:t>
      </w:r>
      <w:r w:rsidR="2AE63382" w:rsidRPr="202A43B1">
        <w:rPr>
          <w:rStyle w:val="normaltextrun"/>
          <w:rFonts w:eastAsiaTheme="majorEastAsia"/>
          <w:color w:val="000000" w:themeColor="text1"/>
        </w:rPr>
        <w:t xml:space="preserve"> ning 2. jaos tehniliste tugiorganisatsioonide ja ekspertide kaasamise õigus.</w:t>
      </w:r>
    </w:p>
    <w:p w14:paraId="2FCA4391" w14:textId="6EB9C676" w:rsidR="202A43B1" w:rsidRDefault="202A43B1" w:rsidP="202A43B1">
      <w:pPr>
        <w:pStyle w:val="paragraph"/>
        <w:spacing w:before="0" w:beforeAutospacing="0" w:after="0" w:afterAutospacing="0"/>
        <w:jc w:val="both"/>
        <w:rPr>
          <w:rStyle w:val="normaltextrun"/>
          <w:rFonts w:eastAsiaTheme="majorEastAsia"/>
        </w:rPr>
      </w:pPr>
    </w:p>
    <w:p w14:paraId="74A19ADC" w14:textId="36B2F290" w:rsidR="3CBE5A91" w:rsidRDefault="3CBE5A91" w:rsidP="202A43B1">
      <w:pPr>
        <w:pStyle w:val="paragraph"/>
        <w:spacing w:before="0" w:beforeAutospacing="0" w:after="0" w:afterAutospacing="0"/>
        <w:jc w:val="both"/>
        <w:rPr>
          <w:rStyle w:val="normaltextrun"/>
          <w:rFonts w:eastAsiaTheme="majorEastAsia"/>
          <w:b/>
          <w:bCs/>
        </w:rPr>
      </w:pPr>
      <w:r w:rsidRPr="202A43B1">
        <w:rPr>
          <w:rStyle w:val="normaltextrun"/>
          <w:rFonts w:eastAsiaTheme="majorEastAsia"/>
          <w:b/>
          <w:bCs/>
        </w:rPr>
        <w:t xml:space="preserve">Eelnõu §-s </w:t>
      </w:r>
      <w:r w:rsidR="3A560B93" w:rsidRPr="202A43B1">
        <w:rPr>
          <w:rStyle w:val="normaltextrun"/>
          <w:rFonts w:eastAsiaTheme="majorEastAsia"/>
          <w:b/>
          <w:bCs/>
        </w:rPr>
        <w:t>7</w:t>
      </w:r>
      <w:r w:rsidRPr="202A43B1">
        <w:rPr>
          <w:rStyle w:val="normaltextrun"/>
          <w:rFonts w:eastAsiaTheme="majorEastAsia"/>
          <w:b/>
          <w:bCs/>
        </w:rPr>
        <w:t xml:space="preserve"> </w:t>
      </w:r>
      <w:r w:rsidRPr="52CCB8E6">
        <w:rPr>
          <w:rStyle w:val="normaltextrun"/>
          <w:rFonts w:eastAsiaTheme="majorEastAsia"/>
        </w:rPr>
        <w:t xml:space="preserve">sätestatakse </w:t>
      </w:r>
      <w:r w:rsidR="23B7A593" w:rsidRPr="202A43B1">
        <w:rPr>
          <w:rStyle w:val="normaltextrun"/>
          <w:rFonts w:eastAsiaTheme="majorEastAsia"/>
        </w:rPr>
        <w:t>kiirgus- ja tuumaohutusalase tegevuse pädev asutus</w:t>
      </w:r>
      <w:r w:rsidR="6FB1221D" w:rsidRPr="202A43B1">
        <w:rPr>
          <w:rStyle w:val="normaltextrun"/>
          <w:rFonts w:eastAsiaTheme="majorEastAsia"/>
        </w:rPr>
        <w:t>.</w:t>
      </w:r>
    </w:p>
    <w:p w14:paraId="53B7AD0E" w14:textId="493E075E" w:rsidR="281D1117" w:rsidRDefault="281D1117" w:rsidP="281D1117">
      <w:pPr>
        <w:pStyle w:val="paragraph"/>
        <w:spacing w:before="0" w:beforeAutospacing="0" w:after="0" w:afterAutospacing="0"/>
        <w:jc w:val="both"/>
        <w:rPr>
          <w:rStyle w:val="normaltextrun"/>
          <w:rFonts w:eastAsiaTheme="majorEastAsia"/>
          <w:color w:val="000000" w:themeColor="text1"/>
        </w:rPr>
      </w:pPr>
    </w:p>
    <w:p w14:paraId="0D367923" w14:textId="67628759" w:rsidR="1CA9133F" w:rsidRDefault="1CA9133F"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7 lõige </w:t>
      </w:r>
      <w:r w:rsidR="31553A89" w:rsidRPr="202A43B1">
        <w:rPr>
          <w:rStyle w:val="normaltextrun"/>
          <w:rFonts w:eastAsiaTheme="majorEastAsia"/>
          <w:b/>
          <w:bCs/>
          <w:color w:val="000000" w:themeColor="text1"/>
        </w:rPr>
        <w:t>1</w:t>
      </w:r>
      <w:r w:rsidRPr="202A43B1">
        <w:rPr>
          <w:rStyle w:val="normaltextrun"/>
          <w:rFonts w:eastAsiaTheme="majorEastAsia"/>
          <w:b/>
          <w:bCs/>
          <w:color w:val="000000" w:themeColor="text1"/>
        </w:rPr>
        <w:t xml:space="preserve">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xml:space="preserve"> et</w:t>
      </w:r>
      <w:r w:rsidR="0D33D097" w:rsidRPr="202A43B1">
        <w:rPr>
          <w:rStyle w:val="normaltextrun"/>
          <w:rFonts w:eastAsiaTheme="majorEastAsia"/>
          <w:color w:val="000000" w:themeColor="text1"/>
        </w:rPr>
        <w:t xml:space="preserve"> k</w:t>
      </w:r>
      <w:r w:rsidR="717A5C9A" w:rsidRPr="202A43B1">
        <w:rPr>
          <w:rStyle w:val="normaltextrun"/>
          <w:rFonts w:eastAsiaTheme="majorEastAsia"/>
          <w:color w:val="000000" w:themeColor="text1"/>
        </w:rPr>
        <w:t>iirgus- ja tuumaohutusalase tegevuse pädev asutus on Tarbijakaitse- ja Tehnilise Järelevalve Amet (</w:t>
      </w:r>
      <w:r w:rsidR="5E3E9A6F" w:rsidRPr="202A43B1">
        <w:rPr>
          <w:rStyle w:val="normaltextrun"/>
          <w:rFonts w:eastAsiaTheme="majorEastAsia"/>
          <w:color w:val="000000" w:themeColor="text1"/>
        </w:rPr>
        <w:t>pädev asutus, TTJA</w:t>
      </w:r>
      <w:r w:rsidR="717A5C9A" w:rsidRPr="202A43B1">
        <w:rPr>
          <w:rStyle w:val="normaltextrun"/>
          <w:rFonts w:eastAsiaTheme="majorEastAsia"/>
          <w:color w:val="000000" w:themeColor="text1"/>
        </w:rPr>
        <w:t>),</w:t>
      </w:r>
      <w:r w:rsidR="6AC561E7" w:rsidRPr="202A43B1">
        <w:rPr>
          <w:rStyle w:val="normaltextrun"/>
          <w:rFonts w:eastAsiaTheme="majorEastAsia"/>
          <w:color w:val="000000" w:themeColor="text1"/>
        </w:rPr>
        <w:t xml:space="preserve"> kes korraldab kiirgus- ja tuumaohutusalast tegevust, kaasates vajadusel teisi täidesaatva riigivõimu asutusi nende pädevuses olevate küsimuste lahendamisele. </w:t>
      </w:r>
      <w:r w:rsidR="5E8C9EE5" w:rsidRPr="202A43B1">
        <w:rPr>
          <w:rStyle w:val="normaltextrun"/>
          <w:rFonts w:eastAsiaTheme="majorEastAsia"/>
          <w:color w:val="000000" w:themeColor="text1"/>
        </w:rPr>
        <w:t>Tuumaregulaatori funktsiooni loomisega TTJA juurde saab TTJA-st pädev reguleeriv asutus Euroopa Liidu Nõukogu direktiivi 2009/71/</w:t>
      </w:r>
      <w:r w:rsidR="5E8C9EE5" w:rsidRPr="7358238F">
        <w:rPr>
          <w:rStyle w:val="normaltextrun"/>
          <w:rFonts w:eastAsiaTheme="majorEastAsia"/>
          <w:color w:val="000000" w:themeColor="text1"/>
        </w:rPr>
        <w:t>E</w:t>
      </w:r>
      <w:r w:rsidR="6B044425" w:rsidRPr="7358238F">
        <w:rPr>
          <w:rStyle w:val="normaltextrun"/>
          <w:rFonts w:eastAsiaTheme="majorEastAsia"/>
          <w:color w:val="000000" w:themeColor="text1"/>
        </w:rPr>
        <w:t xml:space="preserve">uratom </w:t>
      </w:r>
      <w:r w:rsidR="2317C139" w:rsidRPr="7358238F">
        <w:rPr>
          <w:rStyle w:val="normaltextrun"/>
          <w:rFonts w:eastAsiaTheme="majorEastAsia"/>
          <w:color w:val="000000" w:themeColor="text1"/>
        </w:rPr>
        <w:t>alusel</w:t>
      </w:r>
      <w:r w:rsidR="5E8C9EE5" w:rsidRPr="202A43B1">
        <w:rPr>
          <w:rStyle w:val="normaltextrun"/>
          <w:rFonts w:eastAsiaTheme="majorEastAsia"/>
          <w:color w:val="000000" w:themeColor="text1"/>
        </w:rPr>
        <w:t>, millega luuakse tuumaseadmete tuumaohutust käsitlev ühenduse raamistik (ELT L 172, 2.7.2009, lk 18-22), mõistes. Direktiivi 2009/71/</w:t>
      </w:r>
      <w:r w:rsidR="5E8C9EE5" w:rsidRPr="78DC4A08">
        <w:rPr>
          <w:rStyle w:val="normaltextrun"/>
          <w:rFonts w:eastAsiaTheme="majorEastAsia"/>
          <w:color w:val="000000" w:themeColor="text1"/>
        </w:rPr>
        <w:t>E</w:t>
      </w:r>
      <w:r w:rsidR="2DE3B0C5" w:rsidRPr="78DC4A08">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on muudetud Euroopa Liidu Nõukogu direktiiviga 2014/87/</w:t>
      </w:r>
      <w:r w:rsidR="5E8C9EE5" w:rsidRPr="1E65A0A0">
        <w:rPr>
          <w:rStyle w:val="normaltextrun"/>
          <w:rFonts w:eastAsiaTheme="majorEastAsia"/>
          <w:color w:val="000000" w:themeColor="text1"/>
        </w:rPr>
        <w:t>E</w:t>
      </w:r>
      <w:r w:rsidR="191FCC0B" w:rsidRPr="1E65A0A0">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(ELT L 219, 25.7.2014, lk 42-52), millega täiendatakse direktiivi 2009/71/</w:t>
      </w:r>
      <w:r w:rsidR="5E8C9EE5" w:rsidRPr="516943D3">
        <w:rPr>
          <w:rStyle w:val="normaltextrun"/>
          <w:rFonts w:eastAsiaTheme="majorEastAsia"/>
          <w:color w:val="000000" w:themeColor="text1"/>
        </w:rPr>
        <w:t>E</w:t>
      </w:r>
      <w:r w:rsidR="1DD0C25E" w:rsidRPr="516943D3">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muu hulgas tuumaregulaatori sõltumatuse nõuetega.</w:t>
      </w:r>
      <w:r w:rsidR="33D9654E" w:rsidRPr="202A43B1">
        <w:rPr>
          <w:rStyle w:val="normaltextrun"/>
          <w:rFonts w:eastAsiaTheme="majorEastAsia"/>
          <w:color w:val="000000" w:themeColor="text1"/>
        </w:rPr>
        <w:t xml:space="preserve"> TTJA-l on juba täna kogemus ja vajalikud kompetentsid tehniliste süsteemide ja tööstusrajatiste ning ehitiste tegevuslubade (nt ehitus- ja kasutusload, käitamisload jne) andmisel ning ohutuse järelevalvemenetluste läbi viimisel. Olemasoleva ressursi kasutamine tuumaehitiste puhul, kaasates kiirgus- ja tuumapädevusega isikuid ohutusalaste küsimuste lahendamiseks (nt ohutushinnangute ja -järelevalve tegemiseks jms), tagab menetlusliku efektiivsuse ja kulutõhususe tuumaenergiaprogrammi esimestes faasides, kus tuumajaama veel rajatud ei ole. Tegevuslubade menetlusteks </w:t>
      </w:r>
      <w:proofErr w:type="spellStart"/>
      <w:r w:rsidR="33D9654E" w:rsidRPr="202A43B1">
        <w:rPr>
          <w:rStyle w:val="normaltextrun"/>
          <w:rFonts w:eastAsiaTheme="majorEastAsia"/>
          <w:color w:val="000000" w:themeColor="text1"/>
        </w:rPr>
        <w:t>topeltpädevuste</w:t>
      </w:r>
      <w:proofErr w:type="spellEnd"/>
      <w:r w:rsidR="33D9654E" w:rsidRPr="202A43B1">
        <w:rPr>
          <w:rStyle w:val="normaltextrun"/>
          <w:rFonts w:eastAsiaTheme="majorEastAsia"/>
          <w:color w:val="000000" w:themeColor="text1"/>
        </w:rPr>
        <w:t xml:space="preserve"> loomine ja hoidmine ei ole kulutõhususe seisukohalt otstarbekas.</w:t>
      </w:r>
    </w:p>
    <w:p w14:paraId="15D64742" w14:textId="7CEACB4E"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5F49E0D4" w14:textId="4798A88E" w:rsidR="3B5DECAD" w:rsidRDefault="3B5DECAD"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7 lõige 2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xml:space="preserve"> </w:t>
      </w:r>
      <w:r w:rsidR="39CB6C33" w:rsidRPr="202A43B1">
        <w:rPr>
          <w:rStyle w:val="normaltextrun"/>
          <w:rFonts w:eastAsiaTheme="majorEastAsia"/>
          <w:color w:val="000000" w:themeColor="text1"/>
        </w:rPr>
        <w:t>et</w:t>
      </w:r>
      <w:r w:rsidR="47E1057C" w:rsidRPr="202A43B1">
        <w:rPr>
          <w:rStyle w:val="normaltextrun"/>
          <w:rFonts w:eastAsiaTheme="majorEastAsia"/>
          <w:color w:val="000000" w:themeColor="text1"/>
        </w:rPr>
        <w:t xml:space="preserve"> pä</w:t>
      </w:r>
      <w:r w:rsidR="2888F59C" w:rsidRPr="202A43B1">
        <w:rPr>
          <w:rStyle w:val="normaltextrun"/>
          <w:rFonts w:eastAsiaTheme="majorEastAsia"/>
          <w:color w:val="000000" w:themeColor="text1"/>
        </w:rPr>
        <w:t xml:space="preserve">dev asutus on kiirgus- ja tuumaohutusalases tegevuses sõltumatu ja oma eelarvega. </w:t>
      </w:r>
      <w:r w:rsidR="680E451F" w:rsidRPr="202A43B1">
        <w:rPr>
          <w:rStyle w:val="normaltextrun"/>
          <w:rFonts w:eastAsiaTheme="majorEastAsia"/>
          <w:color w:val="000000" w:themeColor="text1"/>
        </w:rPr>
        <w:t>TTJA on funktsionaalselt eraldatud nii tuumaenergia poliitika kujundajast kui potentsiaalsest tuumaenergia tootjas</w:t>
      </w:r>
      <w:r w:rsidR="397D7E64" w:rsidRPr="202A43B1">
        <w:rPr>
          <w:rStyle w:val="normaltextrun"/>
          <w:rFonts w:eastAsiaTheme="majorEastAsia"/>
          <w:color w:val="000000" w:themeColor="text1"/>
        </w:rPr>
        <w:t>t.</w:t>
      </w:r>
      <w:r w:rsidR="30104D14" w:rsidRPr="202A43B1">
        <w:rPr>
          <w:rStyle w:val="normaltextrun"/>
          <w:rFonts w:eastAsiaTheme="majorEastAsia"/>
          <w:color w:val="000000" w:themeColor="text1"/>
        </w:rPr>
        <w:t xml:space="preserve"> </w:t>
      </w:r>
      <w:r w:rsidR="362A5AA1" w:rsidRPr="7B82EAFE">
        <w:rPr>
          <w:rStyle w:val="normaltextrun"/>
          <w:rFonts w:eastAsiaTheme="majorEastAsia"/>
          <w:color w:val="000000" w:themeColor="text1"/>
        </w:rPr>
        <w:t xml:space="preserve">TTJA kuulub </w:t>
      </w:r>
      <w:r w:rsidR="4A42DEE0" w:rsidRPr="7B82EAFE">
        <w:rPr>
          <w:rStyle w:val="normaltextrun"/>
          <w:rFonts w:eastAsiaTheme="majorEastAsia"/>
          <w:color w:val="000000" w:themeColor="text1"/>
        </w:rPr>
        <w:t xml:space="preserve">Majandus-ja Kommunikatsiooniministeeriumi </w:t>
      </w:r>
      <w:r w:rsidR="362A5AA1" w:rsidRPr="202A43B1">
        <w:rPr>
          <w:rStyle w:val="normaltextrun"/>
          <w:rFonts w:eastAsiaTheme="majorEastAsia"/>
          <w:color w:val="000000" w:themeColor="text1"/>
        </w:rPr>
        <w:t xml:space="preserve"> </w:t>
      </w:r>
      <w:r w:rsidR="4A42DEE0" w:rsidRPr="7E2A173C">
        <w:rPr>
          <w:rStyle w:val="normaltextrun"/>
          <w:rFonts w:eastAsiaTheme="majorEastAsia"/>
          <w:color w:val="000000" w:themeColor="text1"/>
        </w:rPr>
        <w:t>(</w:t>
      </w:r>
      <w:r w:rsidR="362A5AA1" w:rsidRPr="202A43B1">
        <w:rPr>
          <w:rStyle w:val="normaltextrun"/>
          <w:rFonts w:eastAsiaTheme="majorEastAsia"/>
          <w:color w:val="000000" w:themeColor="text1"/>
        </w:rPr>
        <w:t>MKM-i</w:t>
      </w:r>
      <w:r w:rsidR="0643931D" w:rsidRPr="7E2A173C">
        <w:rPr>
          <w:rStyle w:val="normaltextrun"/>
          <w:rFonts w:eastAsiaTheme="majorEastAsia"/>
          <w:color w:val="000000" w:themeColor="text1"/>
        </w:rPr>
        <w:t>)</w:t>
      </w:r>
      <w:r w:rsidR="362A5AA1" w:rsidRPr="202A43B1">
        <w:rPr>
          <w:rStyle w:val="normaltextrun"/>
          <w:rFonts w:eastAsiaTheme="majorEastAsia"/>
          <w:color w:val="000000" w:themeColor="text1"/>
        </w:rPr>
        <w:t xml:space="preserve"> valitsemisalasse, kuid tuumaohutust puudutavate otsuste sõltumatuse tagamiseks nähakse eelnõus ette teenistusliku järelevalve erisus, mille kohaselt ei tohi TTJA üle tehtav teenistuslik järelevalve piirata TTJA sõltumatust </w:t>
      </w:r>
      <w:proofErr w:type="spellStart"/>
      <w:r w:rsidR="362A5AA1" w:rsidRPr="202A43B1">
        <w:rPr>
          <w:rStyle w:val="normaltextrun"/>
          <w:rFonts w:eastAsiaTheme="majorEastAsia"/>
          <w:color w:val="000000" w:themeColor="text1"/>
        </w:rPr>
        <w:t>TEOS-ega</w:t>
      </w:r>
      <w:proofErr w:type="spellEnd"/>
      <w:r w:rsidR="362A5AA1" w:rsidRPr="202A43B1">
        <w:rPr>
          <w:rStyle w:val="normaltextrun"/>
          <w:rFonts w:eastAsiaTheme="majorEastAsia"/>
          <w:color w:val="000000" w:themeColor="text1"/>
        </w:rPr>
        <w:t xml:space="preserve"> pandud ülesannete täitmisel. </w:t>
      </w:r>
    </w:p>
    <w:p w14:paraId="43C8749C" w14:textId="59DA54D5"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2CB0E8D6" w14:textId="74B93D6D" w:rsidR="4021ACC5" w:rsidRDefault="4021ACC5"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 xml:space="preserve">Üheks oluliseks aspektiks sõltumatuse tagamiseks ja  vajaminevate vahendite (nii rahaliste vahendite kui inimressursside) hindamiseks ja ka nende tagamiseks on sobiv juhtimistasand. </w:t>
      </w:r>
    </w:p>
    <w:p w14:paraId="1AB2CBB5" w14:textId="31B5C2EC" w:rsidR="7BB25CED" w:rsidRDefault="7BB25CED"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TTJA sõltumatuse tagamiseks tema üle valitsevast ministeeriumist nähakse ette, et TTJA põhimääruse kinnitab Vabariigi Valitsus. See välistab MKM-i sekkumise TTJA tegevusse põhimääruse tasandil.</w:t>
      </w:r>
    </w:p>
    <w:p w14:paraId="79EC3CDE" w14:textId="3CDA83CF"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550A0161" w14:textId="5822381E" w:rsidR="7BB25CED" w:rsidRDefault="7BB25CED" w:rsidP="202A43B1">
      <w:pPr>
        <w:pStyle w:val="paragraph"/>
        <w:spacing w:before="0" w:beforeAutospacing="0" w:after="0" w:afterAutospacing="0"/>
        <w:jc w:val="both"/>
      </w:pPr>
      <w:r w:rsidRPr="202A43B1">
        <w:rPr>
          <w:rStyle w:val="normaltextrun"/>
          <w:rFonts w:eastAsiaTheme="majorEastAsia"/>
          <w:color w:val="000000" w:themeColor="text1"/>
        </w:rPr>
        <w:t>TTJA peadirektori ametisse nimetamise ja ametist vabastamise sõltumatuse tagamiseks nähakse ette, et seda teeb Vabariigi Valitsus MKM-i ministri ettepanekul. Kusjuures MKM‑i minister saab ettepaneku teha vaid kandidaadi osas, kelle on välja valinud riigisekretäri juhitud Riigikantselei juures asuv tippjuhtide valikukomisjon. TTJA peadirektor nimetatakse ametisse fikseeritud ametiajaga viieks aastaks. Viidatud meetmed vähendavad põhjendamatu sekkumise riski ja toetavad peadirektori otsuste sõltumatust.</w:t>
      </w:r>
    </w:p>
    <w:p w14:paraId="18F925A1" w14:textId="608134C1"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4B7382D0" w14:textId="6BEE856D" w:rsidR="7BB25CED" w:rsidRDefault="7BB25CED" w:rsidP="202A43B1">
      <w:pPr>
        <w:pStyle w:val="paragraph"/>
        <w:spacing w:before="0" w:beforeAutospacing="0" w:after="0" w:afterAutospacing="0"/>
        <w:jc w:val="both"/>
      </w:pPr>
      <w:r w:rsidRPr="202A43B1">
        <w:rPr>
          <w:rStyle w:val="normaltextrun"/>
          <w:rFonts w:eastAsiaTheme="majorEastAsia"/>
          <w:color w:val="000000" w:themeColor="text1"/>
        </w:rPr>
        <w:t>TTJA põhimäärusega nähakse ette, et kiirgus- ja tuumaohutuse valdkonda kuuluvates küsimustes saab TTJA peadirektorit asendada üksnes asetäitja, kes on vastutav selle valdkonna tegevuste elluviimise ja ülesannete täitmise eest. Kiirgus- ja tuumaohutuse valdkonna peadirektori asetäitja nimetab ametisse TTJA peadirektor, kes saab seda teha ainult kandidaadi osas, kelle on välja valinud Riigikantselei juures asuv tippjuhtide valikukomisjon. See tagab, et kiirgus- ja tuumaohutuse valdkonna eest vastutav asetäitja on valdkonna- ja juhtimiskogemusega tippspetsialist.</w:t>
      </w:r>
    </w:p>
    <w:p w14:paraId="1A66DEC7" w14:textId="656626FC"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79D358F8" w14:textId="02DB29B1" w:rsidR="7BB25CED" w:rsidRDefault="7BB25CED" w:rsidP="202A43B1">
      <w:pPr>
        <w:pStyle w:val="paragraph"/>
        <w:spacing w:before="0" w:beforeAutospacing="0" w:after="0" w:afterAutospacing="0"/>
        <w:jc w:val="both"/>
      </w:pPr>
      <w:r w:rsidRPr="202A43B1">
        <w:rPr>
          <w:rStyle w:val="normaltextrun"/>
          <w:rFonts w:eastAsiaTheme="majorEastAsia"/>
          <w:color w:val="000000" w:themeColor="text1"/>
        </w:rPr>
        <w:t>Tuumaohutust puudutavate otsuste tegemine delegeeritakse TTJA põhimääruse ja asjaajamiskorraga peadirektori asetäitjale ning vastavaid ametikohti täitvatele ametnikele.</w:t>
      </w:r>
    </w:p>
    <w:p w14:paraId="69209928" w14:textId="34D2A948"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2151FFF5" w14:textId="27E425C1" w:rsidR="01F77988" w:rsidRDefault="01F77988" w:rsidP="202A43B1">
      <w:pPr>
        <w:pStyle w:val="paragraph"/>
        <w:spacing w:before="0" w:beforeAutospacing="0" w:after="0" w:afterAutospacing="0"/>
        <w:jc w:val="both"/>
        <w:rPr>
          <w:rStyle w:val="normaltextrun"/>
          <w:rFonts w:eastAsiaTheme="majorEastAsia"/>
          <w:b/>
          <w:bCs/>
          <w:color w:val="000000" w:themeColor="text1"/>
        </w:rPr>
      </w:pPr>
      <w:r w:rsidRPr="202A43B1">
        <w:rPr>
          <w:rStyle w:val="normaltextrun"/>
          <w:rFonts w:eastAsiaTheme="majorEastAsia"/>
          <w:b/>
          <w:bCs/>
          <w:color w:val="000000" w:themeColor="text1"/>
        </w:rPr>
        <w:t xml:space="preserve">Eelnõu § 7 lõige 3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et pädeva asutuse kiirgus- ja tuumaohutusalase tegevuse kulud kaetakse sihtotstarbeliselt riigieelarvest ja käesoleva seaduse alusel kehtestatud menetlus-, järelevalve- ja teenustasudest. Kiirgus- ja tuumaohutusalase tegevuse eelarve on Majandus-ja Kommunikatsiooniministeeriumi eelarves eristatult.</w:t>
      </w:r>
    </w:p>
    <w:p w14:paraId="0359144B" w14:textId="3CD47C17" w:rsidR="281D1117" w:rsidRDefault="281D1117" w:rsidP="281D1117">
      <w:pPr>
        <w:pStyle w:val="paragraph"/>
        <w:spacing w:before="0" w:beforeAutospacing="0" w:after="0" w:afterAutospacing="0"/>
        <w:jc w:val="both"/>
        <w:rPr>
          <w:rStyle w:val="normaltextrun"/>
          <w:rFonts w:eastAsiaTheme="majorEastAsia"/>
          <w:color w:val="000000" w:themeColor="text1"/>
        </w:rPr>
      </w:pPr>
    </w:p>
    <w:p w14:paraId="1C93F997" w14:textId="11794923" w:rsidR="5C846356" w:rsidRDefault="5C846356"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TTJA kiirgus- ja tuumaohutusalase tegevuse kulud kaetakse riigieelarvest, mille kinnitab seadusena Riigikogu, ning eelnõu alusel kehtestatud menetlus-, järelevalve- ja teenustasudest.</w:t>
      </w:r>
    </w:p>
    <w:p w14:paraId="4E36BE30" w14:textId="7977CA10" w:rsidR="5C846356" w:rsidRDefault="5C846356" w:rsidP="202A43B1">
      <w:pPr>
        <w:pStyle w:val="paragraph"/>
        <w:spacing w:before="0" w:beforeAutospacing="0" w:after="0" w:afterAutospacing="0"/>
        <w:jc w:val="both"/>
      </w:pPr>
      <w:r w:rsidRPr="202A43B1">
        <w:rPr>
          <w:rStyle w:val="normaltextrun"/>
          <w:rFonts w:eastAsiaTheme="majorEastAsia"/>
          <w:color w:val="000000" w:themeColor="text1"/>
        </w:rPr>
        <w:t xml:space="preserve">Eelnõus nähakse ette TTJA kiirgus- ja tuumaohutuse valdkonna eelarve selge eristamine MKM-i eelarves eraldi objektikoodiga ning eelarvevahendite sidumine ainult kiirgus- ja tuumaohutusalaste tegevustega. Menetlus- ja järelevalvetasu määrad, arvestamise ja tasumise korra kehtestab valdkonna eest vastutav minister TTJA ettepanekul, et oleks tagatud tasude laekumise paindlikkus, </w:t>
      </w:r>
      <w:proofErr w:type="spellStart"/>
      <w:r w:rsidRPr="202A43B1">
        <w:rPr>
          <w:rStyle w:val="normaltextrun"/>
          <w:rFonts w:eastAsiaTheme="majorEastAsia"/>
          <w:color w:val="000000" w:themeColor="text1"/>
        </w:rPr>
        <w:t>prognoositavus</w:t>
      </w:r>
      <w:proofErr w:type="spellEnd"/>
      <w:r w:rsidRPr="202A43B1">
        <w:rPr>
          <w:rStyle w:val="normaltextrun"/>
          <w:rFonts w:eastAsiaTheme="majorEastAsia"/>
          <w:color w:val="000000" w:themeColor="text1"/>
        </w:rPr>
        <w:t xml:space="preserve"> ja kooskõla tuumaenergiaprogrammi reaalsete vajadustega. Kõik tasud tasutakse TTJA kontole, kuid neid saab kasutada sihtotstarbeliselt üksnes kiirgus- ja tuumaohutusalaseks tegevuseks ning rahaliste vahendite kasutamine TTJA teiste funktsioonide täitmiseks ei ole lubatud. </w:t>
      </w:r>
      <w:r w:rsidR="501BA03A" w:rsidRPr="202A43B1">
        <w:rPr>
          <w:rStyle w:val="normaltextrun"/>
          <w:rFonts w:eastAsiaTheme="majorEastAsia"/>
          <w:color w:val="000000" w:themeColor="text1"/>
        </w:rPr>
        <w:t xml:space="preserve">See võimaldab ka riigieelarve kärbete korral tagada pädeva asutuse kiirgus-ja tuumaohutuse osakonna iseseisvuse ja prioriteetide seadmise eelkõige kriitilisematele ja ohutust tagavate ülesannete täitmisele. </w:t>
      </w:r>
    </w:p>
    <w:p w14:paraId="54E05A25" w14:textId="7C0CF4D4"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77C6E202" w14:textId="4AE82CAC" w:rsidR="13DB2EBE" w:rsidRDefault="13DB2EBE"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7 lõige 4 </w:t>
      </w:r>
      <w:r w:rsidRPr="2DCFBE25">
        <w:rPr>
          <w:rStyle w:val="normaltextrun"/>
          <w:rFonts w:eastAsiaTheme="majorEastAsia"/>
          <w:color w:val="000000" w:themeColor="text1"/>
        </w:rPr>
        <w:t>volitab</w:t>
      </w:r>
      <w:r w:rsidRPr="202A43B1">
        <w:rPr>
          <w:rStyle w:val="normaltextrun"/>
          <w:rFonts w:eastAsiaTheme="majorEastAsia"/>
          <w:color w:val="000000" w:themeColor="text1"/>
        </w:rPr>
        <w:t xml:space="preserve"> valdkonna eest vastutavat ministrit kehtestama pädeva asutuse menetlus- ja järelevalvetasude määrad ning nende arvestamise ja tasumise korra, sealhulgas menetlustasude tagatiste nõuded. Samuti annab see lõige volituse sätestada pädeva asutuse osutatavate tasuliste teenuste loetelu ning vastavad teenustasud.</w:t>
      </w:r>
      <w:r w:rsidR="5BAC868E" w:rsidRPr="202A43B1">
        <w:rPr>
          <w:rStyle w:val="normaltextrun"/>
          <w:rFonts w:eastAsiaTheme="majorEastAsia"/>
          <w:color w:val="000000" w:themeColor="text1"/>
        </w:rPr>
        <w:t xml:space="preserve"> </w:t>
      </w:r>
    </w:p>
    <w:p w14:paraId="62607DEF" w14:textId="101188A3"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75AD730A" w14:textId="1953A744" w:rsidR="6072E9C5" w:rsidRDefault="6072E9C5" w:rsidP="202A43B1">
      <w:pPr>
        <w:pStyle w:val="paragraph"/>
        <w:spacing w:before="0" w:beforeAutospacing="0" w:after="0" w:afterAutospacing="0"/>
        <w:jc w:val="both"/>
        <w:rPr>
          <w:rStyle w:val="normaltextrun"/>
          <w:rFonts w:eastAsiaTheme="majorEastAsia"/>
          <w:b/>
          <w:bCs/>
          <w:color w:val="000000" w:themeColor="text1"/>
        </w:rPr>
      </w:pPr>
      <w:r w:rsidRPr="202A43B1">
        <w:rPr>
          <w:rStyle w:val="normaltextrun"/>
          <w:rFonts w:eastAsiaTheme="majorEastAsia"/>
          <w:b/>
          <w:bCs/>
          <w:color w:val="000000" w:themeColor="text1"/>
        </w:rPr>
        <w:t xml:space="preserve">Eelnõu §-s 8 </w:t>
      </w:r>
      <w:r w:rsidRPr="2DCFBE25">
        <w:rPr>
          <w:rStyle w:val="normaltextrun"/>
          <w:rFonts w:eastAsiaTheme="majorEastAsia"/>
          <w:color w:val="000000" w:themeColor="text1"/>
        </w:rPr>
        <w:t>sätestatakse pädeva asutuse ülesanded ja õigused.</w:t>
      </w:r>
    </w:p>
    <w:p w14:paraId="0B2AC890" w14:textId="0AC975D3" w:rsidR="202A43B1" w:rsidRDefault="202A43B1" w:rsidP="202A43B1">
      <w:pPr>
        <w:pStyle w:val="paragraph"/>
        <w:spacing w:before="0" w:beforeAutospacing="0" w:after="0" w:afterAutospacing="0"/>
        <w:jc w:val="both"/>
        <w:rPr>
          <w:rStyle w:val="normaltextrun"/>
          <w:rFonts w:eastAsiaTheme="majorEastAsia"/>
          <w:b/>
          <w:bCs/>
          <w:color w:val="000000" w:themeColor="text1"/>
        </w:rPr>
      </w:pPr>
    </w:p>
    <w:p w14:paraId="49D026D4" w14:textId="1B2D90F3" w:rsidR="0E66A8B4" w:rsidRDefault="0E66A8B4"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8 lõige 1 </w:t>
      </w:r>
      <w:r w:rsidRPr="2DCFBE25">
        <w:rPr>
          <w:rStyle w:val="normaltextrun"/>
          <w:rFonts w:eastAsiaTheme="majorEastAsia"/>
          <w:color w:val="000000" w:themeColor="text1"/>
        </w:rPr>
        <w:t>kohaselt</w:t>
      </w:r>
      <w:r w:rsidRPr="202A43B1">
        <w:rPr>
          <w:rStyle w:val="normaltextrun"/>
          <w:rFonts w:eastAsiaTheme="majorEastAsia"/>
          <w:color w:val="000000" w:themeColor="text1"/>
        </w:rPr>
        <w:t xml:space="preserve"> on pädeva asutuse ülesanne tagada kiirgus- ja tuumaohutuse, tuumajulgeoleku ning tuumamaterjali arvestuse ja kontrolli riiklik järelevalve ja lubade väljastamine lähtudes seadusest ja rahvusvahelistest kohustustest.</w:t>
      </w:r>
    </w:p>
    <w:p w14:paraId="0013A73B" w14:textId="7F9B5D0C"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619DDF1E" w14:textId="254EEA60" w:rsidR="288DF2EF" w:rsidRDefault="27A21007"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 xml:space="preserve">TTJA juurde luuakse kiirgus- ja tuumaohutuse osakond, mis </w:t>
      </w:r>
      <w:r w:rsidR="6D00DA10" w:rsidRPr="202A43B1">
        <w:rPr>
          <w:rStyle w:val="normaltextrun"/>
          <w:rFonts w:eastAsiaTheme="majorEastAsia"/>
          <w:color w:val="000000" w:themeColor="text1"/>
        </w:rPr>
        <w:t xml:space="preserve">võtab üle tänase Keskkonnaameti Kliima- ja kiirgusosakonna kiirguskaitse ja kiirgusseire büroo ülesanded, millele lisanduvad tuumaohutuse, tuumajulgeoleku ning tuumamaterjali arvestuse ja kontrolliga (n.ö </w:t>
      </w:r>
      <w:r w:rsidR="6D00DA10" w:rsidRPr="202A43B1">
        <w:rPr>
          <w:rStyle w:val="normaltextrun"/>
          <w:rFonts w:eastAsiaTheme="majorEastAsia"/>
          <w:i/>
          <w:iCs/>
          <w:color w:val="000000" w:themeColor="text1"/>
        </w:rPr>
        <w:t xml:space="preserve">3S – </w:t>
      </w:r>
      <w:proofErr w:type="spellStart"/>
      <w:r w:rsidR="6D00DA10" w:rsidRPr="202A43B1">
        <w:rPr>
          <w:rStyle w:val="normaltextrun"/>
          <w:rFonts w:eastAsiaTheme="majorEastAsia"/>
          <w:i/>
          <w:iCs/>
          <w:color w:val="000000" w:themeColor="text1"/>
        </w:rPr>
        <w:t>safety</w:t>
      </w:r>
      <w:proofErr w:type="spellEnd"/>
      <w:r w:rsidR="6D00DA10" w:rsidRPr="202A43B1">
        <w:rPr>
          <w:rStyle w:val="normaltextrun"/>
          <w:rFonts w:eastAsiaTheme="majorEastAsia"/>
          <w:i/>
          <w:iCs/>
          <w:color w:val="000000" w:themeColor="text1"/>
        </w:rPr>
        <w:t xml:space="preserve">, </w:t>
      </w:r>
      <w:proofErr w:type="spellStart"/>
      <w:r w:rsidR="6D00DA10" w:rsidRPr="202A43B1">
        <w:rPr>
          <w:rStyle w:val="normaltextrun"/>
          <w:rFonts w:eastAsiaTheme="majorEastAsia"/>
          <w:i/>
          <w:iCs/>
          <w:color w:val="000000" w:themeColor="text1"/>
        </w:rPr>
        <w:t>security</w:t>
      </w:r>
      <w:proofErr w:type="spellEnd"/>
      <w:r w:rsidR="6D00DA10" w:rsidRPr="202A43B1">
        <w:rPr>
          <w:rStyle w:val="normaltextrun"/>
          <w:rFonts w:eastAsiaTheme="majorEastAsia"/>
          <w:i/>
          <w:iCs/>
          <w:color w:val="000000" w:themeColor="text1"/>
        </w:rPr>
        <w:t xml:space="preserve">, </w:t>
      </w:r>
      <w:proofErr w:type="spellStart"/>
      <w:r w:rsidR="6D00DA10" w:rsidRPr="202A43B1">
        <w:rPr>
          <w:rStyle w:val="normaltextrun"/>
          <w:rFonts w:eastAsiaTheme="majorEastAsia"/>
          <w:i/>
          <w:iCs/>
          <w:color w:val="000000" w:themeColor="text1"/>
        </w:rPr>
        <w:t>safeguards</w:t>
      </w:r>
      <w:proofErr w:type="spellEnd"/>
      <w:r w:rsidR="6D00DA10" w:rsidRPr="202A43B1">
        <w:rPr>
          <w:rStyle w:val="normaltextrun"/>
          <w:rFonts w:eastAsiaTheme="majorEastAsia"/>
          <w:i/>
          <w:iCs/>
          <w:color w:val="000000" w:themeColor="text1"/>
        </w:rPr>
        <w:t>)</w:t>
      </w:r>
      <w:r w:rsidR="6D00DA10" w:rsidRPr="202A43B1">
        <w:rPr>
          <w:rStyle w:val="normaltextrun"/>
          <w:rFonts w:eastAsiaTheme="majorEastAsia"/>
          <w:color w:val="000000" w:themeColor="text1"/>
        </w:rPr>
        <w:t xml:space="preserve"> seotud tegevuste reguleerimine, muuhulgas tuumkütusetsükliga seotud tegevuste loastamine tuumakäitise ehitamiseks, käitamiseks ja dekomissioneerimiseks.</w:t>
      </w:r>
      <w:r w:rsidR="7C765065" w:rsidRPr="202A43B1">
        <w:rPr>
          <w:rStyle w:val="normaltextrun"/>
          <w:rFonts w:eastAsiaTheme="majorEastAsia"/>
          <w:color w:val="000000" w:themeColor="text1"/>
        </w:rPr>
        <w:t xml:space="preserve"> </w:t>
      </w:r>
    </w:p>
    <w:p w14:paraId="0F66136F" w14:textId="0A787B16" w:rsidR="6AB9E8F3" w:rsidRDefault="6AB9E8F3" w:rsidP="2A4DD4F0">
      <w:pPr>
        <w:pStyle w:val="paragraph"/>
        <w:spacing w:before="0" w:beforeAutospacing="0" w:after="0" w:afterAutospacing="0"/>
        <w:jc w:val="both"/>
        <w:rPr>
          <w:rStyle w:val="normaltextrun"/>
          <w:rFonts w:eastAsiaTheme="majorEastAsia"/>
          <w:color w:val="000000" w:themeColor="text1"/>
        </w:rPr>
      </w:pPr>
      <w:r w:rsidRPr="2A4DD4F0">
        <w:rPr>
          <w:rStyle w:val="normaltextrun"/>
          <w:rFonts w:eastAsiaTheme="majorEastAsia"/>
          <w:color w:val="000000" w:themeColor="text1"/>
        </w:rPr>
        <w:t xml:space="preserve">Arvestades, et tuumajulgeolek on rahvusvaheliselt ja riigisiseselt käsitatav riikliku julgeoleku osana, toimub </w:t>
      </w:r>
      <w:r w:rsidRPr="6F392E1D">
        <w:rPr>
          <w:rStyle w:val="normaltextrun"/>
          <w:rFonts w:eastAsiaTheme="majorEastAsia"/>
          <w:color w:val="000000" w:themeColor="text1"/>
        </w:rPr>
        <w:t xml:space="preserve">selles </w:t>
      </w:r>
      <w:r w:rsidR="1C4E828B" w:rsidRPr="4AEF6FBF">
        <w:rPr>
          <w:rStyle w:val="normaltextrun"/>
          <w:rFonts w:eastAsiaTheme="majorEastAsia"/>
          <w:color w:val="000000" w:themeColor="text1"/>
        </w:rPr>
        <w:t xml:space="preserve">osas </w:t>
      </w:r>
      <w:r w:rsidRPr="4AEF6FBF">
        <w:rPr>
          <w:rStyle w:val="normaltextrun"/>
          <w:rFonts w:eastAsiaTheme="majorEastAsia"/>
          <w:color w:val="000000" w:themeColor="text1"/>
        </w:rPr>
        <w:t>koostöö</w:t>
      </w:r>
      <w:r w:rsidRPr="2A4DD4F0">
        <w:rPr>
          <w:rStyle w:val="normaltextrun"/>
          <w:rFonts w:eastAsiaTheme="majorEastAsia"/>
          <w:color w:val="000000" w:themeColor="text1"/>
        </w:rPr>
        <w:t xml:space="preserve"> riigi julgeolekuasutustega, sealhulgas Kaitsepolitseiametiga, </w:t>
      </w:r>
      <w:r w:rsidRPr="1E5647F4">
        <w:rPr>
          <w:rStyle w:val="normaltextrun"/>
          <w:rFonts w:eastAsiaTheme="majorEastAsia"/>
          <w:color w:val="000000" w:themeColor="text1"/>
        </w:rPr>
        <w:t>kelle</w:t>
      </w:r>
      <w:r w:rsidR="3E14F1A4" w:rsidRPr="1E5647F4">
        <w:rPr>
          <w:rStyle w:val="normaltextrun"/>
          <w:rFonts w:eastAsiaTheme="majorEastAsia"/>
          <w:color w:val="000000" w:themeColor="text1"/>
        </w:rPr>
        <w:t>l</w:t>
      </w:r>
      <w:r w:rsidRPr="2A4DD4F0">
        <w:rPr>
          <w:rStyle w:val="normaltextrun"/>
          <w:rFonts w:eastAsiaTheme="majorEastAsia"/>
          <w:color w:val="000000" w:themeColor="text1"/>
        </w:rPr>
        <w:t xml:space="preserve"> </w:t>
      </w:r>
      <w:r w:rsidR="3E14F1A4" w:rsidRPr="4BF29B14">
        <w:rPr>
          <w:rStyle w:val="normaltextrun"/>
          <w:rFonts w:eastAsiaTheme="majorEastAsia"/>
          <w:color w:val="000000" w:themeColor="text1"/>
        </w:rPr>
        <w:t xml:space="preserve">on </w:t>
      </w:r>
      <w:r w:rsidR="3E14F1A4" w:rsidRPr="4338F8FB">
        <w:rPr>
          <w:rStyle w:val="normaltextrun"/>
          <w:rFonts w:eastAsiaTheme="majorEastAsia"/>
          <w:color w:val="000000" w:themeColor="text1"/>
        </w:rPr>
        <w:t>keskne</w:t>
      </w:r>
      <w:r w:rsidRPr="4BF29B14">
        <w:rPr>
          <w:rStyle w:val="normaltextrun"/>
          <w:rFonts w:eastAsiaTheme="majorEastAsia"/>
          <w:color w:val="000000" w:themeColor="text1"/>
        </w:rPr>
        <w:t xml:space="preserve"> </w:t>
      </w:r>
      <w:r w:rsidRPr="2A4DD4F0">
        <w:rPr>
          <w:rStyle w:val="normaltextrun"/>
          <w:rFonts w:eastAsiaTheme="majorEastAsia"/>
          <w:color w:val="000000" w:themeColor="text1"/>
        </w:rPr>
        <w:t>roll tuumakäitiste ja tuumamaterjali kaitsetegevuste planeerimisel ja kooskõlastamisel</w:t>
      </w:r>
      <w:r w:rsidRPr="5607B778">
        <w:rPr>
          <w:rStyle w:val="normaltextrun"/>
          <w:rFonts w:eastAsiaTheme="majorEastAsia"/>
          <w:color w:val="000000" w:themeColor="text1"/>
        </w:rPr>
        <w:t>.</w:t>
      </w:r>
      <w:r w:rsidRPr="2A4DD4F0">
        <w:rPr>
          <w:rStyle w:val="normaltextrun"/>
          <w:rFonts w:eastAsiaTheme="majorEastAsia"/>
          <w:color w:val="000000" w:themeColor="text1"/>
        </w:rPr>
        <w:t xml:space="preserve"> Vajadusel kaasatakse ka teisi riiklikke </w:t>
      </w:r>
      <w:r w:rsidRPr="51922A0B">
        <w:rPr>
          <w:rStyle w:val="normaltextrun"/>
          <w:rFonts w:eastAsiaTheme="majorEastAsia"/>
          <w:color w:val="000000" w:themeColor="text1"/>
        </w:rPr>
        <w:t>asutusi</w:t>
      </w:r>
      <w:r w:rsidRPr="2A4DD4F0">
        <w:rPr>
          <w:rStyle w:val="normaltextrun"/>
          <w:rFonts w:eastAsiaTheme="majorEastAsia"/>
          <w:color w:val="000000" w:themeColor="text1"/>
        </w:rPr>
        <w:t xml:space="preserve"> sõltuvalt riskistsenaariumist ja </w:t>
      </w:r>
      <w:r w:rsidRPr="226E42EE">
        <w:rPr>
          <w:rStyle w:val="normaltextrun"/>
          <w:rFonts w:eastAsiaTheme="majorEastAsia"/>
          <w:color w:val="000000" w:themeColor="text1"/>
        </w:rPr>
        <w:t>tuuma</w:t>
      </w:r>
      <w:r w:rsidR="4CB6E9AA" w:rsidRPr="226E42EE">
        <w:rPr>
          <w:rStyle w:val="normaltextrun"/>
          <w:rFonts w:eastAsiaTheme="majorEastAsia"/>
          <w:color w:val="000000" w:themeColor="text1"/>
        </w:rPr>
        <w:t xml:space="preserve">käitise </w:t>
      </w:r>
      <w:r w:rsidRPr="226E42EE">
        <w:rPr>
          <w:rStyle w:val="normaltextrun"/>
          <w:rFonts w:eastAsiaTheme="majorEastAsia"/>
          <w:color w:val="000000" w:themeColor="text1"/>
        </w:rPr>
        <w:t>elutsükli</w:t>
      </w:r>
      <w:r w:rsidRPr="2A4DD4F0">
        <w:rPr>
          <w:rStyle w:val="normaltextrun"/>
          <w:rFonts w:eastAsiaTheme="majorEastAsia"/>
          <w:color w:val="000000" w:themeColor="text1"/>
        </w:rPr>
        <w:t xml:space="preserve"> etapist.</w:t>
      </w:r>
    </w:p>
    <w:p w14:paraId="735AC93D" w14:textId="21FD7CD9" w:rsidR="288DF2EF" w:rsidRDefault="288DF2EF" w:rsidP="202A43B1">
      <w:pPr>
        <w:pStyle w:val="paragraph"/>
        <w:spacing w:before="0" w:beforeAutospacing="0" w:after="0" w:afterAutospacing="0"/>
        <w:jc w:val="both"/>
        <w:rPr>
          <w:rStyle w:val="normaltextrun"/>
          <w:rFonts w:eastAsiaTheme="majorEastAsia"/>
          <w:color w:val="000000" w:themeColor="text1"/>
        </w:rPr>
      </w:pPr>
    </w:p>
    <w:p w14:paraId="5C688AC2" w14:textId="458A1F30" w:rsidR="288DF2EF" w:rsidRDefault="1872CED9"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8 lõige 2 </w:t>
      </w:r>
      <w:r w:rsidRPr="2DCFBE25">
        <w:rPr>
          <w:rStyle w:val="normaltextrun"/>
          <w:rFonts w:eastAsiaTheme="majorEastAsia"/>
          <w:color w:val="000000" w:themeColor="text1"/>
        </w:rPr>
        <w:t>kirjeldab</w:t>
      </w:r>
      <w:r w:rsidRPr="202A43B1">
        <w:rPr>
          <w:rStyle w:val="normaltextrun"/>
          <w:rFonts w:eastAsiaTheme="majorEastAsia"/>
          <w:color w:val="000000" w:themeColor="text1"/>
        </w:rPr>
        <w:t xml:space="preserve"> pädeva asutuse põhifunktsioone  kiirgus- ja tuumaohutuse valdkonnas. </w:t>
      </w:r>
      <w:r w:rsidR="67FEAF42" w:rsidRPr="202A43B1">
        <w:rPr>
          <w:rStyle w:val="normaltextrun"/>
          <w:rFonts w:eastAsiaTheme="majorEastAsia"/>
          <w:color w:val="000000" w:themeColor="text1"/>
        </w:rPr>
        <w:t xml:space="preserve"> </w:t>
      </w:r>
      <w:r w:rsidRPr="202A43B1">
        <w:rPr>
          <w:rStyle w:val="normaltextrun"/>
          <w:rFonts w:eastAsiaTheme="majorEastAsia"/>
          <w:color w:val="000000" w:themeColor="text1"/>
        </w:rPr>
        <w:t>Pädevale asutusele on antud keskne roll nii õigusloome ja poliitikakujundamise toetamisel kui ka regulatiivsete ülesannete täitmisel. See hõlmab osalemist valdkonna arengudokumentide ja õigusaktide väljatöötamises, nende kooskõlastamises ning rahvusvaheliste standardite rakendamiseks vajalike juhendite koostamises.</w:t>
      </w:r>
    </w:p>
    <w:p w14:paraId="4195CD03" w14:textId="7BE7B448" w:rsidR="288DF2EF" w:rsidRDefault="1872CED9" w:rsidP="202A43B1">
      <w:pPr>
        <w:pStyle w:val="paragraph"/>
        <w:spacing w:before="0" w:beforeAutospacing="0" w:after="0" w:afterAutospacing="0"/>
        <w:jc w:val="both"/>
      </w:pPr>
      <w:r w:rsidRPr="202A43B1">
        <w:rPr>
          <w:rStyle w:val="normaltextrun"/>
          <w:rFonts w:eastAsiaTheme="majorEastAsia"/>
          <w:color w:val="000000" w:themeColor="text1"/>
        </w:rPr>
        <w:t xml:space="preserve">Samuti vastutab pädev asutus tuumamaterjali arvestuse ja kontrolli süsteemi toimimise eest ning tagab kiirgusseire ja varajase hoiatamise süsteemi töö, mis on vajalikud nii tuumaohutuse kui ka </w:t>
      </w:r>
      <w:r w:rsidR="7A5B578C" w:rsidRPr="202A43B1">
        <w:rPr>
          <w:rStyle w:val="normaltextrun"/>
          <w:rFonts w:eastAsiaTheme="majorEastAsia"/>
          <w:color w:val="000000" w:themeColor="text1"/>
        </w:rPr>
        <w:t>kiirgus</w:t>
      </w:r>
      <w:r w:rsidRPr="202A43B1">
        <w:rPr>
          <w:rStyle w:val="normaltextrun"/>
          <w:rFonts w:eastAsiaTheme="majorEastAsia"/>
          <w:color w:val="000000" w:themeColor="text1"/>
        </w:rPr>
        <w:t>kaitse tagamiseks. Lõikega on pädevale asutusele antud volitus väljastada, muuta ja kehtetuks tunnistada kiirgustegevus- ja tuumaohutuslubasid ning kontrollida nende tingimuste täitmist järelevalve- ja menetlustoimingute kaudu.</w:t>
      </w:r>
    </w:p>
    <w:p w14:paraId="4CF1804D" w14:textId="1B71D88F" w:rsidR="288DF2EF" w:rsidRDefault="1872CED9"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 xml:space="preserve">Lisaks korraldab pädev asutus avalikkuse teavitamist ja piiriülest kaasamist, kooskõlastab koolitusi ohutuse ning füüsilise kaitse tagamiseks, hindab käitajate ja töötajate pädevust ning täidab Eesti rahvusvahelistest kohustustest tulenevaid ülesandeid. Loetelu lõpeb avatud normiga, mis tagab, et pädev asutus täidab ka kõik muud seadusega talle pandud ülesanded. Lõige tervikuna </w:t>
      </w:r>
      <w:r w:rsidR="0076741A">
        <w:rPr>
          <w:rStyle w:val="normaltextrun"/>
          <w:rFonts w:eastAsiaTheme="majorEastAsia"/>
          <w:color w:val="000000" w:themeColor="text1"/>
        </w:rPr>
        <w:t>sätestab</w:t>
      </w:r>
      <w:r w:rsidR="0076741A" w:rsidRPr="202A43B1">
        <w:rPr>
          <w:rStyle w:val="normaltextrun"/>
          <w:rFonts w:eastAsiaTheme="majorEastAsia"/>
          <w:color w:val="000000" w:themeColor="text1"/>
        </w:rPr>
        <w:t xml:space="preserve"> </w:t>
      </w:r>
      <w:r w:rsidRPr="202A43B1">
        <w:rPr>
          <w:rStyle w:val="normaltextrun"/>
          <w:rFonts w:eastAsiaTheme="majorEastAsia"/>
          <w:color w:val="000000" w:themeColor="text1"/>
        </w:rPr>
        <w:t>pädeva asutuse rolli sõltumatu kiirgus</w:t>
      </w:r>
      <w:r w:rsidR="24E6C0CA" w:rsidRPr="202A43B1">
        <w:rPr>
          <w:rStyle w:val="normaltextrun"/>
          <w:rFonts w:eastAsiaTheme="majorEastAsia"/>
          <w:color w:val="000000" w:themeColor="text1"/>
        </w:rPr>
        <w:t>- ja tuuma</w:t>
      </w:r>
      <w:r w:rsidRPr="202A43B1">
        <w:rPr>
          <w:rStyle w:val="normaltextrun"/>
          <w:rFonts w:eastAsiaTheme="majorEastAsia"/>
          <w:color w:val="000000" w:themeColor="text1"/>
        </w:rPr>
        <w:t>ohutuse regulaatorina.</w:t>
      </w:r>
    </w:p>
    <w:p w14:paraId="1F119932" w14:textId="771216F8" w:rsidR="288DF2EF" w:rsidRDefault="288DF2EF" w:rsidP="202A43B1">
      <w:pPr>
        <w:pStyle w:val="paragraph"/>
        <w:spacing w:before="0" w:beforeAutospacing="0" w:after="0" w:afterAutospacing="0"/>
        <w:jc w:val="both"/>
        <w:rPr>
          <w:rStyle w:val="normaltextrun"/>
          <w:rFonts w:eastAsiaTheme="majorEastAsia"/>
          <w:color w:val="000000" w:themeColor="text1"/>
        </w:rPr>
      </w:pPr>
    </w:p>
    <w:p w14:paraId="514382DE" w14:textId="61F91ADF" w:rsidR="288DF2EF" w:rsidRDefault="12899CE0"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8 lõige 3 </w:t>
      </w:r>
      <w:r w:rsidRPr="2DCFBE25">
        <w:rPr>
          <w:rStyle w:val="normaltextrun"/>
          <w:rFonts w:eastAsiaTheme="majorEastAsia"/>
          <w:color w:val="000000" w:themeColor="text1"/>
        </w:rPr>
        <w:t>sätestab</w:t>
      </w:r>
      <w:r w:rsidRPr="202A43B1">
        <w:rPr>
          <w:rStyle w:val="normaltextrun"/>
          <w:rFonts w:eastAsiaTheme="majorEastAsia"/>
          <w:color w:val="000000" w:themeColor="text1"/>
        </w:rPr>
        <w:t>, et pädev asutus teeb seadusest tulenevate ülesannete täitmiseks ettekirjutusi ja annab muid haldusakte.</w:t>
      </w:r>
      <w:r w:rsidR="432F367B" w:rsidRPr="202A43B1">
        <w:rPr>
          <w:rStyle w:val="normaltextrun"/>
          <w:rFonts w:eastAsiaTheme="majorEastAsia"/>
          <w:color w:val="000000" w:themeColor="text1"/>
        </w:rPr>
        <w:t xml:space="preserve"> See tagab pädevale asutusele vajalikud õiguspärased vahendid, et rakendada  kiirgus- ja tuumaohutuse nõudeid ning sekkuda olukordades, kus ohutusnõuded ei ole täidetud või on oht, et need võivad jääda täitmata. Selline volitus on kooskõlas rahvusvaheliste põhimõtetega, mille kohaselt peab tuumaohutuse üle järelevalvet teostav asutus omama piisavaid ja tõhusaid õiguslikke vahendeid, et tagada kohustuste täitmine ning reageerida viivitamata igasugustele kõrvalekalletele, mis võivad mõjutada inimese tervist, keskkonda või tuumaohutust. </w:t>
      </w:r>
    </w:p>
    <w:p w14:paraId="16030F7E" w14:textId="56084A84" w:rsidR="288DF2EF" w:rsidRDefault="288DF2EF" w:rsidP="202A43B1">
      <w:pPr>
        <w:pStyle w:val="paragraph"/>
        <w:spacing w:before="0" w:beforeAutospacing="0" w:after="0" w:afterAutospacing="0"/>
        <w:jc w:val="both"/>
        <w:rPr>
          <w:rStyle w:val="normaltextrun"/>
          <w:rFonts w:eastAsiaTheme="majorEastAsia"/>
          <w:color w:val="000000" w:themeColor="text1"/>
        </w:rPr>
      </w:pPr>
    </w:p>
    <w:p w14:paraId="09C0E451" w14:textId="5B0FA447" w:rsidR="288DF2EF" w:rsidRDefault="2AF59E07" w:rsidP="1C7F7C30">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§-s </w:t>
      </w:r>
      <w:r w:rsidR="76265FB3" w:rsidRPr="202A43B1">
        <w:rPr>
          <w:rStyle w:val="normaltextrun"/>
          <w:rFonts w:eastAsiaTheme="majorEastAsia"/>
          <w:b/>
          <w:color w:val="000000" w:themeColor="text1"/>
        </w:rPr>
        <w:t xml:space="preserve">9 </w:t>
      </w:r>
      <w:r w:rsidR="72A5AA02" w:rsidRPr="2DCFBE25">
        <w:rPr>
          <w:rStyle w:val="normaltextrun"/>
          <w:rFonts w:eastAsiaTheme="majorEastAsia"/>
          <w:color w:val="000000" w:themeColor="text1"/>
        </w:rPr>
        <w:t>kirjeldatakse</w:t>
      </w:r>
      <w:r w:rsidR="72A5AA02" w:rsidRPr="1C7F7C30">
        <w:rPr>
          <w:rStyle w:val="normaltextrun"/>
          <w:rFonts w:eastAsiaTheme="majorEastAsia"/>
          <w:color w:val="000000" w:themeColor="text1"/>
        </w:rPr>
        <w:t xml:space="preserve"> tehniliste tugiorganisatsioonide ja ekspertide kaasamise õigus, huvide konflikti vältimise nõue ja pädev</w:t>
      </w:r>
      <w:r w:rsidR="641883A6" w:rsidRPr="1C7F7C30">
        <w:rPr>
          <w:rStyle w:val="normaltextrun"/>
          <w:rFonts w:eastAsiaTheme="majorEastAsia"/>
          <w:color w:val="000000" w:themeColor="text1"/>
        </w:rPr>
        <w:t>a asutuse vastutuse ja regulatiivse otsustusõiguse kohustus.</w:t>
      </w:r>
      <w:r w:rsidR="2EF65ED4" w:rsidRPr="1C7F7C30">
        <w:rPr>
          <w:rStyle w:val="normaltextrun"/>
          <w:rFonts w:eastAsiaTheme="majorEastAsia"/>
          <w:color w:val="000000" w:themeColor="text1"/>
        </w:rPr>
        <w:t xml:space="preserve"> Eesmärk on luua selge õiguslik alus, mis võimaldab pädeval asutusel kaasata oma ülesannete täitmisel sõltumatuid tehnilisi tugiorganisatsioone (</w:t>
      </w:r>
      <w:r w:rsidR="2EF65ED4" w:rsidRPr="1C7F7C30">
        <w:rPr>
          <w:rStyle w:val="normaltextrun"/>
          <w:rFonts w:eastAsiaTheme="majorEastAsia"/>
          <w:i/>
          <w:iCs/>
          <w:color w:val="000000" w:themeColor="text1"/>
        </w:rPr>
        <w:t xml:space="preserve">TSO – </w:t>
      </w:r>
      <w:proofErr w:type="spellStart"/>
      <w:r w:rsidR="2EF65ED4" w:rsidRPr="1C7F7C30">
        <w:rPr>
          <w:rStyle w:val="normaltextrun"/>
          <w:rFonts w:eastAsiaTheme="majorEastAsia"/>
          <w:i/>
          <w:iCs/>
          <w:color w:val="000000" w:themeColor="text1"/>
        </w:rPr>
        <w:t>Technical</w:t>
      </w:r>
      <w:proofErr w:type="spellEnd"/>
      <w:r w:rsidR="2EF65ED4" w:rsidRPr="1C7F7C30">
        <w:rPr>
          <w:rStyle w:val="normaltextrun"/>
          <w:rFonts w:eastAsiaTheme="majorEastAsia"/>
          <w:i/>
          <w:iCs/>
          <w:color w:val="000000" w:themeColor="text1"/>
        </w:rPr>
        <w:t xml:space="preserve"> </w:t>
      </w:r>
      <w:proofErr w:type="spellStart"/>
      <w:r w:rsidR="2EF65ED4" w:rsidRPr="1C7F7C30">
        <w:rPr>
          <w:rStyle w:val="normaltextrun"/>
          <w:rFonts w:eastAsiaTheme="majorEastAsia"/>
          <w:i/>
          <w:iCs/>
          <w:color w:val="000000" w:themeColor="text1"/>
        </w:rPr>
        <w:t>Support</w:t>
      </w:r>
      <w:proofErr w:type="spellEnd"/>
      <w:r w:rsidR="2EF65ED4" w:rsidRPr="1C7F7C30">
        <w:rPr>
          <w:rStyle w:val="normaltextrun"/>
          <w:rFonts w:eastAsiaTheme="majorEastAsia"/>
          <w:i/>
          <w:iCs/>
          <w:color w:val="000000" w:themeColor="text1"/>
        </w:rPr>
        <w:t xml:space="preserve"> </w:t>
      </w:r>
      <w:proofErr w:type="spellStart"/>
      <w:r w:rsidR="2EF65ED4" w:rsidRPr="1C7F7C30">
        <w:rPr>
          <w:rStyle w:val="normaltextrun"/>
          <w:rFonts w:eastAsiaTheme="majorEastAsia"/>
          <w:i/>
          <w:iCs/>
          <w:color w:val="000000" w:themeColor="text1"/>
        </w:rPr>
        <w:t>Organisations</w:t>
      </w:r>
      <w:proofErr w:type="spellEnd"/>
      <w:r w:rsidR="2EF65ED4" w:rsidRPr="1C7F7C30">
        <w:rPr>
          <w:rStyle w:val="normaltextrun"/>
          <w:rFonts w:eastAsiaTheme="majorEastAsia"/>
          <w:color w:val="000000" w:themeColor="text1"/>
        </w:rPr>
        <w:t xml:space="preserve">) ja eksperte. Tuumaohutuse reguleerimine eeldab väga spetsiifilisi teadmisi reaktorisüsteemidest, riskianalüüsist, tuumajäätmete käitlemisest, turvameetmetest, seirest ja modelleerimisest. Kuna riiklikul </w:t>
      </w:r>
      <w:r w:rsidR="4A44D9CB" w:rsidRPr="1C7F7C30">
        <w:rPr>
          <w:rStyle w:val="normaltextrun"/>
          <w:rFonts w:eastAsiaTheme="majorEastAsia"/>
          <w:color w:val="000000" w:themeColor="text1"/>
        </w:rPr>
        <w:t xml:space="preserve">pädeval asutusel </w:t>
      </w:r>
      <w:r w:rsidR="2EF65ED4" w:rsidRPr="1C7F7C30">
        <w:rPr>
          <w:rStyle w:val="normaltextrun"/>
          <w:rFonts w:eastAsiaTheme="majorEastAsia"/>
          <w:color w:val="000000" w:themeColor="text1"/>
        </w:rPr>
        <w:t xml:space="preserve">ei ole võimekust hoida püsivalt kõiki erialaseid kompetentse, on rahvusvaheline tava, et regulatiivse funktsiooni kõrval tegutsevad sõltumatud TSO-d, kes pakuvad teaduslikku ja tehnilist tuge, jäädes samas otsustusprotsessist väljapoole. Säte tugineb </w:t>
      </w:r>
      <w:r w:rsidR="79E7EF7C" w:rsidRPr="1C7F7C30">
        <w:rPr>
          <w:rStyle w:val="normaltextrun"/>
          <w:rFonts w:eastAsiaTheme="majorEastAsia"/>
          <w:color w:val="000000" w:themeColor="text1"/>
        </w:rPr>
        <w:t>I</w:t>
      </w:r>
      <w:r w:rsidR="2EF65ED4" w:rsidRPr="1C7F7C30">
        <w:rPr>
          <w:rStyle w:val="normaltextrun"/>
          <w:rFonts w:eastAsiaTheme="majorEastAsia"/>
          <w:color w:val="000000" w:themeColor="text1"/>
        </w:rPr>
        <w:t xml:space="preserve">AEA </w:t>
      </w:r>
      <w:r w:rsidR="7B098EB3" w:rsidRPr="1C7F7C30">
        <w:rPr>
          <w:rStyle w:val="normaltextrun"/>
          <w:rFonts w:eastAsiaTheme="majorEastAsia"/>
          <w:color w:val="000000" w:themeColor="text1"/>
        </w:rPr>
        <w:t>üldise</w:t>
      </w:r>
      <w:r w:rsidR="5C06221A" w:rsidRPr="1C7F7C30">
        <w:rPr>
          <w:rStyle w:val="normaltextrun"/>
          <w:rFonts w:eastAsiaTheme="majorEastAsia"/>
          <w:color w:val="000000" w:themeColor="text1"/>
        </w:rPr>
        <w:t>le</w:t>
      </w:r>
      <w:r w:rsidR="7B098EB3" w:rsidRPr="1C7F7C30">
        <w:rPr>
          <w:rStyle w:val="normaltextrun"/>
          <w:rFonts w:eastAsiaTheme="majorEastAsia"/>
          <w:color w:val="000000" w:themeColor="text1"/>
        </w:rPr>
        <w:t xml:space="preserve"> ohutusstandardi</w:t>
      </w:r>
      <w:r w:rsidR="31B244E5" w:rsidRPr="1C7F7C30">
        <w:rPr>
          <w:rStyle w:val="normaltextrun"/>
          <w:rFonts w:eastAsiaTheme="majorEastAsia"/>
          <w:color w:val="000000" w:themeColor="text1"/>
        </w:rPr>
        <w:t>le</w:t>
      </w:r>
      <w:r w:rsidR="7B098EB3" w:rsidRPr="1C7F7C30">
        <w:rPr>
          <w:rStyle w:val="normaltextrun"/>
          <w:rFonts w:eastAsiaTheme="majorEastAsia"/>
          <w:color w:val="000000" w:themeColor="text1"/>
        </w:rPr>
        <w:t xml:space="preserve"> </w:t>
      </w:r>
      <w:r w:rsidR="50EC9ED3" w:rsidRPr="1C7F7C30">
        <w:rPr>
          <w:rStyle w:val="normaltextrun"/>
          <w:rFonts w:eastAsiaTheme="majorEastAsia"/>
          <w:color w:val="000000" w:themeColor="text1"/>
        </w:rPr>
        <w:t>(</w:t>
      </w:r>
      <w:r w:rsidR="2EF65ED4" w:rsidRPr="1C7F7C30">
        <w:rPr>
          <w:rStyle w:val="normaltextrun"/>
          <w:rFonts w:eastAsiaTheme="majorEastAsia"/>
          <w:color w:val="000000" w:themeColor="text1"/>
        </w:rPr>
        <w:t>GSR Part 1</w:t>
      </w:r>
      <w:r w:rsidRPr="475FCE94">
        <w:rPr>
          <w:rStyle w:val="Allmrkuseviide"/>
          <w:rFonts w:eastAsiaTheme="majorEastAsia"/>
          <w:color w:val="000000" w:themeColor="text1"/>
        </w:rPr>
        <w:footnoteReference w:id="18"/>
      </w:r>
      <w:r w:rsidR="7CB75626" w:rsidRPr="1C7F7C30">
        <w:rPr>
          <w:rStyle w:val="normaltextrun"/>
          <w:rFonts w:eastAsiaTheme="majorEastAsia"/>
          <w:color w:val="000000" w:themeColor="text1"/>
        </w:rPr>
        <w:t>)</w:t>
      </w:r>
      <w:r w:rsidR="2EF65ED4" w:rsidRPr="1C7F7C30">
        <w:rPr>
          <w:rStyle w:val="normaltextrun"/>
          <w:rFonts w:eastAsiaTheme="majorEastAsia"/>
          <w:color w:val="000000" w:themeColor="text1"/>
        </w:rPr>
        <w:t xml:space="preserve"> ning sellega seotud juhenditele</w:t>
      </w:r>
      <w:r w:rsidR="14F18546" w:rsidRPr="1C7F7C30">
        <w:rPr>
          <w:rStyle w:val="normaltextrun"/>
          <w:rFonts w:eastAsiaTheme="majorEastAsia"/>
          <w:color w:val="000000" w:themeColor="text1"/>
        </w:rPr>
        <w:t xml:space="preserve"> pädeva asutuse funktsioonide ja protsesside ohutuse kohta (IAEA GSG‑12/GSG‑13</w:t>
      </w:r>
      <w:r w:rsidRPr="381BB6FA">
        <w:rPr>
          <w:rStyle w:val="Allmrkuseviide"/>
          <w:rFonts w:eastAsiaTheme="majorEastAsia"/>
          <w:color w:val="000000" w:themeColor="text1"/>
        </w:rPr>
        <w:footnoteReference w:id="19"/>
      </w:r>
      <w:r w:rsidR="14F18546" w:rsidRPr="1C7F7C30">
        <w:rPr>
          <w:rStyle w:val="normaltextrun"/>
          <w:rFonts w:eastAsiaTheme="majorEastAsia"/>
          <w:color w:val="000000" w:themeColor="text1"/>
        </w:rPr>
        <w:t xml:space="preserve">) </w:t>
      </w:r>
      <w:r w:rsidR="2EF65ED4" w:rsidRPr="1C7F7C30">
        <w:rPr>
          <w:rStyle w:val="normaltextrun"/>
          <w:rFonts w:eastAsiaTheme="majorEastAsia"/>
          <w:color w:val="000000" w:themeColor="text1"/>
        </w:rPr>
        <w:t>ja TECDOC-1835</w:t>
      </w:r>
      <w:r w:rsidR="288DF2EF" w:rsidRPr="1C7F7C30">
        <w:rPr>
          <w:rStyle w:val="Allmrkuseviide"/>
          <w:rFonts w:eastAsiaTheme="majorEastAsia"/>
          <w:color w:val="000000" w:themeColor="text1"/>
        </w:rPr>
        <w:footnoteReference w:id="20"/>
      </w:r>
      <w:r w:rsidR="2EF65ED4" w:rsidRPr="1C7F7C30">
        <w:rPr>
          <w:rStyle w:val="normaltextrun"/>
          <w:rFonts w:eastAsiaTheme="majorEastAsia"/>
          <w:color w:val="000000" w:themeColor="text1"/>
        </w:rPr>
        <w:t xml:space="preserve">, mis rõhutavad, et </w:t>
      </w:r>
      <w:r w:rsidR="001C237C">
        <w:rPr>
          <w:rStyle w:val="normaltextrun"/>
          <w:rFonts w:eastAsiaTheme="majorEastAsia"/>
          <w:color w:val="000000" w:themeColor="text1"/>
        </w:rPr>
        <w:t>tuuma</w:t>
      </w:r>
      <w:r w:rsidR="2EF65ED4" w:rsidRPr="1C7F7C30">
        <w:rPr>
          <w:rStyle w:val="normaltextrun"/>
          <w:rFonts w:eastAsiaTheme="majorEastAsia"/>
          <w:color w:val="000000" w:themeColor="text1"/>
        </w:rPr>
        <w:t>regulaator võib oma tegevuses tugineda pädevatele TSO-</w:t>
      </w:r>
      <w:proofErr w:type="spellStart"/>
      <w:r w:rsidR="2EF65ED4" w:rsidRPr="1C7F7C30">
        <w:rPr>
          <w:rStyle w:val="normaltextrun"/>
          <w:rFonts w:eastAsiaTheme="majorEastAsia"/>
          <w:color w:val="000000" w:themeColor="text1"/>
        </w:rPr>
        <w:t>dele</w:t>
      </w:r>
      <w:proofErr w:type="spellEnd"/>
      <w:r w:rsidR="2EF65ED4" w:rsidRPr="1C7F7C30">
        <w:rPr>
          <w:rStyle w:val="normaltextrun"/>
          <w:rFonts w:eastAsiaTheme="majorEastAsia"/>
          <w:color w:val="000000" w:themeColor="text1"/>
        </w:rPr>
        <w:t xml:space="preserve">, kuid peab säilitama vastutuse ja sõltumatuse. Samuti vastab säte direktiivi 2014/87/Euratom </w:t>
      </w:r>
      <w:r w:rsidR="76ED36C9" w:rsidRPr="1C7F7C30">
        <w:rPr>
          <w:rStyle w:val="normaltextrun"/>
          <w:rFonts w:eastAsiaTheme="majorEastAsia"/>
          <w:color w:val="000000" w:themeColor="text1"/>
        </w:rPr>
        <w:t>artikkel</w:t>
      </w:r>
      <w:r w:rsidR="2EF65ED4" w:rsidRPr="1C7F7C30">
        <w:rPr>
          <w:rStyle w:val="normaltextrun"/>
          <w:rFonts w:eastAsiaTheme="majorEastAsia"/>
          <w:color w:val="000000" w:themeColor="text1"/>
        </w:rPr>
        <w:t xml:space="preserve"> 5 lõike 2 nõudele, mille kohaselt peab riiklik regulaator omama juurdepääsu tehnilisele ja teaduslikule pädevusele, mida võib saada koostöös TSO-</w:t>
      </w:r>
      <w:proofErr w:type="spellStart"/>
      <w:r w:rsidR="2EF65ED4" w:rsidRPr="1C7F7C30">
        <w:rPr>
          <w:rStyle w:val="normaltextrun"/>
          <w:rFonts w:eastAsiaTheme="majorEastAsia"/>
          <w:color w:val="000000" w:themeColor="text1"/>
        </w:rPr>
        <w:t>dega</w:t>
      </w:r>
      <w:proofErr w:type="spellEnd"/>
      <w:r w:rsidR="2EF65ED4" w:rsidRPr="1C7F7C30">
        <w:rPr>
          <w:rStyle w:val="normaltextrun"/>
          <w:rFonts w:eastAsiaTheme="majorEastAsia"/>
          <w:color w:val="000000" w:themeColor="text1"/>
        </w:rPr>
        <w:t>.</w:t>
      </w:r>
      <w:r w:rsidR="03E448AC" w:rsidRPr="202A43B1">
        <w:rPr>
          <w:rStyle w:val="normaltextrun"/>
          <w:rFonts w:eastAsiaTheme="majorEastAsia"/>
          <w:color w:val="000000" w:themeColor="text1"/>
        </w:rPr>
        <w:t xml:space="preserve"> Huvide konflikti vältimise nõue on rahvusvahelise tuumaohutuse praktika oluline põhimõte, mis aitab tagada, et pädeva asutuse otsused tuginevad objektiivsele, sõltumatule ja usaldusväärsele ekspertiisile.</w:t>
      </w:r>
      <w:r w:rsidR="2EF65ED4" w:rsidRPr="202A43B1">
        <w:rPr>
          <w:rStyle w:val="normaltextrun"/>
          <w:rFonts w:eastAsiaTheme="majorEastAsia"/>
          <w:color w:val="000000" w:themeColor="text1"/>
        </w:rPr>
        <w:t xml:space="preserve"> </w:t>
      </w:r>
    </w:p>
    <w:p w14:paraId="6A7F109A" w14:textId="7859A3CA" w:rsidR="281D1117" w:rsidRDefault="281D1117" w:rsidP="281D1117">
      <w:pPr>
        <w:pStyle w:val="paragraph"/>
        <w:spacing w:before="0" w:beforeAutospacing="0" w:after="0" w:afterAutospacing="0"/>
        <w:jc w:val="both"/>
        <w:rPr>
          <w:rStyle w:val="normaltextrun"/>
          <w:rFonts w:eastAsiaTheme="majorEastAsia"/>
          <w:color w:val="000000" w:themeColor="text1"/>
        </w:rPr>
      </w:pPr>
    </w:p>
    <w:p w14:paraId="52CE91E5" w14:textId="3EA0C6CA" w:rsidR="002C5110" w:rsidRDefault="21B34495" w:rsidP="44233FAD">
      <w:pPr>
        <w:rPr>
          <w:rFonts w:ascii="Times New Roman" w:hAnsi="Times New Roman" w:cs="Times New Roman"/>
          <w:color w:val="000000" w:themeColor="text1"/>
          <w:sz w:val="24"/>
          <w:szCs w:val="24"/>
        </w:rPr>
      </w:pPr>
      <w:r w:rsidRPr="4016D548">
        <w:rPr>
          <w:rFonts w:ascii="Times New Roman" w:hAnsi="Times New Roman" w:cs="Times New Roman"/>
          <w:b/>
          <w:bCs/>
          <w:color w:val="000000" w:themeColor="text1"/>
          <w:sz w:val="24"/>
          <w:szCs w:val="24"/>
        </w:rPr>
        <w:t xml:space="preserve">Eelnõu 3. peatükis </w:t>
      </w:r>
      <w:r w:rsidRPr="2DCFBE25">
        <w:rPr>
          <w:rFonts w:ascii="Times New Roman" w:hAnsi="Times New Roman" w:cs="Times New Roman"/>
          <w:color w:val="000000" w:themeColor="text1"/>
          <w:sz w:val="24"/>
          <w:szCs w:val="24"/>
        </w:rPr>
        <w:t>sätestatakse</w:t>
      </w:r>
      <w:r w:rsidRPr="4016D548">
        <w:rPr>
          <w:rFonts w:ascii="Times New Roman" w:hAnsi="Times New Roman" w:cs="Times New Roman"/>
          <w:b/>
          <w:bCs/>
          <w:color w:val="000000" w:themeColor="text1"/>
          <w:sz w:val="24"/>
          <w:szCs w:val="24"/>
        </w:rPr>
        <w:t xml:space="preserve"> </w:t>
      </w:r>
      <w:r w:rsidRPr="4016D548">
        <w:rPr>
          <w:rFonts w:ascii="Times New Roman" w:hAnsi="Times New Roman" w:cs="Times New Roman"/>
          <w:color w:val="000000" w:themeColor="text1"/>
          <w:sz w:val="24"/>
          <w:szCs w:val="24"/>
        </w:rPr>
        <w:t>nõuded t</w:t>
      </w:r>
      <w:r w:rsidR="6D65B5C3" w:rsidRPr="4016D548">
        <w:rPr>
          <w:rFonts w:ascii="Times New Roman" w:hAnsi="Times New Roman" w:cs="Times New Roman"/>
          <w:color w:val="000000" w:themeColor="text1"/>
          <w:sz w:val="24"/>
          <w:szCs w:val="24"/>
        </w:rPr>
        <w:t>uumakäitise planeerimi</w:t>
      </w:r>
      <w:r w:rsidR="42C523F7" w:rsidRPr="4016D548">
        <w:rPr>
          <w:rFonts w:ascii="Times New Roman" w:hAnsi="Times New Roman" w:cs="Times New Roman"/>
          <w:color w:val="000000" w:themeColor="text1"/>
          <w:sz w:val="24"/>
          <w:szCs w:val="24"/>
        </w:rPr>
        <w:t>sel</w:t>
      </w:r>
      <w:r w:rsidR="6D65B5C3" w:rsidRPr="4016D548">
        <w:rPr>
          <w:rFonts w:ascii="Times New Roman" w:hAnsi="Times New Roman" w:cs="Times New Roman"/>
          <w:color w:val="000000" w:themeColor="text1"/>
          <w:sz w:val="24"/>
          <w:szCs w:val="24"/>
        </w:rPr>
        <w:t>e ja ehitami</w:t>
      </w:r>
      <w:r w:rsidR="7EEA2873" w:rsidRPr="4016D548">
        <w:rPr>
          <w:rFonts w:ascii="Times New Roman" w:hAnsi="Times New Roman" w:cs="Times New Roman"/>
          <w:color w:val="000000" w:themeColor="text1"/>
          <w:sz w:val="24"/>
          <w:szCs w:val="24"/>
        </w:rPr>
        <w:t>sele.</w:t>
      </w:r>
    </w:p>
    <w:p w14:paraId="7C23BD65" w14:textId="5E2B046E" w:rsidR="00150818" w:rsidRPr="00150818" w:rsidRDefault="50C37F93" w:rsidP="00417C79">
      <w:pPr>
        <w:spacing w:after="0" w:line="240" w:lineRule="auto"/>
        <w:jc w:val="both"/>
        <w:rPr>
          <w:rStyle w:val="normaltextrun"/>
          <w:rFonts w:ascii="Times New Roman" w:eastAsiaTheme="majorEastAsia" w:hAnsi="Times New Roman" w:cs="Times New Roman"/>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 xml:space="preserve">Eelnõu §-s </w:t>
      </w:r>
      <w:r w:rsidR="0EA4F9C7" w:rsidRPr="4016D548">
        <w:rPr>
          <w:rStyle w:val="normaltextrun"/>
          <w:rFonts w:ascii="Times New Roman" w:eastAsiaTheme="majorEastAsia" w:hAnsi="Times New Roman" w:cs="Times New Roman"/>
          <w:b/>
          <w:bCs/>
          <w:color w:val="000000" w:themeColor="text1"/>
          <w:sz w:val="24"/>
          <w:szCs w:val="24"/>
        </w:rPr>
        <w:t>10</w:t>
      </w:r>
      <w:r w:rsidRPr="4016D548">
        <w:rPr>
          <w:rStyle w:val="normaltextrun"/>
          <w:rFonts w:ascii="Times New Roman" w:eastAsiaTheme="majorEastAsia" w:hAnsi="Times New Roman" w:cs="Times New Roman"/>
          <w:b/>
          <w:bCs/>
          <w:color w:val="000000" w:themeColor="text1"/>
          <w:sz w:val="24"/>
          <w:szCs w:val="24"/>
        </w:rPr>
        <w:t xml:space="preserve"> </w:t>
      </w:r>
      <w:r w:rsidR="3066DFC9" w:rsidRPr="2DCFBE25">
        <w:rPr>
          <w:rStyle w:val="normaltextrun"/>
          <w:rFonts w:ascii="Times New Roman" w:eastAsiaTheme="majorEastAsia" w:hAnsi="Times New Roman" w:cs="Times New Roman"/>
          <w:color w:val="000000" w:themeColor="text1"/>
          <w:sz w:val="24"/>
          <w:szCs w:val="24"/>
        </w:rPr>
        <w:t xml:space="preserve">sätestatakse </w:t>
      </w:r>
      <w:r w:rsidR="3066DFC9" w:rsidRPr="4016D548">
        <w:rPr>
          <w:rStyle w:val="normaltextrun"/>
          <w:rFonts w:ascii="Times New Roman" w:eastAsiaTheme="majorEastAsia" w:hAnsi="Times New Roman" w:cs="Times New Roman"/>
          <w:color w:val="000000" w:themeColor="text1"/>
          <w:sz w:val="24"/>
          <w:szCs w:val="24"/>
        </w:rPr>
        <w:t>nõuded ja tingimused tuumakäitise asukoha valikule.</w:t>
      </w:r>
    </w:p>
    <w:p w14:paraId="70A2C230" w14:textId="420EA101"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45F977A2" w14:textId="16FB5470" w:rsidR="61F8173C" w:rsidRDefault="61F8173C" w:rsidP="4016D548">
      <w:pPr>
        <w:spacing w:after="0" w:line="240" w:lineRule="auto"/>
        <w:jc w:val="both"/>
        <w:rPr>
          <w:rStyle w:val="normaltextrun"/>
          <w:rFonts w:ascii="Times New Roman" w:eastAsiaTheme="majorEastAsia" w:hAnsi="Times New Roman" w:cs="Times New Roman"/>
          <w:b/>
          <w:bCs/>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 xml:space="preserve">Eelnõu § 10 lõige 1 </w:t>
      </w:r>
      <w:r w:rsidRPr="4016D548">
        <w:rPr>
          <w:rStyle w:val="normaltextrun"/>
          <w:rFonts w:ascii="Times New Roman" w:eastAsiaTheme="majorEastAsia" w:hAnsi="Times New Roman" w:cs="Times New Roman"/>
          <w:color w:val="000000" w:themeColor="text1"/>
          <w:sz w:val="24"/>
          <w:szCs w:val="24"/>
        </w:rPr>
        <w:t>kohaselt kohaldatakse tuumakäitise planeerimisele planeerimisseadust, arvestades käesolevas seaduses sätestatud erisusi.</w:t>
      </w:r>
      <w:r w:rsidR="58D7CD00" w:rsidRPr="4016D548">
        <w:rPr>
          <w:rStyle w:val="normaltextrun"/>
          <w:rFonts w:ascii="Times New Roman" w:eastAsiaTheme="majorEastAsia" w:hAnsi="Times New Roman" w:cs="Times New Roman"/>
          <w:color w:val="000000" w:themeColor="text1"/>
          <w:sz w:val="24"/>
          <w:szCs w:val="24"/>
        </w:rPr>
        <w:t xml:space="preserve"> Tuumakäitise planeering koostatakse planeerimisseaduse kohaselt ning selle alusel valitakse ka sobiv planeeringuliik. Planeerimisseaduse menetlus tagab varajase alternatiivide võrdluse ja avalikkuse kaasamise, KSH ja </w:t>
      </w:r>
      <w:r w:rsidR="00E2554D">
        <w:rPr>
          <w:rStyle w:val="normaltextrun"/>
          <w:rFonts w:ascii="Times New Roman" w:eastAsiaTheme="majorEastAsia" w:hAnsi="Times New Roman" w:cs="Times New Roman"/>
          <w:color w:val="000000" w:themeColor="text1"/>
          <w:sz w:val="24"/>
          <w:szCs w:val="24"/>
        </w:rPr>
        <w:t xml:space="preserve">kooskõla </w:t>
      </w:r>
      <w:r w:rsidR="58D7CD00" w:rsidRPr="4016D548">
        <w:rPr>
          <w:rStyle w:val="normaltextrun"/>
          <w:rFonts w:ascii="Times New Roman" w:eastAsiaTheme="majorEastAsia" w:hAnsi="Times New Roman" w:cs="Times New Roman"/>
          <w:color w:val="000000" w:themeColor="text1"/>
          <w:sz w:val="24"/>
          <w:szCs w:val="24"/>
        </w:rPr>
        <w:t>p</w:t>
      </w:r>
      <w:r w:rsidR="00BD31A0" w:rsidRPr="00BD31A0">
        <w:rPr>
          <w:rFonts w:ascii="Times New Roman" w:eastAsiaTheme="majorEastAsia" w:hAnsi="Times New Roman" w:cs="Times New Roman"/>
          <w:color w:val="000000" w:themeColor="text1"/>
          <w:sz w:val="24"/>
          <w:szCs w:val="24"/>
        </w:rPr>
        <w:t>iiriülese mõjuga keskkonnamõju hindamise konventsioon</w:t>
      </w:r>
      <w:r w:rsidR="00741580">
        <w:rPr>
          <w:rFonts w:ascii="Times New Roman" w:eastAsiaTheme="majorEastAsia" w:hAnsi="Times New Roman" w:cs="Times New Roman"/>
          <w:color w:val="000000" w:themeColor="text1"/>
          <w:sz w:val="24"/>
          <w:szCs w:val="24"/>
        </w:rPr>
        <w:t>i</w:t>
      </w:r>
      <w:r w:rsidR="00BD31A0" w:rsidRPr="00BD31A0">
        <w:rPr>
          <w:rFonts w:ascii="Times New Roman" w:eastAsiaTheme="majorEastAsia" w:hAnsi="Times New Roman" w:cs="Times New Roman"/>
          <w:color w:val="000000" w:themeColor="text1"/>
          <w:sz w:val="24"/>
          <w:szCs w:val="24"/>
        </w:rPr>
        <w:t xml:space="preserve"> </w:t>
      </w:r>
      <w:r w:rsidR="58D7CD00" w:rsidRPr="4016D548">
        <w:rPr>
          <w:rStyle w:val="normaltextrun"/>
          <w:rFonts w:ascii="Times New Roman" w:eastAsiaTheme="majorEastAsia" w:hAnsi="Times New Roman" w:cs="Times New Roman"/>
          <w:color w:val="000000" w:themeColor="text1"/>
          <w:sz w:val="24"/>
          <w:szCs w:val="24"/>
        </w:rPr>
        <w:t>(Espoo konventsioon)</w:t>
      </w:r>
      <w:r w:rsidR="00741580">
        <w:rPr>
          <w:rStyle w:val="normaltextrun"/>
          <w:rFonts w:ascii="Times New Roman" w:eastAsiaTheme="majorEastAsia" w:hAnsi="Times New Roman" w:cs="Times New Roman"/>
          <w:color w:val="000000" w:themeColor="text1"/>
          <w:sz w:val="24"/>
          <w:szCs w:val="24"/>
        </w:rPr>
        <w:t xml:space="preserve"> nõuete</w:t>
      </w:r>
      <w:r w:rsidR="00E2554D">
        <w:rPr>
          <w:rStyle w:val="normaltextrun"/>
          <w:rFonts w:ascii="Times New Roman" w:eastAsiaTheme="majorEastAsia" w:hAnsi="Times New Roman" w:cs="Times New Roman"/>
          <w:color w:val="000000" w:themeColor="text1"/>
          <w:sz w:val="24"/>
          <w:szCs w:val="24"/>
        </w:rPr>
        <w:t>ga</w:t>
      </w:r>
      <w:r w:rsidR="00741580">
        <w:rPr>
          <w:rStyle w:val="normaltextrun"/>
          <w:rFonts w:ascii="Times New Roman" w:eastAsiaTheme="majorEastAsia" w:hAnsi="Times New Roman" w:cs="Times New Roman"/>
          <w:color w:val="000000" w:themeColor="text1"/>
          <w:sz w:val="24"/>
          <w:szCs w:val="24"/>
        </w:rPr>
        <w:t xml:space="preserve"> </w:t>
      </w:r>
      <w:r w:rsidR="58D7CD00" w:rsidRPr="4016D548">
        <w:rPr>
          <w:rStyle w:val="normaltextrun"/>
          <w:rFonts w:ascii="Times New Roman" w:eastAsiaTheme="majorEastAsia" w:hAnsi="Times New Roman" w:cs="Times New Roman"/>
          <w:color w:val="000000" w:themeColor="text1"/>
          <w:sz w:val="24"/>
          <w:szCs w:val="24"/>
        </w:rPr>
        <w:t>ning kooskõlastused pädevate asutustega (sh kiirgus- ja tuumaohutus, pääste, julgeolek).</w:t>
      </w:r>
    </w:p>
    <w:p w14:paraId="0866CE16" w14:textId="28C57C45" w:rsidR="4016D548" w:rsidRDefault="4016D548" w:rsidP="4016D548">
      <w:pPr>
        <w:spacing w:after="0" w:line="240" w:lineRule="auto"/>
        <w:jc w:val="both"/>
        <w:rPr>
          <w:rStyle w:val="normaltextrun"/>
          <w:rFonts w:ascii="Times New Roman" w:eastAsiaTheme="majorEastAsia" w:hAnsi="Times New Roman" w:cs="Times New Roman"/>
          <w:b/>
          <w:bCs/>
          <w:color w:val="000000" w:themeColor="text1"/>
          <w:sz w:val="24"/>
          <w:szCs w:val="24"/>
        </w:rPr>
      </w:pPr>
    </w:p>
    <w:p w14:paraId="205DC4A3" w14:textId="49EDA2C8" w:rsidR="72757849" w:rsidRDefault="72757849" w:rsidP="4016D548">
      <w:pPr>
        <w:spacing w:after="0" w:line="240" w:lineRule="auto"/>
        <w:jc w:val="both"/>
        <w:rPr>
          <w:rStyle w:val="normaltextrun"/>
          <w:rFonts w:ascii="Times New Roman" w:eastAsiaTheme="majorEastAsia" w:hAnsi="Times New Roman" w:cs="Times New Roman"/>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 xml:space="preserve">Eelnõu § 10 lõige 2 </w:t>
      </w:r>
      <w:r w:rsidRPr="4016D548">
        <w:rPr>
          <w:rStyle w:val="normaltextrun"/>
          <w:rFonts w:ascii="Times New Roman" w:eastAsiaTheme="majorEastAsia" w:hAnsi="Times New Roman" w:cs="Times New Roman"/>
          <w:color w:val="000000" w:themeColor="text1"/>
          <w:sz w:val="24"/>
          <w:szCs w:val="24"/>
        </w:rPr>
        <w:t>sätestab, et pädev asutus kooskõlastab tuumakäitise asukoha eelvaliku otsuse eelnõu juhul, kui see vastab rahvusvahelistele tuumakäitiste asukohavalikut käsitlevatele nõuetele ning planeeringu koostamise korraldaja on hinnanud vähemalt seaduses loetletud ohutus- ja julgeolekukriteeriume. Selline regulatsioon tagab, et tuumakäitise asukohavalik lähtub IAEA juhenditest ning rahvusvaheliselt tunnustatud asukoha hindamise praktikast, mis eeldab nii käitise ohutuse kui ka füüsilise kaitse tagamist kogu käitise elu</w:t>
      </w:r>
      <w:r w:rsidR="00775CC8">
        <w:rPr>
          <w:rStyle w:val="normaltextrun"/>
          <w:rFonts w:ascii="Times New Roman" w:eastAsiaTheme="majorEastAsia" w:hAnsi="Times New Roman" w:cs="Times New Roman"/>
          <w:color w:val="000000" w:themeColor="text1"/>
          <w:sz w:val="24"/>
          <w:szCs w:val="24"/>
        </w:rPr>
        <w:t>kaare</w:t>
      </w:r>
      <w:r w:rsidRPr="4016D548">
        <w:rPr>
          <w:rStyle w:val="normaltextrun"/>
          <w:rFonts w:ascii="Times New Roman" w:eastAsiaTheme="majorEastAsia" w:hAnsi="Times New Roman" w:cs="Times New Roman"/>
          <w:color w:val="000000" w:themeColor="text1"/>
          <w:sz w:val="24"/>
          <w:szCs w:val="24"/>
        </w:rPr>
        <w:t xml:space="preserve"> jooksul.</w:t>
      </w:r>
    </w:p>
    <w:p w14:paraId="0C6252C7" w14:textId="3C63972D"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70F46EAD" w14:textId="2B1CBB8E" w:rsidR="72757849" w:rsidRDefault="72757849" w:rsidP="0860B4A2">
      <w:pPr>
        <w:spacing w:after="0" w:line="240" w:lineRule="auto"/>
        <w:jc w:val="both"/>
        <w:rPr>
          <w:rStyle w:val="normaltextrun"/>
          <w:rFonts w:ascii="Times New Roman" w:eastAsiaTheme="majorEastAsia" w:hAnsi="Times New Roman" w:cs="Times New Roman"/>
          <w:color w:val="000000" w:themeColor="text1"/>
          <w:sz w:val="24"/>
          <w:szCs w:val="24"/>
        </w:rPr>
      </w:pPr>
      <w:r w:rsidRPr="01325512">
        <w:rPr>
          <w:rStyle w:val="normaltextrun"/>
          <w:rFonts w:ascii="Times New Roman" w:eastAsiaTheme="majorEastAsia" w:hAnsi="Times New Roman" w:cs="Times New Roman"/>
          <w:color w:val="000000" w:themeColor="text1"/>
          <w:sz w:val="24"/>
          <w:szCs w:val="24"/>
        </w:rPr>
        <w:t>Seaduses loetletud kriteeriumid – muu hulgas jahutusvee kättesaadavus, kaugused riigipiirist ja asustusest, suurõnnetuse ohuga ettevõtted, piirkonna taristu, meteoroloogilised ja kliimatingimused, geoloogilised omadused, üleujutusohud, hädaolukorraks valmisoleku rakendatavus, hinnanguline hädaolukorra planeerimistsoon, füüsilise kaitse võimalikkus ning maa-ala piisavus ja sobiv tulevane maakasutus – on valitud selleks, et hinnata kõiki tuumakäitise ohutusega seotud olulisi tegureid juba planeeringu varases staadiumis. Need kriteeriumid vastavad IAEA juhendi SSG-35 (</w:t>
      </w:r>
      <w:proofErr w:type="spellStart"/>
      <w:r w:rsidRPr="01325512">
        <w:rPr>
          <w:rStyle w:val="normaltextrun"/>
          <w:rFonts w:ascii="Times New Roman" w:eastAsiaTheme="majorEastAsia" w:hAnsi="Times New Roman" w:cs="Times New Roman"/>
          <w:color w:val="000000" w:themeColor="text1"/>
          <w:sz w:val="24"/>
          <w:szCs w:val="24"/>
        </w:rPr>
        <w:t>Site</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Survey</w:t>
      </w:r>
      <w:proofErr w:type="spellEnd"/>
      <w:r w:rsidRPr="01325512">
        <w:rPr>
          <w:rStyle w:val="normaltextrun"/>
          <w:rFonts w:ascii="Times New Roman" w:eastAsiaTheme="majorEastAsia" w:hAnsi="Times New Roman" w:cs="Times New Roman"/>
          <w:color w:val="000000" w:themeColor="text1"/>
          <w:sz w:val="24"/>
          <w:szCs w:val="24"/>
        </w:rPr>
        <w:t xml:space="preserve"> and </w:t>
      </w:r>
      <w:proofErr w:type="spellStart"/>
      <w:r w:rsidRPr="01325512">
        <w:rPr>
          <w:rStyle w:val="normaltextrun"/>
          <w:rFonts w:ascii="Times New Roman" w:eastAsiaTheme="majorEastAsia" w:hAnsi="Times New Roman" w:cs="Times New Roman"/>
          <w:color w:val="000000" w:themeColor="text1"/>
          <w:sz w:val="24"/>
          <w:szCs w:val="24"/>
        </w:rPr>
        <w:t>Site</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Selection</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for</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Nuclear</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Installations</w:t>
      </w:r>
      <w:proofErr w:type="spellEnd"/>
      <w:r w:rsidRPr="01325512">
        <w:rPr>
          <w:rStyle w:val="Allmrkuseviide"/>
          <w:rFonts w:ascii="Times New Roman" w:eastAsiaTheme="majorEastAsia" w:hAnsi="Times New Roman" w:cs="Times New Roman"/>
          <w:color w:val="000000" w:themeColor="text1"/>
          <w:sz w:val="24"/>
          <w:szCs w:val="24"/>
        </w:rPr>
        <w:footnoteReference w:id="21"/>
      </w:r>
      <w:r w:rsidRPr="01325512">
        <w:rPr>
          <w:rStyle w:val="normaltextrun"/>
          <w:rFonts w:ascii="Times New Roman" w:eastAsiaTheme="majorEastAsia" w:hAnsi="Times New Roman" w:cs="Times New Roman"/>
          <w:color w:val="000000" w:themeColor="text1"/>
          <w:sz w:val="24"/>
          <w:szCs w:val="24"/>
        </w:rPr>
        <w:t>) sõelumiskriteeriumidele ning SSR-1 (</w:t>
      </w:r>
      <w:proofErr w:type="spellStart"/>
      <w:r w:rsidRPr="01325512">
        <w:rPr>
          <w:rStyle w:val="normaltextrun"/>
          <w:rFonts w:ascii="Times New Roman" w:eastAsiaTheme="majorEastAsia" w:hAnsi="Times New Roman" w:cs="Times New Roman"/>
          <w:color w:val="000000" w:themeColor="text1"/>
          <w:sz w:val="24"/>
          <w:szCs w:val="24"/>
        </w:rPr>
        <w:t>Site</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Evaluation</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for</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Nuclear</w:t>
      </w:r>
      <w:proofErr w:type="spellEnd"/>
      <w:r w:rsidRPr="01325512">
        <w:rPr>
          <w:rStyle w:val="normaltextrun"/>
          <w:rFonts w:ascii="Times New Roman" w:eastAsiaTheme="majorEastAsia" w:hAnsi="Times New Roman" w:cs="Times New Roman"/>
          <w:color w:val="000000" w:themeColor="text1"/>
          <w:sz w:val="24"/>
          <w:szCs w:val="24"/>
        </w:rPr>
        <w:t xml:space="preserve"> </w:t>
      </w:r>
      <w:proofErr w:type="spellStart"/>
      <w:r w:rsidRPr="01325512">
        <w:rPr>
          <w:rStyle w:val="normaltextrun"/>
          <w:rFonts w:ascii="Times New Roman" w:eastAsiaTheme="majorEastAsia" w:hAnsi="Times New Roman" w:cs="Times New Roman"/>
          <w:color w:val="000000" w:themeColor="text1"/>
          <w:sz w:val="24"/>
          <w:szCs w:val="24"/>
        </w:rPr>
        <w:t>Installations</w:t>
      </w:r>
      <w:proofErr w:type="spellEnd"/>
      <w:r w:rsidRPr="01325512">
        <w:rPr>
          <w:rStyle w:val="Allmrkuseviide"/>
          <w:rFonts w:ascii="Times New Roman" w:eastAsiaTheme="majorEastAsia" w:hAnsi="Times New Roman" w:cs="Times New Roman"/>
          <w:color w:val="000000" w:themeColor="text1"/>
          <w:sz w:val="24"/>
          <w:szCs w:val="24"/>
        </w:rPr>
        <w:footnoteReference w:id="22"/>
      </w:r>
      <w:r w:rsidRPr="01325512">
        <w:rPr>
          <w:rStyle w:val="normaltextrun"/>
          <w:rFonts w:ascii="Times New Roman" w:eastAsiaTheme="majorEastAsia" w:hAnsi="Times New Roman" w:cs="Times New Roman"/>
          <w:color w:val="000000" w:themeColor="text1"/>
          <w:sz w:val="24"/>
          <w:szCs w:val="24"/>
        </w:rPr>
        <w:t>) nõuetele väliste sündmuste, inimtegevusest tulenevate ohtude ja hädaolukorra eelduste kohta.</w:t>
      </w:r>
    </w:p>
    <w:p w14:paraId="6300B8F2" w14:textId="578A20F0"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13598C35" w14:textId="5CAE4431" w:rsidR="6D3980CD" w:rsidRDefault="6D3980CD" w:rsidP="4016D548">
      <w:pPr>
        <w:spacing w:after="0" w:line="240" w:lineRule="auto"/>
        <w:jc w:val="both"/>
        <w:rPr>
          <w:rStyle w:val="normaltextrun"/>
          <w:rFonts w:ascii="Times New Roman" w:eastAsiaTheme="majorEastAsia" w:hAnsi="Times New Roman" w:cs="Times New Roman"/>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 xml:space="preserve">Eelnõu § 10 lõige 3 </w:t>
      </w:r>
      <w:r w:rsidRPr="2DCFBE25">
        <w:rPr>
          <w:rStyle w:val="normaltextrun"/>
          <w:rFonts w:ascii="Times New Roman" w:eastAsiaTheme="majorEastAsia" w:hAnsi="Times New Roman" w:cs="Times New Roman"/>
          <w:color w:val="000000" w:themeColor="text1"/>
          <w:sz w:val="24"/>
          <w:szCs w:val="24"/>
        </w:rPr>
        <w:t>volitab</w:t>
      </w:r>
      <w:r w:rsidRPr="4016D548">
        <w:rPr>
          <w:rStyle w:val="normaltextrun"/>
          <w:rFonts w:ascii="Times New Roman" w:eastAsiaTheme="majorEastAsia" w:hAnsi="Times New Roman" w:cs="Times New Roman"/>
          <w:color w:val="000000" w:themeColor="text1"/>
          <w:sz w:val="24"/>
          <w:szCs w:val="24"/>
        </w:rPr>
        <w:t xml:space="preserve"> valdkonna eest vastutavat ministrit kehtestama määrusega tuumakäitise asukoha eelvaliku hindamise täpsemad nõuded ja andmekoosseisu .</w:t>
      </w:r>
    </w:p>
    <w:p w14:paraId="4A5A2186" w14:textId="5AB75311"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380ABA6C" w14:textId="1DA71417" w:rsidR="21C667FB" w:rsidRDefault="21C667FB" w:rsidP="4016D548">
      <w:pPr>
        <w:jc w:val="both"/>
        <w:rPr>
          <w:rFonts w:ascii="Times New Roman" w:hAnsi="Times New Roman" w:cs="Times New Roman"/>
          <w:sz w:val="24"/>
          <w:szCs w:val="24"/>
        </w:rPr>
      </w:pPr>
      <w:r w:rsidRPr="4016D548">
        <w:rPr>
          <w:rFonts w:ascii="Times New Roman" w:hAnsi="Times New Roman" w:cs="Times New Roman"/>
          <w:b/>
          <w:bCs/>
          <w:sz w:val="24"/>
          <w:szCs w:val="24"/>
        </w:rPr>
        <w:t xml:space="preserve">Eelnõu § </w:t>
      </w:r>
      <w:r w:rsidR="075AF17F" w:rsidRPr="1CE4F97C">
        <w:rPr>
          <w:rFonts w:ascii="Times New Roman" w:hAnsi="Times New Roman" w:cs="Times New Roman"/>
          <w:b/>
          <w:bCs/>
          <w:sz w:val="24"/>
          <w:szCs w:val="24"/>
        </w:rPr>
        <w:t>1</w:t>
      </w:r>
      <w:r w:rsidR="6728C510" w:rsidRPr="1CE4F97C">
        <w:rPr>
          <w:rFonts w:ascii="Times New Roman" w:hAnsi="Times New Roman" w:cs="Times New Roman"/>
          <w:b/>
          <w:bCs/>
          <w:sz w:val="24"/>
          <w:szCs w:val="24"/>
        </w:rPr>
        <w:t>1</w:t>
      </w:r>
      <w:r w:rsidRPr="4016D548">
        <w:rPr>
          <w:rFonts w:ascii="Times New Roman" w:hAnsi="Times New Roman" w:cs="Times New Roman"/>
          <w:b/>
          <w:bCs/>
          <w:sz w:val="24"/>
          <w:szCs w:val="24"/>
        </w:rPr>
        <w:t xml:space="preserve"> lõige 1 </w:t>
      </w:r>
      <w:r w:rsidRPr="2DCFBE25">
        <w:rPr>
          <w:rFonts w:ascii="Times New Roman" w:hAnsi="Times New Roman" w:cs="Times New Roman"/>
          <w:sz w:val="24"/>
          <w:szCs w:val="24"/>
        </w:rPr>
        <w:t>sätestab</w:t>
      </w:r>
      <w:r w:rsidRPr="4016D548">
        <w:rPr>
          <w:rFonts w:ascii="Times New Roman" w:hAnsi="Times New Roman" w:cs="Times New Roman"/>
          <w:sz w:val="24"/>
          <w:szCs w:val="24"/>
        </w:rPr>
        <w:t xml:space="preserve"> tuumakäitise asukoha hindamisaruande koostamise kohustuse ning selle nõuded. Asukoha hindamisaruanne on tuumakäitise planeerimise üks keskseid dokumente, mille eesmärk on hinnata, kas valitud ala vastab rahvusvahelistele tuumaohutuse standarditele ning kas asukoht võimaldab käitise ohutut rajamist, käitamist ja hädaolukorraks valmisolekut kogu käitise el</w:t>
      </w:r>
      <w:r w:rsidR="00775CC8">
        <w:rPr>
          <w:rFonts w:ascii="Times New Roman" w:hAnsi="Times New Roman" w:cs="Times New Roman"/>
          <w:sz w:val="24"/>
          <w:szCs w:val="24"/>
        </w:rPr>
        <w:t>ukaare</w:t>
      </w:r>
      <w:r w:rsidRPr="4016D548">
        <w:rPr>
          <w:rFonts w:ascii="Times New Roman" w:hAnsi="Times New Roman" w:cs="Times New Roman"/>
          <w:sz w:val="24"/>
          <w:szCs w:val="24"/>
        </w:rPr>
        <w:t xml:space="preserve"> vältel.</w:t>
      </w:r>
    </w:p>
    <w:p w14:paraId="2BA13BF9" w14:textId="125D2560" w:rsidR="21C667FB" w:rsidRDefault="21C667FB" w:rsidP="4016D548">
      <w:pPr>
        <w:jc w:val="both"/>
        <w:rPr>
          <w:rFonts w:ascii="Times New Roman" w:hAnsi="Times New Roman" w:cs="Times New Roman"/>
          <w:sz w:val="24"/>
          <w:szCs w:val="24"/>
        </w:rPr>
      </w:pPr>
      <w:r w:rsidRPr="4016D548">
        <w:rPr>
          <w:rFonts w:ascii="Times New Roman" w:hAnsi="Times New Roman" w:cs="Times New Roman"/>
          <w:sz w:val="24"/>
          <w:szCs w:val="24"/>
        </w:rPr>
        <w:t>Lõikes 1 loetletakse peamised tegurite rühmad, mida asukoha hindamisel tuleb analüüsida. Need hõlmavad nii looduslikke olusid (näiteks geoloogilised, hüdrogeoloogilised ja meteoroloogilised tingimused, pinnase stabiilsus ja soojuse ärajuhtimise võimalused) kui ka inimtekkelisi ohte (näiteks suurõnnetuse ohuga ettevõtted, ohtlike kaupade transpordikoridorid, lennuõnnetuse oht). Lisaks tuleb hinnata kohaliku taristu ja maakasutuse sobivust, füüsilise kaitse meetmete rakendamise võimalikkust ning hädaolukorra lahendamise ja reageerimise korraldust mõjutavaid tegureid. Aruanne peab sisaldama ka hinnangut sellele, millist mõju võib kavandatav tuumakäitis avaldada elanike ja keskkonna ohutusele ning julgeolekule.</w:t>
      </w:r>
    </w:p>
    <w:p w14:paraId="23C2190E" w14:textId="644CB713" w:rsidR="21C667FB" w:rsidRDefault="21C667FB" w:rsidP="4016D548">
      <w:pPr>
        <w:jc w:val="both"/>
        <w:rPr>
          <w:rFonts w:ascii="Times New Roman" w:hAnsi="Times New Roman" w:cs="Times New Roman"/>
          <w:sz w:val="24"/>
          <w:szCs w:val="24"/>
        </w:rPr>
      </w:pPr>
      <w:r w:rsidRPr="4016D548">
        <w:rPr>
          <w:rFonts w:ascii="Times New Roman" w:hAnsi="Times New Roman" w:cs="Times New Roman"/>
          <w:sz w:val="24"/>
          <w:szCs w:val="24"/>
        </w:rPr>
        <w:t>Selline lähenemine on kooskõlas Rahvusvahelise Aatomienergiaagentuuri juhenditega tuumakäitiste asukohahindamise kohta, mis nõuavad, et asukoha sobivust hinnataks terviklikult ja süstemaatiliselt, võttes arvesse kõiki olulisi väliseid sündmusi, ohte ja kohalikke tingimusi.</w:t>
      </w:r>
    </w:p>
    <w:p w14:paraId="6C590B31" w14:textId="040A154F" w:rsidR="22D6BA71" w:rsidRDefault="22D6BA71" w:rsidP="4016D548">
      <w:pPr>
        <w:jc w:val="both"/>
        <w:rPr>
          <w:rFonts w:ascii="Times New Roman" w:hAnsi="Times New Roman" w:cs="Times New Roman"/>
          <w:sz w:val="24"/>
          <w:szCs w:val="24"/>
        </w:rPr>
      </w:pPr>
      <w:r w:rsidRPr="4016D548">
        <w:rPr>
          <w:rFonts w:ascii="Times New Roman" w:hAnsi="Times New Roman" w:cs="Times New Roman"/>
          <w:b/>
          <w:bCs/>
          <w:sz w:val="24"/>
          <w:szCs w:val="24"/>
        </w:rPr>
        <w:t xml:space="preserve">Eelnõu § </w:t>
      </w:r>
      <w:r w:rsidR="21AE9F7E" w:rsidRPr="65541096">
        <w:rPr>
          <w:rFonts w:ascii="Times New Roman" w:hAnsi="Times New Roman" w:cs="Times New Roman"/>
          <w:b/>
          <w:bCs/>
          <w:sz w:val="24"/>
          <w:szCs w:val="24"/>
        </w:rPr>
        <w:t>1</w:t>
      </w:r>
      <w:r w:rsidR="24A1E6DA" w:rsidRPr="65541096">
        <w:rPr>
          <w:rFonts w:ascii="Times New Roman" w:hAnsi="Times New Roman" w:cs="Times New Roman"/>
          <w:b/>
          <w:bCs/>
          <w:sz w:val="24"/>
          <w:szCs w:val="24"/>
        </w:rPr>
        <w:t>1</w:t>
      </w:r>
      <w:r w:rsidRPr="4016D548">
        <w:rPr>
          <w:rFonts w:ascii="Times New Roman" w:hAnsi="Times New Roman" w:cs="Times New Roman"/>
          <w:b/>
          <w:bCs/>
          <w:sz w:val="24"/>
          <w:szCs w:val="24"/>
        </w:rPr>
        <w:t xml:space="preserve"> lõige </w:t>
      </w:r>
      <w:r w:rsidR="21C667FB" w:rsidRPr="4016D548">
        <w:rPr>
          <w:rFonts w:ascii="Times New Roman" w:hAnsi="Times New Roman" w:cs="Times New Roman"/>
          <w:b/>
          <w:bCs/>
          <w:sz w:val="24"/>
          <w:szCs w:val="24"/>
        </w:rPr>
        <w:t xml:space="preserve">2 </w:t>
      </w:r>
      <w:r w:rsidR="21C667FB" w:rsidRPr="4016D548">
        <w:rPr>
          <w:rFonts w:ascii="Times New Roman" w:hAnsi="Times New Roman" w:cs="Times New Roman"/>
          <w:sz w:val="24"/>
          <w:szCs w:val="24"/>
        </w:rPr>
        <w:t xml:space="preserve">annab valdkonna eest vastutavale ministrile volituse kehtestada määrusega asukoha hindamise täpsemad nõuded ja aruande andmekoosseisu. See võimaldab arvesse võtta rahvusvaheliste standardite arengut ning tagab, et menetluses kasutatav </w:t>
      </w:r>
      <w:proofErr w:type="spellStart"/>
      <w:r w:rsidR="21C667FB" w:rsidRPr="4016D548">
        <w:rPr>
          <w:rFonts w:ascii="Times New Roman" w:hAnsi="Times New Roman" w:cs="Times New Roman"/>
          <w:sz w:val="24"/>
          <w:szCs w:val="24"/>
        </w:rPr>
        <w:t>analüüsimeetodika</w:t>
      </w:r>
      <w:proofErr w:type="spellEnd"/>
      <w:r w:rsidR="21C667FB" w:rsidRPr="4016D548">
        <w:rPr>
          <w:rFonts w:ascii="Times New Roman" w:hAnsi="Times New Roman" w:cs="Times New Roman"/>
          <w:sz w:val="24"/>
          <w:szCs w:val="24"/>
        </w:rPr>
        <w:t xml:space="preserve"> on ajakohane ja ühtne.</w:t>
      </w:r>
    </w:p>
    <w:p w14:paraId="1174490C" w14:textId="1924E8E8" w:rsidR="4BB96165" w:rsidRDefault="4BB96165" w:rsidP="1FC8C636">
      <w:pPr>
        <w:jc w:val="both"/>
      </w:pPr>
      <w:r w:rsidRPr="1FC8C636">
        <w:rPr>
          <w:rFonts w:ascii="Times New Roman" w:hAnsi="Times New Roman" w:cs="Times New Roman"/>
          <w:sz w:val="24"/>
          <w:szCs w:val="24"/>
        </w:rPr>
        <w:t xml:space="preserve">Samas ei ole otstarbekas ega võimalik sätestada seaduse tasandil konkreetseid numbrilisi piirväärtusi (nt jahutusvee minimaalse koguse, asukoha pindala või lubatud kauguste osas), sest nende sobivus sõltub kasutatavast tehnoloogiast, kavandatava </w:t>
      </w:r>
      <w:r w:rsidR="2D83F407" w:rsidRPr="5288DBD5">
        <w:rPr>
          <w:rFonts w:ascii="Times New Roman" w:hAnsi="Times New Roman" w:cs="Times New Roman"/>
          <w:sz w:val="24"/>
          <w:szCs w:val="24"/>
        </w:rPr>
        <w:t>ehi</w:t>
      </w:r>
      <w:r w:rsidRPr="5288DBD5">
        <w:rPr>
          <w:rFonts w:ascii="Times New Roman" w:hAnsi="Times New Roman" w:cs="Times New Roman"/>
          <w:sz w:val="24"/>
          <w:szCs w:val="24"/>
        </w:rPr>
        <w:t>tise</w:t>
      </w:r>
      <w:r w:rsidRPr="1FC8C636">
        <w:rPr>
          <w:rFonts w:ascii="Times New Roman" w:hAnsi="Times New Roman" w:cs="Times New Roman"/>
          <w:sz w:val="24"/>
          <w:szCs w:val="24"/>
        </w:rPr>
        <w:t xml:space="preserve"> tüübist, kohalikest loodus- ja kliimatingimustest ning võimalikest tehnilistest lahendustest. Rahvusvahelises praktikas (sh IAEA juhend SSG-35) käsitletakse neid kriteeriume võrdleva ja põhjendatud hindamise põhimõttel, mitte fikseeritud piirväärtustena.</w:t>
      </w:r>
    </w:p>
    <w:p w14:paraId="21678F0B" w14:textId="364975E8" w:rsidR="4BB96165" w:rsidRDefault="4BB96165" w:rsidP="1FC8C636">
      <w:pPr>
        <w:jc w:val="both"/>
        <w:rPr>
          <w:rFonts w:ascii="Times New Roman" w:hAnsi="Times New Roman" w:cs="Times New Roman"/>
          <w:sz w:val="24"/>
          <w:szCs w:val="24"/>
        </w:rPr>
      </w:pPr>
      <w:r w:rsidRPr="1FC8C636">
        <w:rPr>
          <w:rFonts w:ascii="Times New Roman" w:hAnsi="Times New Roman" w:cs="Times New Roman"/>
          <w:sz w:val="24"/>
          <w:szCs w:val="24"/>
        </w:rPr>
        <w:t>Planeerimisprotsessis kaasatakse pädev ja sõltumatu konsultant, kelle ülesandeks on hinnata iga kriteeriumi täitmist ohutuse, julgeoleku ja keskkonnamõju seisukohalt, kasutades selleks sobivaid arvutusmudeleid, lähteandmeid ja rahvusvaheliselt tunnustatud metoodikaid. Konsultandi järeldused peavad olema põhjendatud ja läbipaistvad, et pädev asutus saaks hinnata asukoha sobivust riskipõhise lähenemise kaudu, isegi juhul, kui võrdlus konkreetsete seaduses fikseeritud numbriliste väärtustega ei ole võimalik.</w:t>
      </w:r>
    </w:p>
    <w:p w14:paraId="5D00686F" w14:textId="5B21B1AD" w:rsidR="00005D7B" w:rsidRPr="003B7D7B" w:rsidRDefault="00280A87" w:rsidP="005B653E">
      <w:pPr>
        <w:jc w:val="both"/>
        <w:rPr>
          <w:rFonts w:ascii="Times New Roman" w:hAnsi="Times New Roman" w:cs="Times New Roman"/>
          <w:b/>
          <w:bCs/>
          <w:sz w:val="24"/>
          <w:szCs w:val="24"/>
        </w:rPr>
      </w:pPr>
      <w:r w:rsidRPr="003B7D7B">
        <w:rPr>
          <w:rFonts w:ascii="Times New Roman" w:hAnsi="Times New Roman" w:cs="Times New Roman"/>
          <w:b/>
          <w:bCs/>
          <w:sz w:val="24"/>
          <w:szCs w:val="24"/>
        </w:rPr>
        <w:t>3.</w:t>
      </w:r>
      <w:r w:rsidR="003B7D7B" w:rsidRPr="003B7D7B">
        <w:rPr>
          <w:rFonts w:ascii="Times New Roman" w:hAnsi="Times New Roman" w:cs="Times New Roman"/>
          <w:b/>
          <w:bCs/>
          <w:sz w:val="24"/>
          <w:szCs w:val="24"/>
        </w:rPr>
        <w:t>p</w:t>
      </w:r>
      <w:r w:rsidR="00765280" w:rsidRPr="003B7D7B">
        <w:rPr>
          <w:rFonts w:ascii="Times New Roman" w:hAnsi="Times New Roman" w:cs="Times New Roman"/>
          <w:b/>
          <w:bCs/>
          <w:sz w:val="24"/>
          <w:szCs w:val="24"/>
        </w:rPr>
        <w:t xml:space="preserve">eatüki </w:t>
      </w:r>
      <w:r w:rsidR="005B653E" w:rsidRPr="003B7D7B">
        <w:rPr>
          <w:rFonts w:ascii="Times New Roman" w:hAnsi="Times New Roman" w:cs="Times New Roman"/>
          <w:b/>
          <w:bCs/>
          <w:sz w:val="24"/>
          <w:szCs w:val="24"/>
        </w:rPr>
        <w:t xml:space="preserve">2. </w:t>
      </w:r>
      <w:r w:rsidR="00765280" w:rsidRPr="003B7D7B">
        <w:rPr>
          <w:rFonts w:ascii="Times New Roman" w:hAnsi="Times New Roman" w:cs="Times New Roman"/>
          <w:b/>
          <w:bCs/>
          <w:sz w:val="24"/>
          <w:szCs w:val="24"/>
        </w:rPr>
        <w:t>jagu reguleerib eelhinnangu menetlust.</w:t>
      </w:r>
      <w:r w:rsidR="00161E12" w:rsidRPr="003B7D7B">
        <w:rPr>
          <w:rFonts w:ascii="Times New Roman" w:hAnsi="Times New Roman" w:cs="Times New Roman"/>
          <w:b/>
          <w:bCs/>
          <w:sz w:val="24"/>
          <w:szCs w:val="24"/>
        </w:rPr>
        <w:t xml:space="preserve"> </w:t>
      </w:r>
      <w:r w:rsidR="00A92A04" w:rsidRPr="003B7D7B">
        <w:rPr>
          <w:rFonts w:ascii="Times New Roman" w:hAnsi="Times New Roman" w:cs="Times New Roman"/>
          <w:b/>
          <w:bCs/>
          <w:sz w:val="24"/>
          <w:szCs w:val="24"/>
        </w:rPr>
        <w:t>Paragrahv</w:t>
      </w:r>
      <w:r w:rsidR="00161E12" w:rsidRPr="003B7D7B">
        <w:rPr>
          <w:rFonts w:ascii="Times New Roman" w:hAnsi="Times New Roman" w:cs="Times New Roman"/>
          <w:b/>
          <w:bCs/>
          <w:sz w:val="24"/>
          <w:szCs w:val="24"/>
        </w:rPr>
        <w:t xml:space="preserve"> </w:t>
      </w:r>
      <w:r w:rsidR="005B653E" w:rsidRPr="003B7D7B">
        <w:rPr>
          <w:rFonts w:ascii="Times New Roman" w:hAnsi="Times New Roman" w:cs="Times New Roman"/>
          <w:b/>
          <w:bCs/>
          <w:sz w:val="24"/>
          <w:szCs w:val="24"/>
        </w:rPr>
        <w:t xml:space="preserve">12 </w:t>
      </w:r>
      <w:r w:rsidR="00161E12" w:rsidRPr="003B7D7B">
        <w:rPr>
          <w:rFonts w:ascii="Times New Roman" w:hAnsi="Times New Roman" w:cs="Times New Roman"/>
          <w:b/>
          <w:bCs/>
          <w:sz w:val="24"/>
          <w:szCs w:val="24"/>
        </w:rPr>
        <w:t xml:space="preserve">sätestab eelhinnangu </w:t>
      </w:r>
      <w:r w:rsidR="005B653E" w:rsidRPr="003B7D7B">
        <w:rPr>
          <w:rFonts w:ascii="Times New Roman" w:hAnsi="Times New Roman" w:cs="Times New Roman"/>
          <w:b/>
          <w:bCs/>
          <w:sz w:val="24"/>
          <w:szCs w:val="24"/>
        </w:rPr>
        <w:t>mõiste ja eesmärgi.</w:t>
      </w:r>
    </w:p>
    <w:p w14:paraId="073D0A0C" w14:textId="7E1697F7" w:rsidR="00150818" w:rsidRPr="00150818" w:rsidRDefault="1B50B66E" w:rsidP="5E186918">
      <w:pPr>
        <w:spacing w:after="0" w:line="240" w:lineRule="auto"/>
        <w:jc w:val="both"/>
        <w:rPr>
          <w:rFonts w:ascii="Times New Roman" w:hAnsi="Times New Roman" w:cs="Times New Roman"/>
          <w:sz w:val="24"/>
          <w:szCs w:val="24"/>
        </w:rPr>
      </w:pPr>
      <w:r w:rsidRPr="2E891CE4">
        <w:rPr>
          <w:rFonts w:ascii="Times New Roman" w:hAnsi="Times New Roman" w:cs="Times New Roman"/>
          <w:b/>
          <w:bCs/>
          <w:sz w:val="24"/>
          <w:szCs w:val="24"/>
        </w:rPr>
        <w:t xml:space="preserve">Eelnõu § </w:t>
      </w:r>
      <w:r w:rsidRPr="4892FFEB">
        <w:rPr>
          <w:rFonts w:ascii="Times New Roman" w:hAnsi="Times New Roman" w:cs="Times New Roman"/>
          <w:b/>
          <w:bCs/>
          <w:sz w:val="24"/>
          <w:szCs w:val="24"/>
        </w:rPr>
        <w:t>1</w:t>
      </w:r>
      <w:r w:rsidR="6C504935" w:rsidRPr="4892FFEB">
        <w:rPr>
          <w:rFonts w:ascii="Times New Roman" w:hAnsi="Times New Roman" w:cs="Times New Roman"/>
          <w:b/>
          <w:bCs/>
          <w:sz w:val="24"/>
          <w:szCs w:val="24"/>
        </w:rPr>
        <w:t>2</w:t>
      </w:r>
      <w:r w:rsidRPr="2E891CE4">
        <w:rPr>
          <w:rFonts w:ascii="Times New Roman" w:hAnsi="Times New Roman" w:cs="Times New Roman"/>
          <w:b/>
          <w:bCs/>
          <w:sz w:val="24"/>
          <w:szCs w:val="24"/>
        </w:rPr>
        <w:t xml:space="preserve"> lõige</w:t>
      </w:r>
      <w:r w:rsidR="016460B5" w:rsidRPr="2E891CE4">
        <w:rPr>
          <w:rFonts w:ascii="Times New Roman" w:hAnsi="Times New Roman" w:cs="Times New Roman"/>
          <w:b/>
          <w:sz w:val="24"/>
          <w:szCs w:val="24"/>
        </w:rPr>
        <w:t xml:space="preserve"> </w:t>
      </w:r>
      <w:r w:rsidR="7C187440" w:rsidRPr="5E186918">
        <w:rPr>
          <w:rFonts w:ascii="Times New Roman" w:hAnsi="Times New Roman" w:cs="Times New Roman"/>
          <w:b/>
          <w:bCs/>
          <w:sz w:val="24"/>
          <w:szCs w:val="24"/>
        </w:rPr>
        <w:t>1</w:t>
      </w:r>
      <w:r w:rsidRPr="4892FFEB">
        <w:rPr>
          <w:rFonts w:ascii="Times New Roman" w:hAnsi="Times New Roman" w:cs="Times New Roman"/>
          <w:b/>
          <w:bCs/>
          <w:sz w:val="24"/>
          <w:szCs w:val="24"/>
        </w:rPr>
        <w:t xml:space="preserve"> </w:t>
      </w:r>
      <w:r w:rsidR="6789C738" w:rsidRPr="2DCFBE25">
        <w:rPr>
          <w:rFonts w:ascii="Times New Roman" w:hAnsi="Times New Roman" w:cs="Times New Roman"/>
          <w:sz w:val="24"/>
          <w:szCs w:val="24"/>
        </w:rPr>
        <w:t>sätestab</w:t>
      </w:r>
      <w:r w:rsidR="016460B5" w:rsidRPr="2DCFBE25">
        <w:rPr>
          <w:rFonts w:ascii="Times New Roman" w:hAnsi="Times New Roman" w:cs="Times New Roman"/>
          <w:sz w:val="24"/>
          <w:szCs w:val="24"/>
        </w:rPr>
        <w:t xml:space="preserve"> </w:t>
      </w:r>
      <w:r w:rsidR="019F2DBB" w:rsidRPr="482DC0EF">
        <w:rPr>
          <w:rFonts w:ascii="Times New Roman" w:hAnsi="Times New Roman" w:cs="Times New Roman"/>
          <w:sz w:val="24"/>
          <w:szCs w:val="24"/>
        </w:rPr>
        <w:t>tuumakäitise ehitamise ja käitamise eelhinnangu</w:t>
      </w:r>
      <w:r w:rsidR="089DCFD0" w:rsidRPr="482DC0EF">
        <w:rPr>
          <w:rFonts w:ascii="Times New Roman" w:hAnsi="Times New Roman" w:cs="Times New Roman"/>
          <w:sz w:val="24"/>
          <w:szCs w:val="24"/>
        </w:rPr>
        <w:t xml:space="preserve"> nõude</w:t>
      </w:r>
      <w:r w:rsidR="016460B5" w:rsidRPr="4892FFEB">
        <w:rPr>
          <w:rFonts w:ascii="Times New Roman" w:hAnsi="Times New Roman" w:cs="Times New Roman"/>
          <w:sz w:val="24"/>
          <w:szCs w:val="24"/>
        </w:rPr>
        <w:t>, mille eesmärk on hinnata varajases etapis, enne ehitus- või käitamisloa menetlust, t</w:t>
      </w:r>
      <w:r w:rsidR="016460B5" w:rsidRPr="5E186918">
        <w:rPr>
          <w:rFonts w:ascii="Times New Roman" w:eastAsia="Times New Roman" w:hAnsi="Times New Roman" w:cs="Times New Roman"/>
          <w:sz w:val="24"/>
          <w:szCs w:val="24"/>
        </w:rPr>
        <w:t xml:space="preserve">uumakäitise </w:t>
      </w:r>
      <w:r w:rsidR="7F84C180" w:rsidRPr="5E186918">
        <w:rPr>
          <w:rFonts w:ascii="Times New Roman" w:eastAsia="Times New Roman" w:hAnsi="Times New Roman" w:cs="Times New Roman"/>
          <w:sz w:val="24"/>
          <w:szCs w:val="24"/>
        </w:rPr>
        <w:t>ehitamist</w:t>
      </w:r>
      <w:r w:rsidR="016460B5" w:rsidRPr="5E186918">
        <w:rPr>
          <w:rFonts w:ascii="Times New Roman" w:eastAsia="Times New Roman" w:hAnsi="Times New Roman" w:cs="Times New Roman"/>
          <w:sz w:val="24"/>
          <w:szCs w:val="24"/>
        </w:rPr>
        <w:t xml:space="preserve"> ja </w:t>
      </w:r>
      <w:r w:rsidR="7F84C180" w:rsidRPr="5E186918">
        <w:rPr>
          <w:rFonts w:ascii="Times New Roman" w:eastAsia="Times New Roman" w:hAnsi="Times New Roman" w:cs="Times New Roman"/>
          <w:sz w:val="24"/>
          <w:szCs w:val="24"/>
        </w:rPr>
        <w:t>käitamist kavandava isiku</w:t>
      </w:r>
      <w:r w:rsidR="28EFE253" w:rsidRPr="5E186918">
        <w:rPr>
          <w:rFonts w:ascii="Times New Roman" w:eastAsia="Times New Roman" w:hAnsi="Times New Roman" w:cs="Times New Roman"/>
          <w:sz w:val="24"/>
          <w:szCs w:val="24"/>
        </w:rPr>
        <w:t xml:space="preserve"> (</w:t>
      </w:r>
      <w:r w:rsidR="00083C29">
        <w:rPr>
          <w:rFonts w:ascii="Times New Roman" w:eastAsia="Times New Roman" w:hAnsi="Times New Roman" w:cs="Times New Roman"/>
          <w:sz w:val="24"/>
          <w:szCs w:val="24"/>
        </w:rPr>
        <w:t xml:space="preserve">edaspidi </w:t>
      </w:r>
      <w:r w:rsidR="7F84C180" w:rsidRPr="00083C29">
        <w:rPr>
          <w:rFonts w:ascii="Times New Roman" w:eastAsia="Times New Roman" w:hAnsi="Times New Roman" w:cs="Times New Roman"/>
          <w:i/>
          <w:iCs/>
          <w:sz w:val="24"/>
          <w:szCs w:val="24"/>
        </w:rPr>
        <w:t>tuleva</w:t>
      </w:r>
      <w:r w:rsidR="00083C29">
        <w:rPr>
          <w:rFonts w:ascii="Times New Roman" w:eastAsia="Times New Roman" w:hAnsi="Times New Roman" w:cs="Times New Roman"/>
          <w:i/>
          <w:iCs/>
          <w:sz w:val="24"/>
          <w:szCs w:val="24"/>
        </w:rPr>
        <w:t>n</w:t>
      </w:r>
      <w:r w:rsidR="7F84C180" w:rsidRPr="00083C29">
        <w:rPr>
          <w:rFonts w:ascii="Times New Roman" w:eastAsia="Times New Roman" w:hAnsi="Times New Roman" w:cs="Times New Roman"/>
          <w:i/>
          <w:iCs/>
          <w:sz w:val="24"/>
          <w:szCs w:val="24"/>
        </w:rPr>
        <w:t xml:space="preserve">e </w:t>
      </w:r>
      <w:r w:rsidR="016460B5" w:rsidRPr="00083C29">
        <w:rPr>
          <w:rFonts w:ascii="Times New Roman" w:eastAsia="Times New Roman" w:hAnsi="Times New Roman" w:cs="Times New Roman"/>
          <w:i/>
          <w:iCs/>
          <w:sz w:val="24"/>
          <w:szCs w:val="24"/>
        </w:rPr>
        <w:t>käitaja</w:t>
      </w:r>
      <w:r w:rsidR="48450384" w:rsidRPr="5E186918">
        <w:rPr>
          <w:rFonts w:ascii="Times New Roman" w:eastAsia="Times New Roman" w:hAnsi="Times New Roman" w:cs="Times New Roman"/>
          <w:sz w:val="24"/>
          <w:szCs w:val="24"/>
        </w:rPr>
        <w:t>)</w:t>
      </w:r>
      <w:r w:rsidR="016460B5" w:rsidRPr="4892FFEB">
        <w:rPr>
          <w:rFonts w:ascii="Times New Roman" w:hAnsi="Times New Roman" w:cs="Times New Roman"/>
          <w:sz w:val="24"/>
          <w:szCs w:val="24"/>
        </w:rPr>
        <w:t xml:space="preserve"> organisatsioonilist, majanduslikku ning julgeolekualast </w:t>
      </w:r>
      <w:r w:rsidR="00D42A22">
        <w:rPr>
          <w:rFonts w:ascii="Times New Roman" w:hAnsi="Times New Roman" w:cs="Times New Roman"/>
          <w:sz w:val="24"/>
          <w:szCs w:val="24"/>
        </w:rPr>
        <w:t xml:space="preserve">sobivust </w:t>
      </w:r>
      <w:r w:rsidR="016460B5" w:rsidRPr="4892FFEB">
        <w:rPr>
          <w:rFonts w:ascii="Times New Roman" w:hAnsi="Times New Roman" w:cs="Times New Roman"/>
          <w:sz w:val="24"/>
          <w:szCs w:val="24"/>
        </w:rPr>
        <w:t>tagada tuumaohutus ja täita tuumaseadusest tulenevaid kohustusi.</w:t>
      </w:r>
      <w:r w:rsidR="4E0C5730" w:rsidRPr="3AC5980E">
        <w:rPr>
          <w:rFonts w:ascii="Times New Roman" w:hAnsi="Times New Roman" w:cs="Times New Roman"/>
          <w:sz w:val="24"/>
          <w:szCs w:val="24"/>
        </w:rPr>
        <w:t xml:space="preserve"> </w:t>
      </w:r>
      <w:r w:rsidR="016460B5" w:rsidRPr="3AC5980E">
        <w:rPr>
          <w:rFonts w:ascii="Times New Roman" w:hAnsi="Times New Roman" w:cs="Times New Roman"/>
          <w:sz w:val="24"/>
          <w:szCs w:val="24"/>
        </w:rPr>
        <w:t>Selle menetluse kaudu tuvastatakse, kas potentsiaalne käitaja on usaldusväärne, pädev ja finantsiliselt võimeline viima läbi kõrge ohutasemega tegevust.</w:t>
      </w:r>
      <w:r w:rsidR="117FCCA4" w:rsidRPr="1DA4DB16">
        <w:rPr>
          <w:rFonts w:ascii="Times New Roman" w:hAnsi="Times New Roman" w:cs="Times New Roman"/>
          <w:sz w:val="24"/>
          <w:szCs w:val="24"/>
        </w:rPr>
        <w:t xml:space="preserve"> IAEA soovituste järgi on eelhinnang  „</w:t>
      </w:r>
      <w:proofErr w:type="spellStart"/>
      <w:r w:rsidR="117FCCA4" w:rsidRPr="1DA4DB16">
        <w:rPr>
          <w:rFonts w:ascii="Times New Roman" w:hAnsi="Times New Roman" w:cs="Times New Roman"/>
          <w:i/>
          <w:iCs/>
          <w:sz w:val="24"/>
          <w:szCs w:val="24"/>
        </w:rPr>
        <w:t>licensing</w:t>
      </w:r>
      <w:proofErr w:type="spellEnd"/>
      <w:r w:rsidR="117FCCA4" w:rsidRPr="1DA4DB16">
        <w:rPr>
          <w:rFonts w:ascii="Times New Roman" w:hAnsi="Times New Roman" w:cs="Times New Roman"/>
          <w:i/>
          <w:iCs/>
          <w:sz w:val="24"/>
          <w:szCs w:val="24"/>
        </w:rPr>
        <w:t xml:space="preserve"> </w:t>
      </w:r>
      <w:proofErr w:type="spellStart"/>
      <w:r w:rsidR="117FCCA4" w:rsidRPr="1DA4DB16">
        <w:rPr>
          <w:rFonts w:ascii="Times New Roman" w:hAnsi="Times New Roman" w:cs="Times New Roman"/>
          <w:i/>
          <w:iCs/>
          <w:sz w:val="24"/>
          <w:szCs w:val="24"/>
        </w:rPr>
        <w:t>process</w:t>
      </w:r>
      <w:proofErr w:type="spellEnd"/>
      <w:r w:rsidR="117FCCA4" w:rsidRPr="1DA4DB16">
        <w:rPr>
          <w:rFonts w:ascii="Times New Roman" w:hAnsi="Times New Roman" w:cs="Times New Roman"/>
          <w:i/>
          <w:iCs/>
          <w:sz w:val="24"/>
          <w:szCs w:val="24"/>
        </w:rPr>
        <w:t xml:space="preserve">, </w:t>
      </w:r>
      <w:proofErr w:type="spellStart"/>
      <w:r w:rsidR="117FCCA4" w:rsidRPr="1DA4DB16">
        <w:rPr>
          <w:rFonts w:ascii="Times New Roman" w:hAnsi="Times New Roman" w:cs="Times New Roman"/>
          <w:i/>
          <w:iCs/>
          <w:sz w:val="24"/>
          <w:szCs w:val="24"/>
        </w:rPr>
        <w:t>step</w:t>
      </w:r>
      <w:proofErr w:type="spellEnd"/>
      <w:r w:rsidR="117FCCA4" w:rsidRPr="1DA4DB16">
        <w:rPr>
          <w:rFonts w:ascii="Times New Roman" w:hAnsi="Times New Roman" w:cs="Times New Roman"/>
          <w:i/>
          <w:iCs/>
          <w:sz w:val="24"/>
          <w:szCs w:val="24"/>
        </w:rPr>
        <w:t xml:space="preserve"> 0</w:t>
      </w:r>
      <w:r w:rsidR="117FCCA4" w:rsidRPr="1DA4DB16">
        <w:rPr>
          <w:rFonts w:ascii="Times New Roman" w:hAnsi="Times New Roman" w:cs="Times New Roman"/>
          <w:sz w:val="24"/>
          <w:szCs w:val="24"/>
        </w:rPr>
        <w:t>“ ehk varajane loaeelne hindamine.</w:t>
      </w:r>
    </w:p>
    <w:p w14:paraId="4B800304" w14:textId="239366AB" w:rsidR="00150818" w:rsidRPr="00150818" w:rsidRDefault="00150818" w:rsidP="5E186918">
      <w:pPr>
        <w:spacing w:after="0" w:line="240" w:lineRule="auto"/>
        <w:jc w:val="both"/>
        <w:rPr>
          <w:rFonts w:ascii="Times New Roman" w:hAnsi="Times New Roman" w:cs="Times New Roman"/>
          <w:sz w:val="24"/>
          <w:szCs w:val="24"/>
        </w:rPr>
      </w:pPr>
    </w:p>
    <w:p w14:paraId="6CA6D303" w14:textId="746C37CF" w:rsidR="00150818" w:rsidRPr="00150818" w:rsidRDefault="4FB9EDB8" w:rsidP="1FC8C636">
      <w:pPr>
        <w:spacing w:after="0" w:line="240" w:lineRule="auto"/>
        <w:jc w:val="both"/>
        <w:rPr>
          <w:rFonts w:ascii="Times New Roman" w:hAnsi="Times New Roman" w:cs="Times New Roman"/>
          <w:sz w:val="24"/>
          <w:szCs w:val="24"/>
        </w:rPr>
      </w:pPr>
      <w:r w:rsidRPr="5E186918">
        <w:rPr>
          <w:rFonts w:ascii="Times New Roman" w:hAnsi="Times New Roman" w:cs="Times New Roman"/>
          <w:b/>
          <w:bCs/>
          <w:sz w:val="24"/>
          <w:szCs w:val="24"/>
        </w:rPr>
        <w:t xml:space="preserve">Eelnõu § 12 </w:t>
      </w:r>
      <w:r w:rsidRPr="03F6E5F0">
        <w:rPr>
          <w:rFonts w:ascii="Times New Roman" w:hAnsi="Times New Roman" w:cs="Times New Roman"/>
          <w:b/>
          <w:bCs/>
          <w:sz w:val="24"/>
          <w:szCs w:val="24"/>
        </w:rPr>
        <w:t>lõ</w:t>
      </w:r>
      <w:r w:rsidR="5CCE82C2" w:rsidRPr="03F6E5F0">
        <w:rPr>
          <w:rFonts w:ascii="Times New Roman" w:hAnsi="Times New Roman" w:cs="Times New Roman"/>
          <w:b/>
          <w:bCs/>
          <w:sz w:val="24"/>
          <w:szCs w:val="24"/>
        </w:rPr>
        <w:t xml:space="preserve">ige </w:t>
      </w:r>
      <w:r w:rsidRPr="13FF8AF3">
        <w:rPr>
          <w:rFonts w:ascii="Times New Roman" w:hAnsi="Times New Roman" w:cs="Times New Roman"/>
          <w:b/>
          <w:bCs/>
          <w:sz w:val="24"/>
          <w:szCs w:val="24"/>
        </w:rPr>
        <w:t>2</w:t>
      </w:r>
      <w:r w:rsidR="25CB2441" w:rsidRPr="5E186918">
        <w:rPr>
          <w:rFonts w:ascii="Times New Roman" w:hAnsi="Times New Roman" w:cs="Times New Roman"/>
          <w:sz w:val="24"/>
          <w:szCs w:val="24"/>
        </w:rPr>
        <w:t xml:space="preserve"> </w:t>
      </w:r>
      <w:r w:rsidRPr="5E186918">
        <w:rPr>
          <w:rFonts w:ascii="Times New Roman" w:hAnsi="Times New Roman" w:cs="Times New Roman"/>
          <w:sz w:val="24"/>
          <w:szCs w:val="24"/>
        </w:rPr>
        <w:t>sätest</w:t>
      </w:r>
      <w:r w:rsidR="244C85C3" w:rsidRPr="5E186918">
        <w:rPr>
          <w:rFonts w:ascii="Times New Roman" w:hAnsi="Times New Roman" w:cs="Times New Roman"/>
          <w:sz w:val="24"/>
          <w:szCs w:val="24"/>
        </w:rPr>
        <w:t>a</w:t>
      </w:r>
      <w:r w:rsidR="00202AFE">
        <w:rPr>
          <w:rFonts w:ascii="Times New Roman" w:hAnsi="Times New Roman" w:cs="Times New Roman"/>
          <w:sz w:val="24"/>
          <w:szCs w:val="24"/>
        </w:rPr>
        <w:t>b</w:t>
      </w:r>
      <w:r w:rsidRPr="5E186918">
        <w:rPr>
          <w:rFonts w:ascii="Times New Roman" w:hAnsi="Times New Roman" w:cs="Times New Roman"/>
          <w:sz w:val="24"/>
          <w:szCs w:val="24"/>
        </w:rPr>
        <w:t>, et</w:t>
      </w:r>
      <w:r w:rsidR="07B9C0E7" w:rsidRPr="5E186918">
        <w:rPr>
          <w:rFonts w:ascii="Times New Roman" w:hAnsi="Times New Roman" w:cs="Times New Roman"/>
          <w:sz w:val="24"/>
          <w:szCs w:val="24"/>
        </w:rPr>
        <w:t xml:space="preserve"> positiivne eelhinnang on ehitusloa taotlemise</w:t>
      </w:r>
      <w:r w:rsidR="222AADD0" w:rsidRPr="5E186918">
        <w:rPr>
          <w:rFonts w:ascii="Times New Roman" w:hAnsi="Times New Roman" w:cs="Times New Roman"/>
          <w:sz w:val="24"/>
          <w:szCs w:val="24"/>
        </w:rPr>
        <w:t xml:space="preserve"> eelduseks</w:t>
      </w:r>
      <w:r w:rsidR="006A16C4">
        <w:rPr>
          <w:rFonts w:ascii="Times New Roman" w:hAnsi="Times New Roman" w:cs="Times New Roman"/>
          <w:sz w:val="24"/>
          <w:szCs w:val="24"/>
        </w:rPr>
        <w:t xml:space="preserve">. </w:t>
      </w:r>
      <w:r w:rsidR="633B981E" w:rsidRPr="003A1895">
        <w:rPr>
          <w:rFonts w:ascii="Times New Roman" w:hAnsi="Times New Roman" w:cs="Times New Roman"/>
          <w:sz w:val="24"/>
          <w:szCs w:val="24"/>
        </w:rPr>
        <w:t>Enne</w:t>
      </w:r>
      <w:r w:rsidR="633B981E" w:rsidRPr="57906D82">
        <w:rPr>
          <w:rFonts w:ascii="Times New Roman" w:hAnsi="Times New Roman" w:cs="Times New Roman"/>
          <w:sz w:val="24"/>
          <w:szCs w:val="24"/>
        </w:rPr>
        <w:t xml:space="preserve"> ehitusloa menetluse algust peab tuumakäitise arendaja saama pädeva asutuse positiivse eelhinnangu. See on eeltingimus edasiseks loamenetluseks, tagades, et tegevust ei alustata enne, kui riigil on kindlus taotleja pädevuses, usaldusväärsuses ja suutlikkuses täita kõik tuumaohutuse, füüsilise kaitse ja jäätmekäitluse kohustused. Säte täidab rahvusvahelise tuumaohutuse põhimõtte “Vastutus ohutuse eest lasub käitajal“ nõuet — eelhinnanguga hinnatakse, kas potentsiaalne käitaja suudab seda vastutust reaalselt kanda.  </w:t>
      </w:r>
      <w:r w:rsidR="0D8F5640" w:rsidRPr="3F3DF3FB">
        <w:rPr>
          <w:rFonts w:ascii="Times New Roman" w:hAnsi="Times New Roman" w:cs="Times New Roman"/>
          <w:sz w:val="24"/>
          <w:szCs w:val="24"/>
        </w:rPr>
        <w:t xml:space="preserve">Negatiivne eelhinnang välistab menetluse jätkamise, vältides kulukaid ja riskantseid olukordi hilisemates loamenetlustes.  </w:t>
      </w:r>
    </w:p>
    <w:p w14:paraId="6B9A3DFF" w14:textId="5C5151F9" w:rsidR="1D64D2FE" w:rsidRDefault="1D64D2FE" w:rsidP="1D64D2FE">
      <w:pPr>
        <w:spacing w:after="0" w:line="240" w:lineRule="auto"/>
        <w:jc w:val="both"/>
        <w:rPr>
          <w:rFonts w:ascii="Times New Roman" w:hAnsi="Times New Roman" w:cs="Times New Roman"/>
          <w:sz w:val="24"/>
          <w:szCs w:val="24"/>
        </w:rPr>
      </w:pPr>
    </w:p>
    <w:p w14:paraId="591C8B9A" w14:textId="743482EF" w:rsidR="00150818" w:rsidRPr="00150818" w:rsidRDefault="0D8F5640" w:rsidP="1FC8C636">
      <w:pPr>
        <w:spacing w:after="0" w:line="240" w:lineRule="auto"/>
        <w:jc w:val="both"/>
        <w:rPr>
          <w:rFonts w:ascii="Times New Roman" w:hAnsi="Times New Roman" w:cs="Times New Roman"/>
          <w:sz w:val="24"/>
          <w:szCs w:val="24"/>
        </w:rPr>
      </w:pPr>
      <w:r w:rsidRPr="00E52EDC">
        <w:rPr>
          <w:rFonts w:ascii="Times New Roman" w:hAnsi="Times New Roman" w:cs="Times New Roman"/>
          <w:b/>
          <w:sz w:val="24"/>
          <w:szCs w:val="24"/>
        </w:rPr>
        <w:t xml:space="preserve">Eelnõu § 12 lõige </w:t>
      </w:r>
      <w:r w:rsidR="5FAF6B1B" w:rsidRPr="13FF8AF3">
        <w:rPr>
          <w:rFonts w:ascii="Times New Roman" w:hAnsi="Times New Roman" w:cs="Times New Roman"/>
          <w:b/>
          <w:bCs/>
          <w:sz w:val="24"/>
          <w:szCs w:val="24"/>
        </w:rPr>
        <w:t>3</w:t>
      </w:r>
      <w:r w:rsidRPr="00E52EDC">
        <w:rPr>
          <w:rFonts w:ascii="Times New Roman" w:hAnsi="Times New Roman" w:cs="Times New Roman"/>
          <w:b/>
          <w:sz w:val="24"/>
          <w:szCs w:val="24"/>
        </w:rPr>
        <w:t xml:space="preserve"> </w:t>
      </w:r>
      <w:r w:rsidRPr="2DCFBE25">
        <w:rPr>
          <w:rFonts w:ascii="Times New Roman" w:hAnsi="Times New Roman" w:cs="Times New Roman"/>
          <w:sz w:val="24"/>
          <w:szCs w:val="24"/>
        </w:rPr>
        <w:t>sätestab</w:t>
      </w:r>
      <w:r w:rsidRPr="00E52EDC">
        <w:rPr>
          <w:rFonts w:ascii="Times New Roman" w:hAnsi="Times New Roman" w:cs="Times New Roman"/>
          <w:sz w:val="24"/>
          <w:szCs w:val="24"/>
        </w:rPr>
        <w:t xml:space="preserve">, et eelhinnangu andmisele kohaldatakse avatud menetlust, kui seadusega ei ole sätestatud teisiti. </w:t>
      </w:r>
      <w:r w:rsidR="7416093D" w:rsidRPr="00E52EDC">
        <w:rPr>
          <w:rFonts w:ascii="Times New Roman" w:hAnsi="Times New Roman" w:cs="Times New Roman"/>
          <w:sz w:val="24"/>
          <w:szCs w:val="24"/>
        </w:rPr>
        <w:t xml:space="preserve">Seeläbi tagatakse, et </w:t>
      </w:r>
      <w:r w:rsidR="000839F5">
        <w:rPr>
          <w:rFonts w:ascii="Times New Roman" w:hAnsi="Times New Roman" w:cs="Times New Roman"/>
          <w:sz w:val="24"/>
          <w:szCs w:val="24"/>
        </w:rPr>
        <w:t>eelhinnangu</w:t>
      </w:r>
      <w:r w:rsidR="7416093D" w:rsidRPr="00E52EDC">
        <w:rPr>
          <w:rFonts w:ascii="Times New Roman" w:hAnsi="Times New Roman" w:cs="Times New Roman"/>
          <w:sz w:val="24"/>
          <w:szCs w:val="24"/>
        </w:rPr>
        <w:t xml:space="preserve"> andmise protsess on läbipaistev, avalikkus ja puudutatud asutused saavad esitada oma seisukohti ning otsustamine toimub dokumenteeritud ja jälgitaval viisil.</w:t>
      </w:r>
    </w:p>
    <w:p w14:paraId="413FC095" w14:textId="685D0944" w:rsidR="2252DD16" w:rsidRDefault="2252DD16" w:rsidP="2252DD16">
      <w:pPr>
        <w:spacing w:after="0" w:line="240" w:lineRule="auto"/>
        <w:jc w:val="both"/>
        <w:rPr>
          <w:rFonts w:ascii="Times New Roman" w:hAnsi="Times New Roman" w:cs="Times New Roman"/>
          <w:sz w:val="24"/>
          <w:szCs w:val="24"/>
        </w:rPr>
      </w:pPr>
    </w:p>
    <w:p w14:paraId="24DC3365" w14:textId="28F6B5EA" w:rsidR="00CB7064" w:rsidRPr="00CB7064" w:rsidRDefault="00CB7064" w:rsidP="00CB7064">
      <w:pPr>
        <w:spacing w:after="0" w:line="240" w:lineRule="auto"/>
        <w:jc w:val="both"/>
        <w:rPr>
          <w:rFonts w:ascii="Times New Roman" w:hAnsi="Times New Roman" w:cs="Times New Roman"/>
          <w:sz w:val="24"/>
          <w:szCs w:val="24"/>
        </w:rPr>
      </w:pPr>
      <w:r w:rsidRPr="00CB7064">
        <w:rPr>
          <w:rFonts w:ascii="Times New Roman" w:hAnsi="Times New Roman" w:cs="Times New Roman"/>
          <w:sz w:val="24"/>
          <w:szCs w:val="24"/>
        </w:rPr>
        <w:t xml:space="preserve">Eelhinnang vastab eelhaldusakti mõistele: see on astmelise menetluse iseseisev otsustus, mis tuvastab lõppotsuse eeldused ning on siduv </w:t>
      </w:r>
      <w:r w:rsidR="004B020A" w:rsidRPr="008B0730">
        <w:rPr>
          <w:rFonts w:ascii="Times New Roman" w:hAnsi="Times New Roman" w:cs="Times New Roman"/>
          <w:sz w:val="24"/>
          <w:szCs w:val="24"/>
        </w:rPr>
        <w:t xml:space="preserve">eeldus </w:t>
      </w:r>
      <w:r w:rsidRPr="00CB7064">
        <w:rPr>
          <w:rFonts w:ascii="Times New Roman" w:hAnsi="Times New Roman" w:cs="Times New Roman"/>
          <w:sz w:val="24"/>
          <w:szCs w:val="24"/>
        </w:rPr>
        <w:t>järgmise loa</w:t>
      </w:r>
      <w:r w:rsidR="004B020A" w:rsidRPr="008B0730">
        <w:rPr>
          <w:rFonts w:ascii="Times New Roman" w:hAnsi="Times New Roman" w:cs="Times New Roman"/>
          <w:sz w:val="24"/>
          <w:szCs w:val="24"/>
        </w:rPr>
        <w:t>, antud juhul ehitusloa</w:t>
      </w:r>
      <w:r w:rsidRPr="00CB7064">
        <w:rPr>
          <w:rFonts w:ascii="Times New Roman" w:hAnsi="Times New Roman" w:cs="Times New Roman"/>
          <w:sz w:val="24"/>
          <w:szCs w:val="24"/>
        </w:rPr>
        <w:t xml:space="preserve"> andmisel</w:t>
      </w:r>
      <w:r w:rsidR="004B020A" w:rsidRPr="008B0730">
        <w:rPr>
          <w:rFonts w:ascii="Times New Roman" w:hAnsi="Times New Roman" w:cs="Times New Roman"/>
          <w:sz w:val="24"/>
          <w:szCs w:val="24"/>
        </w:rPr>
        <w:t>.</w:t>
      </w:r>
      <w:r w:rsidRPr="00CB7064">
        <w:rPr>
          <w:rFonts w:ascii="Times New Roman" w:hAnsi="Times New Roman" w:cs="Times New Roman"/>
          <w:sz w:val="24"/>
          <w:szCs w:val="24"/>
        </w:rPr>
        <w:br/>
      </w:r>
      <w:r w:rsidR="004B020A" w:rsidRPr="008B0730">
        <w:rPr>
          <w:rFonts w:ascii="Times New Roman" w:hAnsi="Times New Roman" w:cs="Times New Roman"/>
          <w:sz w:val="24"/>
          <w:szCs w:val="24"/>
        </w:rPr>
        <w:t xml:space="preserve">Dr </w:t>
      </w:r>
      <w:proofErr w:type="spellStart"/>
      <w:r w:rsidR="004B020A" w:rsidRPr="008B0730">
        <w:rPr>
          <w:rFonts w:ascii="Times New Roman" w:hAnsi="Times New Roman" w:cs="Times New Roman"/>
          <w:sz w:val="24"/>
          <w:szCs w:val="24"/>
        </w:rPr>
        <w:t>Iur</w:t>
      </w:r>
      <w:proofErr w:type="spellEnd"/>
      <w:r w:rsidR="004B020A" w:rsidRPr="008B0730">
        <w:rPr>
          <w:rFonts w:ascii="Times New Roman" w:hAnsi="Times New Roman" w:cs="Times New Roman"/>
          <w:sz w:val="24"/>
          <w:szCs w:val="24"/>
        </w:rPr>
        <w:t xml:space="preserve"> I. </w:t>
      </w:r>
      <w:proofErr w:type="spellStart"/>
      <w:r w:rsidRPr="00CB7064">
        <w:rPr>
          <w:rFonts w:ascii="Times New Roman" w:hAnsi="Times New Roman" w:cs="Times New Roman"/>
          <w:sz w:val="24"/>
          <w:szCs w:val="24"/>
        </w:rPr>
        <w:t>Pilving</w:t>
      </w:r>
      <w:r w:rsidR="00A47288" w:rsidRPr="008B0730">
        <w:rPr>
          <w:rFonts w:ascii="Times New Roman" w:hAnsi="Times New Roman" w:cs="Times New Roman"/>
          <w:sz w:val="24"/>
          <w:szCs w:val="24"/>
        </w:rPr>
        <w:t>u</w:t>
      </w:r>
      <w:proofErr w:type="spellEnd"/>
      <w:r w:rsidR="00A47288" w:rsidRPr="008B0730">
        <w:rPr>
          <w:rFonts w:ascii="Times New Roman" w:hAnsi="Times New Roman" w:cs="Times New Roman"/>
          <w:sz w:val="24"/>
          <w:szCs w:val="24"/>
        </w:rPr>
        <w:t xml:space="preserve"> järgi on </w:t>
      </w:r>
      <w:r w:rsidRPr="00CB7064">
        <w:rPr>
          <w:rFonts w:ascii="Times New Roman" w:hAnsi="Times New Roman" w:cs="Times New Roman"/>
          <w:sz w:val="24"/>
          <w:szCs w:val="24"/>
        </w:rPr>
        <w:t>eelhaldusakt astmelise menetluse osa, kus pädev asutus</w:t>
      </w:r>
      <w:r w:rsidR="002A5DDB" w:rsidRPr="008B0730">
        <w:rPr>
          <w:rFonts w:ascii="Times New Roman" w:hAnsi="Times New Roman" w:cs="Times New Roman"/>
          <w:sz w:val="24"/>
          <w:szCs w:val="24"/>
        </w:rPr>
        <w:t xml:space="preserve"> </w:t>
      </w:r>
      <w:r w:rsidRPr="00CB7064">
        <w:rPr>
          <w:rFonts w:ascii="Times New Roman" w:hAnsi="Times New Roman" w:cs="Times New Roman"/>
          <w:sz w:val="24"/>
          <w:szCs w:val="24"/>
        </w:rPr>
        <w:t>teeb iseseisva otsuse</w:t>
      </w:r>
      <w:r w:rsidR="002A5DDB" w:rsidRPr="008B0730">
        <w:rPr>
          <w:rFonts w:ascii="Times New Roman" w:hAnsi="Times New Roman" w:cs="Times New Roman"/>
          <w:sz w:val="24"/>
          <w:szCs w:val="24"/>
        </w:rPr>
        <w:t xml:space="preserve"> ja t</w:t>
      </w:r>
      <w:r w:rsidRPr="00CB7064">
        <w:rPr>
          <w:rFonts w:ascii="Times New Roman" w:hAnsi="Times New Roman" w:cs="Times New Roman"/>
          <w:sz w:val="24"/>
          <w:szCs w:val="24"/>
        </w:rPr>
        <w:t xml:space="preserve">uvastab </w:t>
      </w:r>
      <w:r w:rsidR="00A47288" w:rsidRPr="008B0730">
        <w:rPr>
          <w:rFonts w:ascii="Times New Roman" w:hAnsi="Times New Roman" w:cs="Times New Roman"/>
          <w:sz w:val="24"/>
          <w:szCs w:val="24"/>
        </w:rPr>
        <w:t xml:space="preserve">siduvalt </w:t>
      </w:r>
      <w:r w:rsidRPr="00CB7064">
        <w:rPr>
          <w:rFonts w:ascii="Times New Roman" w:hAnsi="Times New Roman" w:cs="Times New Roman"/>
          <w:sz w:val="24"/>
          <w:szCs w:val="24"/>
        </w:rPr>
        <w:t>järgmise otsuse jaoks olulise õigusliku eelduse</w:t>
      </w:r>
      <w:r w:rsidR="004A4CAD" w:rsidRPr="008B0730">
        <w:rPr>
          <w:rFonts w:ascii="Times New Roman" w:hAnsi="Times New Roman" w:cs="Times New Roman"/>
          <w:sz w:val="24"/>
          <w:szCs w:val="24"/>
        </w:rPr>
        <w:t>, mis</w:t>
      </w:r>
      <w:r w:rsidRPr="00CB7064">
        <w:rPr>
          <w:rFonts w:ascii="Times New Roman" w:hAnsi="Times New Roman" w:cs="Times New Roman"/>
          <w:sz w:val="24"/>
          <w:szCs w:val="24"/>
        </w:rPr>
        <w:t xml:space="preserve"> on edasises menetluses lähtealus.</w:t>
      </w:r>
      <w:r w:rsidR="00F42862" w:rsidRPr="008B0730">
        <w:rPr>
          <w:rStyle w:val="Allmrkuseviide"/>
          <w:rFonts w:ascii="Times New Roman" w:hAnsi="Times New Roman" w:cs="Times New Roman"/>
          <w:sz w:val="24"/>
          <w:szCs w:val="24"/>
        </w:rPr>
        <w:footnoteReference w:id="23"/>
      </w:r>
      <w:r w:rsidR="004A4CAD" w:rsidRPr="008B0730">
        <w:rPr>
          <w:rFonts w:ascii="Times New Roman" w:hAnsi="Times New Roman" w:cs="Times New Roman"/>
          <w:sz w:val="24"/>
          <w:szCs w:val="24"/>
        </w:rPr>
        <w:t xml:space="preserve"> </w:t>
      </w:r>
      <w:r w:rsidRPr="008B0730">
        <w:rPr>
          <w:rFonts w:ascii="Times New Roman" w:hAnsi="Times New Roman" w:cs="Times New Roman"/>
          <w:sz w:val="24"/>
          <w:szCs w:val="24"/>
        </w:rPr>
        <w:t>Eelnõu</w:t>
      </w:r>
      <w:r w:rsidR="00702A13" w:rsidRPr="008B0730">
        <w:rPr>
          <w:rFonts w:ascii="Times New Roman" w:hAnsi="Times New Roman" w:cs="Times New Roman"/>
          <w:sz w:val="24"/>
          <w:szCs w:val="24"/>
        </w:rPr>
        <w:t xml:space="preserve"> kohane</w:t>
      </w:r>
      <w:r w:rsidRPr="00CB7064">
        <w:rPr>
          <w:rFonts w:ascii="Times New Roman" w:hAnsi="Times New Roman" w:cs="Times New Roman"/>
          <w:sz w:val="24"/>
          <w:szCs w:val="24"/>
        </w:rPr>
        <w:t xml:space="preserve"> eelhinnang tuvastab, kas taotleja vastab pädevuse, usaldusväärsuse ja majandusliku suutlikkuse eeldustele, mis on ehitusloa andmise eeltingimus</w:t>
      </w:r>
      <w:r w:rsidR="0050178A" w:rsidRPr="008B0730">
        <w:rPr>
          <w:rFonts w:ascii="Times New Roman" w:hAnsi="Times New Roman" w:cs="Times New Roman"/>
          <w:sz w:val="24"/>
          <w:szCs w:val="24"/>
        </w:rPr>
        <w:t xml:space="preserve"> ning käitamisloa taotlemisel </w:t>
      </w:r>
      <w:r w:rsidR="00C20F65" w:rsidRPr="008B0730">
        <w:rPr>
          <w:rFonts w:ascii="Times New Roman" w:hAnsi="Times New Roman" w:cs="Times New Roman"/>
          <w:sz w:val="24"/>
          <w:szCs w:val="24"/>
        </w:rPr>
        <w:t>nõutakse</w:t>
      </w:r>
      <w:r w:rsidR="0050178A" w:rsidRPr="008B0730">
        <w:rPr>
          <w:rFonts w:ascii="Times New Roman" w:hAnsi="Times New Roman" w:cs="Times New Roman"/>
          <w:sz w:val="24"/>
          <w:szCs w:val="24"/>
        </w:rPr>
        <w:t xml:space="preserve"> sam</w:t>
      </w:r>
      <w:r w:rsidR="00C20F65" w:rsidRPr="008B0730">
        <w:rPr>
          <w:rFonts w:ascii="Times New Roman" w:hAnsi="Times New Roman" w:cs="Times New Roman"/>
          <w:sz w:val="24"/>
          <w:szCs w:val="24"/>
        </w:rPr>
        <w:t>u</w:t>
      </w:r>
      <w:r w:rsidR="0050178A" w:rsidRPr="008B0730">
        <w:rPr>
          <w:rFonts w:ascii="Times New Roman" w:hAnsi="Times New Roman" w:cs="Times New Roman"/>
          <w:sz w:val="24"/>
          <w:szCs w:val="24"/>
        </w:rPr>
        <w:t xml:space="preserve"> eeldusi juba detailsemalt</w:t>
      </w:r>
      <w:r w:rsidRPr="00CB7064">
        <w:rPr>
          <w:rFonts w:ascii="Times New Roman" w:hAnsi="Times New Roman" w:cs="Times New Roman"/>
          <w:sz w:val="24"/>
          <w:szCs w:val="24"/>
        </w:rPr>
        <w:t>.</w:t>
      </w:r>
    </w:p>
    <w:p w14:paraId="7C36B7D8" w14:textId="35BEB279" w:rsidR="00150818" w:rsidRPr="00150818" w:rsidRDefault="00150818" w:rsidP="1FC8C636">
      <w:pPr>
        <w:spacing w:after="0" w:line="240" w:lineRule="auto"/>
        <w:jc w:val="both"/>
        <w:rPr>
          <w:rFonts w:ascii="Times New Roman" w:hAnsi="Times New Roman" w:cs="Times New Roman"/>
          <w:sz w:val="24"/>
          <w:szCs w:val="24"/>
        </w:rPr>
      </w:pPr>
    </w:p>
    <w:p w14:paraId="5A4A7BD2" w14:textId="7CBCE903" w:rsidR="0C20F19C" w:rsidRDefault="0C20F19C" w:rsidP="4CA7C4ED">
      <w:pPr>
        <w:spacing w:after="0" w:line="240" w:lineRule="auto"/>
        <w:jc w:val="both"/>
        <w:rPr>
          <w:rFonts w:ascii="Times New Roman" w:hAnsi="Times New Roman" w:cs="Times New Roman"/>
          <w:sz w:val="24"/>
          <w:szCs w:val="24"/>
        </w:rPr>
      </w:pPr>
      <w:r w:rsidRPr="5AE8016E">
        <w:rPr>
          <w:rFonts w:ascii="Times New Roman" w:hAnsi="Times New Roman" w:cs="Times New Roman"/>
          <w:b/>
          <w:bCs/>
          <w:sz w:val="24"/>
          <w:szCs w:val="24"/>
        </w:rPr>
        <w:t>Eelnõu § 13 lõige 1</w:t>
      </w:r>
      <w:r w:rsidRPr="5AE8016E">
        <w:rPr>
          <w:rFonts w:ascii="Times New Roman" w:hAnsi="Times New Roman" w:cs="Times New Roman"/>
          <w:sz w:val="24"/>
          <w:szCs w:val="24"/>
        </w:rPr>
        <w:t xml:space="preserve"> sätestab </w:t>
      </w:r>
      <w:r w:rsidR="67B07E89" w:rsidRPr="5AE8016E">
        <w:rPr>
          <w:rFonts w:ascii="Times New Roman" w:hAnsi="Times New Roman" w:cs="Times New Roman"/>
          <w:sz w:val="24"/>
          <w:szCs w:val="24"/>
        </w:rPr>
        <w:t xml:space="preserve">eelhinnangu </w:t>
      </w:r>
      <w:r w:rsidR="008D58DD">
        <w:rPr>
          <w:rFonts w:ascii="Times New Roman" w:hAnsi="Times New Roman" w:cs="Times New Roman"/>
          <w:sz w:val="24"/>
          <w:szCs w:val="24"/>
        </w:rPr>
        <w:t>taotluse</w:t>
      </w:r>
      <w:r w:rsidR="67B07E89" w:rsidRPr="6D8C06E6">
        <w:rPr>
          <w:rFonts w:ascii="Times New Roman" w:hAnsi="Times New Roman" w:cs="Times New Roman"/>
          <w:sz w:val="24"/>
          <w:szCs w:val="24"/>
        </w:rPr>
        <w:t xml:space="preserve"> </w:t>
      </w:r>
      <w:r w:rsidR="67B07E89" w:rsidRPr="5AE8016E">
        <w:rPr>
          <w:rFonts w:ascii="Times New Roman" w:hAnsi="Times New Roman" w:cs="Times New Roman"/>
          <w:sz w:val="24"/>
          <w:szCs w:val="24"/>
        </w:rPr>
        <w:t xml:space="preserve">andmekoosseisu. </w:t>
      </w:r>
      <w:r w:rsidRPr="5AE8016E">
        <w:rPr>
          <w:rFonts w:ascii="Times New Roman" w:hAnsi="Times New Roman" w:cs="Times New Roman"/>
          <w:sz w:val="24"/>
          <w:szCs w:val="24"/>
        </w:rPr>
        <w:t xml:space="preserve">Esitatavate dokumentide eesmärk </w:t>
      </w:r>
      <w:r w:rsidR="4DE3D2CC" w:rsidRPr="5AE8016E">
        <w:rPr>
          <w:rFonts w:ascii="Times New Roman" w:hAnsi="Times New Roman" w:cs="Times New Roman"/>
          <w:sz w:val="24"/>
          <w:szCs w:val="24"/>
        </w:rPr>
        <w:t xml:space="preserve"> on võimaldada pädeval asutusel hinnata tulevase käitaja usaldusväärsust, pädevust ja võimekust enne tuumakäitise rajamise järgmiste etappide lubamist. Esitatavad andmed katavad kõik tuumakäitise arendamise seisukohast kriitilised valdkonnad: omandistruktuuri läbipaistvus, julgeolekuriskide puudumine, juhtkonna ja töötajate professionaalne võimekus, majanduslik jätkusuutlikkus ning kvaliteedijuhtimise ja tarneahela korraldus.</w:t>
      </w:r>
    </w:p>
    <w:p w14:paraId="2756E646" w14:textId="06ED358C" w:rsidR="25A2C784" w:rsidRDefault="20153A99" w:rsidP="25A2C784">
      <w:pPr>
        <w:spacing w:after="0" w:line="240" w:lineRule="auto"/>
        <w:jc w:val="both"/>
        <w:rPr>
          <w:rFonts w:ascii="Times New Roman" w:hAnsi="Times New Roman" w:cs="Times New Roman"/>
          <w:sz w:val="24"/>
          <w:szCs w:val="24"/>
        </w:rPr>
      </w:pPr>
      <w:r w:rsidRPr="000EABBF">
        <w:rPr>
          <w:rFonts w:ascii="Times New Roman" w:hAnsi="Times New Roman" w:cs="Times New Roman"/>
          <w:sz w:val="24"/>
          <w:szCs w:val="24"/>
        </w:rPr>
        <w:t xml:space="preserve">Eelnõu kohaselt peab eelhinnangu taotlemisel tulevane käitaja esitama muu hulgas tõendid selle kohta, et taotleja ning temaga seotud isikud ei kujuta ohtu Eesti julgeolekule. </w:t>
      </w:r>
      <w:r w:rsidRPr="27A29B1C">
        <w:rPr>
          <w:rFonts w:ascii="Times New Roman" w:hAnsi="Times New Roman" w:cs="Times New Roman"/>
          <w:sz w:val="24"/>
          <w:szCs w:val="24"/>
        </w:rPr>
        <w:t xml:space="preserve">Selle </w:t>
      </w:r>
      <w:r w:rsidRPr="000EABBF">
        <w:rPr>
          <w:rFonts w:ascii="Times New Roman" w:hAnsi="Times New Roman" w:cs="Times New Roman"/>
          <w:sz w:val="24"/>
          <w:szCs w:val="24"/>
        </w:rPr>
        <w:t>eesmärk on tuumajaama rajaja usaldusväärsuse hindamine enne edasiste tegevuslubade menetlemist.</w:t>
      </w:r>
      <w:r w:rsidRPr="4384C797">
        <w:rPr>
          <w:rFonts w:ascii="Times New Roman" w:hAnsi="Times New Roman" w:cs="Times New Roman"/>
          <w:sz w:val="24"/>
          <w:szCs w:val="24"/>
        </w:rPr>
        <w:t xml:space="preserve"> </w:t>
      </w:r>
      <w:r w:rsidRPr="000EABBF">
        <w:rPr>
          <w:rFonts w:ascii="Times New Roman" w:hAnsi="Times New Roman" w:cs="Times New Roman"/>
          <w:sz w:val="24"/>
          <w:szCs w:val="24"/>
        </w:rPr>
        <w:t>Tõendi taotleja julgeolekuriski puudumise kohta väljastab Kaitsepolitseiamet, kes hindab taotleja ja nendega seotud isikute seotust võimalike riigisiseste või välismaiste julgeolekuriskidega.</w:t>
      </w:r>
    </w:p>
    <w:p w14:paraId="68AAFE22" w14:textId="266AD690" w:rsidR="5449713B" w:rsidRDefault="5449713B" w:rsidP="5449713B">
      <w:pPr>
        <w:spacing w:after="0" w:line="240" w:lineRule="auto"/>
        <w:jc w:val="both"/>
        <w:rPr>
          <w:rFonts w:ascii="Times New Roman" w:hAnsi="Times New Roman" w:cs="Times New Roman"/>
          <w:sz w:val="24"/>
          <w:szCs w:val="24"/>
        </w:rPr>
      </w:pPr>
    </w:p>
    <w:p w14:paraId="3858DA22" w14:textId="59EC8905" w:rsidR="0C20F19C" w:rsidRDefault="1AF0EC38" w:rsidP="4CA7C4ED">
      <w:pPr>
        <w:spacing w:after="0" w:line="240" w:lineRule="auto"/>
        <w:jc w:val="both"/>
        <w:rPr>
          <w:rFonts w:ascii="Times New Roman" w:hAnsi="Times New Roman" w:cs="Times New Roman"/>
          <w:sz w:val="24"/>
          <w:szCs w:val="24"/>
        </w:rPr>
      </w:pPr>
      <w:r w:rsidRPr="440261C7">
        <w:rPr>
          <w:rFonts w:ascii="Times New Roman" w:hAnsi="Times New Roman" w:cs="Times New Roman"/>
          <w:b/>
          <w:bCs/>
          <w:sz w:val="24"/>
          <w:szCs w:val="24"/>
        </w:rPr>
        <w:t>Eelnõu § 13 lõige 2</w:t>
      </w:r>
      <w:r w:rsidRPr="50ECBE8E">
        <w:rPr>
          <w:rFonts w:ascii="Times New Roman" w:hAnsi="Times New Roman" w:cs="Times New Roman"/>
          <w:b/>
          <w:bCs/>
          <w:sz w:val="24"/>
          <w:szCs w:val="24"/>
        </w:rPr>
        <w:t xml:space="preserve"> </w:t>
      </w:r>
      <w:r w:rsidRPr="2DCFBE25">
        <w:rPr>
          <w:rFonts w:ascii="Times New Roman" w:hAnsi="Times New Roman" w:cs="Times New Roman"/>
          <w:sz w:val="24"/>
          <w:szCs w:val="24"/>
        </w:rPr>
        <w:t>sätesta</w:t>
      </w:r>
      <w:r w:rsidR="139A0873" w:rsidRPr="2DCFBE25">
        <w:rPr>
          <w:rFonts w:ascii="Times New Roman" w:hAnsi="Times New Roman" w:cs="Times New Roman"/>
          <w:sz w:val="24"/>
          <w:szCs w:val="24"/>
        </w:rPr>
        <w:t>b,</w:t>
      </w:r>
      <w:r w:rsidR="139A0873" w:rsidRPr="50ECBE8E">
        <w:rPr>
          <w:rFonts w:ascii="Times New Roman" w:hAnsi="Times New Roman" w:cs="Times New Roman"/>
          <w:b/>
          <w:bCs/>
          <w:sz w:val="24"/>
          <w:szCs w:val="24"/>
        </w:rPr>
        <w:t xml:space="preserve"> </w:t>
      </w:r>
      <w:r w:rsidR="139A0873" w:rsidRPr="5407BECD">
        <w:rPr>
          <w:rFonts w:ascii="Times New Roman" w:hAnsi="Times New Roman" w:cs="Times New Roman"/>
          <w:sz w:val="24"/>
          <w:szCs w:val="24"/>
        </w:rPr>
        <w:t>et</w:t>
      </w:r>
      <w:r w:rsidRPr="5407BECD">
        <w:rPr>
          <w:rFonts w:ascii="Times New Roman" w:hAnsi="Times New Roman" w:cs="Times New Roman"/>
          <w:sz w:val="24"/>
          <w:szCs w:val="24"/>
        </w:rPr>
        <w:t xml:space="preserve"> </w:t>
      </w:r>
      <w:r w:rsidR="139A0873" w:rsidRPr="5407BECD">
        <w:rPr>
          <w:rFonts w:ascii="Times New Roman" w:hAnsi="Times New Roman" w:cs="Times New Roman"/>
          <w:sz w:val="24"/>
          <w:szCs w:val="24"/>
        </w:rPr>
        <w:t>p</w:t>
      </w:r>
      <w:r w:rsidRPr="6E961FBE">
        <w:rPr>
          <w:rFonts w:ascii="Times New Roman" w:hAnsi="Times New Roman" w:cs="Times New Roman"/>
          <w:sz w:val="24"/>
          <w:szCs w:val="24"/>
        </w:rPr>
        <w:t>ädev</w:t>
      </w:r>
      <w:r w:rsidRPr="0502E69A">
        <w:rPr>
          <w:rFonts w:ascii="Times New Roman" w:hAnsi="Times New Roman" w:cs="Times New Roman"/>
          <w:sz w:val="24"/>
          <w:szCs w:val="24"/>
        </w:rPr>
        <w:t xml:space="preserve"> asutus esitab eelhinnangu taotluse vähemalt Välisministeeriumile, Välisluureametile, Politsei- ja Piirivalveametile, Kaitsepolitseiametile ja Finantsinspektsioonile, kes oma pädevuse piires kooskõlastavad või jätavad taotluse põhjendatult kooskõlastamata 30 päeva jooksul taotluse saamisest  arvates.  </w:t>
      </w:r>
      <w:r w:rsidR="0C20F19C" w:rsidRPr="4CA7C4ED">
        <w:rPr>
          <w:rFonts w:ascii="Times New Roman" w:hAnsi="Times New Roman" w:cs="Times New Roman"/>
          <w:sz w:val="24"/>
          <w:szCs w:val="24"/>
        </w:rPr>
        <w:t xml:space="preserve">Kooskõlastusring hõlmab riigi julgeoleku ja finantsjärelevalve asutusi, mis võimaldab hinnata võimalikke riske terviklikult ja sõltumatult. </w:t>
      </w:r>
    </w:p>
    <w:p w14:paraId="01DC2484" w14:textId="790C8BD5" w:rsidR="502B0EEA" w:rsidRDefault="502B0EEA" w:rsidP="38172DA6">
      <w:pPr>
        <w:spacing w:after="0" w:line="240" w:lineRule="auto"/>
        <w:jc w:val="both"/>
        <w:rPr>
          <w:rFonts w:ascii="Times New Roman" w:hAnsi="Times New Roman" w:cs="Times New Roman"/>
          <w:sz w:val="24"/>
          <w:szCs w:val="24"/>
        </w:rPr>
      </w:pPr>
      <w:r w:rsidRPr="38172DA6">
        <w:rPr>
          <w:rFonts w:ascii="Times New Roman" w:hAnsi="Times New Roman" w:cs="Times New Roman"/>
          <w:sz w:val="24"/>
          <w:szCs w:val="24"/>
        </w:rPr>
        <w:t>Eesti õigussüsteemi üldise ja abstraktse normi põhimõtte kohaselt ei kehtestata seadustes konkreetsete riikide välistamise loetelu, vaid luuakse mehhanismid, mille kaudu saab vältida ebasõbralike või julgeolekuriski tekitavate osapoolte osalust. Selline lähenemine on kooskõlas teiste Eesti õigusaktidega (nt riigihangete seadus, elektroonilise side seadus), mis kasutavad sarnast mudelit</w:t>
      </w:r>
      <w:r w:rsidR="0D8720D4" w:rsidRPr="6BB678DD">
        <w:rPr>
          <w:rFonts w:ascii="Times New Roman" w:hAnsi="Times New Roman" w:cs="Times New Roman"/>
          <w:sz w:val="24"/>
          <w:szCs w:val="24"/>
        </w:rPr>
        <w:t xml:space="preserve"> ning võimaldab </w:t>
      </w:r>
      <w:r w:rsidR="480F4466" w:rsidRPr="6BB678DD">
        <w:rPr>
          <w:rFonts w:ascii="Times New Roman" w:hAnsi="Times New Roman" w:cs="Times New Roman"/>
          <w:sz w:val="24"/>
          <w:szCs w:val="24"/>
        </w:rPr>
        <w:t>protsess</w:t>
      </w:r>
      <w:r w:rsidR="2777557B" w:rsidRPr="6BB678DD">
        <w:rPr>
          <w:rFonts w:ascii="Times New Roman" w:hAnsi="Times New Roman" w:cs="Times New Roman"/>
          <w:sz w:val="24"/>
          <w:szCs w:val="24"/>
        </w:rPr>
        <w:t>is</w:t>
      </w:r>
      <w:r w:rsidR="480F4466" w:rsidRPr="6BB678DD">
        <w:rPr>
          <w:rFonts w:ascii="Times New Roman" w:hAnsi="Times New Roman" w:cs="Times New Roman"/>
          <w:sz w:val="24"/>
          <w:szCs w:val="24"/>
        </w:rPr>
        <w:t xml:space="preserve"> välistada riikide nagu Venemaa,</w:t>
      </w:r>
      <w:r w:rsidR="4106777A" w:rsidRPr="6BB678DD">
        <w:rPr>
          <w:rFonts w:ascii="Times New Roman" w:hAnsi="Times New Roman" w:cs="Times New Roman"/>
          <w:sz w:val="24"/>
          <w:szCs w:val="24"/>
        </w:rPr>
        <w:t xml:space="preserve"> </w:t>
      </w:r>
      <w:r w:rsidR="22349920" w:rsidRPr="6BB678DD">
        <w:rPr>
          <w:rFonts w:ascii="Times New Roman" w:hAnsi="Times New Roman" w:cs="Times New Roman"/>
          <w:sz w:val="24"/>
          <w:szCs w:val="24"/>
        </w:rPr>
        <w:t>Valgevene</w:t>
      </w:r>
      <w:r w:rsidR="5E96D638" w:rsidRPr="6BB678DD">
        <w:rPr>
          <w:rFonts w:ascii="Times New Roman" w:hAnsi="Times New Roman" w:cs="Times New Roman"/>
          <w:sz w:val="24"/>
          <w:szCs w:val="24"/>
        </w:rPr>
        <w:t>,</w:t>
      </w:r>
      <w:r w:rsidR="5E74AB59" w:rsidRPr="6BB678DD">
        <w:rPr>
          <w:rFonts w:ascii="Times New Roman" w:hAnsi="Times New Roman" w:cs="Times New Roman"/>
          <w:sz w:val="24"/>
          <w:szCs w:val="24"/>
        </w:rPr>
        <w:t xml:space="preserve"> Hiina ja teiste julgeolek</w:t>
      </w:r>
      <w:r w:rsidR="3E2CB1B9" w:rsidRPr="6BB678DD">
        <w:rPr>
          <w:rFonts w:ascii="Times New Roman" w:hAnsi="Times New Roman" w:cs="Times New Roman"/>
          <w:sz w:val="24"/>
          <w:szCs w:val="24"/>
        </w:rPr>
        <w:t xml:space="preserve">uriske </w:t>
      </w:r>
      <w:r w:rsidR="06E25F52" w:rsidRPr="6BB678DD">
        <w:rPr>
          <w:rFonts w:ascii="Times New Roman" w:hAnsi="Times New Roman" w:cs="Times New Roman"/>
          <w:sz w:val="24"/>
          <w:szCs w:val="24"/>
        </w:rPr>
        <w:t xml:space="preserve">hõlmavate riikide </w:t>
      </w:r>
      <w:r w:rsidR="2FE3E2CA" w:rsidRPr="6BB678DD">
        <w:rPr>
          <w:rFonts w:ascii="Times New Roman" w:hAnsi="Times New Roman" w:cs="Times New Roman"/>
          <w:sz w:val="24"/>
          <w:szCs w:val="24"/>
        </w:rPr>
        <w:t>osaluse.</w:t>
      </w:r>
      <w:r w:rsidRPr="38172DA6">
        <w:rPr>
          <w:rFonts w:ascii="Times New Roman" w:hAnsi="Times New Roman" w:cs="Times New Roman"/>
          <w:sz w:val="24"/>
          <w:szCs w:val="24"/>
        </w:rPr>
        <w:t xml:space="preserve"> Seetõttu toimub eelhinnangu taotlemisel üksikisikute, ettevõtjate ja nende sidusettevõtete usaldusväärsuse kontroll, sealhulgas hinnatakse seoseid riikidega, mis võivad ohustada Eesti julgeolekut või mõjutada tuumaenergia kasutamise strateegilist sõltumatust.</w:t>
      </w:r>
    </w:p>
    <w:p w14:paraId="3E82B112" w14:textId="7BD8A559" w:rsidR="502B0EEA" w:rsidRDefault="502B0EEA" w:rsidP="38172DA6">
      <w:pPr>
        <w:spacing w:after="0" w:line="240" w:lineRule="auto"/>
        <w:jc w:val="both"/>
      </w:pPr>
      <w:r w:rsidRPr="38172DA6">
        <w:rPr>
          <w:rFonts w:ascii="Times New Roman" w:hAnsi="Times New Roman" w:cs="Times New Roman"/>
          <w:sz w:val="24"/>
          <w:szCs w:val="24"/>
        </w:rPr>
        <w:t>Lisaks eelhindamise protsessile toetab sellist välistamismehhanismi ka strateegilise kauba seadus, mille kohaselt on tuumakütus ja -tehnoloogia strateegiline kaup ning mille litsentseerimisel on võimalik keelduda loa andmisest, kui tehing ohustab Eesti või liitlasriikide julgeolekuhuve või kui sellele on kehtestatud sanktsioonid. See loob täiendava õigusliku kaitsekihi, mis võimaldab tuumataristu arendamisel vältida tehnoloogilist sõltuvust riikidest, kes võivad kujutada otsest või kaudset julgeolekuriski (nt sanktsioonirežiimide, luuretegevuse või tarnesõltuvuse kaudu).</w:t>
      </w:r>
    </w:p>
    <w:p w14:paraId="7731B5FA" w14:textId="0324DD00" w:rsidR="502B0EEA" w:rsidRDefault="502B0EEA" w:rsidP="38172DA6">
      <w:pPr>
        <w:spacing w:after="0" w:line="240" w:lineRule="auto"/>
        <w:jc w:val="both"/>
      </w:pPr>
      <w:r w:rsidRPr="38172DA6">
        <w:rPr>
          <w:rFonts w:ascii="Times New Roman" w:hAnsi="Times New Roman" w:cs="Times New Roman"/>
          <w:sz w:val="24"/>
          <w:szCs w:val="24"/>
        </w:rPr>
        <w:t>Kooskõlastamismudel vastab ka direktiivi 2014/87/Euratom artikli 8b lõikele 1, mis kohustab tagama ohutuse ja turvalisuse hindamist koostöös teiste pädevate ametiasutustega. Samuti on see kooskõlas IAEA tuumaohutuse seeria dokumendi INFCIRC/225 põhimõtetega, mille kohaselt peab riik tagama mehhanismid tuumavaldkonnas tegutsevate isikute ja organisatsioonide usaldusväärsuse hindamiseks (</w:t>
      </w:r>
      <w:proofErr w:type="spellStart"/>
      <w:r w:rsidRPr="38172DA6">
        <w:rPr>
          <w:rFonts w:ascii="Times New Roman" w:hAnsi="Times New Roman" w:cs="Times New Roman"/>
          <w:sz w:val="24"/>
          <w:szCs w:val="24"/>
        </w:rPr>
        <w:t>personnel</w:t>
      </w:r>
      <w:proofErr w:type="spellEnd"/>
      <w:r w:rsidRPr="38172DA6">
        <w:rPr>
          <w:rFonts w:ascii="Times New Roman" w:hAnsi="Times New Roman" w:cs="Times New Roman"/>
          <w:sz w:val="24"/>
          <w:szCs w:val="24"/>
        </w:rPr>
        <w:t xml:space="preserve"> </w:t>
      </w:r>
      <w:proofErr w:type="spellStart"/>
      <w:r w:rsidRPr="38172DA6">
        <w:rPr>
          <w:rFonts w:ascii="Times New Roman" w:hAnsi="Times New Roman" w:cs="Times New Roman"/>
          <w:sz w:val="24"/>
          <w:szCs w:val="24"/>
        </w:rPr>
        <w:t>reliability</w:t>
      </w:r>
      <w:proofErr w:type="spellEnd"/>
      <w:r w:rsidRPr="38172DA6">
        <w:rPr>
          <w:rFonts w:ascii="Times New Roman" w:hAnsi="Times New Roman" w:cs="Times New Roman"/>
          <w:sz w:val="24"/>
          <w:szCs w:val="24"/>
        </w:rPr>
        <w:t xml:space="preserve">) </w:t>
      </w:r>
      <w:r w:rsidRPr="5B2D46D1">
        <w:rPr>
          <w:rFonts w:ascii="Times New Roman" w:hAnsi="Times New Roman" w:cs="Times New Roman"/>
          <w:sz w:val="24"/>
          <w:szCs w:val="24"/>
        </w:rPr>
        <w:t>ning</w:t>
      </w:r>
      <w:r w:rsidR="70F6A022" w:rsidRPr="5B2D46D1">
        <w:rPr>
          <w:rFonts w:ascii="Times New Roman" w:hAnsi="Times New Roman" w:cs="Times New Roman"/>
          <w:sz w:val="24"/>
          <w:szCs w:val="24"/>
        </w:rPr>
        <w:t xml:space="preserve"> </w:t>
      </w:r>
      <w:r w:rsidRPr="5B2D46D1">
        <w:rPr>
          <w:rFonts w:ascii="Times New Roman" w:hAnsi="Times New Roman" w:cs="Times New Roman"/>
          <w:sz w:val="24"/>
          <w:szCs w:val="24"/>
        </w:rPr>
        <w:t>riikliku</w:t>
      </w:r>
      <w:r w:rsidRPr="38172DA6">
        <w:rPr>
          <w:rFonts w:ascii="Times New Roman" w:hAnsi="Times New Roman" w:cs="Times New Roman"/>
          <w:sz w:val="24"/>
          <w:szCs w:val="24"/>
        </w:rPr>
        <w:t xml:space="preserve"> julgeolekuasutuste rolli.</w:t>
      </w:r>
    </w:p>
    <w:p w14:paraId="21188DFE" w14:textId="54327AE5" w:rsidR="0C20F19C" w:rsidRDefault="0C20F19C" w:rsidP="0F2501F5">
      <w:pPr>
        <w:spacing w:after="0" w:line="240" w:lineRule="auto"/>
        <w:jc w:val="both"/>
        <w:rPr>
          <w:rFonts w:ascii="Times New Roman" w:hAnsi="Times New Roman" w:cs="Times New Roman"/>
          <w:sz w:val="24"/>
          <w:szCs w:val="24"/>
        </w:rPr>
      </w:pPr>
    </w:p>
    <w:p w14:paraId="69E77FFB" w14:textId="7EFCC5DD" w:rsidR="0C20F19C" w:rsidRDefault="7EE8842B" w:rsidP="4CA7C4ED">
      <w:pPr>
        <w:spacing w:after="0" w:line="240" w:lineRule="auto"/>
        <w:jc w:val="both"/>
      </w:pPr>
      <w:r w:rsidRPr="06AE509B">
        <w:rPr>
          <w:rFonts w:ascii="Times New Roman" w:hAnsi="Times New Roman" w:cs="Times New Roman"/>
          <w:b/>
          <w:bCs/>
          <w:sz w:val="24"/>
          <w:szCs w:val="24"/>
        </w:rPr>
        <w:t>Eelnõu § 13 lõige 3</w:t>
      </w:r>
      <w:r w:rsidR="2BA81B31" w:rsidRPr="06AE509B">
        <w:rPr>
          <w:rFonts w:ascii="Times New Roman" w:hAnsi="Times New Roman" w:cs="Times New Roman"/>
          <w:b/>
          <w:bCs/>
          <w:sz w:val="24"/>
          <w:szCs w:val="24"/>
        </w:rPr>
        <w:t xml:space="preserve"> </w:t>
      </w:r>
      <w:r w:rsidR="2BA81B31" w:rsidRPr="06AE509B">
        <w:rPr>
          <w:rFonts w:ascii="Times New Roman" w:hAnsi="Times New Roman" w:cs="Times New Roman"/>
          <w:sz w:val="24"/>
          <w:szCs w:val="24"/>
        </w:rPr>
        <w:t>sätestab tingimused, mille täitmisel võib pädev asutus anda tulevasele käitajale positiivse eelhinnangu. Tingimuste eesmärk on tagada, et tuumakäitise arendamist alustab üksnes ettevõtja, kes on usaldusväärne, selge omandistruktuuri ja kohaliku tegevuskohaga, ei kujuta ohtu riigi julgeolekule ning omab vajalikku juhtimis- ja tööjõupotentsiaali.</w:t>
      </w:r>
    </w:p>
    <w:p w14:paraId="40177B36" w14:textId="20FD7DA5" w:rsidR="0C20F19C" w:rsidRDefault="0C20F19C" w:rsidP="058C15F8">
      <w:pPr>
        <w:spacing w:after="0" w:line="240" w:lineRule="auto"/>
        <w:jc w:val="both"/>
        <w:rPr>
          <w:rFonts w:ascii="Times New Roman" w:hAnsi="Times New Roman" w:cs="Times New Roman"/>
          <w:sz w:val="24"/>
          <w:szCs w:val="24"/>
        </w:rPr>
      </w:pPr>
    </w:p>
    <w:p w14:paraId="2EB3161B" w14:textId="7A28D457" w:rsidR="0C20F19C" w:rsidRDefault="2BA81B31" w:rsidP="06AE509B">
      <w:pPr>
        <w:spacing w:after="0" w:line="240" w:lineRule="auto"/>
        <w:jc w:val="both"/>
        <w:rPr>
          <w:rFonts w:ascii="Times New Roman" w:hAnsi="Times New Roman" w:cs="Times New Roman"/>
          <w:sz w:val="24"/>
          <w:szCs w:val="24"/>
        </w:rPr>
      </w:pPr>
      <w:r w:rsidRPr="06AE509B">
        <w:rPr>
          <w:rFonts w:ascii="Times New Roman" w:hAnsi="Times New Roman" w:cs="Times New Roman"/>
          <w:sz w:val="24"/>
          <w:szCs w:val="24"/>
        </w:rPr>
        <w:t xml:space="preserve">Nõuded kvalifikatsioonile, töötajate arvu piisavusele, tarneahela ja hankeplaanide olemasolule ning majanduslikule võimekusele lähtuvad rahvusvahelisest tuumaohutuse praktikast, mille kohaselt peavad tuumaprojektid olema tehniliselt, organisatsiooniliselt ja finantsiliselt jätkusuutlikud enne kui riik lubab jätkata ehitusloa taotlemise etappi. </w:t>
      </w:r>
    </w:p>
    <w:p w14:paraId="31DCC925" w14:textId="77777777" w:rsidR="00C33066" w:rsidRDefault="00C33066" w:rsidP="06AE509B">
      <w:pPr>
        <w:spacing w:after="0" w:line="240" w:lineRule="auto"/>
        <w:jc w:val="both"/>
        <w:rPr>
          <w:rFonts w:ascii="Times New Roman" w:hAnsi="Times New Roman" w:cs="Times New Roman"/>
          <w:sz w:val="24"/>
          <w:szCs w:val="24"/>
        </w:rPr>
      </w:pPr>
    </w:p>
    <w:p w14:paraId="469DB11B"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1</w:t>
      </w:r>
      <w:r w:rsidRPr="000701F4">
        <w:rPr>
          <w:rFonts w:ascii="Times New Roman" w:hAnsi="Times New Roman" w:cs="Times New Roman"/>
          <w:sz w:val="24"/>
          <w:szCs w:val="24"/>
        </w:rPr>
        <w:t xml:space="preserve"> sätestatud nõue tagab, et käitaja on Eesti jurisdiktsiooni all, mis võimaldab tõhusat järelevalvet ja sekkumist, samuti kohaldatavate vastutusmehhanismide toimimist. Registri- ja tegevuskoha seotus Eestiga või filiaali olemasolu tagab riigile õigusliku ja praktilise kontrolli.</w:t>
      </w:r>
    </w:p>
    <w:p w14:paraId="15C74D1D" w14:textId="77777777" w:rsidR="008E1DC1" w:rsidRPr="000701F4" w:rsidRDefault="008E1DC1" w:rsidP="000701F4">
      <w:pPr>
        <w:spacing w:after="0" w:line="240" w:lineRule="auto"/>
        <w:jc w:val="both"/>
        <w:rPr>
          <w:rFonts w:ascii="Times New Roman" w:hAnsi="Times New Roman" w:cs="Times New Roman"/>
          <w:sz w:val="24"/>
          <w:szCs w:val="24"/>
        </w:rPr>
      </w:pPr>
    </w:p>
    <w:p w14:paraId="2AA02F34"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2</w:t>
      </w:r>
      <w:r w:rsidRPr="000701F4">
        <w:rPr>
          <w:rFonts w:ascii="Times New Roman" w:hAnsi="Times New Roman" w:cs="Times New Roman"/>
          <w:sz w:val="24"/>
          <w:szCs w:val="24"/>
        </w:rPr>
        <w:t xml:space="preserve"> kehtestatud tingimus võimaldab pädeval asutusel koos julgeolekuasutustega hinnata, kas käitaja ja temaga seotud isikute varasem tegevus ja sidemed võivad ohustada riigi julgeolekut või tuumamaterjalide kaitset. See vastab IAEA ja Euratom direktiivi 2014/87/Euratom nõuetele personali ja organisatsioonide usaldusväärsuse hindamisel.</w:t>
      </w:r>
    </w:p>
    <w:p w14:paraId="16E299AF" w14:textId="77777777" w:rsidR="008E1DC1" w:rsidRPr="000701F4" w:rsidRDefault="008E1DC1" w:rsidP="000701F4">
      <w:pPr>
        <w:spacing w:after="0" w:line="240" w:lineRule="auto"/>
        <w:jc w:val="both"/>
        <w:rPr>
          <w:rFonts w:ascii="Times New Roman" w:hAnsi="Times New Roman" w:cs="Times New Roman"/>
          <w:sz w:val="24"/>
          <w:szCs w:val="24"/>
        </w:rPr>
      </w:pPr>
    </w:p>
    <w:p w14:paraId="5E3FA1ED"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Punktid 3 ja 4</w:t>
      </w:r>
      <w:r w:rsidRPr="000701F4">
        <w:rPr>
          <w:rFonts w:ascii="Times New Roman" w:hAnsi="Times New Roman" w:cs="Times New Roman"/>
          <w:sz w:val="24"/>
          <w:szCs w:val="24"/>
        </w:rPr>
        <w:t xml:space="preserve"> käsitlevad juhtkonna ja töötajate pädevust. Tuumaohutus sõltub suurel määral organisatsiooni juhtimiskultuurist ja pädeva personali olemasolust. Seetõttu kontrollitakse nii juhtimisstruktuuri kui ka valdkondliku kvalifikatsiooni olemasolu, samuti personali värbamise kava, mis tagab vajalike oskustega töötajate kättesaadavuse nii ehitus- kui ka käitamisetapis.</w:t>
      </w:r>
    </w:p>
    <w:p w14:paraId="40D5AFD0" w14:textId="77777777" w:rsidR="008E1DC1" w:rsidRPr="000701F4" w:rsidRDefault="008E1DC1" w:rsidP="000701F4">
      <w:pPr>
        <w:spacing w:after="0" w:line="240" w:lineRule="auto"/>
        <w:jc w:val="both"/>
        <w:rPr>
          <w:rFonts w:ascii="Times New Roman" w:hAnsi="Times New Roman" w:cs="Times New Roman"/>
          <w:sz w:val="24"/>
          <w:szCs w:val="24"/>
        </w:rPr>
      </w:pPr>
    </w:p>
    <w:p w14:paraId="4A33D83D"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5</w:t>
      </w:r>
      <w:r w:rsidRPr="000701F4">
        <w:rPr>
          <w:rFonts w:ascii="Times New Roman" w:hAnsi="Times New Roman" w:cs="Times New Roman"/>
          <w:sz w:val="24"/>
          <w:szCs w:val="24"/>
        </w:rPr>
        <w:t xml:space="preserve"> sätestatud hankeplaani ja tarneahela lepingute olemasolu on oluline tagamaks, et käitaja suudab hankida kriitilise tähtsusega seadmeid ja süsteeme usaldusväärsetest allikatest ning järgida tuumaohutuse tarneahela juhtimise nõudeid. Nõue hõlmab ka tuumkütuse tarnimise plaani, mis on oluline käitamise järjepidevuse ning ohutuse seisukohalt.</w:t>
      </w:r>
    </w:p>
    <w:p w14:paraId="0C1EB81D" w14:textId="77777777" w:rsidR="008E1DC1" w:rsidRPr="000701F4" w:rsidRDefault="008E1DC1" w:rsidP="000701F4">
      <w:pPr>
        <w:spacing w:after="0" w:line="240" w:lineRule="auto"/>
        <w:jc w:val="both"/>
        <w:rPr>
          <w:rFonts w:ascii="Times New Roman" w:hAnsi="Times New Roman" w:cs="Times New Roman"/>
          <w:sz w:val="24"/>
          <w:szCs w:val="24"/>
        </w:rPr>
      </w:pPr>
    </w:p>
    <w:p w14:paraId="41FB7F84" w14:textId="2084E830" w:rsidR="000701F4" w:rsidRP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6</w:t>
      </w:r>
      <w:r w:rsidRPr="000701F4">
        <w:rPr>
          <w:rFonts w:ascii="Times New Roman" w:hAnsi="Times New Roman" w:cs="Times New Roman"/>
          <w:sz w:val="24"/>
          <w:szCs w:val="24"/>
        </w:rPr>
        <w:t xml:space="preserve"> käsitletud majanduslikud eeldused tagavad, et käitaja suudab rahastada tuumakäitise ehitamist ja käitamist, täita ohutus-, jäätmekäitlus- ja dekomissioneerimis</w:t>
      </w:r>
      <w:r w:rsidR="008A2F29">
        <w:rPr>
          <w:rFonts w:ascii="Times New Roman" w:hAnsi="Times New Roman" w:cs="Times New Roman"/>
          <w:sz w:val="24"/>
          <w:szCs w:val="24"/>
        </w:rPr>
        <w:t xml:space="preserve">e </w:t>
      </w:r>
      <w:r w:rsidRPr="000701F4">
        <w:rPr>
          <w:rFonts w:ascii="Times New Roman" w:hAnsi="Times New Roman" w:cs="Times New Roman"/>
          <w:sz w:val="24"/>
          <w:szCs w:val="24"/>
        </w:rPr>
        <w:t>kohustusi ning tagada pikaajalise finantsstabiilsuse. Rahvusvahelise praktika järgi ei ole lubatav anda tegevusluba ettevõtjale, kellel puudub võime kanda tuumaenergia kasutamisega seotud pikaajalisi kulusid.</w:t>
      </w:r>
    </w:p>
    <w:p w14:paraId="6857BF3F" w14:textId="77777777" w:rsidR="000701F4" w:rsidRP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sz w:val="24"/>
          <w:szCs w:val="24"/>
        </w:rPr>
        <w:t>Kokkuvõttes tagavad lõikes 3 sätestatud tingimused, et ehitusloa menetlusse jõuavad ainult sellised tulevased käitajad, kes on võimelised kandma tuumaohutuse, füüsilise kaitse ja jäätmekäitluse eest vastutavat rolli kogu tuumakäitise eluea jooksul.</w:t>
      </w:r>
    </w:p>
    <w:p w14:paraId="201BEC1D" w14:textId="474BFF6B" w:rsidR="0C20F19C" w:rsidRDefault="0C20F19C" w:rsidP="4CA7C4ED">
      <w:pPr>
        <w:spacing w:after="0" w:line="240" w:lineRule="auto"/>
        <w:jc w:val="both"/>
        <w:rPr>
          <w:rFonts w:ascii="Times New Roman" w:hAnsi="Times New Roman" w:cs="Times New Roman"/>
          <w:sz w:val="24"/>
          <w:szCs w:val="24"/>
        </w:rPr>
      </w:pPr>
    </w:p>
    <w:p w14:paraId="7470BEFE" w14:textId="1A5DDEA3" w:rsidR="0C20F19C" w:rsidRDefault="7EE8842B" w:rsidP="4CA7C4ED">
      <w:pPr>
        <w:spacing w:after="0" w:line="240" w:lineRule="auto"/>
        <w:jc w:val="both"/>
      </w:pPr>
      <w:r w:rsidRPr="34A27823">
        <w:rPr>
          <w:rFonts w:ascii="Times New Roman" w:hAnsi="Times New Roman" w:cs="Times New Roman"/>
          <w:b/>
          <w:sz w:val="24"/>
          <w:szCs w:val="24"/>
        </w:rPr>
        <w:t xml:space="preserve">Eelnõu § 13 lõige 4 </w:t>
      </w:r>
      <w:r w:rsidR="69CE2FFB" w:rsidRPr="2DCFBE25">
        <w:rPr>
          <w:rFonts w:ascii="Times New Roman" w:hAnsi="Times New Roman" w:cs="Times New Roman"/>
          <w:sz w:val="24"/>
          <w:szCs w:val="24"/>
        </w:rPr>
        <w:t>volitab</w:t>
      </w:r>
      <w:r w:rsidR="69CE2FFB" w:rsidRPr="18DA9850">
        <w:rPr>
          <w:rFonts w:ascii="Times New Roman" w:hAnsi="Times New Roman" w:cs="Times New Roman"/>
          <w:sz w:val="24"/>
          <w:szCs w:val="24"/>
        </w:rPr>
        <w:t xml:space="preserve"> </w:t>
      </w:r>
      <w:r w:rsidR="69CE2FFB" w:rsidRPr="46AF4F5B">
        <w:rPr>
          <w:rFonts w:ascii="Times New Roman" w:hAnsi="Times New Roman" w:cs="Times New Roman"/>
          <w:sz w:val="24"/>
          <w:szCs w:val="24"/>
        </w:rPr>
        <w:t>valdkonna eest vastutavat ministrit kehtestama</w:t>
      </w:r>
      <w:r w:rsidRPr="47DC00F2">
        <w:rPr>
          <w:rFonts w:ascii="Times New Roman" w:hAnsi="Times New Roman" w:cs="Times New Roman"/>
          <w:sz w:val="24"/>
          <w:szCs w:val="24"/>
        </w:rPr>
        <w:t xml:space="preserve"> </w:t>
      </w:r>
      <w:r w:rsidR="5ADE3BB2" w:rsidRPr="75E5F9B9">
        <w:rPr>
          <w:rFonts w:ascii="Times New Roman" w:hAnsi="Times New Roman" w:cs="Times New Roman"/>
          <w:sz w:val="24"/>
          <w:szCs w:val="24"/>
        </w:rPr>
        <w:t>eelhinnangu</w:t>
      </w:r>
      <w:r w:rsidR="5ADE3BB2" w:rsidRPr="7128F19A">
        <w:rPr>
          <w:rFonts w:ascii="Times New Roman" w:hAnsi="Times New Roman" w:cs="Times New Roman"/>
          <w:sz w:val="24"/>
          <w:szCs w:val="24"/>
        </w:rPr>
        <w:t xml:space="preserve"> taotlemise täpsustatud nõuded ja hindamise kriteeriumid ning taotluse ja eelhinnangu andmekoosseisud</w:t>
      </w:r>
      <w:r w:rsidR="0C20F19C" w:rsidRPr="4CA7C4ED">
        <w:rPr>
          <w:rFonts w:ascii="Times New Roman" w:hAnsi="Times New Roman" w:cs="Times New Roman"/>
          <w:sz w:val="24"/>
          <w:szCs w:val="24"/>
        </w:rPr>
        <w:t>, tagades ühtse ja selgelt rakendatava menetluskorra.</w:t>
      </w:r>
    </w:p>
    <w:p w14:paraId="49113589" w14:textId="440931EA" w:rsidR="4CA7C4ED" w:rsidRDefault="4CA7C4ED" w:rsidP="4CA7C4ED">
      <w:pPr>
        <w:spacing w:after="0" w:line="240" w:lineRule="auto"/>
        <w:jc w:val="both"/>
        <w:rPr>
          <w:rFonts w:ascii="Times New Roman" w:hAnsi="Times New Roman" w:cs="Times New Roman"/>
          <w:sz w:val="24"/>
          <w:szCs w:val="24"/>
        </w:rPr>
      </w:pPr>
    </w:p>
    <w:p w14:paraId="7FFB3348" w14:textId="6F8AC32D" w:rsidR="5D447804" w:rsidRDefault="5D447804" w:rsidP="5D447804">
      <w:pPr>
        <w:spacing w:after="0" w:line="240" w:lineRule="auto"/>
        <w:jc w:val="both"/>
        <w:rPr>
          <w:rFonts w:ascii="Times New Roman" w:hAnsi="Times New Roman" w:cs="Times New Roman"/>
          <w:sz w:val="24"/>
          <w:szCs w:val="24"/>
        </w:rPr>
      </w:pPr>
    </w:p>
    <w:p w14:paraId="44686DDB" w14:textId="0DA9D36C" w:rsidR="00E908F2" w:rsidRPr="00150818" w:rsidRDefault="579D483B"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 xml:space="preserve">Eelnõu § 14 lõige 1 </w:t>
      </w:r>
      <w:r w:rsidRPr="2DCFBE25">
        <w:rPr>
          <w:rFonts w:ascii="Times New Roman" w:hAnsi="Times New Roman" w:cs="Times New Roman"/>
          <w:sz w:val="24"/>
          <w:szCs w:val="24"/>
        </w:rPr>
        <w:t>sätestab</w:t>
      </w:r>
      <w:r w:rsidRPr="5D447804">
        <w:rPr>
          <w:rFonts w:ascii="Times New Roman" w:hAnsi="Times New Roman" w:cs="Times New Roman"/>
          <w:sz w:val="24"/>
          <w:szCs w:val="24"/>
        </w:rPr>
        <w:t xml:space="preserve"> alused, mille esinemisel ei või pädev asutus anda positiivset eelhinnangut. Need alused tagavad, et tuumakäitise arendamisega ei jätka isik, kelle tegevus ei vasta seaduses sätestatud usaldusväärsuse-, ohutuse- või pädevusnõuetele. Keeldumise alused hõlmavad nii taotleja majandustegevuse usaldusväärsust (majandustegevuse keeld), eelhinnangu tingimustele mittevastavust, teadlikult valeandmete esitamist kui ka riigi julgeoleku ohustamist. Tegemist on rahvusvahelise tuumaohutuse praktikas vältimatute piirangutega, mis välistavad ebapädevate, eksitava teabega või julgeolekuohuga seotud isikute osalemise tuuma</w:t>
      </w:r>
      <w:r w:rsidR="611E053F" w:rsidRPr="5D447804">
        <w:rPr>
          <w:rFonts w:ascii="Times New Roman" w:hAnsi="Times New Roman" w:cs="Times New Roman"/>
          <w:sz w:val="24"/>
          <w:szCs w:val="24"/>
        </w:rPr>
        <w:t xml:space="preserve">energia </w:t>
      </w:r>
      <w:r w:rsidRPr="5D447804">
        <w:rPr>
          <w:rFonts w:ascii="Times New Roman" w:hAnsi="Times New Roman" w:cs="Times New Roman"/>
          <w:sz w:val="24"/>
          <w:szCs w:val="24"/>
        </w:rPr>
        <w:t>projektis.</w:t>
      </w:r>
    </w:p>
    <w:p w14:paraId="3F502FDF" w14:textId="3FBEE81C" w:rsidR="00E908F2" w:rsidRPr="00150818" w:rsidRDefault="00E908F2" w:rsidP="5D447804">
      <w:pPr>
        <w:spacing w:after="0" w:line="240" w:lineRule="auto"/>
        <w:jc w:val="both"/>
        <w:rPr>
          <w:rFonts w:ascii="Times New Roman" w:hAnsi="Times New Roman" w:cs="Times New Roman"/>
          <w:sz w:val="24"/>
          <w:szCs w:val="24"/>
        </w:rPr>
      </w:pPr>
    </w:p>
    <w:p w14:paraId="3B3ABF17" w14:textId="3657F59E" w:rsidR="00E908F2" w:rsidRPr="00150818" w:rsidRDefault="579D483B" w:rsidP="5D447804">
      <w:pPr>
        <w:spacing w:after="0" w:line="240" w:lineRule="auto"/>
        <w:jc w:val="both"/>
      </w:pPr>
      <w:r w:rsidRPr="5D447804">
        <w:rPr>
          <w:rFonts w:ascii="Times New Roman" w:hAnsi="Times New Roman" w:cs="Times New Roman"/>
          <w:b/>
          <w:bCs/>
          <w:sz w:val="24"/>
          <w:szCs w:val="24"/>
        </w:rPr>
        <w:t xml:space="preserve">Eelnõu § 14 lõige 2 </w:t>
      </w:r>
      <w:r w:rsidRPr="2DCFBE25">
        <w:rPr>
          <w:rFonts w:ascii="Times New Roman" w:hAnsi="Times New Roman" w:cs="Times New Roman"/>
          <w:sz w:val="24"/>
          <w:szCs w:val="24"/>
        </w:rPr>
        <w:t>reguleerib</w:t>
      </w:r>
      <w:r w:rsidRPr="5D447804">
        <w:rPr>
          <w:rFonts w:ascii="Times New Roman" w:hAnsi="Times New Roman" w:cs="Times New Roman"/>
          <w:sz w:val="24"/>
          <w:szCs w:val="24"/>
        </w:rPr>
        <w:t xml:space="preserve"> olukorda, kus positiivne eelhinnang on küll antud, kuid hiljem ilmnevad asjaolud, mille tõttu seda anda ei oleks tohtinud. Sellisel juhul loetakse eelhinnang õigusvastaseks ega saa olla aluseks ehitusloa taotlemisele. Lõike eesmärk on tagada tuumaohutuse ja riigi julgeoleku kõrgeim tase ka pärast eelhinnangu andmist ning välistada, et tuumaprojekti menetlus jätkub valeandmete, varjatud info või muude riskitegurite tõttu. See loob täiendava kaitsemehhanismi juhuks, kui taotleja tegelikud asjaolud ilmnevad alles hilisemas etapis.</w:t>
      </w:r>
    </w:p>
    <w:p w14:paraId="7C4361A7" w14:textId="4542EBA5" w:rsidR="00E908F2" w:rsidRPr="00150818" w:rsidRDefault="00E908F2" w:rsidP="5D447804">
      <w:pPr>
        <w:spacing w:after="0" w:line="240" w:lineRule="auto"/>
        <w:jc w:val="both"/>
        <w:rPr>
          <w:rFonts w:ascii="Times New Roman" w:hAnsi="Times New Roman" w:cs="Times New Roman"/>
          <w:sz w:val="24"/>
          <w:szCs w:val="24"/>
        </w:rPr>
      </w:pPr>
    </w:p>
    <w:p w14:paraId="61E42C51" w14:textId="3A31AD93" w:rsidR="00E908F2" w:rsidRPr="00150818" w:rsidRDefault="3ACA5BB8"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 xml:space="preserve">Eelnõu §-s 15 </w:t>
      </w:r>
      <w:r w:rsidRPr="699D8C7E">
        <w:rPr>
          <w:rFonts w:ascii="Times New Roman" w:hAnsi="Times New Roman" w:cs="Times New Roman"/>
          <w:sz w:val="24"/>
          <w:szCs w:val="24"/>
        </w:rPr>
        <w:t>sätestatakse</w:t>
      </w:r>
      <w:r w:rsidRPr="5D447804">
        <w:rPr>
          <w:rFonts w:ascii="Times New Roman" w:hAnsi="Times New Roman" w:cs="Times New Roman"/>
          <w:sz w:val="24"/>
          <w:szCs w:val="24"/>
        </w:rPr>
        <w:t xml:space="preserve"> nõuded ja tingimused tuumakäitise  projekteerimisele ja ehitamisele.</w:t>
      </w:r>
    </w:p>
    <w:p w14:paraId="345DB837" w14:textId="7BF66A03" w:rsidR="00E908F2" w:rsidRPr="00150818" w:rsidRDefault="00E908F2" w:rsidP="5D447804">
      <w:pPr>
        <w:spacing w:after="0" w:line="240" w:lineRule="auto"/>
        <w:jc w:val="both"/>
        <w:rPr>
          <w:rFonts w:ascii="Times New Roman" w:hAnsi="Times New Roman" w:cs="Times New Roman"/>
          <w:sz w:val="24"/>
          <w:szCs w:val="24"/>
        </w:rPr>
      </w:pPr>
    </w:p>
    <w:p w14:paraId="4C1C408E" w14:textId="647EBF6C" w:rsidR="00E908F2" w:rsidRPr="00150818" w:rsidRDefault="3ACA5BB8"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 xml:space="preserve">Eelnõu § 15 lõige 1 </w:t>
      </w:r>
      <w:r w:rsidRPr="699D8C7E">
        <w:rPr>
          <w:rFonts w:ascii="Times New Roman" w:hAnsi="Times New Roman" w:cs="Times New Roman"/>
          <w:sz w:val="24"/>
          <w:szCs w:val="24"/>
        </w:rPr>
        <w:t>sätestab</w:t>
      </w:r>
      <w:r w:rsidRPr="5D447804">
        <w:rPr>
          <w:rFonts w:ascii="Times New Roman" w:hAnsi="Times New Roman" w:cs="Times New Roman"/>
          <w:sz w:val="24"/>
          <w:szCs w:val="24"/>
        </w:rPr>
        <w:t>, et t</w:t>
      </w:r>
      <w:r w:rsidR="72E8E766" w:rsidRPr="1FC8C636">
        <w:rPr>
          <w:rFonts w:ascii="Times New Roman" w:hAnsi="Times New Roman" w:cs="Times New Roman"/>
          <w:sz w:val="24"/>
          <w:szCs w:val="24"/>
        </w:rPr>
        <w:t xml:space="preserve">uumakäitise ehitamine toimub ehitusseadustiku kohaselt, võttes arvesse </w:t>
      </w:r>
      <w:r w:rsidR="00E3152D">
        <w:rPr>
          <w:rFonts w:ascii="Times New Roman" w:hAnsi="Times New Roman" w:cs="Times New Roman"/>
          <w:sz w:val="24"/>
          <w:szCs w:val="24"/>
        </w:rPr>
        <w:t>eelnõukohases</w:t>
      </w:r>
      <w:r w:rsidR="72E8E766" w:rsidRPr="1FC8C636">
        <w:rPr>
          <w:rFonts w:ascii="Times New Roman" w:hAnsi="Times New Roman" w:cs="Times New Roman"/>
          <w:sz w:val="24"/>
          <w:szCs w:val="24"/>
        </w:rPr>
        <w:t xml:space="preserve"> seaduses sätestatud </w:t>
      </w:r>
      <w:r w:rsidR="64B4242C" w:rsidRPr="780C2C43">
        <w:rPr>
          <w:rFonts w:ascii="Times New Roman" w:hAnsi="Times New Roman" w:cs="Times New Roman"/>
          <w:sz w:val="24"/>
          <w:szCs w:val="24"/>
        </w:rPr>
        <w:t xml:space="preserve">tuumaohutuse- ja julgeolekuspetsiifilisi erisusi. </w:t>
      </w:r>
      <w:r w:rsidR="2E5FE3B3" w:rsidRPr="5735AFD6">
        <w:rPr>
          <w:rFonts w:ascii="Times New Roman" w:hAnsi="Times New Roman" w:cs="Times New Roman"/>
          <w:sz w:val="24"/>
          <w:szCs w:val="24"/>
        </w:rPr>
        <w:t>T</w:t>
      </w:r>
      <w:r w:rsidR="00317744" w:rsidRPr="5735AFD6">
        <w:rPr>
          <w:rFonts w:ascii="Times New Roman" w:hAnsi="Times New Roman" w:cs="Times New Roman"/>
          <w:sz w:val="24"/>
          <w:szCs w:val="24"/>
        </w:rPr>
        <w:t>uuma</w:t>
      </w:r>
      <w:r w:rsidR="628BA02C" w:rsidRPr="5735AFD6">
        <w:rPr>
          <w:rFonts w:ascii="Times New Roman" w:hAnsi="Times New Roman" w:cs="Times New Roman"/>
          <w:sz w:val="24"/>
          <w:szCs w:val="24"/>
        </w:rPr>
        <w:t xml:space="preserve">käitise ehitamisega </w:t>
      </w:r>
      <w:r w:rsidR="651A8E76" w:rsidRPr="5CFC7544">
        <w:rPr>
          <w:rFonts w:ascii="Times New Roman" w:hAnsi="Times New Roman" w:cs="Times New Roman"/>
          <w:sz w:val="24"/>
          <w:szCs w:val="24"/>
        </w:rPr>
        <w:t xml:space="preserve">võib </w:t>
      </w:r>
      <w:r w:rsidR="651A8E76" w:rsidRPr="5C771C82">
        <w:rPr>
          <w:rFonts w:ascii="Times New Roman" w:hAnsi="Times New Roman" w:cs="Times New Roman"/>
          <w:sz w:val="24"/>
          <w:szCs w:val="24"/>
        </w:rPr>
        <w:t xml:space="preserve">kaasneda suurem </w:t>
      </w:r>
      <w:r w:rsidR="651A8E76" w:rsidRPr="0C6AB50D">
        <w:rPr>
          <w:rFonts w:ascii="Times New Roman" w:hAnsi="Times New Roman" w:cs="Times New Roman"/>
          <w:sz w:val="24"/>
          <w:szCs w:val="24"/>
        </w:rPr>
        <w:t xml:space="preserve">risk ja </w:t>
      </w:r>
      <w:r w:rsidR="651A8E76" w:rsidRPr="3A7C1E3F">
        <w:rPr>
          <w:rFonts w:ascii="Times New Roman" w:hAnsi="Times New Roman" w:cs="Times New Roman"/>
          <w:sz w:val="24"/>
          <w:szCs w:val="24"/>
        </w:rPr>
        <w:t xml:space="preserve">mõju, </w:t>
      </w:r>
      <w:r w:rsidR="751780D2" w:rsidRPr="5D447804">
        <w:rPr>
          <w:rFonts w:ascii="Times New Roman" w:hAnsi="Times New Roman" w:cs="Times New Roman"/>
          <w:sz w:val="24"/>
          <w:szCs w:val="24"/>
        </w:rPr>
        <w:t>mistõttu on vajalik ehitusõiguse normide sidumine tuumavaldkonna erinõuetega, et tagada ohutus kogu projekteerimis- ja ehitusprotsessi vältel.</w:t>
      </w:r>
    </w:p>
    <w:p w14:paraId="349FB93B" w14:textId="5D945BCF" w:rsidR="24DAB58F" w:rsidRDefault="1CC203DE" w:rsidP="24DAB58F">
      <w:pPr>
        <w:spacing w:after="0" w:line="240" w:lineRule="auto"/>
        <w:jc w:val="both"/>
        <w:rPr>
          <w:rFonts w:ascii="Times New Roman" w:hAnsi="Times New Roman" w:cs="Times New Roman"/>
          <w:sz w:val="24"/>
          <w:szCs w:val="24"/>
        </w:rPr>
      </w:pPr>
      <w:r w:rsidRPr="25147E99">
        <w:rPr>
          <w:rFonts w:ascii="Times New Roman" w:hAnsi="Times New Roman" w:cs="Times New Roman"/>
          <w:sz w:val="24"/>
          <w:szCs w:val="24"/>
        </w:rPr>
        <w:t xml:space="preserve">Julgeolekunõuded laienevad ehitusfaasis nii </w:t>
      </w:r>
      <w:r w:rsidR="40F88FD1" w:rsidRPr="4E631CE8">
        <w:rPr>
          <w:rFonts w:ascii="Times New Roman" w:hAnsi="Times New Roman" w:cs="Times New Roman"/>
          <w:sz w:val="24"/>
          <w:szCs w:val="24"/>
        </w:rPr>
        <w:t>taristu</w:t>
      </w:r>
      <w:r w:rsidR="641EEF34" w:rsidRPr="4E631CE8">
        <w:rPr>
          <w:rFonts w:ascii="Times New Roman" w:hAnsi="Times New Roman" w:cs="Times New Roman"/>
          <w:sz w:val="24"/>
          <w:szCs w:val="24"/>
        </w:rPr>
        <w:t>le</w:t>
      </w:r>
      <w:r w:rsidRPr="25147E99">
        <w:rPr>
          <w:rFonts w:ascii="Times New Roman" w:hAnsi="Times New Roman" w:cs="Times New Roman"/>
          <w:sz w:val="24"/>
          <w:szCs w:val="24"/>
        </w:rPr>
        <w:t xml:space="preserve"> kui ka ehitusplatsil viibivatele isikutele. Tulenevalt tuumajulgeoleku põhimõtetest peab ehitusplatsile juurdepääs olema kontrollitud ning piiratud üksnes eelnevalt tuvastatud ja taustakontrolli läbinud isikutele. Töövõtjad, alltöövõtjad ja ajutine tööjõud, sealhulgas välisriikidest kaasatud spetsialistid, peavad läbima taustakontrolli vastavalt kehtivatele julgeolekureeglitele. Tõendi, et isik ei kujuta ohtu riigi julgeolekule, annab Kaitsepolitseiamet</w:t>
      </w:r>
      <w:r w:rsidRPr="23B76989">
        <w:rPr>
          <w:rFonts w:ascii="Times New Roman" w:hAnsi="Times New Roman" w:cs="Times New Roman"/>
          <w:sz w:val="24"/>
          <w:szCs w:val="24"/>
        </w:rPr>
        <w:t>.</w:t>
      </w:r>
      <w:r w:rsidR="6AA75E69" w:rsidRPr="23B76989">
        <w:rPr>
          <w:rFonts w:ascii="Times New Roman" w:hAnsi="Times New Roman" w:cs="Times New Roman"/>
          <w:sz w:val="24"/>
          <w:szCs w:val="24"/>
        </w:rPr>
        <w:t xml:space="preserve"> </w:t>
      </w:r>
      <w:r w:rsidRPr="25147E99">
        <w:rPr>
          <w:rFonts w:ascii="Times New Roman" w:hAnsi="Times New Roman" w:cs="Times New Roman"/>
          <w:sz w:val="24"/>
          <w:szCs w:val="24"/>
        </w:rPr>
        <w:t xml:space="preserve">Lisaks tehakse ehitusperioodil regulaarset kontrolli, et vältida ligipääsu tundlikele aladele ja materjalidele sealhulgas tööjõu vahetumise, alltöövõtjate lisandumise või ehitusetappide muutumise korral. </w:t>
      </w:r>
      <w:r w:rsidRPr="0EB7EAB7">
        <w:rPr>
          <w:rFonts w:ascii="Times New Roman" w:hAnsi="Times New Roman" w:cs="Times New Roman"/>
          <w:sz w:val="24"/>
          <w:szCs w:val="24"/>
        </w:rPr>
        <w:t>Ehitus</w:t>
      </w:r>
      <w:r w:rsidR="4CC6701D" w:rsidRPr="0EB7EAB7">
        <w:rPr>
          <w:rFonts w:ascii="Times New Roman" w:hAnsi="Times New Roman" w:cs="Times New Roman"/>
          <w:sz w:val="24"/>
          <w:szCs w:val="24"/>
        </w:rPr>
        <w:t>platsile</w:t>
      </w:r>
      <w:r w:rsidRPr="25147E99">
        <w:rPr>
          <w:rFonts w:ascii="Times New Roman" w:hAnsi="Times New Roman" w:cs="Times New Roman"/>
          <w:sz w:val="24"/>
          <w:szCs w:val="24"/>
        </w:rPr>
        <w:t xml:space="preserve"> sisenemine, töövahendite kasutamine, kaamera-, side- ja salvestusseadmete omamine ning materjalide transport peavad vastama turvameetmetele, mis võivad olla rangemad kui tavapärasel ehitusobjektil. Vajadusel rakendatakse </w:t>
      </w:r>
      <w:r w:rsidRPr="333204F8">
        <w:rPr>
          <w:rFonts w:ascii="Times New Roman" w:hAnsi="Times New Roman" w:cs="Times New Roman"/>
          <w:sz w:val="24"/>
          <w:szCs w:val="24"/>
        </w:rPr>
        <w:t>tsoonipõh</w:t>
      </w:r>
      <w:r w:rsidR="1D2077B2" w:rsidRPr="333204F8">
        <w:rPr>
          <w:rFonts w:ascii="Times New Roman" w:hAnsi="Times New Roman" w:cs="Times New Roman"/>
          <w:sz w:val="24"/>
          <w:szCs w:val="24"/>
        </w:rPr>
        <w:t xml:space="preserve">ist </w:t>
      </w:r>
      <w:r w:rsidR="1D2077B2" w:rsidRPr="5041AE85">
        <w:rPr>
          <w:rFonts w:ascii="Times New Roman" w:hAnsi="Times New Roman" w:cs="Times New Roman"/>
          <w:sz w:val="24"/>
          <w:szCs w:val="24"/>
        </w:rPr>
        <w:t>lähenemist</w:t>
      </w:r>
      <w:r w:rsidRPr="25147E99">
        <w:rPr>
          <w:rFonts w:ascii="Times New Roman" w:hAnsi="Times New Roman" w:cs="Times New Roman"/>
          <w:sz w:val="24"/>
          <w:szCs w:val="24"/>
        </w:rPr>
        <w:t>, kus erinevatele tööetappidele ja aladele kehtivad erisugused juurdepääsuõigused.</w:t>
      </w:r>
      <w:r w:rsidR="4AFDC37F" w:rsidRPr="5041AE85">
        <w:rPr>
          <w:rFonts w:ascii="Times New Roman" w:hAnsi="Times New Roman" w:cs="Times New Roman"/>
          <w:sz w:val="24"/>
          <w:szCs w:val="24"/>
        </w:rPr>
        <w:t xml:space="preserve"> </w:t>
      </w:r>
      <w:r w:rsidRPr="25147E99">
        <w:rPr>
          <w:rFonts w:ascii="Times New Roman" w:hAnsi="Times New Roman" w:cs="Times New Roman"/>
          <w:sz w:val="24"/>
          <w:szCs w:val="24"/>
        </w:rPr>
        <w:t>Selline lähenemine välistab olukorra, kus ehitusplatsile võivad sattuda isikud, kellel on pahatahtlik kavatsus, kelle tegevus võib olla suunatud luuretegevusele või kelle kaudu võiks luua ligipääsu hiljem kasutatavatele kriitilistele süsteemidele või tarneahelatele. Samuti toetab see rahvusvahelist praktikat, mille kohaselt julgeoleku tagamine peab algama juba tuumakäitise projekteerimise ja ehitamise etapis ning mitte üksnes käitamise ajal.</w:t>
      </w:r>
    </w:p>
    <w:p w14:paraId="4E50C254" w14:textId="3F97F1F0" w:rsidR="47BC9EED" w:rsidRDefault="47BC9EED" w:rsidP="47BC9EED">
      <w:pPr>
        <w:spacing w:after="0" w:line="240" w:lineRule="auto"/>
        <w:jc w:val="both"/>
        <w:rPr>
          <w:rFonts w:ascii="Times New Roman" w:hAnsi="Times New Roman" w:cs="Times New Roman"/>
          <w:sz w:val="24"/>
          <w:szCs w:val="24"/>
        </w:rPr>
      </w:pPr>
    </w:p>
    <w:p w14:paraId="43B168E6" w14:textId="18FE8452" w:rsidR="4DA69066" w:rsidRDefault="4DA69066" w:rsidP="47BC9EED">
      <w:pPr>
        <w:spacing w:after="0" w:line="240" w:lineRule="auto"/>
        <w:jc w:val="both"/>
      </w:pPr>
      <w:r w:rsidRPr="36213FF7">
        <w:rPr>
          <w:rFonts w:ascii="Times New Roman" w:hAnsi="Times New Roman" w:cs="Times New Roman"/>
          <w:b/>
          <w:sz w:val="24"/>
          <w:szCs w:val="24"/>
        </w:rPr>
        <w:t xml:space="preserve">Eelnõu § 15 lõike 2 </w:t>
      </w:r>
      <w:r w:rsidRPr="699D8C7E">
        <w:rPr>
          <w:rFonts w:ascii="Times New Roman" w:hAnsi="Times New Roman" w:cs="Times New Roman"/>
          <w:sz w:val="24"/>
          <w:szCs w:val="24"/>
        </w:rPr>
        <w:t>eesmärk</w:t>
      </w:r>
      <w:r w:rsidRPr="47BC9EED">
        <w:rPr>
          <w:rFonts w:ascii="Times New Roman" w:hAnsi="Times New Roman" w:cs="Times New Roman"/>
          <w:sz w:val="24"/>
          <w:szCs w:val="24"/>
        </w:rPr>
        <w:t xml:space="preserve"> on sätestada tuumakäitise projekteerimisel ja ehitamisel rakendatavad põhikohustused.</w:t>
      </w:r>
    </w:p>
    <w:p w14:paraId="067CA919" w14:textId="3E6EC78C" w:rsidR="6DFB01A0" w:rsidRDefault="6DFB01A0" w:rsidP="6DFB01A0">
      <w:pPr>
        <w:spacing w:after="0" w:line="240" w:lineRule="auto"/>
        <w:jc w:val="both"/>
        <w:rPr>
          <w:rFonts w:ascii="Times New Roman" w:hAnsi="Times New Roman" w:cs="Times New Roman"/>
          <w:sz w:val="24"/>
          <w:szCs w:val="24"/>
        </w:rPr>
      </w:pPr>
    </w:p>
    <w:p w14:paraId="4D8E2A3B" w14:textId="7AE6E330" w:rsidR="4DA69066" w:rsidRDefault="4DA69066" w:rsidP="47BC9EED">
      <w:pPr>
        <w:spacing w:after="0" w:line="240" w:lineRule="auto"/>
        <w:jc w:val="both"/>
        <w:rPr>
          <w:rFonts w:ascii="Times New Roman" w:hAnsi="Times New Roman" w:cs="Times New Roman"/>
          <w:sz w:val="24"/>
          <w:szCs w:val="24"/>
        </w:rPr>
      </w:pPr>
      <w:r w:rsidRPr="4E7A0FB8">
        <w:rPr>
          <w:rFonts w:ascii="Times New Roman" w:hAnsi="Times New Roman" w:cs="Times New Roman"/>
          <w:b/>
          <w:sz w:val="24"/>
          <w:szCs w:val="24"/>
        </w:rPr>
        <w:t>Punkt 1</w:t>
      </w:r>
      <w:r w:rsidRPr="47BC9EED">
        <w:rPr>
          <w:rFonts w:ascii="Times New Roman" w:hAnsi="Times New Roman" w:cs="Times New Roman"/>
          <w:sz w:val="24"/>
          <w:szCs w:val="24"/>
        </w:rPr>
        <w:t xml:space="preserve"> rõhutab süvakaitse, töökindluse ja stabiilsuse tagamise kohustust, mis on rahvusvahelise tuumaohutuse </w:t>
      </w:r>
      <w:r w:rsidRPr="5089A3C0">
        <w:rPr>
          <w:rFonts w:ascii="Times New Roman" w:hAnsi="Times New Roman" w:cs="Times New Roman"/>
          <w:sz w:val="24"/>
          <w:szCs w:val="24"/>
        </w:rPr>
        <w:t>kesk</w:t>
      </w:r>
      <w:r w:rsidR="3B498522" w:rsidRPr="5089A3C0">
        <w:rPr>
          <w:rFonts w:ascii="Times New Roman" w:hAnsi="Times New Roman" w:cs="Times New Roman"/>
          <w:sz w:val="24"/>
          <w:szCs w:val="24"/>
        </w:rPr>
        <w:t xml:space="preserve">sed </w:t>
      </w:r>
      <w:r w:rsidR="3B498522" w:rsidRPr="2472DAD1">
        <w:rPr>
          <w:rFonts w:ascii="Times New Roman" w:hAnsi="Times New Roman" w:cs="Times New Roman"/>
          <w:sz w:val="24"/>
          <w:szCs w:val="24"/>
        </w:rPr>
        <w:t>põhimõtted.</w:t>
      </w:r>
      <w:r w:rsidRPr="47BC9EED">
        <w:rPr>
          <w:rFonts w:ascii="Times New Roman" w:hAnsi="Times New Roman" w:cs="Times New Roman"/>
          <w:sz w:val="24"/>
          <w:szCs w:val="24"/>
        </w:rPr>
        <w:t xml:space="preserve"> See tähendab, et konstruktsioonid ja süsteemid peavad taluma nii projekteeritud koormusi kui ka võimalikke rikete ja inimlike eksimuste mõjusid.</w:t>
      </w:r>
      <w:r w:rsidR="2980EE6D" w:rsidRPr="69D1DB46">
        <w:rPr>
          <w:rFonts w:ascii="Times New Roman" w:hAnsi="Times New Roman" w:cs="Times New Roman"/>
          <w:sz w:val="24"/>
          <w:szCs w:val="24"/>
        </w:rPr>
        <w:t xml:space="preserve"> </w:t>
      </w:r>
      <w:r w:rsidR="2980EE6D" w:rsidRPr="522F3055">
        <w:rPr>
          <w:rFonts w:ascii="Times New Roman" w:hAnsi="Times New Roman" w:cs="Times New Roman"/>
          <w:sz w:val="24"/>
          <w:szCs w:val="24"/>
        </w:rPr>
        <w:t>Oluliseks</w:t>
      </w:r>
      <w:r w:rsidR="2980EE6D" w:rsidRPr="69D1DB46">
        <w:rPr>
          <w:rFonts w:ascii="Times New Roman" w:hAnsi="Times New Roman" w:cs="Times New Roman"/>
          <w:sz w:val="24"/>
          <w:szCs w:val="24"/>
        </w:rPr>
        <w:t xml:space="preserve"> ohutust tagavaks aspektiks on kooskõla </w:t>
      </w:r>
      <w:r w:rsidR="2980EE6D" w:rsidRPr="45B01FC4">
        <w:rPr>
          <w:rFonts w:ascii="Times New Roman" w:hAnsi="Times New Roman" w:cs="Times New Roman"/>
          <w:sz w:val="24"/>
          <w:szCs w:val="24"/>
        </w:rPr>
        <w:t>süvakaitse</w:t>
      </w:r>
      <w:r w:rsidR="2980EE6D" w:rsidRPr="69D1DB46">
        <w:rPr>
          <w:rFonts w:ascii="Times New Roman" w:hAnsi="Times New Roman" w:cs="Times New Roman"/>
          <w:sz w:val="24"/>
          <w:szCs w:val="24"/>
        </w:rPr>
        <w:t xml:space="preserve"> põhimõttega (</w:t>
      </w:r>
      <w:proofErr w:type="spellStart"/>
      <w:r w:rsidR="2980EE6D" w:rsidRPr="59CEB5C9">
        <w:rPr>
          <w:rFonts w:ascii="Times New Roman" w:hAnsi="Times New Roman" w:cs="Times New Roman"/>
          <w:i/>
          <w:sz w:val="24"/>
          <w:szCs w:val="24"/>
        </w:rPr>
        <w:t>defence</w:t>
      </w:r>
      <w:proofErr w:type="spellEnd"/>
      <w:r w:rsidR="2980EE6D" w:rsidRPr="59CEB5C9">
        <w:rPr>
          <w:rFonts w:ascii="Times New Roman" w:hAnsi="Times New Roman" w:cs="Times New Roman"/>
          <w:i/>
          <w:sz w:val="24"/>
          <w:szCs w:val="24"/>
        </w:rPr>
        <w:t>-in-</w:t>
      </w:r>
      <w:proofErr w:type="spellStart"/>
      <w:r w:rsidR="2980EE6D" w:rsidRPr="59CEB5C9">
        <w:rPr>
          <w:rFonts w:ascii="Times New Roman" w:hAnsi="Times New Roman" w:cs="Times New Roman"/>
          <w:i/>
          <w:sz w:val="24"/>
          <w:szCs w:val="24"/>
        </w:rPr>
        <w:t>depth</w:t>
      </w:r>
      <w:proofErr w:type="spellEnd"/>
      <w:r w:rsidR="2980EE6D" w:rsidRPr="59CEB5C9">
        <w:rPr>
          <w:rFonts w:ascii="Times New Roman" w:hAnsi="Times New Roman" w:cs="Times New Roman"/>
          <w:i/>
          <w:sz w:val="24"/>
          <w:szCs w:val="24"/>
        </w:rPr>
        <w:t>)</w:t>
      </w:r>
      <w:r w:rsidR="2980EE6D" w:rsidRPr="69D1DB46">
        <w:rPr>
          <w:rFonts w:ascii="Times New Roman" w:hAnsi="Times New Roman" w:cs="Times New Roman"/>
          <w:sz w:val="24"/>
          <w:szCs w:val="24"/>
        </w:rPr>
        <w:t xml:space="preserve">. </w:t>
      </w:r>
      <w:r w:rsidR="2980EE6D" w:rsidRPr="7A2E43A6">
        <w:rPr>
          <w:rFonts w:ascii="Times New Roman" w:hAnsi="Times New Roman" w:cs="Times New Roman"/>
          <w:sz w:val="24"/>
          <w:szCs w:val="24"/>
        </w:rPr>
        <w:t>Süvakaitse</w:t>
      </w:r>
      <w:r w:rsidR="2980EE6D" w:rsidRPr="69D1DB46">
        <w:rPr>
          <w:rFonts w:ascii="Times New Roman" w:hAnsi="Times New Roman" w:cs="Times New Roman"/>
          <w:sz w:val="24"/>
          <w:szCs w:val="24"/>
        </w:rPr>
        <w:t xml:space="preserve"> põhimõte on tuumaohutuse keskne alus, mis on sätestatud erinevates IAEA juhendites: tuumakäitise projekteerimise ja disaini ohutusnõuete (IAEA SSR-2/1 (Rev.1)10, </w:t>
      </w:r>
      <w:proofErr w:type="spellStart"/>
      <w:r w:rsidR="2980EE6D" w:rsidRPr="69D1DB46">
        <w:rPr>
          <w:rFonts w:ascii="Times New Roman" w:hAnsi="Times New Roman" w:cs="Times New Roman"/>
          <w:sz w:val="24"/>
          <w:szCs w:val="24"/>
        </w:rPr>
        <w:t>Safety</w:t>
      </w:r>
      <w:proofErr w:type="spellEnd"/>
      <w:r w:rsidR="2980EE6D" w:rsidRPr="69D1DB46">
        <w:rPr>
          <w:rFonts w:ascii="Times New Roman" w:hAnsi="Times New Roman" w:cs="Times New Roman"/>
          <w:sz w:val="24"/>
          <w:szCs w:val="24"/>
        </w:rPr>
        <w:t xml:space="preserve"> of </w:t>
      </w:r>
      <w:proofErr w:type="spellStart"/>
      <w:r w:rsidR="2980EE6D" w:rsidRPr="69D1DB46">
        <w:rPr>
          <w:rFonts w:ascii="Times New Roman" w:hAnsi="Times New Roman" w:cs="Times New Roman"/>
          <w:sz w:val="24"/>
          <w:szCs w:val="24"/>
        </w:rPr>
        <w:t>Nuclear</w:t>
      </w:r>
      <w:proofErr w:type="spellEnd"/>
      <w:r w:rsidR="2980EE6D" w:rsidRPr="69D1DB46">
        <w:rPr>
          <w:rFonts w:ascii="Times New Roman" w:hAnsi="Times New Roman" w:cs="Times New Roman"/>
          <w:sz w:val="24"/>
          <w:szCs w:val="24"/>
        </w:rPr>
        <w:t xml:space="preserve"> Power </w:t>
      </w:r>
      <w:proofErr w:type="spellStart"/>
      <w:r w:rsidR="2980EE6D" w:rsidRPr="69D1DB46">
        <w:rPr>
          <w:rFonts w:ascii="Times New Roman" w:hAnsi="Times New Roman" w:cs="Times New Roman"/>
          <w:sz w:val="24"/>
          <w:szCs w:val="24"/>
        </w:rPr>
        <w:t>Plants</w:t>
      </w:r>
      <w:proofErr w:type="spellEnd"/>
      <w:r w:rsidR="2980EE6D" w:rsidRPr="69D1DB46">
        <w:rPr>
          <w:rFonts w:ascii="Times New Roman" w:hAnsi="Times New Roman" w:cs="Times New Roman"/>
          <w:sz w:val="24"/>
          <w:szCs w:val="24"/>
        </w:rPr>
        <w:t>: Design</w:t>
      </w:r>
      <w:r w:rsidRPr="77641D64">
        <w:rPr>
          <w:rStyle w:val="Allmrkuseviide"/>
          <w:rFonts w:ascii="Times New Roman" w:hAnsi="Times New Roman" w:cs="Times New Roman"/>
          <w:sz w:val="24"/>
          <w:szCs w:val="24"/>
        </w:rPr>
        <w:footnoteReference w:id="24"/>
      </w:r>
      <w:r w:rsidR="2980EE6D" w:rsidRPr="77641D64">
        <w:rPr>
          <w:rFonts w:ascii="Times New Roman" w:hAnsi="Times New Roman" w:cs="Times New Roman"/>
          <w:sz w:val="24"/>
          <w:szCs w:val="24"/>
        </w:rPr>
        <w:t>)</w:t>
      </w:r>
      <w:r w:rsidR="2980EE6D" w:rsidRPr="69D1DB46">
        <w:rPr>
          <w:rFonts w:ascii="Times New Roman" w:hAnsi="Times New Roman" w:cs="Times New Roman"/>
          <w:sz w:val="24"/>
          <w:szCs w:val="24"/>
        </w:rPr>
        <w:t xml:space="preserve"> nõuded 5–7 rõhutavad, et ohutus tuleb tagada mitme sõltumatu kaitsebarjääri abil (kütuse, survepiirde, konteineri, kaitsehoone jms).</w:t>
      </w:r>
    </w:p>
    <w:p w14:paraId="61FBA92C" w14:textId="2917AB71" w:rsidR="58FC22E1" w:rsidRDefault="58FC22E1" w:rsidP="58FC22E1">
      <w:pPr>
        <w:spacing w:after="0" w:line="240" w:lineRule="auto"/>
        <w:jc w:val="both"/>
        <w:rPr>
          <w:rFonts w:ascii="Times New Roman" w:hAnsi="Times New Roman" w:cs="Times New Roman"/>
          <w:sz w:val="24"/>
          <w:szCs w:val="24"/>
        </w:rPr>
      </w:pPr>
    </w:p>
    <w:p w14:paraId="4E794524" w14:textId="2A15C594" w:rsidR="00E908F2" w:rsidRPr="00150818" w:rsidRDefault="4DA69066" w:rsidP="1FC8C636">
      <w:pPr>
        <w:spacing w:after="0" w:line="240" w:lineRule="auto"/>
        <w:jc w:val="both"/>
        <w:rPr>
          <w:rFonts w:ascii="Times New Roman" w:eastAsia="Times New Roman" w:hAnsi="Times New Roman" w:cs="Times New Roman"/>
          <w:strike/>
          <w:sz w:val="24"/>
          <w:szCs w:val="24"/>
        </w:rPr>
      </w:pPr>
      <w:r w:rsidRPr="141EF56C">
        <w:rPr>
          <w:rFonts w:ascii="Times New Roman" w:hAnsi="Times New Roman" w:cs="Times New Roman"/>
          <w:b/>
          <w:bCs/>
          <w:sz w:val="24"/>
          <w:szCs w:val="24"/>
        </w:rPr>
        <w:t xml:space="preserve">Punkt 2 </w:t>
      </w:r>
      <w:r w:rsidRPr="01325512">
        <w:rPr>
          <w:rFonts w:ascii="Times New Roman" w:hAnsi="Times New Roman" w:cs="Times New Roman"/>
          <w:sz w:val="24"/>
          <w:szCs w:val="24"/>
        </w:rPr>
        <w:t xml:space="preserve">seab nõude kasutada vaid tõendatud kasutuskogemusega tehnoloogiat ning disaini, mis on teise riigi pädeva asutuse poolt heaks kiidetud. </w:t>
      </w:r>
      <w:r w:rsidR="4B2A85BE" w:rsidRPr="01325512">
        <w:rPr>
          <w:rFonts w:ascii="Times New Roman" w:hAnsi="Times New Roman" w:cs="Times New Roman"/>
          <w:sz w:val="24"/>
          <w:szCs w:val="24"/>
        </w:rPr>
        <w:t xml:space="preserve">Olulisteks </w:t>
      </w:r>
      <w:proofErr w:type="spellStart"/>
      <w:r w:rsidR="4B2A85BE" w:rsidRPr="01325512">
        <w:rPr>
          <w:rFonts w:ascii="Times New Roman" w:hAnsi="Times New Roman" w:cs="Times New Roman"/>
          <w:sz w:val="24"/>
          <w:szCs w:val="24"/>
        </w:rPr>
        <w:t>põhimõt</w:t>
      </w:r>
      <w:r w:rsidR="6D551C55" w:rsidRPr="01325512">
        <w:rPr>
          <w:rFonts w:ascii="Times New Roman" w:hAnsi="Times New Roman" w:cs="Times New Roman"/>
          <w:sz w:val="24"/>
          <w:szCs w:val="24"/>
        </w:rPr>
        <w:t>t</w:t>
      </w:r>
      <w:r w:rsidR="4B2A85BE" w:rsidRPr="01325512">
        <w:rPr>
          <w:rFonts w:ascii="Times New Roman" w:hAnsi="Times New Roman" w:cs="Times New Roman"/>
          <w:sz w:val="24"/>
          <w:szCs w:val="24"/>
        </w:rPr>
        <w:t>eteks</w:t>
      </w:r>
      <w:proofErr w:type="spellEnd"/>
      <w:r w:rsidR="4B2A85BE" w:rsidRPr="01325512">
        <w:rPr>
          <w:rFonts w:ascii="Times New Roman" w:hAnsi="Times New Roman" w:cs="Times New Roman"/>
          <w:sz w:val="24"/>
          <w:szCs w:val="24"/>
        </w:rPr>
        <w:t xml:space="preserve"> on, et </w:t>
      </w:r>
      <w:r w:rsidR="0BEAC8E9" w:rsidRPr="01325512">
        <w:rPr>
          <w:rFonts w:ascii="Times New Roman" w:hAnsi="Times New Roman" w:cs="Times New Roman"/>
          <w:sz w:val="24"/>
          <w:szCs w:val="24"/>
        </w:rPr>
        <w:t>Eestis kasutusele võetav tuumatehnoloogia ei tohi olla esmakordne (</w:t>
      </w:r>
      <w:proofErr w:type="spellStart"/>
      <w:r w:rsidR="0BEAC8E9" w:rsidRPr="141EF56C">
        <w:rPr>
          <w:rFonts w:ascii="Times New Roman" w:hAnsi="Times New Roman" w:cs="Times New Roman"/>
          <w:i/>
          <w:iCs/>
          <w:sz w:val="24"/>
          <w:szCs w:val="24"/>
        </w:rPr>
        <w:t>first</w:t>
      </w:r>
      <w:proofErr w:type="spellEnd"/>
      <w:r w:rsidR="0BEAC8E9" w:rsidRPr="141EF56C">
        <w:rPr>
          <w:rFonts w:ascii="Times New Roman" w:hAnsi="Times New Roman" w:cs="Times New Roman"/>
          <w:i/>
          <w:iCs/>
          <w:sz w:val="24"/>
          <w:szCs w:val="24"/>
        </w:rPr>
        <w:t>-of-a-</w:t>
      </w:r>
      <w:proofErr w:type="spellStart"/>
      <w:r w:rsidR="0BEAC8E9" w:rsidRPr="141EF56C">
        <w:rPr>
          <w:rFonts w:ascii="Times New Roman" w:hAnsi="Times New Roman" w:cs="Times New Roman"/>
          <w:i/>
          <w:iCs/>
          <w:sz w:val="24"/>
          <w:szCs w:val="24"/>
        </w:rPr>
        <w:t>kind</w:t>
      </w:r>
      <w:proofErr w:type="spellEnd"/>
      <w:r w:rsidR="0BEAC8E9" w:rsidRPr="141EF56C">
        <w:rPr>
          <w:rFonts w:ascii="Times New Roman" w:hAnsi="Times New Roman" w:cs="Times New Roman"/>
          <w:i/>
          <w:iCs/>
          <w:sz w:val="24"/>
          <w:szCs w:val="24"/>
        </w:rPr>
        <w:t>)</w:t>
      </w:r>
      <w:r w:rsidR="0BEAC8E9" w:rsidRPr="01325512">
        <w:rPr>
          <w:rFonts w:ascii="Times New Roman" w:hAnsi="Times New Roman" w:cs="Times New Roman"/>
          <w:sz w:val="24"/>
          <w:szCs w:val="24"/>
        </w:rPr>
        <w:t xml:space="preserve"> ning peab olema rahvusvaheliselt tõendatud, pädeva välisriigi tuumaohutusasutuse poolt heaks kiidetud ja varasema käitamiskogemusega</w:t>
      </w:r>
      <w:r w:rsidR="08D56A8A" w:rsidRPr="01325512">
        <w:rPr>
          <w:rFonts w:ascii="Times New Roman" w:hAnsi="Times New Roman" w:cs="Times New Roman"/>
          <w:sz w:val="24"/>
          <w:szCs w:val="24"/>
        </w:rPr>
        <w:t>.</w:t>
      </w:r>
      <w:r w:rsidR="006671EF" w:rsidRPr="01325512">
        <w:rPr>
          <w:rFonts w:ascii="Times New Roman" w:hAnsi="Times New Roman" w:cs="Times New Roman"/>
          <w:sz w:val="24"/>
          <w:szCs w:val="24"/>
        </w:rPr>
        <w:t xml:space="preserve"> </w:t>
      </w:r>
      <w:r w:rsidR="2AB12363" w:rsidRPr="01325512">
        <w:rPr>
          <w:rFonts w:ascii="Times New Roman" w:hAnsi="Times New Roman" w:cs="Times New Roman"/>
          <w:sz w:val="24"/>
          <w:szCs w:val="24"/>
        </w:rPr>
        <w:t xml:space="preserve">IAEA tuumaenergia programmi ohutustaristu </w:t>
      </w:r>
      <w:r w:rsidR="623C2DB0" w:rsidRPr="01325512">
        <w:rPr>
          <w:rFonts w:ascii="Times New Roman" w:hAnsi="Times New Roman" w:cs="Times New Roman"/>
          <w:sz w:val="24"/>
          <w:szCs w:val="24"/>
        </w:rPr>
        <w:t>ehita</w:t>
      </w:r>
      <w:r w:rsidR="2AB12363" w:rsidRPr="01325512">
        <w:rPr>
          <w:rFonts w:ascii="Times New Roman" w:hAnsi="Times New Roman" w:cs="Times New Roman"/>
          <w:sz w:val="24"/>
          <w:szCs w:val="24"/>
        </w:rPr>
        <w:t>mise juhend (SSG-16</w:t>
      </w:r>
      <w:r w:rsidRPr="01325512">
        <w:rPr>
          <w:rStyle w:val="Allmrkuseviide"/>
          <w:rFonts w:ascii="Times New Roman" w:hAnsi="Times New Roman" w:cs="Times New Roman"/>
          <w:sz w:val="24"/>
          <w:szCs w:val="24"/>
        </w:rPr>
        <w:footnoteReference w:id="25"/>
      </w:r>
      <w:r w:rsidR="2AB12363" w:rsidRPr="01325512">
        <w:rPr>
          <w:rFonts w:ascii="Times New Roman" w:hAnsi="Times New Roman" w:cs="Times New Roman"/>
          <w:sz w:val="24"/>
          <w:szCs w:val="24"/>
        </w:rPr>
        <w:t>) rõhutab,</w:t>
      </w:r>
      <w:r w:rsidR="63DA89D9" w:rsidRPr="01325512">
        <w:rPr>
          <w:rFonts w:ascii="Times New Roman" w:hAnsi="Times New Roman" w:cs="Times New Roman"/>
          <w:sz w:val="24"/>
          <w:szCs w:val="24"/>
        </w:rPr>
        <w:t xml:space="preserve"> et esmakordselt kasutusele võetava tehnoloogia (</w:t>
      </w:r>
      <w:proofErr w:type="spellStart"/>
      <w:r w:rsidR="63DA89D9" w:rsidRPr="141EF56C">
        <w:rPr>
          <w:rFonts w:ascii="Times New Roman" w:hAnsi="Times New Roman" w:cs="Times New Roman"/>
          <w:i/>
          <w:iCs/>
          <w:sz w:val="24"/>
          <w:szCs w:val="24"/>
        </w:rPr>
        <w:t>first</w:t>
      </w:r>
      <w:proofErr w:type="spellEnd"/>
      <w:r w:rsidR="63DA89D9" w:rsidRPr="141EF56C">
        <w:rPr>
          <w:rFonts w:ascii="Times New Roman" w:hAnsi="Times New Roman" w:cs="Times New Roman"/>
          <w:i/>
          <w:iCs/>
          <w:sz w:val="24"/>
          <w:szCs w:val="24"/>
        </w:rPr>
        <w:t>-of-a-</w:t>
      </w:r>
      <w:proofErr w:type="spellStart"/>
      <w:r w:rsidR="63DA89D9" w:rsidRPr="141EF56C">
        <w:rPr>
          <w:rFonts w:ascii="Times New Roman" w:hAnsi="Times New Roman" w:cs="Times New Roman"/>
          <w:i/>
          <w:iCs/>
          <w:sz w:val="24"/>
          <w:szCs w:val="24"/>
        </w:rPr>
        <w:t>kind</w:t>
      </w:r>
      <w:proofErr w:type="spellEnd"/>
      <w:r w:rsidR="63DA89D9" w:rsidRPr="141EF56C">
        <w:rPr>
          <w:rFonts w:ascii="Times New Roman" w:hAnsi="Times New Roman" w:cs="Times New Roman"/>
          <w:i/>
          <w:iCs/>
          <w:sz w:val="24"/>
          <w:szCs w:val="24"/>
        </w:rPr>
        <w:t xml:space="preserve"> </w:t>
      </w:r>
      <w:proofErr w:type="spellStart"/>
      <w:r w:rsidR="63DA89D9" w:rsidRPr="141EF56C">
        <w:rPr>
          <w:rFonts w:ascii="Times New Roman" w:hAnsi="Times New Roman" w:cs="Times New Roman"/>
          <w:i/>
          <w:iCs/>
          <w:sz w:val="24"/>
          <w:szCs w:val="24"/>
        </w:rPr>
        <w:t>design</w:t>
      </w:r>
      <w:proofErr w:type="spellEnd"/>
      <w:r w:rsidR="63DA89D9" w:rsidRPr="01325512">
        <w:rPr>
          <w:rFonts w:ascii="Times New Roman" w:hAnsi="Times New Roman" w:cs="Times New Roman"/>
          <w:sz w:val="24"/>
          <w:szCs w:val="24"/>
        </w:rPr>
        <w:t>) kasutuselevõttu ei soovitata riikidele, kes alles alustavad tuumaenergia programmi</w:t>
      </w:r>
      <w:r w:rsidR="73A45B86" w:rsidRPr="01325512">
        <w:rPr>
          <w:rFonts w:ascii="Times New Roman" w:hAnsi="Times New Roman" w:cs="Times New Roman"/>
          <w:sz w:val="24"/>
          <w:szCs w:val="24"/>
        </w:rPr>
        <w:t>.</w:t>
      </w:r>
      <w:r w:rsidR="676FC68E" w:rsidRPr="01325512">
        <w:rPr>
          <w:rFonts w:ascii="Times New Roman" w:hAnsi="Times New Roman" w:cs="Times New Roman"/>
          <w:sz w:val="24"/>
          <w:szCs w:val="24"/>
        </w:rPr>
        <w:t xml:space="preserve"> </w:t>
      </w:r>
    </w:p>
    <w:p w14:paraId="0897F4D8" w14:textId="4FEAB13E" w:rsidR="75AF31E1" w:rsidRDefault="75AF31E1" w:rsidP="75AF31E1">
      <w:pPr>
        <w:spacing w:after="0" w:line="240" w:lineRule="auto"/>
        <w:jc w:val="both"/>
        <w:rPr>
          <w:rFonts w:ascii="Times New Roman" w:hAnsi="Times New Roman" w:cs="Times New Roman"/>
          <w:sz w:val="24"/>
          <w:szCs w:val="24"/>
        </w:rPr>
      </w:pPr>
    </w:p>
    <w:p w14:paraId="25B9DD17" w14:textId="01E75AF2" w:rsidR="00E908F2" w:rsidRPr="00150818" w:rsidRDefault="16AF20A0" w:rsidP="6A50C515">
      <w:pPr>
        <w:spacing w:after="0" w:line="240" w:lineRule="auto"/>
        <w:jc w:val="both"/>
        <w:rPr>
          <w:rFonts w:ascii="Times New Roman" w:eastAsia="Times New Roman" w:hAnsi="Times New Roman" w:cs="Times New Roman"/>
          <w:sz w:val="24"/>
          <w:szCs w:val="24"/>
        </w:rPr>
      </w:pPr>
      <w:r w:rsidRPr="240D113D">
        <w:rPr>
          <w:rFonts w:ascii="Times New Roman" w:eastAsia="Times New Roman" w:hAnsi="Times New Roman" w:cs="Times New Roman"/>
          <w:sz w:val="24"/>
          <w:szCs w:val="24"/>
        </w:rPr>
        <w:t>Lisaks välistatakse tehnoloogia kasutamine riikidest, mille puhul võib kaasneda julgeolekurisk, tagades nii tehnilise ohutuse kui ka riigi strateegilise kaitse.</w:t>
      </w:r>
    </w:p>
    <w:p w14:paraId="46F6CB22" w14:textId="628800DE" w:rsidR="21689711" w:rsidRDefault="7B3FE612" w:rsidP="21689711">
      <w:pPr>
        <w:spacing w:after="0" w:line="240" w:lineRule="auto"/>
        <w:jc w:val="both"/>
      </w:pPr>
      <w:r w:rsidRPr="463B465A">
        <w:rPr>
          <w:rFonts w:ascii="Times New Roman" w:eastAsia="Times New Roman" w:hAnsi="Times New Roman" w:cs="Times New Roman"/>
          <w:sz w:val="24"/>
          <w:szCs w:val="24"/>
        </w:rPr>
        <w:t>Nõue, mille kohaselt tehnoloogia ei või pärineda riigist, mille kaasamine võib ohustada Eesti julgeolekut, tuleneb strateegilise sõltumatuse, rahvusvaheliste sanktsioonirežiimide, tarneahela julgeoleku ning riikliku kaitsevõime tagamise vajadusest. Tuumatehnoloogia valik ei ole pelgalt tööstuslik või tehniline otsus, vaid osa riigi strateegilisest taristust ja seetõttu peab see olema kooskõlas riikliku julgeolekupoliitika ning liitlassuhete raamistikuga.</w:t>
      </w:r>
    </w:p>
    <w:p w14:paraId="53B5A205" w14:textId="0EA6DFD2" w:rsidR="703054A3" w:rsidRDefault="703054A3" w:rsidP="703054A3">
      <w:pPr>
        <w:spacing w:after="0" w:line="240" w:lineRule="auto"/>
        <w:jc w:val="both"/>
        <w:rPr>
          <w:rFonts w:ascii="Times New Roman" w:eastAsia="Times New Roman" w:hAnsi="Times New Roman" w:cs="Times New Roman"/>
          <w:sz w:val="24"/>
          <w:szCs w:val="24"/>
        </w:rPr>
      </w:pPr>
    </w:p>
    <w:p w14:paraId="7D9039FA" w14:textId="080FD939" w:rsidR="00E908F2" w:rsidRPr="00150818" w:rsidRDefault="0BC31E31" w:rsidP="2A978E30">
      <w:pPr>
        <w:spacing w:after="0" w:line="240" w:lineRule="auto"/>
        <w:jc w:val="both"/>
        <w:rPr>
          <w:rFonts w:ascii="Times New Roman" w:eastAsia="Times New Roman" w:hAnsi="Times New Roman" w:cs="Times New Roman"/>
          <w:b/>
          <w:bCs/>
          <w:sz w:val="24"/>
          <w:szCs w:val="24"/>
        </w:rPr>
      </w:pPr>
      <w:r w:rsidRPr="51A7A9C3">
        <w:rPr>
          <w:rFonts w:ascii="Times New Roman" w:eastAsia="Times New Roman" w:hAnsi="Times New Roman" w:cs="Times New Roman"/>
          <w:b/>
          <w:bCs/>
          <w:sz w:val="24"/>
          <w:szCs w:val="24"/>
        </w:rPr>
        <w:t xml:space="preserve">Eelnõu § 15 lõige 3 </w:t>
      </w:r>
      <w:r w:rsidRPr="699D8C7E">
        <w:rPr>
          <w:rFonts w:ascii="Times New Roman" w:eastAsia="Times New Roman" w:hAnsi="Times New Roman" w:cs="Times New Roman"/>
          <w:sz w:val="24"/>
          <w:szCs w:val="24"/>
        </w:rPr>
        <w:t>sätestab</w:t>
      </w:r>
      <w:r w:rsidR="5BFC6ABF" w:rsidRPr="699D8C7E">
        <w:rPr>
          <w:rFonts w:ascii="Times New Roman" w:eastAsia="Times New Roman" w:hAnsi="Times New Roman" w:cs="Times New Roman"/>
          <w:sz w:val="24"/>
          <w:szCs w:val="24"/>
        </w:rPr>
        <w:t>,</w:t>
      </w:r>
      <w:r w:rsidR="5BFC6ABF" w:rsidRPr="2CE7A195">
        <w:rPr>
          <w:rFonts w:ascii="Times New Roman" w:eastAsia="Times New Roman" w:hAnsi="Times New Roman" w:cs="Times New Roman"/>
          <w:sz w:val="24"/>
          <w:szCs w:val="24"/>
        </w:rPr>
        <w:t xml:space="preserve"> et eelduslikult </w:t>
      </w:r>
      <w:r w:rsidR="5BFC6ABF" w:rsidRPr="46ED48C5">
        <w:rPr>
          <w:rFonts w:ascii="Times New Roman" w:eastAsia="Times New Roman" w:hAnsi="Times New Roman" w:cs="Times New Roman"/>
          <w:sz w:val="24"/>
          <w:szCs w:val="24"/>
        </w:rPr>
        <w:t>on ehitamisega</w:t>
      </w:r>
      <w:r w:rsidR="5BFC6ABF" w:rsidRPr="2CE7A195">
        <w:rPr>
          <w:rFonts w:ascii="Times New Roman" w:eastAsia="Times New Roman" w:hAnsi="Times New Roman" w:cs="Times New Roman"/>
          <w:sz w:val="24"/>
          <w:szCs w:val="24"/>
        </w:rPr>
        <w:t xml:space="preserve"> seotud tuumaohutus tagatud, kui järgitakse ehitusmaterjalide- ja toodete, ehitamiseks vajalike konstruktsioonide, tehnosüsteemide ja seadmete komponentide rahvusvahelisi standardeid. Kui rahvusvahelist standardit ei järgita, peab ehitamist kavandav isik tõendama tuumaohutuse nõuete täitmist muul viisil.</w:t>
      </w:r>
      <w:r w:rsidR="51897E23" w:rsidRPr="2CE7A195">
        <w:rPr>
          <w:rFonts w:ascii="Times New Roman" w:eastAsia="Times New Roman" w:hAnsi="Times New Roman" w:cs="Times New Roman"/>
          <w:sz w:val="24"/>
          <w:szCs w:val="24"/>
        </w:rPr>
        <w:t xml:space="preserve"> </w:t>
      </w:r>
      <w:r w:rsidRPr="5A8BF1DB">
        <w:rPr>
          <w:rFonts w:ascii="Times New Roman" w:eastAsia="Times New Roman" w:hAnsi="Times New Roman" w:cs="Times New Roman"/>
          <w:sz w:val="24"/>
          <w:szCs w:val="24"/>
        </w:rPr>
        <w:t>rahvusvaheliste</w:t>
      </w:r>
      <w:r w:rsidRPr="384A04D3">
        <w:rPr>
          <w:rFonts w:ascii="Times New Roman" w:eastAsia="Times New Roman" w:hAnsi="Times New Roman" w:cs="Times New Roman"/>
          <w:sz w:val="24"/>
          <w:szCs w:val="24"/>
        </w:rPr>
        <w:t xml:space="preserve"> standardite järgimise põhimõtte.</w:t>
      </w:r>
    </w:p>
    <w:p w14:paraId="5A718E3B" w14:textId="2993A4FF" w:rsidR="207E7DF4" w:rsidRDefault="207E7DF4" w:rsidP="207E7DF4">
      <w:pPr>
        <w:spacing w:after="0" w:line="240" w:lineRule="auto"/>
        <w:jc w:val="both"/>
        <w:rPr>
          <w:rFonts w:ascii="Times New Roman" w:eastAsia="Times New Roman" w:hAnsi="Times New Roman" w:cs="Times New Roman"/>
          <w:sz w:val="24"/>
          <w:szCs w:val="24"/>
        </w:rPr>
      </w:pPr>
    </w:p>
    <w:p w14:paraId="4E0EC89A" w14:textId="7CD82FF3" w:rsidR="00E908F2" w:rsidRPr="00150818" w:rsidRDefault="0BC31E31" w:rsidP="01325512">
      <w:pPr>
        <w:spacing w:after="0" w:line="240" w:lineRule="auto"/>
        <w:jc w:val="both"/>
        <w:rPr>
          <w:rFonts w:ascii="Times New Roman" w:eastAsia="Times New Roman" w:hAnsi="Times New Roman" w:cs="Times New Roman"/>
          <w:b/>
          <w:bCs/>
          <w:sz w:val="24"/>
          <w:szCs w:val="24"/>
        </w:rPr>
      </w:pPr>
      <w:r w:rsidRPr="01325512">
        <w:rPr>
          <w:rFonts w:ascii="Times New Roman" w:eastAsia="Times New Roman" w:hAnsi="Times New Roman" w:cs="Times New Roman"/>
          <w:sz w:val="24"/>
          <w:szCs w:val="24"/>
        </w:rPr>
        <w:t>Rahvusvaheliselt tunnustatud normide kohaldamine annab eeldusliku kinnituse, et ehitustööd vastavad tuumaohutuse nõuetele. Juhul, kui standardeid ei ole võimalik järgida, peab käitaja ise tuvastama ja tõendama, et kavandatud lahendus tagab samaväärse ohutustaseme. See tagab paindlikkuse innovatiivsete lahenduste kasutamisel, kuid säilitab tuumaohutuse kõrge taseme.</w:t>
      </w:r>
      <w:r w:rsidR="6F039B10" w:rsidRPr="01325512">
        <w:rPr>
          <w:rFonts w:ascii="Times New Roman" w:eastAsia="Times New Roman" w:hAnsi="Times New Roman" w:cs="Times New Roman"/>
          <w:sz w:val="24"/>
          <w:szCs w:val="24"/>
        </w:rPr>
        <w:t xml:space="preserve"> IAEA ohutushinnangute juhendis  (</w:t>
      </w:r>
      <w:r w:rsidR="6F039B10" w:rsidRPr="01325512">
        <w:rPr>
          <w:rFonts w:ascii="Times New Roman" w:eastAsia="Times New Roman" w:hAnsi="Times New Roman" w:cs="Times New Roman"/>
          <w:i/>
          <w:iCs/>
          <w:sz w:val="24"/>
          <w:szCs w:val="24"/>
        </w:rPr>
        <w:t xml:space="preserve">GSR Part 4, </w:t>
      </w:r>
      <w:proofErr w:type="spellStart"/>
      <w:r w:rsidR="6F039B10" w:rsidRPr="01325512">
        <w:rPr>
          <w:rFonts w:ascii="Times New Roman" w:eastAsia="Times New Roman" w:hAnsi="Times New Roman" w:cs="Times New Roman"/>
          <w:i/>
          <w:iCs/>
          <w:sz w:val="24"/>
          <w:szCs w:val="24"/>
        </w:rPr>
        <w:t>Safety</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Assessment</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for</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Facilities</w:t>
      </w:r>
      <w:proofErr w:type="spellEnd"/>
      <w:r w:rsidR="6F039B10" w:rsidRPr="01325512">
        <w:rPr>
          <w:rFonts w:ascii="Times New Roman" w:eastAsia="Times New Roman" w:hAnsi="Times New Roman" w:cs="Times New Roman"/>
          <w:i/>
          <w:iCs/>
          <w:sz w:val="24"/>
          <w:szCs w:val="24"/>
        </w:rPr>
        <w:t xml:space="preserve"> and Activities</w:t>
      </w:r>
      <w:r w:rsidRPr="01325512">
        <w:rPr>
          <w:rStyle w:val="Allmrkuseviide"/>
          <w:rFonts w:ascii="Times New Roman" w:eastAsia="Times New Roman" w:hAnsi="Times New Roman" w:cs="Times New Roman"/>
          <w:sz w:val="24"/>
          <w:szCs w:val="24"/>
        </w:rPr>
        <w:footnoteReference w:id="26"/>
      </w:r>
      <w:r w:rsidR="6F039B10" w:rsidRPr="01325512">
        <w:rPr>
          <w:rFonts w:ascii="Times New Roman" w:eastAsia="Times New Roman" w:hAnsi="Times New Roman" w:cs="Times New Roman"/>
          <w:sz w:val="24"/>
          <w:szCs w:val="24"/>
        </w:rPr>
        <w:t>) toodud põhimõtte kohaselt võib ohutuse hindamisel kasutada erinevaid, kuid võrreldava usaldusväärsusega metoodikaid, kui nende rakendamine on tõendatud ja põhjendatud.</w:t>
      </w:r>
    </w:p>
    <w:p w14:paraId="39128594" w14:textId="56EE2F0E" w:rsidR="6A50C515" w:rsidRDefault="6A50C515" w:rsidP="6A50C515">
      <w:pPr>
        <w:spacing w:after="0" w:line="240" w:lineRule="auto"/>
        <w:jc w:val="both"/>
        <w:rPr>
          <w:rFonts w:ascii="Times New Roman" w:eastAsia="Times New Roman" w:hAnsi="Times New Roman" w:cs="Times New Roman"/>
          <w:sz w:val="24"/>
          <w:szCs w:val="24"/>
        </w:rPr>
      </w:pPr>
    </w:p>
    <w:p w14:paraId="3859B25C" w14:textId="6ED1A31D" w:rsidR="00E908F2" w:rsidRPr="00150818" w:rsidRDefault="5C077577" w:rsidP="3637F072">
      <w:pPr>
        <w:spacing w:after="0" w:line="240" w:lineRule="auto"/>
        <w:jc w:val="both"/>
        <w:rPr>
          <w:rFonts w:ascii="Times New Roman" w:eastAsia="Times New Roman" w:hAnsi="Times New Roman" w:cs="Times New Roman"/>
          <w:sz w:val="24"/>
          <w:szCs w:val="24"/>
        </w:rPr>
      </w:pPr>
      <w:r w:rsidRPr="531827C3">
        <w:rPr>
          <w:rFonts w:ascii="Times New Roman" w:eastAsia="Times New Roman" w:hAnsi="Times New Roman" w:cs="Times New Roman"/>
          <w:b/>
          <w:sz w:val="24"/>
          <w:szCs w:val="24"/>
        </w:rPr>
        <w:t xml:space="preserve">Eelnõu § 15 </w:t>
      </w:r>
      <w:r w:rsidRPr="26A642C2">
        <w:rPr>
          <w:rFonts w:ascii="Times New Roman" w:eastAsia="Times New Roman" w:hAnsi="Times New Roman" w:cs="Times New Roman"/>
          <w:b/>
          <w:bCs/>
          <w:sz w:val="24"/>
          <w:szCs w:val="24"/>
        </w:rPr>
        <w:t>l</w:t>
      </w:r>
      <w:r w:rsidR="4E7D26FB" w:rsidRPr="26A642C2">
        <w:rPr>
          <w:rFonts w:ascii="Times New Roman" w:eastAsia="Times New Roman" w:hAnsi="Times New Roman" w:cs="Times New Roman"/>
          <w:b/>
          <w:bCs/>
          <w:sz w:val="24"/>
          <w:szCs w:val="24"/>
        </w:rPr>
        <w:t>õi</w:t>
      </w:r>
      <w:r w:rsidR="4E484AAE" w:rsidRPr="26A642C2">
        <w:rPr>
          <w:rFonts w:ascii="Times New Roman" w:eastAsia="Times New Roman" w:hAnsi="Times New Roman" w:cs="Times New Roman"/>
          <w:b/>
          <w:bCs/>
          <w:sz w:val="24"/>
          <w:szCs w:val="24"/>
        </w:rPr>
        <w:t>k</w:t>
      </w:r>
      <w:r w:rsidR="4E7D26FB" w:rsidRPr="26A642C2">
        <w:rPr>
          <w:rFonts w:ascii="Times New Roman" w:eastAsia="Times New Roman" w:hAnsi="Times New Roman" w:cs="Times New Roman"/>
          <w:b/>
          <w:bCs/>
          <w:sz w:val="24"/>
          <w:szCs w:val="24"/>
        </w:rPr>
        <w:t>e</w:t>
      </w:r>
      <w:r w:rsidR="21FF8011" w:rsidRPr="26A642C2">
        <w:rPr>
          <w:rFonts w:ascii="Times New Roman" w:eastAsia="Times New Roman" w:hAnsi="Times New Roman" w:cs="Times New Roman"/>
          <w:b/>
          <w:bCs/>
          <w:sz w:val="24"/>
          <w:szCs w:val="24"/>
        </w:rPr>
        <w:t>d</w:t>
      </w:r>
      <w:r w:rsidR="4E7D26FB" w:rsidRPr="531827C3">
        <w:rPr>
          <w:rFonts w:ascii="Times New Roman" w:eastAsia="Times New Roman" w:hAnsi="Times New Roman" w:cs="Times New Roman"/>
          <w:b/>
          <w:sz w:val="24"/>
          <w:szCs w:val="24"/>
        </w:rPr>
        <w:t xml:space="preserve"> 4 </w:t>
      </w:r>
      <w:r w:rsidR="76D2E940" w:rsidRPr="26A642C2">
        <w:rPr>
          <w:rFonts w:ascii="Times New Roman" w:eastAsia="Times New Roman" w:hAnsi="Times New Roman" w:cs="Times New Roman"/>
          <w:b/>
          <w:bCs/>
          <w:sz w:val="24"/>
          <w:szCs w:val="24"/>
        </w:rPr>
        <w:t>ja 5</w:t>
      </w:r>
      <w:r w:rsidR="4E7D26FB" w:rsidRPr="26A642C2">
        <w:rPr>
          <w:rFonts w:ascii="Times New Roman" w:eastAsia="Times New Roman" w:hAnsi="Times New Roman" w:cs="Times New Roman"/>
          <w:b/>
          <w:bCs/>
          <w:sz w:val="24"/>
          <w:szCs w:val="24"/>
        </w:rPr>
        <w:t xml:space="preserve"> </w:t>
      </w:r>
      <w:r w:rsidR="4E7D26FB" w:rsidRPr="699D8C7E">
        <w:rPr>
          <w:rFonts w:ascii="Times New Roman" w:eastAsia="Times New Roman" w:hAnsi="Times New Roman" w:cs="Times New Roman"/>
          <w:sz w:val="24"/>
          <w:szCs w:val="24"/>
        </w:rPr>
        <w:t>sätesta</w:t>
      </w:r>
      <w:r w:rsidR="2CB805FE" w:rsidRPr="699D8C7E">
        <w:rPr>
          <w:rFonts w:ascii="Times New Roman" w:eastAsia="Times New Roman" w:hAnsi="Times New Roman" w:cs="Times New Roman"/>
          <w:sz w:val="24"/>
          <w:szCs w:val="24"/>
        </w:rPr>
        <w:t>vad</w:t>
      </w:r>
      <w:r w:rsidR="4E7D26FB" w:rsidRPr="47EC8B69">
        <w:rPr>
          <w:rFonts w:ascii="Times New Roman" w:eastAsia="Times New Roman" w:hAnsi="Times New Roman" w:cs="Times New Roman"/>
          <w:sz w:val="24"/>
          <w:szCs w:val="24"/>
        </w:rPr>
        <w:t xml:space="preserve">, et tuumakäitise ümberehitamise või laiendamise puhul on projekteerimistingimuste taotlemine kohustuslik. </w:t>
      </w:r>
      <w:r w:rsidR="50B08F29" w:rsidRPr="5884A946">
        <w:rPr>
          <w:rFonts w:ascii="Times New Roman" w:eastAsia="Times New Roman" w:hAnsi="Times New Roman" w:cs="Times New Roman"/>
          <w:sz w:val="24"/>
          <w:szCs w:val="24"/>
        </w:rPr>
        <w:t>Täpsustatakse</w:t>
      </w:r>
      <w:r w:rsidR="50B08F29" w:rsidRPr="216C2E28">
        <w:rPr>
          <w:rFonts w:ascii="Times New Roman" w:eastAsia="Times New Roman" w:hAnsi="Times New Roman" w:cs="Times New Roman"/>
          <w:sz w:val="24"/>
          <w:szCs w:val="24"/>
        </w:rPr>
        <w:t xml:space="preserve">, et kui tuumakäitise rajamisele on eelnenud riigi eriplaneering, peab pädev asutus ümberehitamise või laiendamise projekteerimistingimuste väljastamisel arvestama eriplaneeringu lahendustega. Riigi eriplaneering seob riiklikud huvid ruumilise planeerimisega ning selle jätkuv arvestamine tagab, et ümberehitused ei lähe vastuollu juba otsustatud ohutus-, taristu- ja ruumilahendustega. </w:t>
      </w:r>
      <w:r w:rsidR="472C12DA" w:rsidRPr="69C6E65A">
        <w:rPr>
          <w:rFonts w:ascii="Times New Roman" w:eastAsia="Times New Roman" w:hAnsi="Times New Roman" w:cs="Times New Roman"/>
          <w:sz w:val="24"/>
          <w:szCs w:val="24"/>
        </w:rPr>
        <w:t xml:space="preserve">Kuna ümberehitamise </w:t>
      </w:r>
      <w:r w:rsidR="472C12DA" w:rsidRPr="747F8CAD">
        <w:rPr>
          <w:rFonts w:ascii="Times New Roman" w:eastAsia="Times New Roman" w:hAnsi="Times New Roman" w:cs="Times New Roman"/>
          <w:sz w:val="24"/>
          <w:szCs w:val="24"/>
        </w:rPr>
        <w:t xml:space="preserve">või </w:t>
      </w:r>
      <w:r w:rsidR="472C12DA" w:rsidRPr="29400615">
        <w:rPr>
          <w:rFonts w:ascii="Times New Roman" w:eastAsia="Times New Roman" w:hAnsi="Times New Roman" w:cs="Times New Roman"/>
          <w:sz w:val="24"/>
          <w:szCs w:val="24"/>
        </w:rPr>
        <w:t xml:space="preserve">laiendamisega </w:t>
      </w:r>
      <w:r w:rsidR="472C12DA" w:rsidRPr="2F0ED192">
        <w:rPr>
          <w:rFonts w:ascii="Times New Roman" w:eastAsia="Times New Roman" w:hAnsi="Times New Roman" w:cs="Times New Roman"/>
          <w:sz w:val="24"/>
          <w:szCs w:val="24"/>
        </w:rPr>
        <w:t xml:space="preserve">seotud </w:t>
      </w:r>
      <w:r w:rsidR="4E7D26FB" w:rsidRPr="2F0ED192">
        <w:rPr>
          <w:rFonts w:ascii="Times New Roman" w:eastAsia="Times New Roman" w:hAnsi="Times New Roman" w:cs="Times New Roman"/>
          <w:sz w:val="24"/>
          <w:szCs w:val="24"/>
        </w:rPr>
        <w:t>muudatused</w:t>
      </w:r>
      <w:r w:rsidR="4E7D26FB" w:rsidRPr="47EC8B69">
        <w:rPr>
          <w:rFonts w:ascii="Times New Roman" w:eastAsia="Times New Roman" w:hAnsi="Times New Roman" w:cs="Times New Roman"/>
          <w:sz w:val="24"/>
          <w:szCs w:val="24"/>
        </w:rPr>
        <w:t xml:space="preserve"> võivad mõjutada tuumakäitise ohutusfunktsioone ja </w:t>
      </w:r>
      <w:r w:rsidR="4E7D26FB" w:rsidRPr="124B6CDB">
        <w:rPr>
          <w:rFonts w:ascii="Times New Roman" w:eastAsia="Times New Roman" w:hAnsi="Times New Roman" w:cs="Times New Roman"/>
          <w:sz w:val="24"/>
          <w:szCs w:val="24"/>
        </w:rPr>
        <w:t>projekteerimispiire</w:t>
      </w:r>
      <w:r w:rsidR="3177861B" w:rsidRPr="1EC39435">
        <w:rPr>
          <w:rFonts w:ascii="Times New Roman" w:eastAsia="Times New Roman" w:hAnsi="Times New Roman" w:cs="Times New Roman"/>
          <w:sz w:val="24"/>
          <w:szCs w:val="24"/>
        </w:rPr>
        <w:t>,</w:t>
      </w:r>
      <w:r w:rsidR="3177861B" w:rsidRPr="617D822E">
        <w:rPr>
          <w:rFonts w:ascii="Times New Roman" w:eastAsia="Times New Roman" w:hAnsi="Times New Roman" w:cs="Times New Roman"/>
          <w:sz w:val="24"/>
          <w:szCs w:val="24"/>
        </w:rPr>
        <w:t xml:space="preserve"> </w:t>
      </w:r>
      <w:r w:rsidR="3177861B" w:rsidRPr="6AB68087">
        <w:rPr>
          <w:rFonts w:ascii="Times New Roman" w:eastAsia="Times New Roman" w:hAnsi="Times New Roman" w:cs="Times New Roman"/>
          <w:sz w:val="24"/>
          <w:szCs w:val="24"/>
        </w:rPr>
        <w:t>tagab</w:t>
      </w:r>
      <w:r w:rsidR="3177861B" w:rsidRPr="2B4C3829">
        <w:rPr>
          <w:rFonts w:ascii="Times New Roman" w:eastAsia="Times New Roman" w:hAnsi="Times New Roman" w:cs="Times New Roman"/>
          <w:sz w:val="24"/>
          <w:szCs w:val="24"/>
        </w:rPr>
        <w:t xml:space="preserve"> t</w:t>
      </w:r>
      <w:r w:rsidR="4E7D26FB" w:rsidRPr="2B4C3829">
        <w:rPr>
          <w:rFonts w:ascii="Times New Roman" w:eastAsia="Times New Roman" w:hAnsi="Times New Roman" w:cs="Times New Roman"/>
          <w:sz w:val="24"/>
          <w:szCs w:val="24"/>
        </w:rPr>
        <w:t>ingimuste</w:t>
      </w:r>
      <w:r w:rsidR="4E7D26FB" w:rsidRPr="47EC8B69">
        <w:rPr>
          <w:rFonts w:ascii="Times New Roman" w:eastAsia="Times New Roman" w:hAnsi="Times New Roman" w:cs="Times New Roman"/>
          <w:sz w:val="24"/>
          <w:szCs w:val="24"/>
        </w:rPr>
        <w:t xml:space="preserve"> kehtestamine, et </w:t>
      </w:r>
      <w:r w:rsidR="4E7D26FB" w:rsidRPr="1DA0A721">
        <w:rPr>
          <w:rFonts w:ascii="Times New Roman" w:eastAsia="Times New Roman" w:hAnsi="Times New Roman" w:cs="Times New Roman"/>
          <w:sz w:val="24"/>
          <w:szCs w:val="24"/>
        </w:rPr>
        <w:t>muutus</w:t>
      </w:r>
      <w:r w:rsidR="639A9BB1" w:rsidRPr="1DA0A721">
        <w:rPr>
          <w:rFonts w:ascii="Times New Roman" w:eastAsia="Times New Roman" w:hAnsi="Times New Roman" w:cs="Times New Roman"/>
          <w:sz w:val="24"/>
          <w:szCs w:val="24"/>
        </w:rPr>
        <w:t>i</w:t>
      </w:r>
      <w:r w:rsidR="4E7D26FB" w:rsidRPr="47EC8B69">
        <w:rPr>
          <w:rFonts w:ascii="Times New Roman" w:eastAsia="Times New Roman" w:hAnsi="Times New Roman" w:cs="Times New Roman"/>
          <w:sz w:val="24"/>
          <w:szCs w:val="24"/>
        </w:rPr>
        <w:t xml:space="preserve"> hinnatakse ohutuse vaatenurgast juba enne projekteerimist.</w:t>
      </w:r>
      <w:r w:rsidR="00E908F2">
        <w:br/>
      </w:r>
    </w:p>
    <w:p w14:paraId="7AD50AE1" w14:textId="517FC8FE" w:rsidR="00E908F2" w:rsidRPr="00150818" w:rsidRDefault="548941DC" w:rsidP="1733B33B">
      <w:pPr>
        <w:spacing w:after="0" w:line="240" w:lineRule="auto"/>
        <w:jc w:val="both"/>
        <w:rPr>
          <w:rFonts w:ascii="Times New Roman" w:eastAsia="Times New Roman" w:hAnsi="Times New Roman" w:cs="Times New Roman"/>
          <w:sz w:val="24"/>
          <w:szCs w:val="24"/>
        </w:rPr>
      </w:pPr>
      <w:r w:rsidRPr="5B8D3F8C">
        <w:rPr>
          <w:rFonts w:ascii="Times New Roman" w:eastAsia="Times New Roman" w:hAnsi="Times New Roman" w:cs="Times New Roman"/>
          <w:b/>
          <w:bCs/>
          <w:sz w:val="24"/>
          <w:szCs w:val="24"/>
        </w:rPr>
        <w:t xml:space="preserve">Eelnõu § 15 </w:t>
      </w:r>
      <w:r w:rsidRPr="71EC04D6">
        <w:rPr>
          <w:rFonts w:ascii="Times New Roman" w:eastAsia="Times New Roman" w:hAnsi="Times New Roman" w:cs="Times New Roman"/>
          <w:b/>
          <w:bCs/>
          <w:sz w:val="24"/>
          <w:szCs w:val="24"/>
        </w:rPr>
        <w:t>lõi</w:t>
      </w:r>
      <w:r w:rsidR="0E407B92" w:rsidRPr="71EC04D6">
        <w:rPr>
          <w:rFonts w:ascii="Times New Roman" w:eastAsia="Times New Roman" w:hAnsi="Times New Roman" w:cs="Times New Roman"/>
          <w:b/>
          <w:bCs/>
          <w:sz w:val="24"/>
          <w:szCs w:val="24"/>
        </w:rPr>
        <w:t xml:space="preserve">ge </w:t>
      </w:r>
      <w:r w:rsidRPr="71EC04D6">
        <w:rPr>
          <w:rFonts w:ascii="Times New Roman" w:eastAsia="Times New Roman" w:hAnsi="Times New Roman" w:cs="Times New Roman"/>
          <w:b/>
          <w:bCs/>
          <w:sz w:val="24"/>
          <w:szCs w:val="24"/>
        </w:rPr>
        <w:t>6</w:t>
      </w:r>
      <w:r w:rsidRPr="27E116A1">
        <w:rPr>
          <w:rFonts w:ascii="Times New Roman" w:eastAsia="Times New Roman" w:hAnsi="Times New Roman" w:cs="Times New Roman"/>
          <w:b/>
          <w:bCs/>
          <w:sz w:val="24"/>
          <w:szCs w:val="24"/>
        </w:rPr>
        <w:t xml:space="preserve"> </w:t>
      </w:r>
      <w:r w:rsidRPr="699D8C7E">
        <w:rPr>
          <w:rFonts w:ascii="Times New Roman" w:eastAsia="Times New Roman" w:hAnsi="Times New Roman" w:cs="Times New Roman"/>
          <w:sz w:val="24"/>
          <w:szCs w:val="24"/>
        </w:rPr>
        <w:t>volita</w:t>
      </w:r>
      <w:r w:rsidR="6AEF8CF2" w:rsidRPr="699D8C7E">
        <w:rPr>
          <w:rFonts w:ascii="Times New Roman" w:eastAsia="Times New Roman" w:hAnsi="Times New Roman" w:cs="Times New Roman"/>
          <w:sz w:val="24"/>
          <w:szCs w:val="24"/>
        </w:rPr>
        <w:t>b</w:t>
      </w:r>
      <w:r w:rsidRPr="6E5A611B">
        <w:rPr>
          <w:rFonts w:ascii="Times New Roman" w:eastAsia="Times New Roman" w:hAnsi="Times New Roman" w:cs="Times New Roman"/>
          <w:b/>
          <w:bCs/>
          <w:sz w:val="24"/>
          <w:szCs w:val="24"/>
        </w:rPr>
        <w:t xml:space="preserve"> </w:t>
      </w:r>
      <w:r w:rsidRPr="1897F922">
        <w:rPr>
          <w:rFonts w:ascii="Times New Roman" w:eastAsia="Times New Roman" w:hAnsi="Times New Roman" w:cs="Times New Roman"/>
          <w:sz w:val="24"/>
          <w:szCs w:val="24"/>
        </w:rPr>
        <w:t>valdkon</w:t>
      </w:r>
      <w:r w:rsidR="7C802FE7" w:rsidRPr="1897F922">
        <w:rPr>
          <w:rFonts w:ascii="Times New Roman" w:eastAsia="Times New Roman" w:hAnsi="Times New Roman" w:cs="Times New Roman"/>
          <w:sz w:val="24"/>
          <w:szCs w:val="24"/>
        </w:rPr>
        <w:t>na eest vastutavat ministrit kehtestama</w:t>
      </w:r>
      <w:r w:rsidRPr="1897F922">
        <w:rPr>
          <w:rFonts w:ascii="Times New Roman" w:eastAsia="Times New Roman" w:hAnsi="Times New Roman" w:cs="Times New Roman"/>
          <w:sz w:val="24"/>
          <w:szCs w:val="24"/>
        </w:rPr>
        <w:t xml:space="preserve"> määrusega loetelu materjalidest, konstruktsioonidest ja komponentidest ning nendega seotud standarditest, mida tuleb tuumakäitise ehitamisel kasutada. Selline volitus on vajalik, et ajas muutuvaid tehnilisi nõudeid oleks võimalik täpsustada paindlikult ning kooskõlas rahvusvaheliste ohutusstandardite arenguga.</w:t>
      </w:r>
    </w:p>
    <w:p w14:paraId="32463E48" w14:textId="3E711139" w:rsidR="00E908F2" w:rsidRPr="00150818" w:rsidRDefault="00E908F2" w:rsidP="5B396AD1">
      <w:pPr>
        <w:spacing w:after="0" w:line="240" w:lineRule="auto"/>
        <w:jc w:val="both"/>
        <w:rPr>
          <w:rFonts w:ascii="Times New Roman" w:eastAsia="Times New Roman" w:hAnsi="Times New Roman" w:cs="Times New Roman"/>
          <w:b/>
          <w:bCs/>
          <w:sz w:val="24"/>
          <w:szCs w:val="24"/>
        </w:rPr>
      </w:pPr>
    </w:p>
    <w:p w14:paraId="524C93C0" w14:textId="34390F8B" w:rsidR="00E908F2" w:rsidRPr="00150818" w:rsidRDefault="25797109" w:rsidP="3990330C">
      <w:pPr>
        <w:spacing w:after="0" w:line="240" w:lineRule="auto"/>
        <w:jc w:val="both"/>
        <w:rPr>
          <w:rFonts w:ascii="Times New Roman" w:eastAsia="Times New Roman" w:hAnsi="Times New Roman" w:cs="Times New Roman"/>
          <w:b/>
          <w:bCs/>
          <w:sz w:val="24"/>
          <w:szCs w:val="24"/>
        </w:rPr>
      </w:pPr>
      <w:r w:rsidRPr="72E769BA">
        <w:rPr>
          <w:rFonts w:ascii="Times New Roman" w:eastAsia="Times New Roman" w:hAnsi="Times New Roman" w:cs="Times New Roman"/>
          <w:b/>
          <w:bCs/>
          <w:sz w:val="24"/>
          <w:szCs w:val="24"/>
        </w:rPr>
        <w:t xml:space="preserve">Eelnõu § 15 </w:t>
      </w:r>
      <w:r w:rsidRPr="1897F922">
        <w:rPr>
          <w:rFonts w:ascii="Times New Roman" w:eastAsia="Times New Roman" w:hAnsi="Times New Roman" w:cs="Times New Roman"/>
          <w:b/>
          <w:bCs/>
          <w:sz w:val="24"/>
          <w:szCs w:val="24"/>
        </w:rPr>
        <w:t>lõige</w:t>
      </w:r>
      <w:r w:rsidR="0D97FC92" w:rsidRPr="1897F922">
        <w:rPr>
          <w:rFonts w:ascii="Times New Roman" w:eastAsia="Times New Roman" w:hAnsi="Times New Roman" w:cs="Times New Roman"/>
          <w:b/>
          <w:bCs/>
          <w:sz w:val="24"/>
          <w:szCs w:val="24"/>
        </w:rPr>
        <w:t xml:space="preserve"> </w:t>
      </w:r>
      <w:r w:rsidRPr="1897F922">
        <w:rPr>
          <w:rFonts w:ascii="Times New Roman" w:eastAsia="Times New Roman" w:hAnsi="Times New Roman" w:cs="Times New Roman"/>
          <w:b/>
          <w:bCs/>
          <w:sz w:val="24"/>
          <w:szCs w:val="24"/>
        </w:rPr>
        <w:t>7</w:t>
      </w:r>
      <w:r w:rsidRPr="72E769BA">
        <w:rPr>
          <w:rFonts w:ascii="Times New Roman" w:eastAsia="Times New Roman" w:hAnsi="Times New Roman" w:cs="Times New Roman"/>
          <w:b/>
          <w:bCs/>
          <w:sz w:val="24"/>
          <w:szCs w:val="24"/>
        </w:rPr>
        <w:t xml:space="preserve"> </w:t>
      </w:r>
      <w:r w:rsidRPr="699D8C7E">
        <w:rPr>
          <w:rFonts w:ascii="Times New Roman" w:eastAsia="Times New Roman" w:hAnsi="Times New Roman" w:cs="Times New Roman"/>
          <w:sz w:val="24"/>
          <w:szCs w:val="24"/>
        </w:rPr>
        <w:t>volitab</w:t>
      </w:r>
      <w:r w:rsidRPr="365757E6">
        <w:rPr>
          <w:rFonts w:ascii="Times New Roman" w:eastAsia="Times New Roman" w:hAnsi="Times New Roman" w:cs="Times New Roman"/>
          <w:b/>
          <w:bCs/>
          <w:sz w:val="24"/>
          <w:szCs w:val="24"/>
        </w:rPr>
        <w:t xml:space="preserve"> </w:t>
      </w:r>
      <w:r w:rsidRPr="6BD3F807">
        <w:rPr>
          <w:rFonts w:ascii="Times New Roman" w:eastAsia="Times New Roman" w:hAnsi="Times New Roman" w:cs="Times New Roman"/>
          <w:sz w:val="24"/>
          <w:szCs w:val="24"/>
        </w:rPr>
        <w:t xml:space="preserve">valdkonna eest vastutavat ministrit kehtestama määrusega nõuded erinevat tüüpi tuumakäitiste ja tuumaseadmete ehitusprojektidele. </w:t>
      </w:r>
      <w:r w:rsidR="5FDA64FC" w:rsidRPr="52756230">
        <w:rPr>
          <w:rFonts w:ascii="Times New Roman" w:eastAsia="Times New Roman" w:hAnsi="Times New Roman" w:cs="Times New Roman"/>
          <w:sz w:val="24"/>
          <w:szCs w:val="24"/>
        </w:rPr>
        <w:t>V</w:t>
      </w:r>
      <w:r w:rsidRPr="52756230">
        <w:rPr>
          <w:rFonts w:ascii="Times New Roman" w:eastAsia="Times New Roman" w:hAnsi="Times New Roman" w:cs="Times New Roman"/>
          <w:sz w:val="24"/>
          <w:szCs w:val="24"/>
        </w:rPr>
        <w:t>olitus</w:t>
      </w:r>
      <w:r w:rsidR="3739DAE6" w:rsidRPr="52756230">
        <w:rPr>
          <w:rFonts w:ascii="Times New Roman" w:eastAsia="Times New Roman" w:hAnsi="Times New Roman" w:cs="Times New Roman"/>
          <w:sz w:val="24"/>
          <w:szCs w:val="24"/>
        </w:rPr>
        <w:t xml:space="preserve"> </w:t>
      </w:r>
      <w:r w:rsidR="38D30E83" w:rsidRPr="52756230">
        <w:rPr>
          <w:rFonts w:ascii="Times New Roman" w:eastAsia="Times New Roman" w:hAnsi="Times New Roman" w:cs="Times New Roman"/>
          <w:sz w:val="24"/>
          <w:szCs w:val="24"/>
        </w:rPr>
        <w:t>võimaldab</w:t>
      </w:r>
      <w:r w:rsidRPr="6BD3F807">
        <w:rPr>
          <w:rFonts w:ascii="Times New Roman" w:eastAsia="Times New Roman" w:hAnsi="Times New Roman" w:cs="Times New Roman"/>
          <w:sz w:val="24"/>
          <w:szCs w:val="24"/>
        </w:rPr>
        <w:t xml:space="preserve"> täpsustada projektide sisu ning tagada, et dokumentatsioon vastab konkreetse ehitatava käitise ohutusvajadustele.</w:t>
      </w:r>
    </w:p>
    <w:p w14:paraId="1675174D" w14:textId="4EF924CB" w:rsidR="00E908F2" w:rsidRDefault="00E908F2" w:rsidP="1FC8C636">
      <w:pPr>
        <w:spacing w:after="0" w:line="240" w:lineRule="auto"/>
        <w:jc w:val="both"/>
        <w:rPr>
          <w:rFonts w:ascii="Times New Roman" w:eastAsia="Times New Roman" w:hAnsi="Times New Roman" w:cs="Times New Roman"/>
          <w:b/>
          <w:sz w:val="24"/>
          <w:szCs w:val="24"/>
        </w:rPr>
      </w:pPr>
    </w:p>
    <w:p w14:paraId="72975357" w14:textId="4EDD383F" w:rsidR="004D05CB" w:rsidRPr="00150818" w:rsidRDefault="6CE8775A" w:rsidP="1FC8C636">
      <w:pPr>
        <w:spacing w:after="0" w:line="240" w:lineRule="auto"/>
        <w:jc w:val="both"/>
      </w:pPr>
      <w:r w:rsidRPr="699D8C7E">
        <w:rPr>
          <w:rFonts w:ascii="Times New Roman" w:hAnsi="Times New Roman" w:cs="Times New Roman"/>
          <w:b/>
          <w:bCs/>
          <w:sz w:val="24"/>
          <w:szCs w:val="24"/>
        </w:rPr>
        <w:t>Eelnõu §</w:t>
      </w:r>
      <w:r w:rsidR="004D05CB" w:rsidRPr="00E17D6A">
        <w:rPr>
          <w:rFonts w:ascii="Times New Roman" w:hAnsi="Times New Roman" w:cs="Times New Roman"/>
          <w:b/>
          <w:bCs/>
          <w:sz w:val="24"/>
          <w:szCs w:val="24"/>
        </w:rPr>
        <w:t xml:space="preserve"> 16 </w:t>
      </w:r>
      <w:r w:rsidR="004D05CB" w:rsidRPr="699D8C7E">
        <w:rPr>
          <w:rFonts w:ascii="Times New Roman" w:hAnsi="Times New Roman" w:cs="Times New Roman"/>
          <w:sz w:val="24"/>
          <w:szCs w:val="24"/>
        </w:rPr>
        <w:t>reguleerib</w:t>
      </w:r>
      <w:r w:rsidR="004D05CB">
        <w:rPr>
          <w:rFonts w:ascii="Times New Roman" w:hAnsi="Times New Roman" w:cs="Times New Roman"/>
          <w:sz w:val="24"/>
          <w:szCs w:val="24"/>
        </w:rPr>
        <w:t xml:space="preserve"> pädeva asutuse tuumohutushinnangut ja </w:t>
      </w:r>
      <w:r w:rsidR="00E17D6A">
        <w:rPr>
          <w:rFonts w:ascii="Times New Roman" w:hAnsi="Times New Roman" w:cs="Times New Roman"/>
          <w:sz w:val="24"/>
          <w:szCs w:val="24"/>
        </w:rPr>
        <w:t xml:space="preserve">sätestab </w:t>
      </w:r>
      <w:r w:rsidR="004D05CB">
        <w:rPr>
          <w:rFonts w:ascii="Times New Roman" w:hAnsi="Times New Roman" w:cs="Times New Roman"/>
          <w:sz w:val="24"/>
          <w:szCs w:val="24"/>
        </w:rPr>
        <w:t>ehitusloa taotlusele lisatava</w:t>
      </w:r>
      <w:r w:rsidR="00E17D6A">
        <w:rPr>
          <w:rFonts w:ascii="Times New Roman" w:hAnsi="Times New Roman" w:cs="Times New Roman"/>
          <w:sz w:val="24"/>
          <w:szCs w:val="24"/>
        </w:rPr>
        <w:t>d dokumendid.</w:t>
      </w:r>
    </w:p>
    <w:p w14:paraId="541EE1EA" w14:textId="12787E50" w:rsidR="53372DB2" w:rsidRDefault="53372DB2" w:rsidP="53372DB2">
      <w:pPr>
        <w:spacing w:after="0" w:line="240" w:lineRule="auto"/>
        <w:jc w:val="both"/>
        <w:rPr>
          <w:rFonts w:ascii="Times New Roman" w:hAnsi="Times New Roman" w:cs="Times New Roman"/>
          <w:sz w:val="24"/>
          <w:szCs w:val="24"/>
        </w:rPr>
      </w:pPr>
    </w:p>
    <w:p w14:paraId="42F87A84" w14:textId="0C09FC7D" w:rsidR="00E908F2" w:rsidRPr="00150818" w:rsidRDefault="11761407" w:rsidP="1FC8C636">
      <w:pPr>
        <w:spacing w:after="0" w:line="240" w:lineRule="auto"/>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74AD24A5" w:rsidRPr="6D2CB11B">
        <w:rPr>
          <w:rFonts w:ascii="Times New Roman" w:hAnsi="Times New Roman" w:cs="Times New Roman"/>
          <w:b/>
          <w:sz w:val="24"/>
          <w:szCs w:val="24"/>
        </w:rPr>
        <w:t xml:space="preserve"> 16 lõige 1</w:t>
      </w:r>
      <w:r w:rsidR="74AD24A5" w:rsidRPr="699D8C7E">
        <w:rPr>
          <w:rFonts w:ascii="Times New Roman" w:hAnsi="Times New Roman" w:cs="Times New Roman"/>
          <w:sz w:val="24"/>
          <w:szCs w:val="24"/>
        </w:rPr>
        <w:t xml:space="preserve"> sätestab,</w:t>
      </w:r>
      <w:r w:rsidR="74AD24A5" w:rsidRPr="10852013">
        <w:rPr>
          <w:rFonts w:ascii="Times New Roman" w:hAnsi="Times New Roman" w:cs="Times New Roman"/>
          <w:sz w:val="24"/>
          <w:szCs w:val="24"/>
        </w:rPr>
        <w:t xml:space="preserve"> et ehitusloa menetluses annab pädev asutus </w:t>
      </w:r>
      <w:r w:rsidR="623A216E" w:rsidRPr="70AA4FA1">
        <w:rPr>
          <w:rFonts w:ascii="Times New Roman" w:hAnsi="Times New Roman" w:cs="Times New Roman"/>
          <w:sz w:val="24"/>
          <w:szCs w:val="24"/>
        </w:rPr>
        <w:t xml:space="preserve">kavandatavale </w:t>
      </w:r>
      <w:r w:rsidR="623A216E" w:rsidRPr="12639700">
        <w:rPr>
          <w:rFonts w:ascii="Times New Roman" w:hAnsi="Times New Roman" w:cs="Times New Roman"/>
          <w:sz w:val="24"/>
          <w:szCs w:val="24"/>
        </w:rPr>
        <w:t xml:space="preserve">tuumakäitisele </w:t>
      </w:r>
      <w:r w:rsidR="74AD24A5" w:rsidRPr="12639700">
        <w:rPr>
          <w:rFonts w:ascii="Times New Roman" w:hAnsi="Times New Roman" w:cs="Times New Roman"/>
          <w:sz w:val="24"/>
          <w:szCs w:val="24"/>
        </w:rPr>
        <w:t xml:space="preserve">tuumaohutuse </w:t>
      </w:r>
      <w:r w:rsidR="74AD24A5" w:rsidRPr="10852013">
        <w:rPr>
          <w:rFonts w:ascii="Times New Roman" w:hAnsi="Times New Roman" w:cs="Times New Roman"/>
          <w:sz w:val="24"/>
          <w:szCs w:val="24"/>
        </w:rPr>
        <w:t>hinnangu</w:t>
      </w:r>
      <w:r w:rsidR="74AD24A5" w:rsidRPr="7A933240">
        <w:rPr>
          <w:rFonts w:ascii="Times New Roman" w:hAnsi="Times New Roman" w:cs="Times New Roman"/>
          <w:sz w:val="24"/>
          <w:szCs w:val="24"/>
        </w:rPr>
        <w:t>.</w:t>
      </w:r>
      <w:r w:rsidR="74AD24A5" w:rsidRPr="10852013">
        <w:rPr>
          <w:rFonts w:ascii="Times New Roman" w:hAnsi="Times New Roman" w:cs="Times New Roman"/>
          <w:sz w:val="24"/>
          <w:szCs w:val="24"/>
        </w:rPr>
        <w:t xml:space="preserve"> </w:t>
      </w:r>
      <w:r w:rsidR="6C41FD0E" w:rsidRPr="166E3BC2">
        <w:rPr>
          <w:rFonts w:ascii="Times New Roman" w:hAnsi="Times New Roman" w:cs="Times New Roman"/>
          <w:sz w:val="24"/>
          <w:szCs w:val="24"/>
        </w:rPr>
        <w:t xml:space="preserve">Pädeva asutuse </w:t>
      </w:r>
      <w:r w:rsidR="6C41FD0E" w:rsidRPr="1A701BFD">
        <w:rPr>
          <w:rFonts w:ascii="Times New Roman" w:hAnsi="Times New Roman" w:cs="Times New Roman"/>
          <w:sz w:val="24"/>
          <w:szCs w:val="24"/>
        </w:rPr>
        <w:t xml:space="preserve">tuumaohutuse hinnangu eesmärk on, et </w:t>
      </w:r>
      <w:r w:rsidR="46DBC7C6" w:rsidRPr="1A701BFD">
        <w:rPr>
          <w:rFonts w:ascii="Times New Roman" w:hAnsi="Times New Roman" w:cs="Times New Roman"/>
          <w:sz w:val="24"/>
          <w:szCs w:val="24"/>
        </w:rPr>
        <w:t>ehitusloa</w:t>
      </w:r>
      <w:r w:rsidR="46DBC7C6" w:rsidRPr="1FC8C636">
        <w:rPr>
          <w:rFonts w:ascii="Times New Roman" w:hAnsi="Times New Roman" w:cs="Times New Roman"/>
          <w:sz w:val="24"/>
          <w:szCs w:val="24"/>
        </w:rPr>
        <w:t xml:space="preserve"> andmisel oleks fookus tuumaohutusel ja sellega seotud aspektidel</w:t>
      </w:r>
      <w:r w:rsidR="1FA4B2AD" w:rsidRPr="2C9BACEF">
        <w:rPr>
          <w:rFonts w:ascii="Times New Roman" w:hAnsi="Times New Roman" w:cs="Times New Roman"/>
          <w:sz w:val="24"/>
          <w:szCs w:val="24"/>
        </w:rPr>
        <w:t>. H</w:t>
      </w:r>
      <w:r w:rsidR="75F634B8" w:rsidRPr="2C9BACEF">
        <w:rPr>
          <w:rFonts w:ascii="Times New Roman" w:hAnsi="Times New Roman" w:cs="Times New Roman"/>
          <w:sz w:val="24"/>
          <w:szCs w:val="24"/>
        </w:rPr>
        <w:t>innang</w:t>
      </w:r>
      <w:r w:rsidR="7CA75F27" w:rsidRPr="1FC8C636">
        <w:rPr>
          <w:rFonts w:ascii="Times New Roman" w:hAnsi="Times New Roman" w:cs="Times New Roman"/>
          <w:sz w:val="24"/>
          <w:szCs w:val="24"/>
        </w:rPr>
        <w:t xml:space="preserve"> peab tõendama, et kavandatud käitis, selle </w:t>
      </w:r>
      <w:r w:rsidR="006E38BA">
        <w:rPr>
          <w:rFonts w:ascii="Times New Roman" w:hAnsi="Times New Roman" w:cs="Times New Roman"/>
          <w:sz w:val="24"/>
          <w:szCs w:val="24"/>
        </w:rPr>
        <w:t>konstruktsioonid,</w:t>
      </w:r>
      <w:r w:rsidR="7CA75F27" w:rsidRPr="1FC8C636">
        <w:rPr>
          <w:rFonts w:ascii="Times New Roman" w:hAnsi="Times New Roman" w:cs="Times New Roman"/>
          <w:sz w:val="24"/>
          <w:szCs w:val="24"/>
        </w:rPr>
        <w:t xml:space="preserve"> süsteemid ja komponendid vastavad kõigile tuumaohutuse ja </w:t>
      </w:r>
      <w:r w:rsidR="00EA0CDB">
        <w:rPr>
          <w:rFonts w:ascii="Times New Roman" w:hAnsi="Times New Roman" w:cs="Times New Roman"/>
          <w:sz w:val="24"/>
          <w:szCs w:val="24"/>
        </w:rPr>
        <w:t>-</w:t>
      </w:r>
      <w:r w:rsidR="7CA75F27" w:rsidRPr="1FC8C636">
        <w:rPr>
          <w:rFonts w:ascii="Times New Roman" w:hAnsi="Times New Roman" w:cs="Times New Roman"/>
          <w:sz w:val="24"/>
          <w:szCs w:val="24"/>
        </w:rPr>
        <w:t xml:space="preserve">julgeoleku nõuetele. </w:t>
      </w:r>
    </w:p>
    <w:p w14:paraId="5F327420" w14:textId="434C8C68" w:rsidR="00E908F2" w:rsidRPr="00150818" w:rsidRDefault="25B74177" w:rsidP="6779965E">
      <w:pPr>
        <w:spacing w:before="240" w:after="240" w:line="240" w:lineRule="auto"/>
        <w:jc w:val="both"/>
        <w:rPr>
          <w:rFonts w:ascii="Times New Roman" w:hAnsi="Times New Roman" w:cs="Times New Roman"/>
          <w:sz w:val="24"/>
          <w:szCs w:val="24"/>
        </w:rPr>
      </w:pPr>
      <w:r w:rsidRPr="73322953">
        <w:rPr>
          <w:rFonts w:ascii="Times New Roman" w:eastAsia="Times New Roman" w:hAnsi="Times New Roman" w:cs="Times New Roman"/>
          <w:b/>
          <w:bCs/>
          <w:sz w:val="24"/>
          <w:szCs w:val="24"/>
        </w:rPr>
        <w:t>Eelnõu §</w:t>
      </w:r>
      <w:r w:rsidR="11A1EAD4" w:rsidRPr="5E0CA7E5">
        <w:rPr>
          <w:rFonts w:ascii="Times New Roman" w:hAnsi="Times New Roman" w:cs="Times New Roman"/>
          <w:b/>
          <w:sz w:val="24"/>
          <w:szCs w:val="24"/>
        </w:rPr>
        <w:t xml:space="preserve"> 16 lõige</w:t>
      </w:r>
      <w:r w:rsidR="11A1EAD4" w:rsidRPr="5E0CA7E5">
        <w:rPr>
          <w:rFonts w:ascii="Times New Roman" w:eastAsia="Times New Roman" w:hAnsi="Times New Roman" w:cs="Times New Roman"/>
          <w:b/>
          <w:sz w:val="24"/>
          <w:szCs w:val="24"/>
        </w:rPr>
        <w:t xml:space="preserve"> </w:t>
      </w:r>
      <w:r w:rsidR="45EB9DAD" w:rsidRPr="5E0CA7E5">
        <w:rPr>
          <w:rFonts w:ascii="Times New Roman" w:eastAsia="Times New Roman" w:hAnsi="Times New Roman" w:cs="Times New Roman"/>
          <w:b/>
          <w:sz w:val="24"/>
          <w:szCs w:val="24"/>
        </w:rPr>
        <w:t>2</w:t>
      </w:r>
      <w:r w:rsidR="45EB9DAD" w:rsidRPr="6779965E">
        <w:rPr>
          <w:rFonts w:ascii="Times New Roman" w:eastAsia="Times New Roman" w:hAnsi="Times New Roman" w:cs="Times New Roman"/>
          <w:sz w:val="24"/>
          <w:szCs w:val="24"/>
        </w:rPr>
        <w:t xml:space="preserve"> loetleb dokumendid ja teabe, mille esitamine on ehitusloa menetluse eeltingimus.</w:t>
      </w:r>
      <w:r w:rsidR="3884848C" w:rsidRPr="75E33F48">
        <w:rPr>
          <w:rFonts w:ascii="Times New Roman" w:eastAsia="Times New Roman" w:hAnsi="Times New Roman" w:cs="Times New Roman"/>
          <w:sz w:val="24"/>
          <w:szCs w:val="24"/>
        </w:rPr>
        <w:t xml:space="preserve"> Ehitusloa taotlusele lisatavate dokumentide loetelu vastab IAEA tuumakäitise ehitamisele suunatud juhendi (</w:t>
      </w:r>
      <w:r w:rsidR="3884848C" w:rsidRPr="2ADBCB85">
        <w:rPr>
          <w:rFonts w:ascii="Times New Roman" w:eastAsia="Times New Roman" w:hAnsi="Times New Roman" w:cs="Times New Roman"/>
          <w:i/>
          <w:sz w:val="24"/>
          <w:szCs w:val="24"/>
        </w:rPr>
        <w:t xml:space="preserve">SSG-38, Construction </w:t>
      </w:r>
      <w:proofErr w:type="spellStart"/>
      <w:r w:rsidR="3884848C" w:rsidRPr="2ADBCB85">
        <w:rPr>
          <w:rFonts w:ascii="Times New Roman" w:eastAsia="Times New Roman" w:hAnsi="Times New Roman" w:cs="Times New Roman"/>
          <w:i/>
          <w:sz w:val="24"/>
          <w:szCs w:val="24"/>
        </w:rPr>
        <w:t>for</w:t>
      </w:r>
      <w:proofErr w:type="spellEnd"/>
      <w:r w:rsidR="3884848C" w:rsidRPr="2ADBCB85">
        <w:rPr>
          <w:rFonts w:ascii="Times New Roman" w:eastAsia="Times New Roman" w:hAnsi="Times New Roman" w:cs="Times New Roman"/>
          <w:i/>
          <w:sz w:val="24"/>
          <w:szCs w:val="24"/>
        </w:rPr>
        <w:t xml:space="preserve"> </w:t>
      </w:r>
      <w:proofErr w:type="spellStart"/>
      <w:r w:rsidR="3884848C" w:rsidRPr="2ADBCB85">
        <w:rPr>
          <w:rFonts w:ascii="Times New Roman" w:eastAsia="Times New Roman" w:hAnsi="Times New Roman" w:cs="Times New Roman"/>
          <w:i/>
          <w:sz w:val="24"/>
          <w:szCs w:val="24"/>
        </w:rPr>
        <w:t>Nuclear</w:t>
      </w:r>
      <w:proofErr w:type="spellEnd"/>
      <w:r w:rsidR="3884848C" w:rsidRPr="2ADBCB85">
        <w:rPr>
          <w:rFonts w:ascii="Times New Roman" w:eastAsia="Times New Roman" w:hAnsi="Times New Roman" w:cs="Times New Roman"/>
          <w:i/>
          <w:sz w:val="24"/>
          <w:szCs w:val="24"/>
        </w:rPr>
        <w:t xml:space="preserve"> </w:t>
      </w:r>
      <w:proofErr w:type="spellStart"/>
      <w:r w:rsidR="3884848C" w:rsidRPr="2ADBCB85">
        <w:rPr>
          <w:rFonts w:ascii="Times New Roman" w:eastAsia="Times New Roman" w:hAnsi="Times New Roman" w:cs="Times New Roman"/>
          <w:i/>
          <w:iCs/>
          <w:sz w:val="24"/>
          <w:szCs w:val="24"/>
        </w:rPr>
        <w:t>Installations</w:t>
      </w:r>
      <w:proofErr w:type="spellEnd"/>
      <w:r w:rsidR="11A1EAD4" w:rsidRPr="48251A9E">
        <w:rPr>
          <w:rStyle w:val="Allmrkuseviide"/>
          <w:rFonts w:ascii="Times New Roman" w:eastAsia="Times New Roman" w:hAnsi="Times New Roman" w:cs="Times New Roman"/>
          <w:sz w:val="24"/>
          <w:szCs w:val="24"/>
        </w:rPr>
        <w:footnoteReference w:id="27"/>
      </w:r>
      <w:r w:rsidR="3884848C" w:rsidRPr="75E33F48">
        <w:rPr>
          <w:rFonts w:ascii="Times New Roman" w:eastAsia="Times New Roman" w:hAnsi="Times New Roman" w:cs="Times New Roman"/>
          <w:sz w:val="24"/>
          <w:szCs w:val="24"/>
        </w:rPr>
        <w:t>) soovitustele:  esialgne ohutusaruanne (</w:t>
      </w:r>
      <w:proofErr w:type="spellStart"/>
      <w:r w:rsidR="3884848C" w:rsidRPr="3667E574">
        <w:rPr>
          <w:rFonts w:ascii="Times New Roman" w:eastAsia="Times New Roman" w:hAnsi="Times New Roman" w:cs="Times New Roman"/>
          <w:i/>
          <w:sz w:val="24"/>
          <w:szCs w:val="24"/>
        </w:rPr>
        <w:t>preliminary</w:t>
      </w:r>
      <w:proofErr w:type="spellEnd"/>
      <w:r w:rsidR="3884848C" w:rsidRPr="3667E574">
        <w:rPr>
          <w:rFonts w:ascii="Times New Roman" w:eastAsia="Times New Roman" w:hAnsi="Times New Roman" w:cs="Times New Roman"/>
          <w:i/>
          <w:sz w:val="24"/>
          <w:szCs w:val="24"/>
        </w:rPr>
        <w:t xml:space="preserve"> </w:t>
      </w:r>
      <w:proofErr w:type="spellStart"/>
      <w:r w:rsidR="3884848C" w:rsidRPr="3667E574">
        <w:rPr>
          <w:rFonts w:ascii="Times New Roman" w:eastAsia="Times New Roman" w:hAnsi="Times New Roman" w:cs="Times New Roman"/>
          <w:i/>
          <w:sz w:val="24"/>
          <w:szCs w:val="24"/>
        </w:rPr>
        <w:t>safety</w:t>
      </w:r>
      <w:proofErr w:type="spellEnd"/>
      <w:r w:rsidR="3884848C" w:rsidRPr="3667E574">
        <w:rPr>
          <w:rFonts w:ascii="Times New Roman" w:eastAsia="Times New Roman" w:hAnsi="Times New Roman" w:cs="Times New Roman"/>
          <w:i/>
          <w:sz w:val="24"/>
          <w:szCs w:val="24"/>
        </w:rPr>
        <w:t xml:space="preserve"> </w:t>
      </w:r>
      <w:proofErr w:type="spellStart"/>
      <w:r w:rsidR="3884848C" w:rsidRPr="3667E574">
        <w:rPr>
          <w:rFonts w:ascii="Times New Roman" w:eastAsia="Times New Roman" w:hAnsi="Times New Roman" w:cs="Times New Roman"/>
          <w:i/>
          <w:sz w:val="24"/>
          <w:szCs w:val="24"/>
        </w:rPr>
        <w:t>analysis</w:t>
      </w:r>
      <w:proofErr w:type="spellEnd"/>
      <w:r w:rsidR="3884848C" w:rsidRPr="3667E574">
        <w:rPr>
          <w:rFonts w:ascii="Times New Roman" w:eastAsia="Times New Roman" w:hAnsi="Times New Roman" w:cs="Times New Roman"/>
          <w:i/>
          <w:sz w:val="24"/>
          <w:szCs w:val="24"/>
        </w:rPr>
        <w:t xml:space="preserve"> </w:t>
      </w:r>
      <w:proofErr w:type="spellStart"/>
      <w:r w:rsidR="3884848C" w:rsidRPr="3667E574">
        <w:rPr>
          <w:rFonts w:ascii="Times New Roman" w:eastAsia="Times New Roman" w:hAnsi="Times New Roman" w:cs="Times New Roman"/>
          <w:i/>
          <w:sz w:val="24"/>
          <w:szCs w:val="24"/>
        </w:rPr>
        <w:t>report</w:t>
      </w:r>
      <w:proofErr w:type="spellEnd"/>
      <w:r w:rsidR="3884848C" w:rsidRPr="3667E574">
        <w:rPr>
          <w:rFonts w:ascii="Times New Roman" w:eastAsia="Times New Roman" w:hAnsi="Times New Roman" w:cs="Times New Roman"/>
          <w:i/>
          <w:sz w:val="24"/>
          <w:szCs w:val="24"/>
        </w:rPr>
        <w:t xml:space="preserve"> – PSAR</w:t>
      </w:r>
      <w:r w:rsidR="3884848C" w:rsidRPr="75E33F48">
        <w:rPr>
          <w:rFonts w:ascii="Times New Roman" w:eastAsia="Times New Roman" w:hAnsi="Times New Roman" w:cs="Times New Roman"/>
          <w:sz w:val="24"/>
          <w:szCs w:val="24"/>
        </w:rPr>
        <w:t xml:space="preserve">), algne dekomissioneerimiskava (täpsemad nõuded eraldi paragrahvis), hädaolukorra riskianalüüs, turvaplaan ja füüsilise kaitse meetmed, tööohutus ja keskkonnakaitse. Nende nõuete kohaselt peavad ohutus ja julgeolek olema integreeritud juba ehitusfaasi kavandamisse, mitte lisatud hiljem.   </w:t>
      </w:r>
    </w:p>
    <w:p w14:paraId="0C81E1C7" w14:textId="65AE3CD6" w:rsidR="00E908F2" w:rsidRPr="00150818" w:rsidRDefault="45EB9DAD" w:rsidP="3CF281AD">
      <w:pPr>
        <w:spacing w:after="0" w:line="240" w:lineRule="auto"/>
        <w:jc w:val="both"/>
        <w:rPr>
          <w:rFonts w:ascii="Times New Roman" w:hAnsi="Times New Roman" w:cs="Times New Roman"/>
          <w:sz w:val="24"/>
          <w:szCs w:val="24"/>
        </w:rPr>
      </w:pPr>
      <w:r w:rsidRPr="01325512">
        <w:rPr>
          <w:rFonts w:ascii="Times New Roman" w:eastAsia="Times New Roman" w:hAnsi="Times New Roman" w:cs="Times New Roman"/>
          <w:b/>
          <w:bCs/>
          <w:sz w:val="24"/>
          <w:szCs w:val="24"/>
        </w:rPr>
        <w:t xml:space="preserve">Punktid 1 ja 2 </w:t>
      </w:r>
      <w:r w:rsidRPr="6779965E">
        <w:rPr>
          <w:rFonts w:ascii="Times New Roman" w:eastAsia="Times New Roman" w:hAnsi="Times New Roman" w:cs="Times New Roman"/>
          <w:sz w:val="24"/>
          <w:szCs w:val="24"/>
        </w:rPr>
        <w:t>tagavad, et ehitusloa menetlus tugineb selgele õiguslikule alusele (maa kasutusõigus) ning tuumakäitise esialgsele ohutusaruandele, mis on tuumaohutuse hindamise keskne dokument.</w:t>
      </w:r>
      <w:r w:rsidR="6CE788A8" w:rsidRPr="382FD4C8">
        <w:rPr>
          <w:rFonts w:ascii="Times New Roman" w:hAnsi="Times New Roman" w:cs="Times New Roman"/>
          <w:sz w:val="24"/>
          <w:szCs w:val="24"/>
        </w:rPr>
        <w:t xml:space="preserve"> </w:t>
      </w:r>
      <w:r w:rsidR="6CE788A8" w:rsidRPr="10BEB9D0">
        <w:rPr>
          <w:rFonts w:ascii="Times New Roman" w:hAnsi="Times New Roman" w:cs="Times New Roman"/>
          <w:sz w:val="24"/>
          <w:szCs w:val="24"/>
        </w:rPr>
        <w:t xml:space="preserve">Tulevase </w:t>
      </w:r>
      <w:r w:rsidR="6CE788A8" w:rsidRPr="13AAAC0E">
        <w:rPr>
          <w:rFonts w:ascii="Times New Roman" w:hAnsi="Times New Roman" w:cs="Times New Roman"/>
          <w:sz w:val="24"/>
          <w:szCs w:val="24"/>
        </w:rPr>
        <w:t>käitaja</w:t>
      </w:r>
      <w:r w:rsidR="6CE788A8" w:rsidRPr="382FD4C8">
        <w:rPr>
          <w:rFonts w:ascii="Times New Roman" w:hAnsi="Times New Roman" w:cs="Times New Roman"/>
          <w:sz w:val="24"/>
          <w:szCs w:val="24"/>
        </w:rPr>
        <w:t xml:space="preserve"> esitatav tuumakäitise esialgne ohutusaruanne </w:t>
      </w:r>
      <w:r w:rsidR="6CE788A8" w:rsidRPr="6E571452">
        <w:rPr>
          <w:rFonts w:ascii="Times New Roman" w:hAnsi="Times New Roman" w:cs="Times New Roman"/>
          <w:sz w:val="24"/>
          <w:szCs w:val="24"/>
        </w:rPr>
        <w:t>(</w:t>
      </w:r>
      <w:r w:rsidR="6CE788A8" w:rsidRPr="01325512">
        <w:rPr>
          <w:rFonts w:ascii="Times New Roman" w:hAnsi="Times New Roman" w:cs="Times New Roman"/>
          <w:i/>
          <w:iCs/>
          <w:sz w:val="24"/>
          <w:szCs w:val="24"/>
        </w:rPr>
        <w:t>PSAR</w:t>
      </w:r>
      <w:r w:rsidR="6CE788A8" w:rsidRPr="6E571452">
        <w:rPr>
          <w:rFonts w:ascii="Times New Roman" w:hAnsi="Times New Roman" w:cs="Times New Roman"/>
          <w:sz w:val="24"/>
          <w:szCs w:val="24"/>
        </w:rPr>
        <w:t>)</w:t>
      </w:r>
      <w:r w:rsidR="6CE788A8" w:rsidRPr="382FD4C8">
        <w:rPr>
          <w:rFonts w:ascii="Times New Roman" w:hAnsi="Times New Roman" w:cs="Times New Roman"/>
          <w:sz w:val="24"/>
          <w:szCs w:val="24"/>
        </w:rPr>
        <w:t xml:space="preserve"> on kogu protsessi lahutamatu ja väga oluline osa. Esialgse ohutusaruande täpsemad nõuded sätestatakse valdkonna eest vastutava ministri määrusega ning nõutakse, et need vastaksid IAEA ohutushinnangu koostamise juhendile (</w:t>
      </w:r>
      <w:r w:rsidR="6CE788A8" w:rsidRPr="01325512">
        <w:rPr>
          <w:rFonts w:ascii="Times New Roman" w:hAnsi="Times New Roman" w:cs="Times New Roman"/>
          <w:i/>
          <w:iCs/>
          <w:sz w:val="24"/>
          <w:szCs w:val="24"/>
        </w:rPr>
        <w:t xml:space="preserve">No. SSG-61, </w:t>
      </w:r>
      <w:proofErr w:type="spellStart"/>
      <w:r w:rsidR="6CE788A8" w:rsidRPr="01325512">
        <w:rPr>
          <w:rFonts w:ascii="Times New Roman" w:hAnsi="Times New Roman" w:cs="Times New Roman"/>
          <w:i/>
          <w:iCs/>
          <w:sz w:val="24"/>
          <w:szCs w:val="24"/>
        </w:rPr>
        <w:t>Format</w:t>
      </w:r>
      <w:proofErr w:type="spellEnd"/>
      <w:r w:rsidR="6CE788A8" w:rsidRPr="01325512">
        <w:rPr>
          <w:rFonts w:ascii="Times New Roman" w:hAnsi="Times New Roman" w:cs="Times New Roman"/>
          <w:i/>
          <w:iCs/>
          <w:sz w:val="24"/>
          <w:szCs w:val="24"/>
        </w:rPr>
        <w:t xml:space="preserve"> and </w:t>
      </w:r>
      <w:proofErr w:type="spellStart"/>
      <w:r w:rsidR="6CE788A8" w:rsidRPr="01325512">
        <w:rPr>
          <w:rFonts w:ascii="Times New Roman" w:hAnsi="Times New Roman" w:cs="Times New Roman"/>
          <w:i/>
          <w:iCs/>
          <w:sz w:val="24"/>
          <w:szCs w:val="24"/>
        </w:rPr>
        <w:t>Content</w:t>
      </w:r>
      <w:proofErr w:type="spellEnd"/>
      <w:r w:rsidR="6CE788A8" w:rsidRPr="01325512">
        <w:rPr>
          <w:rFonts w:ascii="Times New Roman" w:hAnsi="Times New Roman" w:cs="Times New Roman"/>
          <w:i/>
          <w:iCs/>
          <w:sz w:val="24"/>
          <w:szCs w:val="24"/>
        </w:rPr>
        <w:t xml:space="preserve"> of </w:t>
      </w:r>
      <w:proofErr w:type="spellStart"/>
      <w:r w:rsidR="6CE788A8" w:rsidRPr="01325512">
        <w:rPr>
          <w:rFonts w:ascii="Times New Roman" w:hAnsi="Times New Roman" w:cs="Times New Roman"/>
          <w:i/>
          <w:iCs/>
          <w:sz w:val="24"/>
          <w:szCs w:val="24"/>
        </w:rPr>
        <w:t>the</w:t>
      </w:r>
      <w:proofErr w:type="spellEnd"/>
      <w:r w:rsidR="6CE788A8" w:rsidRPr="01325512">
        <w:rPr>
          <w:rFonts w:ascii="Times New Roman" w:hAnsi="Times New Roman" w:cs="Times New Roman"/>
          <w:i/>
          <w:iCs/>
          <w:sz w:val="24"/>
          <w:szCs w:val="24"/>
        </w:rPr>
        <w:t xml:space="preserve"> </w:t>
      </w:r>
      <w:proofErr w:type="spellStart"/>
      <w:r w:rsidR="6CE788A8" w:rsidRPr="01325512">
        <w:rPr>
          <w:rFonts w:ascii="Times New Roman" w:hAnsi="Times New Roman" w:cs="Times New Roman"/>
          <w:i/>
          <w:iCs/>
          <w:sz w:val="24"/>
          <w:szCs w:val="24"/>
        </w:rPr>
        <w:t>Safety</w:t>
      </w:r>
      <w:proofErr w:type="spellEnd"/>
      <w:r w:rsidR="6CE788A8" w:rsidRPr="01325512">
        <w:rPr>
          <w:rFonts w:ascii="Times New Roman" w:hAnsi="Times New Roman" w:cs="Times New Roman"/>
          <w:i/>
          <w:iCs/>
          <w:sz w:val="24"/>
          <w:szCs w:val="24"/>
        </w:rPr>
        <w:t xml:space="preserve"> </w:t>
      </w:r>
      <w:proofErr w:type="spellStart"/>
      <w:r w:rsidR="6CE788A8" w:rsidRPr="01325512">
        <w:rPr>
          <w:rFonts w:ascii="Times New Roman" w:hAnsi="Times New Roman" w:cs="Times New Roman"/>
          <w:i/>
          <w:iCs/>
          <w:sz w:val="24"/>
          <w:szCs w:val="24"/>
        </w:rPr>
        <w:t>Analysis</w:t>
      </w:r>
      <w:proofErr w:type="spellEnd"/>
      <w:r w:rsidR="6CE788A8" w:rsidRPr="01325512">
        <w:rPr>
          <w:rFonts w:ascii="Times New Roman" w:hAnsi="Times New Roman" w:cs="Times New Roman"/>
          <w:i/>
          <w:iCs/>
          <w:sz w:val="24"/>
          <w:szCs w:val="24"/>
        </w:rPr>
        <w:t xml:space="preserve"> </w:t>
      </w:r>
      <w:proofErr w:type="spellStart"/>
      <w:r w:rsidR="6CE788A8" w:rsidRPr="01325512">
        <w:rPr>
          <w:rFonts w:ascii="Times New Roman" w:hAnsi="Times New Roman" w:cs="Times New Roman"/>
          <w:i/>
          <w:iCs/>
          <w:sz w:val="24"/>
          <w:szCs w:val="24"/>
        </w:rPr>
        <w:t>Report</w:t>
      </w:r>
      <w:proofErr w:type="spellEnd"/>
      <w:r w:rsidR="6CE788A8" w:rsidRPr="01325512">
        <w:rPr>
          <w:rFonts w:ascii="Times New Roman" w:hAnsi="Times New Roman" w:cs="Times New Roman"/>
          <w:i/>
          <w:iCs/>
          <w:sz w:val="24"/>
          <w:szCs w:val="24"/>
        </w:rPr>
        <w:t xml:space="preserve"> </w:t>
      </w:r>
      <w:proofErr w:type="spellStart"/>
      <w:r w:rsidR="6CE788A8" w:rsidRPr="01325512">
        <w:rPr>
          <w:rFonts w:ascii="Times New Roman" w:hAnsi="Times New Roman" w:cs="Times New Roman"/>
          <w:i/>
          <w:iCs/>
          <w:sz w:val="24"/>
          <w:szCs w:val="24"/>
        </w:rPr>
        <w:t>for</w:t>
      </w:r>
      <w:proofErr w:type="spellEnd"/>
      <w:r w:rsidR="6CE788A8" w:rsidRPr="01325512">
        <w:rPr>
          <w:rFonts w:ascii="Times New Roman" w:hAnsi="Times New Roman" w:cs="Times New Roman"/>
          <w:i/>
          <w:iCs/>
          <w:sz w:val="24"/>
          <w:szCs w:val="24"/>
        </w:rPr>
        <w:t xml:space="preserve"> </w:t>
      </w:r>
      <w:proofErr w:type="spellStart"/>
      <w:r w:rsidR="6CE788A8" w:rsidRPr="01325512">
        <w:rPr>
          <w:rFonts w:ascii="Times New Roman" w:hAnsi="Times New Roman" w:cs="Times New Roman"/>
          <w:i/>
          <w:iCs/>
          <w:sz w:val="24"/>
          <w:szCs w:val="24"/>
        </w:rPr>
        <w:t>Nuclear</w:t>
      </w:r>
      <w:proofErr w:type="spellEnd"/>
      <w:r w:rsidR="6CE788A8" w:rsidRPr="01325512">
        <w:rPr>
          <w:rFonts w:ascii="Times New Roman" w:hAnsi="Times New Roman" w:cs="Times New Roman"/>
          <w:i/>
          <w:iCs/>
          <w:sz w:val="24"/>
          <w:szCs w:val="24"/>
        </w:rPr>
        <w:t xml:space="preserve"> Power </w:t>
      </w:r>
      <w:proofErr w:type="spellStart"/>
      <w:r w:rsidR="6CE788A8" w:rsidRPr="01325512">
        <w:rPr>
          <w:rFonts w:ascii="Times New Roman" w:hAnsi="Times New Roman" w:cs="Times New Roman"/>
          <w:i/>
          <w:iCs/>
          <w:sz w:val="24"/>
          <w:szCs w:val="24"/>
        </w:rPr>
        <w:t>Plants</w:t>
      </w:r>
      <w:proofErr w:type="spellEnd"/>
      <w:r w:rsidRPr="382FD4C8">
        <w:rPr>
          <w:rStyle w:val="Allmrkuseviide"/>
          <w:rFonts w:ascii="Times New Roman" w:hAnsi="Times New Roman" w:cs="Times New Roman"/>
          <w:sz w:val="24"/>
          <w:szCs w:val="24"/>
        </w:rPr>
        <w:footnoteReference w:id="28"/>
      </w:r>
      <w:r w:rsidR="6CE788A8" w:rsidRPr="382FD4C8">
        <w:rPr>
          <w:rFonts w:ascii="Times New Roman" w:hAnsi="Times New Roman" w:cs="Times New Roman"/>
          <w:sz w:val="24"/>
          <w:szCs w:val="24"/>
        </w:rPr>
        <w:t>).</w:t>
      </w:r>
    </w:p>
    <w:p w14:paraId="0456D811" w14:textId="25ACB49D" w:rsidR="00E908F2" w:rsidRPr="00150818" w:rsidRDefault="45EB9DAD" w:rsidP="59118489">
      <w:pPr>
        <w:spacing w:before="240" w:after="240" w:line="240" w:lineRule="auto"/>
        <w:jc w:val="both"/>
        <w:rPr>
          <w:rFonts w:ascii="Times New Roman" w:eastAsia="Times New Roman" w:hAnsi="Times New Roman" w:cs="Times New Roman"/>
          <w:sz w:val="24"/>
          <w:szCs w:val="24"/>
        </w:rPr>
      </w:pPr>
      <w:r w:rsidRPr="09E35ECA">
        <w:rPr>
          <w:rFonts w:ascii="Times New Roman" w:eastAsia="Times New Roman" w:hAnsi="Times New Roman" w:cs="Times New Roman"/>
          <w:b/>
          <w:bCs/>
          <w:sz w:val="24"/>
          <w:szCs w:val="24"/>
        </w:rPr>
        <w:t>Punkt 3</w:t>
      </w:r>
      <w:r w:rsidR="496A2A2C" w:rsidRPr="09E35ECA">
        <w:rPr>
          <w:rFonts w:ascii="Times New Roman" w:eastAsia="Times New Roman" w:hAnsi="Times New Roman" w:cs="Times New Roman"/>
          <w:b/>
          <w:bCs/>
          <w:sz w:val="24"/>
          <w:szCs w:val="24"/>
        </w:rPr>
        <w:t xml:space="preserve">  </w:t>
      </w:r>
      <w:r w:rsidR="496A2A2C" w:rsidRPr="340AC6D2">
        <w:rPr>
          <w:rFonts w:ascii="Times New Roman" w:eastAsia="Times New Roman" w:hAnsi="Times New Roman" w:cs="Times New Roman"/>
          <w:sz w:val="24"/>
          <w:szCs w:val="24"/>
        </w:rPr>
        <w:t>kohaselt tuleb esitada tuumakäitise ehitustööde kavandatud etapid ja ajakava.</w:t>
      </w:r>
    </w:p>
    <w:p w14:paraId="18690A85" w14:textId="01749154" w:rsidR="00E908F2" w:rsidRPr="00150818" w:rsidRDefault="61BEE90A" w:rsidP="34B67B70">
      <w:pPr>
        <w:spacing w:before="240" w:after="240" w:line="240" w:lineRule="auto"/>
        <w:jc w:val="both"/>
        <w:rPr>
          <w:rFonts w:ascii="Times New Roman" w:eastAsia="Times New Roman" w:hAnsi="Times New Roman" w:cs="Times New Roman"/>
          <w:sz w:val="24"/>
          <w:szCs w:val="24"/>
        </w:rPr>
      </w:pPr>
      <w:r w:rsidRPr="00009F1F">
        <w:rPr>
          <w:rFonts w:ascii="Times New Roman" w:eastAsia="Times New Roman" w:hAnsi="Times New Roman" w:cs="Times New Roman"/>
          <w:b/>
          <w:bCs/>
          <w:sz w:val="24"/>
          <w:szCs w:val="24"/>
        </w:rPr>
        <w:t>Punktid 4</w:t>
      </w:r>
      <w:r w:rsidR="224936D4" w:rsidRPr="00009F1F">
        <w:rPr>
          <w:rFonts w:ascii="Times New Roman" w:eastAsia="Times New Roman" w:hAnsi="Times New Roman" w:cs="Times New Roman"/>
          <w:b/>
          <w:bCs/>
          <w:sz w:val="24"/>
          <w:szCs w:val="24"/>
        </w:rPr>
        <w:t>, 5</w:t>
      </w:r>
      <w:r w:rsidR="45EB9DAD" w:rsidRPr="00009F1F">
        <w:rPr>
          <w:rFonts w:ascii="Times New Roman" w:eastAsia="Times New Roman" w:hAnsi="Times New Roman" w:cs="Times New Roman"/>
          <w:b/>
          <w:bCs/>
          <w:sz w:val="24"/>
          <w:szCs w:val="24"/>
        </w:rPr>
        <w:t xml:space="preserve"> </w:t>
      </w:r>
      <w:r w:rsidR="7B659F32" w:rsidRPr="00009F1F">
        <w:rPr>
          <w:rFonts w:ascii="Times New Roman" w:eastAsia="Times New Roman" w:hAnsi="Times New Roman" w:cs="Times New Roman"/>
          <w:b/>
          <w:bCs/>
          <w:sz w:val="24"/>
          <w:szCs w:val="24"/>
        </w:rPr>
        <w:t xml:space="preserve">ja 6 </w:t>
      </w:r>
      <w:r w:rsidR="2634C641" w:rsidRPr="778AC02D">
        <w:rPr>
          <w:rFonts w:ascii="Times New Roman" w:eastAsia="Times New Roman" w:hAnsi="Times New Roman" w:cs="Times New Roman"/>
          <w:sz w:val="24"/>
          <w:szCs w:val="24"/>
        </w:rPr>
        <w:t>sätestavad, et e</w:t>
      </w:r>
      <w:r w:rsidR="2634C641" w:rsidRPr="00009F1F">
        <w:rPr>
          <w:rFonts w:ascii="Times New Roman" w:eastAsia="Times New Roman" w:hAnsi="Times New Roman" w:cs="Times New Roman"/>
          <w:sz w:val="24"/>
          <w:szCs w:val="24"/>
        </w:rPr>
        <w:t>hitusloa taotlusele tuleb lisada hädaolukorra riskianalüüs ja hädaolukorra lahendamise plaan, ehitamise aegne turvaplaan ning ehitamisega seotud isikute tausta- ja julgeolekukontrolli kord</w:t>
      </w:r>
      <w:r w:rsidR="2634C641" w:rsidRPr="778AC02D">
        <w:rPr>
          <w:rFonts w:ascii="Times New Roman" w:eastAsia="Times New Roman" w:hAnsi="Times New Roman" w:cs="Times New Roman"/>
          <w:sz w:val="24"/>
          <w:szCs w:val="24"/>
        </w:rPr>
        <w:t xml:space="preserve">. Nimetatud </w:t>
      </w:r>
      <w:r w:rsidR="09A2FD54" w:rsidRPr="778AC02D">
        <w:rPr>
          <w:rFonts w:ascii="Times New Roman" w:eastAsia="Times New Roman" w:hAnsi="Times New Roman" w:cs="Times New Roman"/>
          <w:sz w:val="24"/>
          <w:szCs w:val="24"/>
        </w:rPr>
        <w:t>dokumendid</w:t>
      </w:r>
      <w:r w:rsidR="2634C641" w:rsidRPr="778AC02D">
        <w:rPr>
          <w:rFonts w:ascii="Times New Roman" w:eastAsia="Times New Roman" w:hAnsi="Times New Roman" w:cs="Times New Roman"/>
          <w:sz w:val="24"/>
          <w:szCs w:val="24"/>
        </w:rPr>
        <w:t xml:space="preserve"> </w:t>
      </w:r>
      <w:r w:rsidR="2634C641" w:rsidRPr="00009F1F">
        <w:rPr>
          <w:rFonts w:ascii="Times New Roman" w:eastAsia="Times New Roman" w:hAnsi="Times New Roman" w:cs="Times New Roman"/>
          <w:sz w:val="24"/>
          <w:szCs w:val="24"/>
        </w:rPr>
        <w:t xml:space="preserve">moodustavad olulise osa tuumakäitise ehitusetapi ohutuse ja </w:t>
      </w:r>
      <w:r w:rsidR="0965394D" w:rsidRPr="13E6B6EF">
        <w:rPr>
          <w:rFonts w:ascii="Times New Roman" w:eastAsia="Times New Roman" w:hAnsi="Times New Roman" w:cs="Times New Roman"/>
          <w:sz w:val="24"/>
          <w:szCs w:val="24"/>
        </w:rPr>
        <w:t>julgeolekuriskide</w:t>
      </w:r>
      <w:r w:rsidR="2634C641" w:rsidRPr="00009F1F">
        <w:rPr>
          <w:rFonts w:ascii="Times New Roman" w:eastAsia="Times New Roman" w:hAnsi="Times New Roman" w:cs="Times New Roman"/>
          <w:sz w:val="24"/>
          <w:szCs w:val="24"/>
        </w:rPr>
        <w:t xml:space="preserve"> hindamisest</w:t>
      </w:r>
      <w:r w:rsidR="0965394D" w:rsidRPr="13E6B6EF">
        <w:rPr>
          <w:rFonts w:ascii="Times New Roman" w:eastAsia="Times New Roman" w:hAnsi="Times New Roman" w:cs="Times New Roman"/>
          <w:sz w:val="24"/>
          <w:szCs w:val="24"/>
        </w:rPr>
        <w:t>, mis on tuumakäitiste puhul kriitilise tähtsusega, arvestades tuumamaterjalide kaitset ja taristu turvalisust.</w:t>
      </w:r>
      <w:r w:rsidR="2634C641" w:rsidRPr="00009F1F">
        <w:rPr>
          <w:rFonts w:ascii="Times New Roman" w:eastAsia="Times New Roman" w:hAnsi="Times New Roman" w:cs="Times New Roman"/>
          <w:sz w:val="24"/>
          <w:szCs w:val="24"/>
        </w:rPr>
        <w:t xml:space="preserve"> Esitatav riskianalüüs ja hädaolukorra plaan võimaldavad pädeval asutusel hinnata, millised potentsiaalsed avarii- või ohuolukorrad võivad tekkida ning milliste meetmetega neid ennetatakse või leevendatakse. Samuti peab taotleja esitama turvaplaani, mis kirjeldab ehitamise ajal kasutatavaid valve- ja kaitsemeetmeid loata juurdepääsu, varguse, sabotaaži või muu pahatahtliku tegevuse vältimiseks. Lisaks tuleb taotluses esitada kord ehitamisega seotud isikute taustakontrolliks, et välistada sisemised julgeolekuriskid. </w:t>
      </w:r>
    </w:p>
    <w:p w14:paraId="2D62DCCC" w14:textId="20218DC5" w:rsidR="00E908F2" w:rsidRPr="00150818" w:rsidRDefault="45EB9DAD" w:rsidP="13E6B6EF">
      <w:pPr>
        <w:spacing w:before="240" w:after="240" w:line="240" w:lineRule="auto"/>
        <w:jc w:val="both"/>
        <w:rPr>
          <w:rFonts w:ascii="Times New Roman" w:eastAsia="Times New Roman" w:hAnsi="Times New Roman" w:cs="Times New Roman"/>
          <w:sz w:val="24"/>
          <w:szCs w:val="24"/>
        </w:rPr>
      </w:pPr>
      <w:r w:rsidRPr="13E6B6EF">
        <w:rPr>
          <w:rFonts w:ascii="Times New Roman" w:eastAsia="Times New Roman" w:hAnsi="Times New Roman" w:cs="Times New Roman"/>
          <w:b/>
          <w:sz w:val="24"/>
          <w:szCs w:val="24"/>
        </w:rPr>
        <w:t>Punktid 7 ja 8</w:t>
      </w:r>
      <w:r w:rsidRPr="6779965E">
        <w:rPr>
          <w:rFonts w:ascii="Times New Roman" w:eastAsia="Times New Roman" w:hAnsi="Times New Roman" w:cs="Times New Roman"/>
          <w:sz w:val="24"/>
          <w:szCs w:val="24"/>
        </w:rPr>
        <w:t xml:space="preserve"> nõuavad laiapõhjalist ohutusmeetmete kirjeldust, hõlmates nii tuumaohutust, tööohutust, keskkonnaohutust kui ka andmeturvet.</w:t>
      </w:r>
    </w:p>
    <w:p w14:paraId="3BCAC1C8" w14:textId="44C4161C" w:rsidR="00E908F2" w:rsidRPr="00150818" w:rsidRDefault="45EB9DAD" w:rsidP="628D0B72">
      <w:pPr>
        <w:spacing w:before="240" w:after="240" w:line="240" w:lineRule="auto"/>
        <w:jc w:val="both"/>
        <w:rPr>
          <w:rFonts w:ascii="Times New Roman" w:eastAsia="Times New Roman" w:hAnsi="Times New Roman" w:cs="Times New Roman"/>
          <w:sz w:val="24"/>
          <w:szCs w:val="24"/>
        </w:rPr>
      </w:pPr>
      <w:r w:rsidRPr="6D8C44F0">
        <w:rPr>
          <w:rFonts w:ascii="Times New Roman" w:eastAsia="Times New Roman" w:hAnsi="Times New Roman" w:cs="Times New Roman"/>
          <w:b/>
          <w:sz w:val="24"/>
          <w:szCs w:val="24"/>
        </w:rPr>
        <w:t xml:space="preserve">Punkt 9 </w:t>
      </w:r>
      <w:r w:rsidRPr="6779965E">
        <w:rPr>
          <w:rFonts w:ascii="Times New Roman" w:eastAsia="Times New Roman" w:hAnsi="Times New Roman" w:cs="Times New Roman"/>
          <w:sz w:val="24"/>
          <w:szCs w:val="24"/>
        </w:rPr>
        <w:t>kohustab tulevast käitajat esitlema algset dekomissioneerimiskava juba ehitusloa menetluses, mis vastab rahvusvahelisele põhimõttele, et käitise sulgemise ja jäätmekäitluse lahendused tuleb planeerida elukaare alguses.</w:t>
      </w:r>
    </w:p>
    <w:p w14:paraId="173247A5" w14:textId="760851C1" w:rsidR="00E908F2" w:rsidRPr="00150818" w:rsidRDefault="45EB9DAD" w:rsidP="2E62502A">
      <w:pPr>
        <w:spacing w:before="240" w:after="240" w:line="240" w:lineRule="auto"/>
        <w:jc w:val="both"/>
        <w:rPr>
          <w:rFonts w:ascii="Times New Roman" w:eastAsia="Times New Roman" w:hAnsi="Times New Roman" w:cs="Times New Roman"/>
          <w:sz w:val="24"/>
          <w:szCs w:val="24"/>
        </w:rPr>
      </w:pPr>
      <w:r w:rsidRPr="2E62502A">
        <w:rPr>
          <w:rFonts w:ascii="Times New Roman" w:eastAsia="Times New Roman" w:hAnsi="Times New Roman" w:cs="Times New Roman"/>
          <w:b/>
          <w:sz w:val="24"/>
          <w:szCs w:val="24"/>
        </w:rPr>
        <w:t>Punkt 10</w:t>
      </w:r>
      <w:r w:rsidRPr="6779965E">
        <w:rPr>
          <w:rFonts w:ascii="Times New Roman" w:eastAsia="Times New Roman" w:hAnsi="Times New Roman" w:cs="Times New Roman"/>
          <w:sz w:val="24"/>
          <w:szCs w:val="24"/>
        </w:rPr>
        <w:t xml:space="preserve"> võimaldab pädeval asutusel kontrollida, et eelhinnangu alused on endiselt täidetud</w:t>
      </w:r>
      <w:r w:rsidR="4B2E4620" w:rsidRPr="2E5D5CCB">
        <w:rPr>
          <w:rFonts w:ascii="Times New Roman" w:eastAsia="Times New Roman" w:hAnsi="Times New Roman" w:cs="Times New Roman"/>
          <w:sz w:val="24"/>
          <w:szCs w:val="24"/>
        </w:rPr>
        <w:t xml:space="preserve"> (positiivse eelhinnangu andmise tingimuse on sätestatud §-i 13 lõikes 3 ja lõike 4 aluse</w:t>
      </w:r>
      <w:r w:rsidR="222C5E77" w:rsidRPr="2E5D5CCB">
        <w:rPr>
          <w:rFonts w:ascii="Times New Roman" w:eastAsia="Times New Roman" w:hAnsi="Times New Roman" w:cs="Times New Roman"/>
          <w:sz w:val="24"/>
          <w:szCs w:val="24"/>
        </w:rPr>
        <w:t>l)</w:t>
      </w:r>
      <w:r w:rsidRPr="2E5D5CCB">
        <w:rPr>
          <w:rFonts w:ascii="Times New Roman" w:eastAsia="Times New Roman" w:hAnsi="Times New Roman" w:cs="Times New Roman"/>
          <w:sz w:val="24"/>
          <w:szCs w:val="24"/>
        </w:rPr>
        <w:t>.</w:t>
      </w:r>
    </w:p>
    <w:p w14:paraId="712D4852" w14:textId="1FD11CDB" w:rsidR="00E908F2" w:rsidRDefault="0F968CAE" w:rsidP="1FC8C636">
      <w:pPr>
        <w:spacing w:after="0" w:line="240" w:lineRule="auto"/>
        <w:jc w:val="both"/>
        <w:rPr>
          <w:rFonts w:ascii="Times New Roman" w:eastAsia="Times New Roman" w:hAnsi="Times New Roman" w:cs="Times New Roman"/>
          <w:sz w:val="24"/>
          <w:szCs w:val="24"/>
        </w:rPr>
      </w:pPr>
      <w:r w:rsidRPr="6D8C0A91">
        <w:rPr>
          <w:rFonts w:ascii="Times New Roman" w:eastAsia="Times New Roman" w:hAnsi="Times New Roman" w:cs="Times New Roman"/>
          <w:b/>
          <w:bCs/>
          <w:sz w:val="24"/>
          <w:szCs w:val="24"/>
        </w:rPr>
        <w:t>Eelnõu</w:t>
      </w:r>
      <w:r w:rsidRPr="7E3263CB">
        <w:rPr>
          <w:rFonts w:ascii="Times New Roman" w:eastAsia="Times New Roman" w:hAnsi="Times New Roman" w:cs="Times New Roman"/>
          <w:b/>
          <w:bCs/>
          <w:sz w:val="24"/>
          <w:szCs w:val="24"/>
        </w:rPr>
        <w:t xml:space="preserve"> §</w:t>
      </w:r>
      <w:r w:rsidRPr="6D8C0A91">
        <w:rPr>
          <w:rFonts w:ascii="Times New Roman" w:eastAsia="Times New Roman" w:hAnsi="Times New Roman" w:cs="Times New Roman"/>
          <w:b/>
          <w:bCs/>
          <w:sz w:val="24"/>
          <w:szCs w:val="24"/>
        </w:rPr>
        <w:t xml:space="preserve"> </w:t>
      </w:r>
      <w:r w:rsidR="00654DE2">
        <w:rPr>
          <w:rFonts w:ascii="Times New Roman" w:eastAsia="Times New Roman" w:hAnsi="Times New Roman" w:cs="Times New Roman"/>
          <w:b/>
          <w:bCs/>
          <w:sz w:val="24"/>
          <w:szCs w:val="24"/>
        </w:rPr>
        <w:t>1</w:t>
      </w:r>
      <w:r w:rsidR="7904A52D" w:rsidRPr="6D8C0A91">
        <w:rPr>
          <w:rFonts w:ascii="Times New Roman" w:eastAsia="Times New Roman" w:hAnsi="Times New Roman" w:cs="Times New Roman"/>
          <w:b/>
          <w:bCs/>
          <w:sz w:val="24"/>
          <w:szCs w:val="24"/>
        </w:rPr>
        <w:t>6</w:t>
      </w:r>
      <w:r w:rsidR="7904A52D" w:rsidRPr="3786481F">
        <w:rPr>
          <w:rFonts w:ascii="Times New Roman" w:eastAsia="Times New Roman" w:hAnsi="Times New Roman" w:cs="Times New Roman"/>
          <w:b/>
          <w:sz w:val="24"/>
          <w:szCs w:val="24"/>
        </w:rPr>
        <w:t xml:space="preserve"> lõige 3</w:t>
      </w:r>
      <w:r w:rsidR="7904A52D" w:rsidRPr="7A3B174D">
        <w:rPr>
          <w:rFonts w:ascii="Times New Roman" w:eastAsia="Times New Roman" w:hAnsi="Times New Roman" w:cs="Times New Roman"/>
          <w:sz w:val="24"/>
          <w:szCs w:val="24"/>
        </w:rPr>
        <w:t xml:space="preserve"> täpsustab, et tuumaohutuse hinnang peab hõlmama lisaks ehitusprojekti kontrollile lõikes 2 nimetatud valdkondade hindamist ning tulemused koondatakse kirjalikku aruandesse. Aruande põhijäreldused ja ohutusmeetmed lisatakse ehitusloa otsusesse, mis loob läbipaistva ja õiguslikult siduva aluse ehitustegevuse ohutuks korraldamiseks. </w:t>
      </w:r>
    </w:p>
    <w:p w14:paraId="06E54375" w14:textId="77777777" w:rsidR="007054A2" w:rsidRDefault="007054A2" w:rsidP="0041298B">
      <w:pPr>
        <w:spacing w:after="0" w:line="240" w:lineRule="auto"/>
        <w:jc w:val="both"/>
        <w:rPr>
          <w:rFonts w:ascii="Times New Roman" w:hAnsi="Times New Roman" w:cs="Times New Roman"/>
          <w:sz w:val="24"/>
          <w:szCs w:val="24"/>
        </w:rPr>
      </w:pPr>
    </w:p>
    <w:p w14:paraId="649CF1BB" w14:textId="2791AC5B" w:rsidR="0041298B" w:rsidRPr="0041298B" w:rsidRDefault="48D2C340" w:rsidP="0041298B">
      <w:pPr>
        <w:spacing w:after="0" w:line="240" w:lineRule="auto"/>
        <w:jc w:val="both"/>
        <w:rPr>
          <w:rFonts w:ascii="Times New Roman" w:hAnsi="Times New Roman" w:cs="Times New Roman"/>
          <w:sz w:val="24"/>
          <w:szCs w:val="24"/>
        </w:rPr>
      </w:pPr>
      <w:r w:rsidRPr="38334326">
        <w:rPr>
          <w:rFonts w:ascii="Times New Roman" w:hAnsi="Times New Roman" w:cs="Times New Roman"/>
          <w:b/>
          <w:bCs/>
          <w:sz w:val="24"/>
          <w:szCs w:val="24"/>
        </w:rPr>
        <w:t>Eelnõu §</w:t>
      </w:r>
      <w:r w:rsidR="31E6F07B" w:rsidRPr="134DA434">
        <w:rPr>
          <w:rFonts w:ascii="Times New Roman" w:hAnsi="Times New Roman" w:cs="Times New Roman"/>
          <w:b/>
          <w:bCs/>
          <w:sz w:val="24"/>
          <w:szCs w:val="24"/>
        </w:rPr>
        <w:t xml:space="preserve"> 16 lõige </w:t>
      </w:r>
      <w:r w:rsidR="00AE35F4">
        <w:rPr>
          <w:rFonts w:ascii="Times New Roman" w:hAnsi="Times New Roman" w:cs="Times New Roman"/>
          <w:b/>
          <w:bCs/>
          <w:sz w:val="24"/>
          <w:szCs w:val="24"/>
        </w:rPr>
        <w:t>4</w:t>
      </w:r>
      <w:r w:rsidR="0041298B" w:rsidRPr="0041298B">
        <w:rPr>
          <w:rFonts w:ascii="Times New Roman" w:hAnsi="Times New Roman" w:cs="Times New Roman"/>
          <w:sz w:val="24"/>
          <w:szCs w:val="24"/>
        </w:rPr>
        <w:t xml:space="preserve"> selgitab pädeva asutuse ja keskkonnamõju hindamise (KMH) menetluse vahelist koordineerimist. Tuumakäitise ehitusloa menetlus koosneb mitmest paralleelsest või osaliselt kattuvast hindamisest, sealhulgas KMH-st ja tehnilisest tuumaohutuse hindamisest. Lõike eesmärk on tagada menetluse efektiivsus ja vältida olukorda, kus ohutuse hindamine viibib KMH toimingute tõttu ka nendes valdkondades, mis KMH tulemustest sõltumatud.</w:t>
      </w:r>
    </w:p>
    <w:p w14:paraId="73F287F8" w14:textId="128A47F0"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IAEA standardid (sh SSG-12</w:t>
      </w:r>
      <w:r w:rsidRPr="6A3B63A9">
        <w:rPr>
          <w:rStyle w:val="Allmrkuseviide"/>
          <w:rFonts w:ascii="Times New Roman" w:hAnsi="Times New Roman" w:cs="Times New Roman"/>
          <w:sz w:val="24"/>
          <w:szCs w:val="24"/>
        </w:rPr>
        <w:footnoteReference w:id="29"/>
      </w:r>
      <w:r w:rsidRPr="0041298B">
        <w:rPr>
          <w:rFonts w:ascii="Times New Roman" w:hAnsi="Times New Roman" w:cs="Times New Roman"/>
          <w:sz w:val="24"/>
          <w:szCs w:val="24"/>
        </w:rPr>
        <w:t xml:space="preserve"> ja SSG-61 </w:t>
      </w:r>
      <w:proofErr w:type="spellStart"/>
      <w:r w:rsidRPr="00364ACA">
        <w:rPr>
          <w:rFonts w:ascii="Times New Roman" w:hAnsi="Times New Roman" w:cs="Times New Roman"/>
          <w:i/>
          <w:iCs/>
          <w:sz w:val="24"/>
          <w:szCs w:val="24"/>
        </w:rPr>
        <w:t>Safety</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Assessment</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for</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Nuclear</w:t>
      </w:r>
      <w:proofErr w:type="spellEnd"/>
      <w:r w:rsidRPr="00364ACA">
        <w:rPr>
          <w:rFonts w:ascii="Times New Roman" w:hAnsi="Times New Roman" w:cs="Times New Roman"/>
          <w:i/>
          <w:iCs/>
          <w:sz w:val="24"/>
          <w:szCs w:val="24"/>
        </w:rPr>
        <w:t xml:space="preserve"> Power </w:t>
      </w:r>
      <w:proofErr w:type="spellStart"/>
      <w:r w:rsidRPr="00364ACA">
        <w:rPr>
          <w:rFonts w:ascii="Times New Roman" w:hAnsi="Times New Roman" w:cs="Times New Roman"/>
          <w:i/>
          <w:iCs/>
          <w:sz w:val="24"/>
          <w:szCs w:val="24"/>
        </w:rPr>
        <w:t>Plants</w:t>
      </w:r>
      <w:proofErr w:type="spellEnd"/>
      <w:r w:rsidRPr="6A3B63A9">
        <w:rPr>
          <w:rStyle w:val="Allmrkuseviide"/>
          <w:rFonts w:ascii="Times New Roman" w:hAnsi="Times New Roman" w:cs="Times New Roman"/>
          <w:sz w:val="24"/>
          <w:szCs w:val="24"/>
        </w:rPr>
        <w:footnoteReference w:id="30"/>
      </w:r>
      <w:r w:rsidRPr="0041298B">
        <w:rPr>
          <w:rFonts w:ascii="Times New Roman" w:hAnsi="Times New Roman" w:cs="Times New Roman"/>
          <w:sz w:val="24"/>
          <w:szCs w:val="24"/>
        </w:rPr>
        <w:t>) eristavad selgelt kahte laadi hindamisi: (a) tehnilised tuumaohutuse analüüsid, mis käsitlevad konstruktsioonide, süsteemide ja komponentide vastavust ohutusnõuetele, ning (b) keskkonnamõju hindamine, mis keskendub käitise mõjule keskkonnale ja elanikkonnale. Kuigi osa ohutuselemente (nt välised loodusohud) sõltuvad KMH-</w:t>
      </w:r>
      <w:r w:rsidR="00746189">
        <w:rPr>
          <w:rFonts w:ascii="Times New Roman" w:hAnsi="Times New Roman" w:cs="Times New Roman"/>
          <w:sz w:val="24"/>
          <w:szCs w:val="24"/>
        </w:rPr>
        <w:t>s</w:t>
      </w:r>
      <w:r w:rsidRPr="0041298B">
        <w:rPr>
          <w:rFonts w:ascii="Times New Roman" w:hAnsi="Times New Roman" w:cs="Times New Roman"/>
          <w:sz w:val="24"/>
          <w:szCs w:val="24"/>
        </w:rPr>
        <w:t>t, on enamik tuumaohutuse hindamise aspekte (nt projekteerimislahendused, süsteemide töökindlus, passiivsete ja aktiivsete ohutusfunktsioonide toimimine, tehnoloogiliste riskistsenaariumide modelleerimine) KMH tulemustest sõltumatud.</w:t>
      </w:r>
    </w:p>
    <w:p w14:paraId="3A572AA8" w14:textId="77777777"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Lõige võimaldab pädeval asutusel hinnata ehitusprojekti tehnilist vastavust tuumaohutuse nõuetele nendes osades, mis ei ole seotud KMH tulemustega, näiteks:</w:t>
      </w:r>
    </w:p>
    <w:p w14:paraId="3D0C48B9" w14:textId="77777777" w:rsidR="0041298B" w:rsidRPr="0041298B" w:rsidRDefault="0041298B" w:rsidP="00CC58CB">
      <w:pPr>
        <w:numPr>
          <w:ilvl w:val="0"/>
          <w:numId w:val="5"/>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süsteemide ja komponentide ohutusklassid;</w:t>
      </w:r>
    </w:p>
    <w:p w14:paraId="1B4EA4F2" w14:textId="77777777" w:rsidR="0041298B" w:rsidRPr="0041298B" w:rsidRDefault="0041298B" w:rsidP="00CC58CB">
      <w:pPr>
        <w:numPr>
          <w:ilvl w:val="0"/>
          <w:numId w:val="5"/>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kontrollisüsteemide ning ohutusbarjääride disain;</w:t>
      </w:r>
    </w:p>
    <w:p w14:paraId="331A932F" w14:textId="77777777" w:rsidR="0041298B" w:rsidRPr="0041298B" w:rsidRDefault="0041298B" w:rsidP="00CC58CB">
      <w:pPr>
        <w:numPr>
          <w:ilvl w:val="0"/>
          <w:numId w:val="5"/>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riskianalüüsi ja ohutusfunktsioonide toimimise hindamine;</w:t>
      </w:r>
    </w:p>
    <w:p w14:paraId="1D8D3F8D" w14:textId="77777777" w:rsidR="0041298B" w:rsidRPr="0041298B" w:rsidRDefault="0041298B" w:rsidP="00CC58CB">
      <w:pPr>
        <w:numPr>
          <w:ilvl w:val="0"/>
          <w:numId w:val="5"/>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ehitusprotsessiga seotud ohutuse ja turvanõuete analüüs.</w:t>
      </w:r>
    </w:p>
    <w:p w14:paraId="4ECBD705" w14:textId="11159247"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Menetluse paralleelsus väldib ebamõistlikke viivitusi ja tagab, et loa andmise eelduseks olevad ohutusalased kontrollid toimuvad õigeaegselt, ilma et KMH tulemused jääksid puhtalt ajaliselt menetluse kitsaskohaks. Lõige ei võimalda tuumaohutuse hinnangut lõplikult lõpetada ega ehitusluba anda enne KMH järelduste saabumist. See tagab mõlema hindamise korrektse koostoime ja täidab tuumaohutuse direktiivi 2014/87/Euratom</w:t>
      </w:r>
      <w:r w:rsidRPr="0EC6A5B1">
        <w:rPr>
          <w:rStyle w:val="Allmrkuseviide"/>
          <w:rFonts w:ascii="Times New Roman" w:hAnsi="Times New Roman" w:cs="Times New Roman"/>
          <w:sz w:val="24"/>
          <w:szCs w:val="24"/>
        </w:rPr>
        <w:footnoteReference w:id="31"/>
      </w:r>
      <w:r w:rsidRPr="0041298B">
        <w:rPr>
          <w:rFonts w:ascii="Times New Roman" w:hAnsi="Times New Roman" w:cs="Times New Roman"/>
          <w:sz w:val="24"/>
          <w:szCs w:val="24"/>
        </w:rPr>
        <w:t xml:space="preserve"> nõuet, mille kohaselt peavad ohutuse ja keskkonnamõju hindamised olema omavahel koordineeritud, kuid mitte teineteist takistavana läbiviidud.</w:t>
      </w:r>
    </w:p>
    <w:p w14:paraId="642A4920" w14:textId="590109BE" w:rsidR="00E908F2" w:rsidRDefault="00E908F2" w:rsidP="4826B57D">
      <w:pPr>
        <w:spacing w:after="0" w:line="240" w:lineRule="auto"/>
        <w:jc w:val="both"/>
        <w:rPr>
          <w:rFonts w:ascii="Times New Roman" w:hAnsi="Times New Roman" w:cs="Times New Roman"/>
          <w:sz w:val="24"/>
          <w:szCs w:val="24"/>
        </w:rPr>
      </w:pPr>
    </w:p>
    <w:p w14:paraId="0F3682A0" w14:textId="2B028134" w:rsidR="00E908F2" w:rsidRDefault="39A4FBB0" w:rsidP="29A56381">
      <w:pPr>
        <w:spacing w:after="0" w:line="240" w:lineRule="auto"/>
        <w:jc w:val="both"/>
        <w:rPr>
          <w:rFonts w:ascii="Times New Roman" w:hAnsi="Times New Roman" w:cs="Times New Roman"/>
          <w:b/>
          <w:sz w:val="24"/>
          <w:szCs w:val="24"/>
        </w:rPr>
      </w:pPr>
      <w:r w:rsidRPr="4E22C196">
        <w:rPr>
          <w:rFonts w:ascii="Times New Roman" w:hAnsi="Times New Roman" w:cs="Times New Roman"/>
          <w:b/>
          <w:bCs/>
          <w:sz w:val="24"/>
          <w:szCs w:val="24"/>
        </w:rPr>
        <w:t>Eelnõu §</w:t>
      </w:r>
      <w:r w:rsidR="6F3D2B32" w:rsidRPr="13D6E3A3">
        <w:rPr>
          <w:rFonts w:ascii="Times New Roman" w:hAnsi="Times New Roman" w:cs="Times New Roman"/>
          <w:b/>
          <w:bCs/>
          <w:sz w:val="24"/>
          <w:szCs w:val="24"/>
        </w:rPr>
        <w:t xml:space="preserve"> 16 lõige 5</w:t>
      </w:r>
      <w:r w:rsidR="52E105E5" w:rsidRPr="13D6E3A3">
        <w:rPr>
          <w:rFonts w:ascii="Times New Roman" w:hAnsi="Times New Roman" w:cs="Times New Roman"/>
          <w:b/>
          <w:bCs/>
          <w:sz w:val="24"/>
          <w:szCs w:val="24"/>
        </w:rPr>
        <w:t xml:space="preserve"> </w:t>
      </w:r>
      <w:r w:rsidR="52E105E5" w:rsidRPr="699D8C7E">
        <w:rPr>
          <w:rFonts w:ascii="Times New Roman" w:hAnsi="Times New Roman" w:cs="Times New Roman"/>
          <w:sz w:val="24"/>
          <w:szCs w:val="24"/>
        </w:rPr>
        <w:t>sätestab,</w:t>
      </w:r>
      <w:r w:rsidR="52E105E5" w:rsidRPr="13D6E3A3">
        <w:rPr>
          <w:rFonts w:ascii="Times New Roman" w:hAnsi="Times New Roman" w:cs="Times New Roman"/>
          <w:b/>
          <w:bCs/>
          <w:sz w:val="24"/>
          <w:szCs w:val="24"/>
        </w:rPr>
        <w:t xml:space="preserve"> </w:t>
      </w:r>
      <w:r w:rsidR="52E105E5" w:rsidRPr="13D6E3A3">
        <w:rPr>
          <w:rFonts w:ascii="Times New Roman" w:hAnsi="Times New Roman" w:cs="Times New Roman"/>
          <w:sz w:val="24"/>
          <w:szCs w:val="24"/>
        </w:rPr>
        <w:t>et ehitusloa võib anda üksnes juhul, kui pädeva asutuse tuumaohutuse hinnang on positiivne. See tagab, et ehitusloa menetlus ei saa edasi liikuda enne, kui pädev asutus on tuvastanud kavandatava tuumakäitise vastavuse kõigile ohutusnõuetele ja rahvusvahelistele standarditele. Samuti rõhutatakse, et positiivset hinnangut ei anta juhul, kui tulevane käitaja ei esita kõiki nõutud dokumente või ei tõenda nendele kehtestatud nõuetele vastavust. Selline lähenemine välistab ebapiisava ettevalmistuse või puuduliku dokumentatsiooniga projektide edasiliikumise ning kaitseb nii tuumaohutust, avalikke huve kui ka riigi julgeolekut.</w:t>
      </w:r>
    </w:p>
    <w:p w14:paraId="696DE141" w14:textId="41B4C01D" w:rsidR="00E908F2" w:rsidRDefault="00E908F2" w:rsidP="29A56381">
      <w:pPr>
        <w:spacing w:after="0" w:line="240" w:lineRule="auto"/>
        <w:jc w:val="both"/>
        <w:rPr>
          <w:rFonts w:ascii="Times New Roman" w:hAnsi="Times New Roman" w:cs="Times New Roman"/>
          <w:sz w:val="24"/>
          <w:szCs w:val="24"/>
          <w:highlight w:val="yellow"/>
        </w:rPr>
      </w:pPr>
    </w:p>
    <w:p w14:paraId="51629F6C" w14:textId="5EDD9D83" w:rsidR="00E908F2" w:rsidRPr="00153E73" w:rsidRDefault="2DF4D190" w:rsidP="343F7CAA">
      <w:pPr>
        <w:spacing w:after="0" w:line="240" w:lineRule="auto"/>
        <w:jc w:val="both"/>
        <w:rPr>
          <w:rFonts w:ascii="Times New Roman" w:hAnsi="Times New Roman" w:cs="Times New Roman"/>
          <w:sz w:val="24"/>
          <w:szCs w:val="24"/>
        </w:rPr>
      </w:pPr>
      <w:r w:rsidRPr="00153E73">
        <w:rPr>
          <w:rFonts w:ascii="Times New Roman" w:hAnsi="Times New Roman" w:cs="Times New Roman"/>
          <w:sz w:val="24"/>
          <w:szCs w:val="24"/>
        </w:rPr>
        <w:t xml:space="preserve">Pädeva asutuse tuumaohutuse hinnangu õiguslik siduvus </w:t>
      </w:r>
      <w:r w:rsidR="00986980" w:rsidRPr="00153E73">
        <w:rPr>
          <w:rFonts w:ascii="Times New Roman" w:hAnsi="Times New Roman" w:cs="Times New Roman"/>
          <w:sz w:val="24"/>
          <w:szCs w:val="24"/>
        </w:rPr>
        <w:t xml:space="preserve">loa adressaadile </w:t>
      </w:r>
      <w:r w:rsidRPr="00153E73">
        <w:rPr>
          <w:rFonts w:ascii="Times New Roman" w:hAnsi="Times New Roman" w:cs="Times New Roman"/>
          <w:sz w:val="24"/>
          <w:szCs w:val="24"/>
        </w:rPr>
        <w:t xml:space="preserve">realiseerub ehitusloa andmisel (st hinnang ise ei anna ega välista õigusi ilma ehitusloata) ja seega hinnang ei ole iseseisev haldusakt, vaid </w:t>
      </w:r>
      <w:r w:rsidR="00162B3F" w:rsidRPr="00153E73">
        <w:rPr>
          <w:rFonts w:ascii="Times New Roman" w:hAnsi="Times New Roman" w:cs="Times New Roman"/>
          <w:sz w:val="24"/>
          <w:szCs w:val="24"/>
        </w:rPr>
        <w:t xml:space="preserve">on olulise tähtsusega </w:t>
      </w:r>
      <w:r w:rsidR="00B84F9D" w:rsidRPr="00153E73">
        <w:rPr>
          <w:rFonts w:ascii="Times New Roman" w:hAnsi="Times New Roman" w:cs="Times New Roman"/>
          <w:sz w:val="24"/>
          <w:szCs w:val="24"/>
        </w:rPr>
        <w:t>menetlustoiming, mille</w:t>
      </w:r>
      <w:r w:rsidR="002D548E" w:rsidRPr="00153E73">
        <w:rPr>
          <w:rFonts w:ascii="Times New Roman" w:hAnsi="Times New Roman" w:cs="Times New Roman"/>
          <w:sz w:val="24"/>
          <w:szCs w:val="24"/>
        </w:rPr>
        <w:t xml:space="preserve"> lõppjäreldus</w:t>
      </w:r>
      <w:r w:rsidR="00BE3D13" w:rsidRPr="00153E73">
        <w:rPr>
          <w:rFonts w:ascii="Times New Roman" w:hAnsi="Times New Roman" w:cs="Times New Roman"/>
          <w:sz w:val="24"/>
          <w:szCs w:val="24"/>
        </w:rPr>
        <w:t xml:space="preserve"> on sisendiks</w:t>
      </w:r>
      <w:r w:rsidRPr="00153E73">
        <w:rPr>
          <w:rFonts w:ascii="Times New Roman" w:hAnsi="Times New Roman" w:cs="Times New Roman"/>
          <w:sz w:val="24"/>
          <w:szCs w:val="24"/>
        </w:rPr>
        <w:t xml:space="preserve"> ehitusloa </w:t>
      </w:r>
      <w:r w:rsidR="00C43A90" w:rsidRPr="00153E73">
        <w:rPr>
          <w:rFonts w:ascii="Times New Roman" w:hAnsi="Times New Roman" w:cs="Times New Roman"/>
          <w:sz w:val="24"/>
          <w:szCs w:val="24"/>
        </w:rPr>
        <w:t>resolutiivosale</w:t>
      </w:r>
      <w:r w:rsidR="00D021E3" w:rsidRPr="00153E73">
        <w:rPr>
          <w:rFonts w:ascii="Times New Roman" w:hAnsi="Times New Roman" w:cs="Times New Roman"/>
          <w:sz w:val="24"/>
          <w:szCs w:val="24"/>
        </w:rPr>
        <w:t xml:space="preserve"> ja </w:t>
      </w:r>
      <w:r w:rsidR="00A01AAD" w:rsidRPr="00153E73">
        <w:rPr>
          <w:rFonts w:ascii="Times New Roman" w:hAnsi="Times New Roman" w:cs="Times New Roman"/>
          <w:sz w:val="24"/>
          <w:szCs w:val="24"/>
        </w:rPr>
        <w:t>faktilisele põhjendusele</w:t>
      </w:r>
      <w:r w:rsidR="008C673A" w:rsidRPr="00153E73">
        <w:rPr>
          <w:rFonts w:ascii="Times New Roman" w:hAnsi="Times New Roman" w:cs="Times New Roman"/>
          <w:sz w:val="24"/>
          <w:szCs w:val="24"/>
        </w:rPr>
        <w:t xml:space="preserve"> Pädeva asutuse tuumaohutushinnanguga määratakse tuumaohutuse nõuded ehitusloas</w:t>
      </w:r>
      <w:r w:rsidR="12B82925" w:rsidRPr="00153E73">
        <w:rPr>
          <w:rFonts w:ascii="Times New Roman" w:hAnsi="Times New Roman" w:cs="Times New Roman"/>
          <w:sz w:val="24"/>
          <w:szCs w:val="24"/>
        </w:rPr>
        <w:t xml:space="preserve">. </w:t>
      </w:r>
    </w:p>
    <w:p w14:paraId="7CDE5C71" w14:textId="559876BA" w:rsidR="13FA3B6F" w:rsidRDefault="13FA3B6F" w:rsidP="544EEC5F">
      <w:pPr>
        <w:spacing w:after="0" w:line="240" w:lineRule="auto"/>
        <w:jc w:val="both"/>
        <w:rPr>
          <w:rFonts w:ascii="Times New Roman" w:hAnsi="Times New Roman" w:cs="Times New Roman"/>
          <w:sz w:val="24"/>
          <w:szCs w:val="24"/>
        </w:rPr>
      </w:pPr>
    </w:p>
    <w:p w14:paraId="092FD70F" w14:textId="7557ED28" w:rsidR="62F3BF50" w:rsidRDefault="69A408C7" w:rsidP="0E52E0C0">
      <w:pPr>
        <w:spacing w:after="0" w:line="240" w:lineRule="auto"/>
        <w:jc w:val="both"/>
      </w:pPr>
      <w:r w:rsidRPr="69E8B0CE">
        <w:rPr>
          <w:rFonts w:ascii="Times New Roman" w:eastAsia="Times New Roman" w:hAnsi="Times New Roman" w:cs="Times New Roman"/>
          <w:b/>
          <w:bCs/>
          <w:sz w:val="24"/>
          <w:szCs w:val="24"/>
        </w:rPr>
        <w:t>Eelnõu §</w:t>
      </w:r>
      <w:r w:rsidR="62F3BF50" w:rsidRPr="08A94122">
        <w:rPr>
          <w:rFonts w:ascii="Times New Roman" w:eastAsia="Times New Roman" w:hAnsi="Times New Roman" w:cs="Times New Roman"/>
          <w:b/>
          <w:sz w:val="24"/>
          <w:szCs w:val="24"/>
        </w:rPr>
        <w:t xml:space="preserve"> 16 lõige 6 </w:t>
      </w:r>
      <w:r w:rsidR="62F3BF50" w:rsidRPr="699D8C7E">
        <w:rPr>
          <w:rFonts w:ascii="Times New Roman" w:eastAsia="Times New Roman" w:hAnsi="Times New Roman" w:cs="Times New Roman"/>
          <w:sz w:val="24"/>
          <w:szCs w:val="24"/>
        </w:rPr>
        <w:t>kohaselt</w:t>
      </w:r>
      <w:r w:rsidR="62F3BF50" w:rsidRPr="36ACD308">
        <w:rPr>
          <w:rFonts w:ascii="Times New Roman" w:eastAsia="Times New Roman" w:hAnsi="Times New Roman" w:cs="Times New Roman"/>
          <w:sz w:val="24"/>
          <w:szCs w:val="24"/>
        </w:rPr>
        <w:t xml:space="preserve"> ei </w:t>
      </w:r>
      <w:r w:rsidR="62F3BF50" w:rsidRPr="71C98F9A">
        <w:rPr>
          <w:rFonts w:ascii="Times New Roman" w:eastAsia="Times New Roman" w:hAnsi="Times New Roman" w:cs="Times New Roman"/>
          <w:sz w:val="24"/>
          <w:szCs w:val="24"/>
        </w:rPr>
        <w:t xml:space="preserve">kanta </w:t>
      </w:r>
      <w:r w:rsidR="62F3BF50" w:rsidRPr="237747BD">
        <w:rPr>
          <w:rFonts w:ascii="Times New Roman" w:eastAsia="Times New Roman" w:hAnsi="Times New Roman" w:cs="Times New Roman"/>
          <w:sz w:val="24"/>
          <w:szCs w:val="24"/>
        </w:rPr>
        <w:t>pädeva</w:t>
      </w:r>
      <w:r w:rsidR="62F3BF50" w:rsidRPr="0E52E0C0">
        <w:rPr>
          <w:rFonts w:ascii="Times New Roman" w:eastAsia="Times New Roman" w:hAnsi="Times New Roman" w:cs="Times New Roman"/>
          <w:sz w:val="24"/>
          <w:szCs w:val="24"/>
        </w:rPr>
        <w:t xml:space="preserve"> asutuse tuumaohutuse hinnangut ehitisregistrisse ja selle dokumendid ja andmed säilitatakse pädeva asutuse dokumendiregistris.</w:t>
      </w:r>
    </w:p>
    <w:p w14:paraId="38039E37" w14:textId="72582827" w:rsidR="70568A8A" w:rsidRDefault="70568A8A" w:rsidP="70568A8A">
      <w:pPr>
        <w:spacing w:after="0" w:line="240" w:lineRule="auto"/>
        <w:jc w:val="both"/>
        <w:rPr>
          <w:rFonts w:ascii="Times New Roman" w:eastAsia="Times New Roman" w:hAnsi="Times New Roman" w:cs="Times New Roman"/>
          <w:sz w:val="24"/>
          <w:szCs w:val="24"/>
        </w:rPr>
      </w:pPr>
    </w:p>
    <w:p w14:paraId="667B0AF7" w14:textId="276C1D4B" w:rsidR="75BD66C5" w:rsidRDefault="6F10BD13" w:rsidP="3F82CAEC">
      <w:pPr>
        <w:spacing w:after="0" w:line="240" w:lineRule="auto"/>
        <w:jc w:val="both"/>
        <w:rPr>
          <w:rFonts w:ascii="Times New Roman" w:eastAsia="Times New Roman" w:hAnsi="Times New Roman" w:cs="Times New Roman"/>
          <w:sz w:val="24"/>
          <w:szCs w:val="24"/>
        </w:rPr>
      </w:pPr>
      <w:r w:rsidRPr="380D5E31">
        <w:rPr>
          <w:rFonts w:ascii="Times New Roman" w:eastAsia="Times New Roman" w:hAnsi="Times New Roman" w:cs="Times New Roman"/>
          <w:b/>
          <w:bCs/>
          <w:sz w:val="24"/>
          <w:szCs w:val="24"/>
        </w:rPr>
        <w:t>Eelnõu §</w:t>
      </w:r>
      <w:r w:rsidR="75BD66C5" w:rsidRPr="113555E8">
        <w:rPr>
          <w:rFonts w:ascii="Times New Roman" w:eastAsia="Times New Roman" w:hAnsi="Times New Roman" w:cs="Times New Roman"/>
          <w:b/>
          <w:sz w:val="24"/>
          <w:szCs w:val="24"/>
        </w:rPr>
        <w:t xml:space="preserve"> 16 lõige 7 </w:t>
      </w:r>
      <w:r w:rsidR="75BD66C5" w:rsidRPr="699D8C7E">
        <w:rPr>
          <w:rFonts w:ascii="Times New Roman" w:eastAsia="Times New Roman" w:hAnsi="Times New Roman" w:cs="Times New Roman"/>
          <w:sz w:val="24"/>
          <w:szCs w:val="24"/>
        </w:rPr>
        <w:t>volitab</w:t>
      </w:r>
      <w:r w:rsidR="75BD66C5" w:rsidRPr="113555E8">
        <w:rPr>
          <w:rFonts w:ascii="Times New Roman" w:eastAsia="Times New Roman" w:hAnsi="Times New Roman" w:cs="Times New Roman"/>
          <w:b/>
          <w:sz w:val="24"/>
          <w:szCs w:val="24"/>
        </w:rPr>
        <w:t xml:space="preserve"> </w:t>
      </w:r>
      <w:r w:rsidR="75BD66C5" w:rsidRPr="31A2609C">
        <w:rPr>
          <w:rFonts w:ascii="Times New Roman" w:eastAsia="Times New Roman" w:hAnsi="Times New Roman" w:cs="Times New Roman"/>
          <w:sz w:val="24"/>
          <w:szCs w:val="24"/>
        </w:rPr>
        <w:t>va</w:t>
      </w:r>
      <w:r w:rsidR="2EA7533D" w:rsidRPr="31A2609C">
        <w:rPr>
          <w:rFonts w:ascii="Times New Roman" w:eastAsia="Times New Roman" w:hAnsi="Times New Roman" w:cs="Times New Roman"/>
          <w:sz w:val="24"/>
          <w:szCs w:val="24"/>
        </w:rPr>
        <w:t xml:space="preserve">ldkonna </w:t>
      </w:r>
      <w:r w:rsidR="2EA7533D" w:rsidRPr="08DA72F2">
        <w:rPr>
          <w:rFonts w:ascii="Times New Roman" w:eastAsia="Times New Roman" w:hAnsi="Times New Roman" w:cs="Times New Roman"/>
          <w:sz w:val="24"/>
          <w:szCs w:val="24"/>
        </w:rPr>
        <w:t xml:space="preserve">eest </w:t>
      </w:r>
      <w:r w:rsidR="2EA7533D" w:rsidRPr="38AEBD89">
        <w:rPr>
          <w:rFonts w:ascii="Times New Roman" w:eastAsia="Times New Roman" w:hAnsi="Times New Roman" w:cs="Times New Roman"/>
          <w:sz w:val="24"/>
          <w:szCs w:val="24"/>
        </w:rPr>
        <w:t xml:space="preserve">vastutavat </w:t>
      </w:r>
      <w:r w:rsidR="2EA7533D" w:rsidRPr="3F8CE5A2">
        <w:rPr>
          <w:rFonts w:ascii="Times New Roman" w:eastAsia="Times New Roman" w:hAnsi="Times New Roman" w:cs="Times New Roman"/>
          <w:sz w:val="24"/>
          <w:szCs w:val="24"/>
        </w:rPr>
        <w:t xml:space="preserve">ministrit </w:t>
      </w:r>
      <w:r w:rsidR="2EA7533D" w:rsidRPr="21466DB6">
        <w:rPr>
          <w:rFonts w:ascii="Times New Roman" w:eastAsia="Times New Roman" w:hAnsi="Times New Roman" w:cs="Times New Roman"/>
          <w:sz w:val="24"/>
          <w:szCs w:val="24"/>
        </w:rPr>
        <w:t>kehtestama</w:t>
      </w:r>
      <w:r w:rsidR="75BD66C5" w:rsidRPr="3F82CAEC">
        <w:rPr>
          <w:rFonts w:ascii="Times New Roman" w:eastAsia="Times New Roman" w:hAnsi="Times New Roman" w:cs="Times New Roman"/>
          <w:sz w:val="24"/>
          <w:szCs w:val="24"/>
        </w:rPr>
        <w:t xml:space="preserve"> määrusega esialgse ohutusaruande koostamise nõuded ning pädeva asutuse tuumaohutuse hinnangu koostamise ja dokumentide säilitamise korra. Selline volitus võimaldab täpsustada tehnilisi ja </w:t>
      </w:r>
      <w:proofErr w:type="spellStart"/>
      <w:r w:rsidR="75BD66C5" w:rsidRPr="3F82CAEC">
        <w:rPr>
          <w:rFonts w:ascii="Times New Roman" w:eastAsia="Times New Roman" w:hAnsi="Times New Roman" w:cs="Times New Roman"/>
          <w:sz w:val="24"/>
          <w:szCs w:val="24"/>
        </w:rPr>
        <w:t>menetluslikke</w:t>
      </w:r>
      <w:proofErr w:type="spellEnd"/>
      <w:r w:rsidR="75BD66C5" w:rsidRPr="3F82CAEC">
        <w:rPr>
          <w:rFonts w:ascii="Times New Roman" w:eastAsia="Times New Roman" w:hAnsi="Times New Roman" w:cs="Times New Roman"/>
          <w:sz w:val="24"/>
          <w:szCs w:val="24"/>
        </w:rPr>
        <w:t xml:space="preserve"> nõudeid, mis võivad ajas areneda koos rahvusvaheliste ohutusstandardite ja regulatiivsete praktikatega. Korra kehtestamine ministri tasandil tagab paindlikkuse, ühtlustab dokumentide kvaliteedi ning loob selged reeglid nii taotlejale kui ka pädevale asutusele.</w:t>
      </w:r>
    </w:p>
    <w:p w14:paraId="44A8AAD0" w14:textId="7640DE5C" w:rsidR="31B5FD57" w:rsidRDefault="31B5FD57" w:rsidP="31B5FD57">
      <w:pPr>
        <w:spacing w:after="0" w:line="240" w:lineRule="auto"/>
        <w:jc w:val="both"/>
        <w:rPr>
          <w:rFonts w:ascii="Times New Roman" w:eastAsia="Times New Roman" w:hAnsi="Times New Roman" w:cs="Times New Roman"/>
          <w:sz w:val="24"/>
          <w:szCs w:val="24"/>
        </w:rPr>
      </w:pPr>
    </w:p>
    <w:p w14:paraId="1A1D5A3F" w14:textId="27104EE4" w:rsidR="00E908F2" w:rsidRPr="00F74656" w:rsidRDefault="31A6FFA8" w:rsidP="1FC8C636">
      <w:pPr>
        <w:spacing w:after="0" w:line="240" w:lineRule="auto"/>
        <w:jc w:val="both"/>
        <w:rPr>
          <w:rFonts w:ascii="Times New Roman" w:eastAsia="Times New Roman" w:hAnsi="Times New Roman" w:cs="Times New Roman"/>
          <w:sz w:val="24"/>
          <w:szCs w:val="24"/>
        </w:rPr>
      </w:pPr>
      <w:r w:rsidRPr="459D25C2">
        <w:rPr>
          <w:rFonts w:ascii="Times New Roman" w:eastAsia="Times New Roman" w:hAnsi="Times New Roman" w:cs="Times New Roman"/>
          <w:b/>
          <w:bCs/>
          <w:sz w:val="24"/>
          <w:szCs w:val="24"/>
        </w:rPr>
        <w:t xml:space="preserve">Eelnõu </w:t>
      </w:r>
      <w:r w:rsidRPr="58A17F5F">
        <w:rPr>
          <w:rFonts w:ascii="Times New Roman" w:eastAsia="Times New Roman" w:hAnsi="Times New Roman" w:cs="Times New Roman"/>
          <w:b/>
          <w:bCs/>
          <w:sz w:val="24"/>
          <w:szCs w:val="24"/>
        </w:rPr>
        <w:t>§</w:t>
      </w:r>
      <w:r w:rsidR="2A9049AE" w:rsidRPr="58A17F5F">
        <w:rPr>
          <w:rFonts w:ascii="Times New Roman" w:eastAsia="Times New Roman" w:hAnsi="Times New Roman" w:cs="Times New Roman"/>
          <w:b/>
          <w:bCs/>
          <w:sz w:val="24"/>
          <w:szCs w:val="24"/>
        </w:rPr>
        <w:t>-</w:t>
      </w:r>
      <w:r w:rsidR="2A9049AE" w:rsidRPr="58A17F5F">
        <w:rPr>
          <w:rFonts w:ascii="Times New Roman" w:hAnsi="Times New Roman" w:cs="Times New Roman"/>
          <w:b/>
          <w:bCs/>
          <w:sz w:val="24"/>
          <w:szCs w:val="24"/>
        </w:rPr>
        <w:t>s</w:t>
      </w:r>
      <w:r w:rsidR="2A9049AE" w:rsidRPr="2D0DA425">
        <w:rPr>
          <w:rFonts w:ascii="Times New Roman" w:hAnsi="Times New Roman" w:cs="Times New Roman"/>
          <w:b/>
          <w:bCs/>
          <w:sz w:val="24"/>
          <w:szCs w:val="24"/>
        </w:rPr>
        <w:t xml:space="preserve"> </w:t>
      </w:r>
      <w:r w:rsidR="0058446C" w:rsidRPr="002854C6">
        <w:rPr>
          <w:rFonts w:ascii="Times New Roman" w:hAnsi="Times New Roman" w:cs="Times New Roman"/>
          <w:b/>
          <w:bCs/>
          <w:sz w:val="24"/>
          <w:szCs w:val="24"/>
        </w:rPr>
        <w:t>17</w:t>
      </w:r>
      <w:r w:rsidR="17C17C2D" w:rsidRPr="00F74656">
        <w:rPr>
          <w:rFonts w:ascii="Times New Roman" w:hAnsi="Times New Roman" w:cs="Times New Roman"/>
          <w:sz w:val="24"/>
          <w:szCs w:val="24"/>
        </w:rPr>
        <w:t xml:space="preserve"> </w:t>
      </w:r>
      <w:r w:rsidR="0058446C" w:rsidRPr="699D8C7E">
        <w:rPr>
          <w:rFonts w:ascii="Times New Roman" w:hAnsi="Times New Roman" w:cs="Times New Roman"/>
          <w:sz w:val="24"/>
          <w:szCs w:val="24"/>
        </w:rPr>
        <w:t>sätestataks</w:t>
      </w:r>
      <w:r w:rsidR="0058446C">
        <w:rPr>
          <w:rFonts w:ascii="Times New Roman" w:hAnsi="Times New Roman" w:cs="Times New Roman"/>
          <w:sz w:val="24"/>
          <w:szCs w:val="24"/>
        </w:rPr>
        <w:t>e</w:t>
      </w:r>
      <w:r w:rsidR="17C17C2D" w:rsidRPr="00F74656">
        <w:rPr>
          <w:rFonts w:ascii="Times New Roman" w:hAnsi="Times New Roman" w:cs="Times New Roman"/>
          <w:sz w:val="24"/>
          <w:szCs w:val="24"/>
        </w:rPr>
        <w:t xml:space="preserve"> </w:t>
      </w:r>
      <w:r w:rsidR="7CA75F27" w:rsidRPr="00F74656">
        <w:rPr>
          <w:rFonts w:ascii="Times New Roman" w:hAnsi="Times New Roman" w:cs="Times New Roman"/>
          <w:sz w:val="24"/>
          <w:szCs w:val="24"/>
        </w:rPr>
        <w:t>ehitusloa andmise tähtaeg ja menetluskor</w:t>
      </w:r>
      <w:r w:rsidR="1BA5A0DA" w:rsidRPr="00F74656">
        <w:rPr>
          <w:rFonts w:ascii="Times New Roman" w:hAnsi="Times New Roman" w:cs="Times New Roman"/>
          <w:sz w:val="24"/>
          <w:szCs w:val="24"/>
        </w:rPr>
        <w:t>d</w:t>
      </w:r>
      <w:r w:rsidR="7CA75F27" w:rsidRPr="00F74656">
        <w:rPr>
          <w:rFonts w:ascii="Times New Roman" w:hAnsi="Times New Roman" w:cs="Times New Roman"/>
          <w:sz w:val="24"/>
          <w:szCs w:val="24"/>
        </w:rPr>
        <w:t xml:space="preserve">, sealhulgas Vabariigi Valitsuse roll. </w:t>
      </w:r>
      <w:r w:rsidR="0A227BAC" w:rsidRPr="00F74656">
        <w:rPr>
          <w:rFonts w:ascii="Times New Roman" w:hAnsi="Times New Roman" w:cs="Times New Roman"/>
          <w:sz w:val="24"/>
          <w:szCs w:val="24"/>
        </w:rPr>
        <w:t xml:space="preserve"> </w:t>
      </w:r>
      <w:r w:rsidR="7A820C58" w:rsidRPr="00F74656">
        <w:rPr>
          <w:rFonts w:ascii="Times New Roman" w:hAnsi="Times New Roman" w:cs="Times New Roman"/>
          <w:sz w:val="24"/>
          <w:szCs w:val="24"/>
        </w:rPr>
        <w:t>Menetlus on kolmeastmeline:</w:t>
      </w:r>
    </w:p>
    <w:p w14:paraId="5DC62E81" w14:textId="6F3E4026" w:rsidR="00E908F2" w:rsidRPr="00F74656" w:rsidRDefault="7A820C58" w:rsidP="00CC58CB">
      <w:pPr>
        <w:pStyle w:val="Loendilik"/>
        <w:numPr>
          <w:ilvl w:val="0"/>
          <w:numId w:val="1"/>
        </w:numPr>
        <w:spacing w:after="0" w:line="240" w:lineRule="auto"/>
        <w:jc w:val="both"/>
        <w:rPr>
          <w:rFonts w:ascii="Times New Roman" w:hAnsi="Times New Roman" w:cs="Times New Roman"/>
          <w:sz w:val="24"/>
          <w:szCs w:val="24"/>
        </w:rPr>
      </w:pPr>
      <w:r w:rsidRPr="00F74656">
        <w:rPr>
          <w:rFonts w:ascii="Times New Roman" w:hAnsi="Times New Roman" w:cs="Times New Roman"/>
          <w:sz w:val="24"/>
          <w:szCs w:val="24"/>
        </w:rPr>
        <w:t xml:space="preserve">Tuumaohutuse hinnang – pädeva asutuse sõltumatu ja tehniline hinnang (§ 16), mille eesmärk on hinnata, kas kavandatud käitis vastab tuumaohutuse ja julgeoleku nõuetele. See hinnang on teaduslik-tehniline eeldus edasiseks menetluseks ning ilma positiivse hinnanguta ei saa ehitusluba välja anda (§ 16 lg </w:t>
      </w:r>
      <w:r w:rsidR="0027030C">
        <w:rPr>
          <w:rFonts w:ascii="Times New Roman" w:hAnsi="Times New Roman" w:cs="Times New Roman"/>
          <w:sz w:val="24"/>
          <w:szCs w:val="24"/>
        </w:rPr>
        <w:t>5</w:t>
      </w:r>
      <w:r w:rsidRPr="00F74656">
        <w:rPr>
          <w:rFonts w:ascii="Times New Roman" w:hAnsi="Times New Roman" w:cs="Times New Roman"/>
          <w:sz w:val="24"/>
          <w:szCs w:val="24"/>
        </w:rPr>
        <w:t>).</w:t>
      </w:r>
    </w:p>
    <w:p w14:paraId="3722DF75" w14:textId="78EEF3EA" w:rsidR="00E908F2" w:rsidRPr="00F74656" w:rsidRDefault="7A820C58" w:rsidP="00CC58CB">
      <w:pPr>
        <w:pStyle w:val="Loendilik"/>
        <w:numPr>
          <w:ilvl w:val="0"/>
          <w:numId w:val="1"/>
        </w:numPr>
        <w:spacing w:after="0" w:line="240" w:lineRule="auto"/>
        <w:jc w:val="both"/>
        <w:rPr>
          <w:rFonts w:ascii="Times New Roman" w:hAnsi="Times New Roman" w:cs="Times New Roman"/>
          <w:sz w:val="24"/>
          <w:szCs w:val="24"/>
        </w:rPr>
      </w:pPr>
      <w:r w:rsidRPr="00F74656">
        <w:rPr>
          <w:rFonts w:ascii="Times New Roman" w:hAnsi="Times New Roman" w:cs="Times New Roman"/>
          <w:sz w:val="24"/>
          <w:szCs w:val="24"/>
        </w:rPr>
        <w:t xml:space="preserve">Vabariigi Valitsuse seisukoht – poliitiline ja strateegiline otsus, millega valitsus hindab ehitusloa andmise riiklikke ja julgeolekualaseid mõjusid. Valitsuse seisukoht on riigi tasandi kinnitus, et tuumakäitise </w:t>
      </w:r>
      <w:r w:rsidR="3286E899" w:rsidRPr="00F74656">
        <w:rPr>
          <w:rFonts w:ascii="Times New Roman" w:hAnsi="Times New Roman" w:cs="Times New Roman"/>
          <w:sz w:val="24"/>
          <w:szCs w:val="24"/>
        </w:rPr>
        <w:t>ehita</w:t>
      </w:r>
      <w:r w:rsidRPr="00F74656">
        <w:rPr>
          <w:rFonts w:ascii="Times New Roman" w:hAnsi="Times New Roman" w:cs="Times New Roman"/>
          <w:sz w:val="24"/>
          <w:szCs w:val="24"/>
        </w:rPr>
        <w:t>mine on kooskõlas Eesti julgeoleku, majandusarengu ja rahvusvaheliste kohustustega.</w:t>
      </w:r>
    </w:p>
    <w:p w14:paraId="2B47A49E" w14:textId="068879FB" w:rsidR="00E908F2" w:rsidRPr="00F74656" w:rsidRDefault="7A820C58" w:rsidP="00CC58CB">
      <w:pPr>
        <w:pStyle w:val="Loendilik"/>
        <w:numPr>
          <w:ilvl w:val="0"/>
          <w:numId w:val="1"/>
        </w:numPr>
        <w:spacing w:after="0" w:line="240" w:lineRule="auto"/>
        <w:jc w:val="both"/>
        <w:rPr>
          <w:rFonts w:ascii="Times New Roman" w:hAnsi="Times New Roman" w:cs="Times New Roman"/>
          <w:sz w:val="24"/>
          <w:szCs w:val="24"/>
        </w:rPr>
      </w:pPr>
      <w:r w:rsidRPr="00F74656">
        <w:rPr>
          <w:rFonts w:ascii="Times New Roman" w:hAnsi="Times New Roman" w:cs="Times New Roman"/>
          <w:sz w:val="24"/>
          <w:szCs w:val="24"/>
        </w:rPr>
        <w:t xml:space="preserve">Ehitusloa andmine – pädeva asutuse haldusotsus, millega tuumakäitise </w:t>
      </w:r>
      <w:r w:rsidR="65EFEB9F" w:rsidRPr="00F74656">
        <w:rPr>
          <w:rFonts w:ascii="Times New Roman" w:hAnsi="Times New Roman" w:cs="Times New Roman"/>
          <w:sz w:val="24"/>
          <w:szCs w:val="24"/>
        </w:rPr>
        <w:t>ehitam</w:t>
      </w:r>
      <w:r w:rsidRPr="00F74656">
        <w:rPr>
          <w:rFonts w:ascii="Times New Roman" w:hAnsi="Times New Roman" w:cs="Times New Roman"/>
          <w:sz w:val="24"/>
          <w:szCs w:val="24"/>
        </w:rPr>
        <w:t xml:space="preserve">ine ametlikult lubatakse. Ehitusluba on õiguslik instrument, mis kinnitab, et kõik eeltingimused (positiivne </w:t>
      </w:r>
      <w:r w:rsidR="007F2855" w:rsidRPr="00F74656">
        <w:rPr>
          <w:rFonts w:ascii="Times New Roman" w:hAnsi="Times New Roman" w:cs="Times New Roman"/>
          <w:sz w:val="24"/>
          <w:szCs w:val="24"/>
        </w:rPr>
        <w:t xml:space="preserve">pädeva asutuse </w:t>
      </w:r>
      <w:r w:rsidRPr="00F74656">
        <w:rPr>
          <w:rFonts w:ascii="Times New Roman" w:hAnsi="Times New Roman" w:cs="Times New Roman"/>
          <w:sz w:val="24"/>
          <w:szCs w:val="24"/>
        </w:rPr>
        <w:t>ohutushinnang ja valitsuse positiivne seisukoht) on täidetud ning et ehitamine võib alata.</w:t>
      </w:r>
    </w:p>
    <w:p w14:paraId="7E3C1C6E" w14:textId="45058F0F" w:rsidR="00E908F2" w:rsidRPr="00150818" w:rsidRDefault="00E908F2" w:rsidP="1FC8C636">
      <w:pPr>
        <w:pStyle w:val="Loendilik"/>
        <w:spacing w:after="0" w:line="240" w:lineRule="auto"/>
        <w:jc w:val="both"/>
        <w:rPr>
          <w:rFonts w:ascii="Times New Roman" w:hAnsi="Times New Roman" w:cs="Times New Roman"/>
          <w:sz w:val="24"/>
          <w:szCs w:val="24"/>
        </w:rPr>
      </w:pPr>
    </w:p>
    <w:p w14:paraId="00800AFA" w14:textId="54D1EB95" w:rsidR="00E908F2" w:rsidRPr="00150818" w:rsidRDefault="7A820C58"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Selline kolme</w:t>
      </w:r>
      <w:r w:rsidR="467C0E10" w:rsidRPr="1FC8C636">
        <w:rPr>
          <w:rFonts w:ascii="Times New Roman" w:hAnsi="Times New Roman" w:cs="Times New Roman"/>
          <w:sz w:val="24"/>
          <w:szCs w:val="24"/>
        </w:rPr>
        <w:t xml:space="preserve">astmeline </w:t>
      </w:r>
      <w:r w:rsidRPr="1FC8C636">
        <w:rPr>
          <w:rFonts w:ascii="Times New Roman" w:hAnsi="Times New Roman" w:cs="Times New Roman"/>
          <w:sz w:val="24"/>
          <w:szCs w:val="24"/>
        </w:rPr>
        <w:t>menetlus tagab tasakaalu tehnilise sõltumatuse ja poliitilise vastutuse vahel. Pädev asutus säilitab ohutuse osas täieliku autonoomia, samal ajal kui valitsusel on võimalik hinnata strateegilisi ja julgeolekuga seotud aspekte enne ehitusloa lõplikku andmist.</w:t>
      </w:r>
      <w:r w:rsidR="00F323FD">
        <w:rPr>
          <w:rFonts w:ascii="Times New Roman" w:hAnsi="Times New Roman" w:cs="Times New Roman"/>
          <w:sz w:val="24"/>
          <w:szCs w:val="24"/>
        </w:rPr>
        <w:t xml:space="preserve"> </w:t>
      </w:r>
      <w:r w:rsidR="7CA75F27" w:rsidRPr="3AC5980E">
        <w:rPr>
          <w:rFonts w:ascii="Times New Roman" w:hAnsi="Times New Roman" w:cs="Times New Roman"/>
          <w:sz w:val="24"/>
          <w:szCs w:val="24"/>
        </w:rPr>
        <w:t>IAEA</w:t>
      </w:r>
      <w:r w:rsidR="54F18CEC" w:rsidRPr="3AC5980E">
        <w:rPr>
          <w:rFonts w:ascii="Times New Roman" w:hAnsi="Times New Roman" w:cs="Times New Roman"/>
          <w:sz w:val="24"/>
          <w:szCs w:val="24"/>
        </w:rPr>
        <w:t xml:space="preserve"> juhendid</w:t>
      </w:r>
      <w:r w:rsidR="7CA75F27" w:rsidRPr="3AC5980E">
        <w:rPr>
          <w:rFonts w:ascii="Times New Roman" w:hAnsi="Times New Roman" w:cs="Times New Roman"/>
          <w:sz w:val="24"/>
          <w:szCs w:val="24"/>
        </w:rPr>
        <w:t xml:space="preserve"> SSG-12 ja SSG-16 soovitavad, et valitsuse osalemine tuumaobjekti ehitusotsustes peaks piirduma poliitilise ja strateegilise tasandiga, samas kui tehniline otsustuspädevus jääb</w:t>
      </w:r>
      <w:r w:rsidR="736B3E63" w:rsidRPr="3AC5980E">
        <w:rPr>
          <w:rFonts w:ascii="Times New Roman" w:hAnsi="Times New Roman" w:cs="Times New Roman"/>
          <w:sz w:val="24"/>
          <w:szCs w:val="24"/>
        </w:rPr>
        <w:t xml:space="preserve"> pädevale asutusele</w:t>
      </w:r>
      <w:r w:rsidR="7CA75F27" w:rsidRPr="3AC5980E">
        <w:rPr>
          <w:rFonts w:ascii="Times New Roman" w:hAnsi="Times New Roman" w:cs="Times New Roman"/>
          <w:sz w:val="24"/>
          <w:szCs w:val="24"/>
        </w:rPr>
        <w:t xml:space="preserve">. </w:t>
      </w:r>
      <w:r w:rsidR="005416AE">
        <w:rPr>
          <w:rFonts w:ascii="Times New Roman" w:hAnsi="Times New Roman" w:cs="Times New Roman"/>
          <w:sz w:val="24"/>
          <w:szCs w:val="24"/>
        </w:rPr>
        <w:t>Eeln</w:t>
      </w:r>
      <w:r w:rsidR="00E6756E">
        <w:rPr>
          <w:rFonts w:ascii="Times New Roman" w:hAnsi="Times New Roman" w:cs="Times New Roman"/>
          <w:sz w:val="24"/>
          <w:szCs w:val="24"/>
        </w:rPr>
        <w:t>õu</w:t>
      </w:r>
      <w:r w:rsidR="7CA75F27" w:rsidRPr="3AC5980E">
        <w:rPr>
          <w:rFonts w:ascii="Times New Roman" w:hAnsi="Times New Roman" w:cs="Times New Roman"/>
          <w:sz w:val="24"/>
          <w:szCs w:val="24"/>
        </w:rPr>
        <w:t xml:space="preserve"> järgib seda põhimõtet – valitsus annab seisukoha, kuid tehnilise </w:t>
      </w:r>
      <w:r w:rsidR="21E763E2" w:rsidRPr="3AC5980E">
        <w:rPr>
          <w:rFonts w:ascii="Times New Roman" w:hAnsi="Times New Roman" w:cs="Times New Roman"/>
          <w:sz w:val="24"/>
          <w:szCs w:val="24"/>
        </w:rPr>
        <w:t xml:space="preserve">ja käitise ohutusele suunatud </w:t>
      </w:r>
      <w:r w:rsidR="7CA75F27" w:rsidRPr="3AC5980E">
        <w:rPr>
          <w:rFonts w:ascii="Times New Roman" w:hAnsi="Times New Roman" w:cs="Times New Roman"/>
          <w:sz w:val="24"/>
          <w:szCs w:val="24"/>
        </w:rPr>
        <w:t xml:space="preserve">otsuse teeb pädev asutus. </w:t>
      </w:r>
    </w:p>
    <w:p w14:paraId="574EE526" w14:textId="77777777" w:rsidR="006B2603" w:rsidRDefault="006B2603" w:rsidP="1FC8C636">
      <w:pPr>
        <w:spacing w:after="0" w:line="240" w:lineRule="auto"/>
        <w:jc w:val="both"/>
        <w:rPr>
          <w:rFonts w:ascii="Times New Roman" w:hAnsi="Times New Roman" w:cs="Times New Roman"/>
          <w:sz w:val="24"/>
          <w:szCs w:val="24"/>
        </w:rPr>
      </w:pPr>
    </w:p>
    <w:p w14:paraId="0F74C66E" w14:textId="71DB9092" w:rsidR="00E908F2" w:rsidRPr="00150818" w:rsidRDefault="1873FCAD" w:rsidP="1FC8C636">
      <w:pPr>
        <w:spacing w:after="0" w:line="240" w:lineRule="auto"/>
        <w:jc w:val="both"/>
        <w:rPr>
          <w:rFonts w:ascii="Times New Roman" w:hAnsi="Times New Roman" w:cs="Times New Roman"/>
          <w:sz w:val="24"/>
          <w:szCs w:val="24"/>
        </w:rPr>
      </w:pPr>
      <w:r w:rsidRPr="0C57BA7A">
        <w:rPr>
          <w:rFonts w:ascii="Times New Roman" w:hAnsi="Times New Roman" w:cs="Times New Roman"/>
          <w:b/>
          <w:bCs/>
          <w:sz w:val="24"/>
          <w:szCs w:val="24"/>
        </w:rPr>
        <w:t xml:space="preserve">Eelnõu </w:t>
      </w:r>
      <w:r w:rsidRPr="71105F3C">
        <w:rPr>
          <w:rFonts w:ascii="Times New Roman" w:hAnsi="Times New Roman" w:cs="Times New Roman"/>
          <w:b/>
          <w:bCs/>
          <w:sz w:val="24"/>
          <w:szCs w:val="24"/>
        </w:rPr>
        <w:t>§-</w:t>
      </w:r>
      <w:r w:rsidRPr="0BA59C3A">
        <w:rPr>
          <w:rFonts w:ascii="Times New Roman" w:hAnsi="Times New Roman" w:cs="Times New Roman"/>
          <w:b/>
          <w:bCs/>
          <w:sz w:val="24"/>
          <w:szCs w:val="24"/>
        </w:rPr>
        <w:t>s</w:t>
      </w:r>
      <w:r w:rsidRPr="0C57BA7A">
        <w:rPr>
          <w:rFonts w:ascii="Times New Roman" w:hAnsi="Times New Roman" w:cs="Times New Roman"/>
          <w:b/>
          <w:bCs/>
          <w:sz w:val="24"/>
          <w:szCs w:val="24"/>
        </w:rPr>
        <w:t xml:space="preserve"> </w:t>
      </w:r>
      <w:r w:rsidR="00550367" w:rsidRPr="0C57BA7A">
        <w:rPr>
          <w:rFonts w:ascii="Times New Roman" w:hAnsi="Times New Roman" w:cs="Times New Roman"/>
          <w:b/>
          <w:bCs/>
          <w:sz w:val="24"/>
          <w:szCs w:val="24"/>
        </w:rPr>
        <w:t>18</w:t>
      </w:r>
      <w:r w:rsidR="00550367">
        <w:rPr>
          <w:rFonts w:ascii="Times New Roman" w:hAnsi="Times New Roman" w:cs="Times New Roman"/>
          <w:sz w:val="24"/>
          <w:szCs w:val="24"/>
        </w:rPr>
        <w:t xml:space="preserve"> </w:t>
      </w:r>
      <w:r w:rsidR="0026425C" w:rsidRPr="699D8C7E">
        <w:rPr>
          <w:rFonts w:ascii="Times New Roman" w:hAnsi="Times New Roman" w:cs="Times New Roman"/>
          <w:sz w:val="24"/>
          <w:szCs w:val="24"/>
        </w:rPr>
        <w:t>reguleeritakse</w:t>
      </w:r>
      <w:r w:rsidR="0026425C">
        <w:rPr>
          <w:rFonts w:ascii="Times New Roman" w:hAnsi="Times New Roman" w:cs="Times New Roman"/>
          <w:sz w:val="24"/>
          <w:szCs w:val="24"/>
        </w:rPr>
        <w:t xml:space="preserve"> oluli</w:t>
      </w:r>
      <w:r w:rsidR="00C1480A">
        <w:rPr>
          <w:rFonts w:ascii="Times New Roman" w:hAnsi="Times New Roman" w:cs="Times New Roman"/>
          <w:sz w:val="24"/>
          <w:szCs w:val="24"/>
        </w:rPr>
        <w:t>st taotluse lisana esitatavad dokumenti – algset dekomissioneerimiskava.</w:t>
      </w:r>
      <w:r w:rsidR="00DC7227">
        <w:rPr>
          <w:rFonts w:ascii="Times New Roman" w:hAnsi="Times New Roman" w:cs="Times New Roman"/>
          <w:sz w:val="24"/>
          <w:szCs w:val="24"/>
        </w:rPr>
        <w:t xml:space="preserve"> </w:t>
      </w:r>
      <w:r w:rsidR="00D804C0" w:rsidRPr="699D8C7E">
        <w:rPr>
          <w:rFonts w:ascii="Times New Roman" w:hAnsi="Times New Roman" w:cs="Times New Roman"/>
          <w:sz w:val="24"/>
          <w:szCs w:val="24"/>
        </w:rPr>
        <w:t>Dekomissioneerimine on defineeritud kiirgusseaduse</w:t>
      </w:r>
      <w:r w:rsidR="00E61034" w:rsidRPr="699D8C7E">
        <w:rPr>
          <w:rFonts w:ascii="Times New Roman" w:hAnsi="Times New Roman" w:cs="Times New Roman"/>
          <w:sz w:val="24"/>
          <w:szCs w:val="24"/>
        </w:rPr>
        <w:t xml:space="preserve"> § 58 lõikes 4 </w:t>
      </w:r>
      <w:r w:rsidR="00D804C0" w:rsidRPr="699D8C7E">
        <w:rPr>
          <w:rFonts w:ascii="Times New Roman" w:hAnsi="Times New Roman" w:cs="Times New Roman"/>
          <w:sz w:val="24"/>
          <w:szCs w:val="24"/>
        </w:rPr>
        <w:t xml:space="preserve"> ja eelnõukohases seaduses kasutatakse mõistet samas tähenduses – </w:t>
      </w:r>
      <w:r w:rsidR="00107931" w:rsidRPr="699D8C7E">
        <w:rPr>
          <w:rFonts w:ascii="Times New Roman" w:hAnsi="Times New Roman" w:cs="Times New Roman"/>
          <w:sz w:val="24"/>
          <w:szCs w:val="24"/>
        </w:rPr>
        <w:t>need on</w:t>
      </w:r>
      <w:r w:rsidR="00E61034" w:rsidRPr="699D8C7E">
        <w:rPr>
          <w:rFonts w:ascii="Times New Roman" w:hAnsi="Times New Roman" w:cs="Times New Roman"/>
          <w:sz w:val="24"/>
          <w:szCs w:val="24"/>
        </w:rPr>
        <w:t xml:space="preserve"> kõik toimingud ja meetmed, mida rakendatakse kiirgusohtu kujutava rajatise tegevuse osaliseks või täielikuks lõpetamiseks, mis hõlmab ka rajatise desaktiveerimist ja osalist või täielikku demonteerimist.</w:t>
      </w:r>
      <w:r w:rsidR="002A755F">
        <w:rPr>
          <w:rFonts w:ascii="Times New Roman" w:hAnsi="Times New Roman" w:cs="Times New Roman"/>
          <w:sz w:val="24"/>
          <w:szCs w:val="24"/>
        </w:rPr>
        <w:t xml:space="preserve"> </w:t>
      </w:r>
      <w:r w:rsidR="1BAA774C" w:rsidRPr="1FC8C636">
        <w:rPr>
          <w:rFonts w:ascii="Times New Roman" w:hAnsi="Times New Roman" w:cs="Times New Roman"/>
          <w:sz w:val="24"/>
          <w:szCs w:val="24"/>
        </w:rPr>
        <w:t>E</w:t>
      </w:r>
      <w:r w:rsidR="12052877" w:rsidRPr="1FC8C636">
        <w:rPr>
          <w:rFonts w:ascii="Times New Roman" w:hAnsi="Times New Roman" w:cs="Times New Roman"/>
          <w:sz w:val="24"/>
          <w:szCs w:val="24"/>
        </w:rPr>
        <w:t xml:space="preserve">esmärk on tagada, et tuumakäitise demonteerimine ja tegevuse lõpetamine on </w:t>
      </w:r>
      <w:r w:rsidR="5ED595C6" w:rsidRPr="1FC8C636">
        <w:rPr>
          <w:rFonts w:ascii="Times New Roman" w:hAnsi="Times New Roman" w:cs="Times New Roman"/>
          <w:sz w:val="24"/>
          <w:szCs w:val="24"/>
        </w:rPr>
        <w:t xml:space="preserve">üldises plaanis </w:t>
      </w:r>
      <w:r w:rsidR="12052877" w:rsidRPr="1FC8C636">
        <w:rPr>
          <w:rFonts w:ascii="Times New Roman" w:hAnsi="Times New Roman" w:cs="Times New Roman"/>
          <w:sz w:val="24"/>
          <w:szCs w:val="24"/>
        </w:rPr>
        <w:t>planeeritud juba enne ehitamise algust.</w:t>
      </w:r>
      <w:r w:rsidR="03734EF1"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 xml:space="preserve">Algne </w:t>
      </w:r>
      <w:proofErr w:type="spellStart"/>
      <w:r w:rsidR="12052877" w:rsidRPr="1FC8C636">
        <w:rPr>
          <w:rFonts w:ascii="Times New Roman" w:hAnsi="Times New Roman" w:cs="Times New Roman"/>
          <w:sz w:val="24"/>
          <w:szCs w:val="24"/>
        </w:rPr>
        <w:t>dekomissioneerimiskava</w:t>
      </w:r>
      <w:proofErr w:type="spellEnd"/>
      <w:r w:rsidR="12052877" w:rsidRPr="1FC8C636">
        <w:rPr>
          <w:rFonts w:ascii="Times New Roman" w:hAnsi="Times New Roman" w:cs="Times New Roman"/>
          <w:sz w:val="24"/>
          <w:szCs w:val="24"/>
        </w:rPr>
        <w:t xml:space="preserve"> (</w:t>
      </w:r>
      <w:proofErr w:type="spellStart"/>
      <w:r w:rsidR="12052877" w:rsidRPr="1FC8C636">
        <w:rPr>
          <w:rFonts w:ascii="Times New Roman" w:hAnsi="Times New Roman" w:cs="Times New Roman"/>
          <w:i/>
          <w:iCs/>
          <w:sz w:val="24"/>
          <w:szCs w:val="24"/>
        </w:rPr>
        <w:t>Initial</w:t>
      </w:r>
      <w:proofErr w:type="spellEnd"/>
      <w:r w:rsidR="12052877" w:rsidRPr="1FC8C636">
        <w:rPr>
          <w:rFonts w:ascii="Times New Roman" w:hAnsi="Times New Roman" w:cs="Times New Roman"/>
          <w:i/>
          <w:iCs/>
          <w:sz w:val="24"/>
          <w:szCs w:val="24"/>
        </w:rPr>
        <w:t xml:space="preserve"> </w:t>
      </w:r>
      <w:proofErr w:type="spellStart"/>
      <w:r w:rsidR="12052877" w:rsidRPr="1FC8C636">
        <w:rPr>
          <w:rFonts w:ascii="Times New Roman" w:hAnsi="Times New Roman" w:cs="Times New Roman"/>
          <w:i/>
          <w:iCs/>
          <w:sz w:val="24"/>
          <w:szCs w:val="24"/>
        </w:rPr>
        <w:t>Decommissioning</w:t>
      </w:r>
      <w:proofErr w:type="spellEnd"/>
      <w:r w:rsidR="12052877" w:rsidRPr="1FC8C636">
        <w:rPr>
          <w:rFonts w:ascii="Times New Roman" w:hAnsi="Times New Roman" w:cs="Times New Roman"/>
          <w:i/>
          <w:iCs/>
          <w:sz w:val="24"/>
          <w:szCs w:val="24"/>
        </w:rPr>
        <w:t xml:space="preserve"> </w:t>
      </w:r>
      <w:proofErr w:type="spellStart"/>
      <w:r w:rsidR="12052877" w:rsidRPr="1FC8C636">
        <w:rPr>
          <w:rFonts w:ascii="Times New Roman" w:hAnsi="Times New Roman" w:cs="Times New Roman"/>
          <w:i/>
          <w:iCs/>
          <w:sz w:val="24"/>
          <w:szCs w:val="24"/>
        </w:rPr>
        <w:t>Plan</w:t>
      </w:r>
      <w:proofErr w:type="spellEnd"/>
      <w:r w:rsidR="12052877" w:rsidRPr="1FC8C636">
        <w:rPr>
          <w:rFonts w:ascii="Times New Roman" w:hAnsi="Times New Roman" w:cs="Times New Roman"/>
          <w:sz w:val="24"/>
          <w:szCs w:val="24"/>
        </w:rPr>
        <w:t>) on osa ehitusloa taotluse tehnilisest ja ohutuslikust alusdokumendist. Selle koostamine aitab vältida olukordi, kus käitise sulgemise ja jäätmete käitlemisega seotud kulud või ohud muutuvad ettenägematuks ja katmata riskiks.</w:t>
      </w:r>
      <w:r w:rsidR="709A4C7F"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Dekomi</w:t>
      </w:r>
      <w:r w:rsidR="290E5E2A" w:rsidRPr="1FC8C636">
        <w:rPr>
          <w:rFonts w:ascii="Times New Roman" w:hAnsi="Times New Roman" w:cs="Times New Roman"/>
          <w:sz w:val="24"/>
          <w:szCs w:val="24"/>
        </w:rPr>
        <w:t>s</w:t>
      </w:r>
      <w:r w:rsidR="12052877" w:rsidRPr="1FC8C636">
        <w:rPr>
          <w:rFonts w:ascii="Times New Roman" w:hAnsi="Times New Roman" w:cs="Times New Roman"/>
          <w:sz w:val="24"/>
          <w:szCs w:val="24"/>
        </w:rPr>
        <w:t>s</w:t>
      </w:r>
      <w:r w:rsidR="515C15D6" w:rsidRPr="1FC8C636">
        <w:rPr>
          <w:rFonts w:ascii="Times New Roman" w:hAnsi="Times New Roman" w:cs="Times New Roman"/>
          <w:sz w:val="24"/>
          <w:szCs w:val="24"/>
        </w:rPr>
        <w:t>i</w:t>
      </w:r>
      <w:r w:rsidR="12052877" w:rsidRPr="1FC8C636">
        <w:rPr>
          <w:rFonts w:ascii="Times New Roman" w:hAnsi="Times New Roman" w:cs="Times New Roman"/>
          <w:sz w:val="24"/>
          <w:szCs w:val="24"/>
        </w:rPr>
        <w:t>oneerimise kavandamine varases faasis tagab</w:t>
      </w:r>
      <w:r w:rsidR="10C582CE"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ohutu ja keskkonnahoidliku tegevuse lõpetamise võimalikkuse</w:t>
      </w:r>
      <w:r w:rsidR="6FB66922"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jäätmekäitluse ja rahastuse planeerimise</w:t>
      </w:r>
      <w:r w:rsidR="6F434760"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vastutuse ja riskide jaotuse läbipaistvuse</w:t>
      </w:r>
      <w:r w:rsidR="10B3E8AB" w:rsidRPr="1FC8C636">
        <w:rPr>
          <w:rFonts w:ascii="Times New Roman" w:hAnsi="Times New Roman" w:cs="Times New Roman"/>
          <w:sz w:val="24"/>
          <w:szCs w:val="24"/>
        </w:rPr>
        <w:t xml:space="preserve"> ning on kooskõlas </w:t>
      </w:r>
      <w:r w:rsidR="12052877" w:rsidRPr="1FC8C636">
        <w:rPr>
          <w:rFonts w:ascii="Times New Roman" w:hAnsi="Times New Roman" w:cs="Times New Roman"/>
          <w:sz w:val="24"/>
          <w:szCs w:val="24"/>
        </w:rPr>
        <w:t>rahvusvaheliselt tunnustatud põhimõt</w:t>
      </w:r>
      <w:r w:rsidR="594909E0" w:rsidRPr="1FC8C636">
        <w:rPr>
          <w:rFonts w:ascii="Times New Roman" w:hAnsi="Times New Roman" w:cs="Times New Roman"/>
          <w:sz w:val="24"/>
          <w:szCs w:val="24"/>
        </w:rPr>
        <w:t>t</w:t>
      </w:r>
      <w:r w:rsidR="12052877" w:rsidRPr="1FC8C636">
        <w:rPr>
          <w:rFonts w:ascii="Times New Roman" w:hAnsi="Times New Roman" w:cs="Times New Roman"/>
          <w:sz w:val="24"/>
          <w:szCs w:val="24"/>
        </w:rPr>
        <w:t>e</w:t>
      </w:r>
      <w:r w:rsidR="79FB8DBD" w:rsidRPr="1FC8C636">
        <w:rPr>
          <w:rFonts w:ascii="Times New Roman" w:hAnsi="Times New Roman" w:cs="Times New Roman"/>
          <w:sz w:val="24"/>
          <w:szCs w:val="24"/>
        </w:rPr>
        <w:t>ga</w:t>
      </w:r>
      <w:r w:rsidR="12052877" w:rsidRPr="1FC8C636">
        <w:rPr>
          <w:rFonts w:ascii="Times New Roman" w:hAnsi="Times New Roman" w:cs="Times New Roman"/>
          <w:sz w:val="24"/>
          <w:szCs w:val="24"/>
        </w:rPr>
        <w:t>: tuumakäitise „elutsükliline ohutus“ peab algama juba projekteerimisfaasis.</w:t>
      </w:r>
    </w:p>
    <w:p w14:paraId="41EA2A8B" w14:textId="34622B53" w:rsidR="00E908F2" w:rsidRPr="00150818" w:rsidRDefault="00E908F2" w:rsidP="1FC8C636">
      <w:pPr>
        <w:spacing w:after="0" w:line="240" w:lineRule="auto"/>
        <w:jc w:val="both"/>
        <w:rPr>
          <w:rFonts w:ascii="Times New Roman" w:hAnsi="Times New Roman" w:cs="Times New Roman"/>
          <w:sz w:val="24"/>
          <w:szCs w:val="24"/>
        </w:rPr>
      </w:pPr>
    </w:p>
    <w:p w14:paraId="3D30B7C9" w14:textId="20C7E833" w:rsidR="00E908F2" w:rsidRPr="00150818" w:rsidRDefault="12052877"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IAEA</w:t>
      </w:r>
      <w:r w:rsidR="3D91CB66" w:rsidRPr="1FC8C636">
        <w:rPr>
          <w:rFonts w:ascii="Times New Roman" w:hAnsi="Times New Roman" w:cs="Times New Roman"/>
          <w:sz w:val="24"/>
          <w:szCs w:val="24"/>
        </w:rPr>
        <w:t xml:space="preserve"> ohutusnõuded radioaktiivsete jäätmete lõppladustamise</w:t>
      </w:r>
      <w:r w:rsidR="16632D61" w:rsidRPr="1FC8C636">
        <w:rPr>
          <w:rFonts w:ascii="Times New Roman" w:hAnsi="Times New Roman" w:cs="Times New Roman"/>
          <w:sz w:val="24"/>
          <w:szCs w:val="24"/>
        </w:rPr>
        <w:t xml:space="preserve"> </w:t>
      </w:r>
      <w:r w:rsidR="20AB2931" w:rsidRPr="1FC8C636">
        <w:rPr>
          <w:rFonts w:ascii="Times New Roman" w:hAnsi="Times New Roman" w:cs="Times New Roman"/>
          <w:sz w:val="24"/>
          <w:szCs w:val="24"/>
        </w:rPr>
        <w:t>(</w:t>
      </w:r>
      <w:r w:rsidRPr="01325512">
        <w:rPr>
          <w:rFonts w:ascii="Times New Roman" w:hAnsi="Times New Roman" w:cs="Times New Roman"/>
          <w:i/>
          <w:iCs/>
          <w:sz w:val="24"/>
          <w:szCs w:val="24"/>
        </w:rPr>
        <w:t>SSR-5</w:t>
      </w:r>
      <w:r w:rsidR="75822F98" w:rsidRPr="01325512">
        <w:rPr>
          <w:rFonts w:ascii="Times New Roman" w:hAnsi="Times New Roman" w:cs="Times New Roman"/>
          <w:i/>
          <w:iCs/>
          <w:sz w:val="24"/>
          <w:szCs w:val="24"/>
        </w:rPr>
        <w:t>,</w:t>
      </w:r>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Disposal</w:t>
      </w:r>
      <w:proofErr w:type="spellEnd"/>
      <w:r w:rsidRPr="01325512">
        <w:rPr>
          <w:rFonts w:ascii="Times New Roman" w:hAnsi="Times New Roman" w:cs="Times New Roman"/>
          <w:i/>
          <w:iCs/>
          <w:sz w:val="24"/>
          <w:szCs w:val="24"/>
        </w:rPr>
        <w:t xml:space="preserve"> of </w:t>
      </w:r>
      <w:proofErr w:type="spellStart"/>
      <w:r w:rsidRPr="01325512">
        <w:rPr>
          <w:rFonts w:ascii="Times New Roman" w:hAnsi="Times New Roman" w:cs="Times New Roman"/>
          <w:i/>
          <w:iCs/>
          <w:sz w:val="24"/>
          <w:szCs w:val="24"/>
        </w:rPr>
        <w:t>Radioactive</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Waste</w:t>
      </w:r>
      <w:proofErr w:type="spellEnd"/>
      <w:r w:rsidRPr="01325512">
        <w:rPr>
          <w:rFonts w:ascii="Times New Roman" w:hAnsi="Times New Roman" w:cs="Times New Roman"/>
          <w:i/>
          <w:iCs/>
          <w:sz w:val="24"/>
          <w:szCs w:val="24"/>
        </w:rPr>
        <w:t>, nõue 12</w:t>
      </w:r>
      <w:r w:rsidR="00E908F2" w:rsidRPr="1FC8C636">
        <w:rPr>
          <w:rStyle w:val="Allmrkuseviide"/>
          <w:rFonts w:ascii="Times New Roman" w:hAnsi="Times New Roman" w:cs="Times New Roman"/>
          <w:sz w:val="24"/>
          <w:szCs w:val="24"/>
        </w:rPr>
        <w:footnoteReference w:id="32"/>
      </w:r>
      <w:r w:rsidR="0411F0CC" w:rsidRPr="1FC8C636">
        <w:rPr>
          <w:rFonts w:ascii="Times New Roman" w:hAnsi="Times New Roman" w:cs="Times New Roman"/>
          <w:sz w:val="24"/>
          <w:szCs w:val="24"/>
        </w:rPr>
        <w:t xml:space="preserve">) </w:t>
      </w:r>
      <w:r w:rsidR="2BC93539" w:rsidRPr="1FC8C636">
        <w:rPr>
          <w:rFonts w:ascii="Times New Roman" w:hAnsi="Times New Roman" w:cs="Times New Roman"/>
          <w:sz w:val="24"/>
          <w:szCs w:val="24"/>
        </w:rPr>
        <w:t>ja ehitiste dekomissioneerimise kohta (</w:t>
      </w:r>
      <w:r w:rsidR="2BC93539" w:rsidRPr="01325512">
        <w:rPr>
          <w:rFonts w:ascii="Times New Roman" w:hAnsi="Times New Roman" w:cs="Times New Roman"/>
          <w:i/>
          <w:iCs/>
          <w:sz w:val="24"/>
          <w:szCs w:val="24"/>
        </w:rPr>
        <w:t xml:space="preserve">GSR Part 6 </w:t>
      </w:r>
      <w:proofErr w:type="spellStart"/>
      <w:r w:rsidR="2BC93539" w:rsidRPr="01325512">
        <w:rPr>
          <w:rFonts w:ascii="Times New Roman" w:hAnsi="Times New Roman" w:cs="Times New Roman"/>
          <w:i/>
          <w:iCs/>
          <w:sz w:val="24"/>
          <w:szCs w:val="24"/>
        </w:rPr>
        <w:t>Decommissioning</w:t>
      </w:r>
      <w:proofErr w:type="spellEnd"/>
      <w:r w:rsidR="2BC93539" w:rsidRPr="01325512">
        <w:rPr>
          <w:rFonts w:ascii="Times New Roman" w:hAnsi="Times New Roman" w:cs="Times New Roman"/>
          <w:i/>
          <w:iCs/>
          <w:sz w:val="24"/>
          <w:szCs w:val="24"/>
        </w:rPr>
        <w:t xml:space="preserve"> of </w:t>
      </w:r>
      <w:proofErr w:type="spellStart"/>
      <w:r w:rsidR="2BC93539" w:rsidRPr="01325512">
        <w:rPr>
          <w:rFonts w:ascii="Times New Roman" w:hAnsi="Times New Roman" w:cs="Times New Roman"/>
          <w:i/>
          <w:iCs/>
          <w:sz w:val="24"/>
          <w:szCs w:val="24"/>
        </w:rPr>
        <w:t>Facilities</w:t>
      </w:r>
      <w:proofErr w:type="spellEnd"/>
      <w:r w:rsidR="2BC93539" w:rsidRPr="01325512">
        <w:rPr>
          <w:rFonts w:ascii="Times New Roman" w:hAnsi="Times New Roman" w:cs="Times New Roman"/>
          <w:i/>
          <w:iCs/>
          <w:sz w:val="24"/>
          <w:szCs w:val="24"/>
        </w:rPr>
        <w:t>, nõue 10</w:t>
      </w:r>
      <w:r w:rsidR="00E908F2" w:rsidRPr="1FC8C636">
        <w:rPr>
          <w:rStyle w:val="Allmrkuseviide"/>
          <w:rFonts w:ascii="Times New Roman" w:hAnsi="Times New Roman" w:cs="Times New Roman"/>
          <w:sz w:val="24"/>
          <w:szCs w:val="24"/>
        </w:rPr>
        <w:footnoteReference w:id="33"/>
      </w:r>
      <w:r w:rsidR="2BC93539" w:rsidRPr="1FC8C636">
        <w:rPr>
          <w:rFonts w:ascii="Times New Roman" w:hAnsi="Times New Roman" w:cs="Times New Roman"/>
          <w:sz w:val="24"/>
          <w:szCs w:val="24"/>
        </w:rPr>
        <w:t xml:space="preserve">) </w:t>
      </w:r>
      <w:r w:rsidR="0411F0CC" w:rsidRPr="1FC8C636">
        <w:rPr>
          <w:rFonts w:ascii="Times New Roman" w:hAnsi="Times New Roman" w:cs="Times New Roman"/>
          <w:sz w:val="24"/>
          <w:szCs w:val="24"/>
        </w:rPr>
        <w:t>sätestavad</w:t>
      </w:r>
      <w:r w:rsidR="1EFC082B" w:rsidRPr="1FC8C636">
        <w:rPr>
          <w:rFonts w:ascii="Times New Roman" w:hAnsi="Times New Roman" w:cs="Times New Roman"/>
          <w:sz w:val="24"/>
          <w:szCs w:val="24"/>
        </w:rPr>
        <w:t xml:space="preserve">, </w:t>
      </w:r>
      <w:r w:rsidR="1EFC082B" w:rsidRPr="00DF44F0">
        <w:rPr>
          <w:rFonts w:ascii="Times New Roman" w:hAnsi="Times New Roman" w:cs="Times New Roman"/>
          <w:sz w:val="24"/>
          <w:szCs w:val="24"/>
        </w:rPr>
        <w:t>et d</w:t>
      </w:r>
      <w:r w:rsidRPr="00DF44F0">
        <w:rPr>
          <w:rFonts w:ascii="Times New Roman" w:hAnsi="Times New Roman" w:cs="Times New Roman"/>
          <w:sz w:val="24"/>
          <w:szCs w:val="24"/>
        </w:rPr>
        <w:t>ekomi</w:t>
      </w:r>
      <w:r w:rsidR="12BB9611" w:rsidRPr="00DF44F0">
        <w:rPr>
          <w:rFonts w:ascii="Times New Roman" w:hAnsi="Times New Roman" w:cs="Times New Roman"/>
          <w:sz w:val="24"/>
          <w:szCs w:val="24"/>
        </w:rPr>
        <w:t>s</w:t>
      </w:r>
      <w:r w:rsidRPr="00DF44F0">
        <w:rPr>
          <w:rFonts w:ascii="Times New Roman" w:hAnsi="Times New Roman" w:cs="Times New Roman"/>
          <w:sz w:val="24"/>
          <w:szCs w:val="24"/>
        </w:rPr>
        <w:t>sioneerimise ja jäätmekäitluse kavad tuleb koostada enne käitise ehitamist ning neid tuleb regulaarselt ajakohastada kogu käitise elu</w:t>
      </w:r>
      <w:r w:rsidR="006A57B2" w:rsidRPr="00DF44F0">
        <w:rPr>
          <w:rFonts w:ascii="Times New Roman" w:hAnsi="Times New Roman" w:cs="Times New Roman"/>
          <w:sz w:val="24"/>
          <w:szCs w:val="24"/>
        </w:rPr>
        <w:t>kaare</w:t>
      </w:r>
      <w:r w:rsidRPr="00DF44F0">
        <w:rPr>
          <w:rFonts w:ascii="Times New Roman" w:hAnsi="Times New Roman" w:cs="Times New Roman"/>
          <w:sz w:val="24"/>
          <w:szCs w:val="24"/>
        </w:rPr>
        <w:t xml:space="preserve"> jooksul</w:t>
      </w:r>
      <w:r w:rsidR="72303336" w:rsidRPr="00DF44F0">
        <w:rPr>
          <w:rFonts w:ascii="Times New Roman" w:hAnsi="Times New Roman" w:cs="Times New Roman"/>
          <w:sz w:val="24"/>
          <w:szCs w:val="24"/>
        </w:rPr>
        <w:t>;</w:t>
      </w:r>
      <w:r w:rsidR="72303336" w:rsidRPr="1FC8C636">
        <w:rPr>
          <w:rFonts w:ascii="Times New Roman" w:hAnsi="Times New Roman" w:cs="Times New Roman"/>
          <w:sz w:val="24"/>
          <w:szCs w:val="24"/>
        </w:rPr>
        <w:t xml:space="preserve"> i</w:t>
      </w:r>
      <w:r w:rsidRPr="1FC8C636">
        <w:rPr>
          <w:rFonts w:ascii="Times New Roman" w:hAnsi="Times New Roman" w:cs="Times New Roman"/>
          <w:sz w:val="24"/>
          <w:szCs w:val="24"/>
        </w:rPr>
        <w:t xml:space="preserve">ga </w:t>
      </w:r>
      <w:r w:rsidR="2585B91C" w:rsidRPr="1FC8C636">
        <w:rPr>
          <w:rFonts w:ascii="Times New Roman" w:hAnsi="Times New Roman" w:cs="Times New Roman"/>
          <w:sz w:val="24"/>
          <w:szCs w:val="24"/>
        </w:rPr>
        <w:t>ehi</w:t>
      </w:r>
      <w:r w:rsidRPr="1FC8C636">
        <w:rPr>
          <w:rFonts w:ascii="Times New Roman" w:hAnsi="Times New Roman" w:cs="Times New Roman"/>
          <w:sz w:val="24"/>
          <w:szCs w:val="24"/>
        </w:rPr>
        <w:t xml:space="preserve">tise omanik peab koostama algse dekomissioneerimiskava, mis peab olema kooskõlas </w:t>
      </w:r>
      <w:r w:rsidR="677E3150" w:rsidRPr="1FC8C636">
        <w:rPr>
          <w:rFonts w:ascii="Times New Roman" w:hAnsi="Times New Roman" w:cs="Times New Roman"/>
          <w:sz w:val="24"/>
          <w:szCs w:val="24"/>
        </w:rPr>
        <w:t>ehi</w:t>
      </w:r>
      <w:r w:rsidRPr="1FC8C636">
        <w:rPr>
          <w:rFonts w:ascii="Times New Roman" w:hAnsi="Times New Roman" w:cs="Times New Roman"/>
          <w:sz w:val="24"/>
          <w:szCs w:val="24"/>
        </w:rPr>
        <w:t xml:space="preserve">tise ohutuskontseptsiooniga ja esitatud enne ehitusloa </w:t>
      </w:r>
      <w:r w:rsidR="00D60D9E">
        <w:rPr>
          <w:rFonts w:ascii="Times New Roman" w:hAnsi="Times New Roman" w:cs="Times New Roman"/>
          <w:sz w:val="24"/>
          <w:szCs w:val="24"/>
        </w:rPr>
        <w:t>andmist</w:t>
      </w:r>
      <w:r w:rsidRPr="1FC8C636">
        <w:rPr>
          <w:rFonts w:ascii="Times New Roman" w:hAnsi="Times New Roman" w:cs="Times New Roman"/>
          <w:sz w:val="24"/>
          <w:szCs w:val="24"/>
        </w:rPr>
        <w:t>.</w:t>
      </w:r>
      <w:r w:rsidR="39076613" w:rsidRPr="1FC8C636">
        <w:rPr>
          <w:rFonts w:ascii="Times New Roman" w:hAnsi="Times New Roman" w:cs="Times New Roman"/>
          <w:sz w:val="24"/>
          <w:szCs w:val="24"/>
        </w:rPr>
        <w:t xml:space="preserve"> Samuti rõhuta</w:t>
      </w:r>
      <w:r w:rsidR="191B2B3C" w:rsidRPr="1FC8C636">
        <w:rPr>
          <w:rFonts w:ascii="Times New Roman" w:hAnsi="Times New Roman" w:cs="Times New Roman"/>
          <w:sz w:val="24"/>
          <w:szCs w:val="24"/>
        </w:rPr>
        <w:t xml:space="preserve">b </w:t>
      </w:r>
      <w:r w:rsidR="39076613" w:rsidRPr="1FC8C636">
        <w:rPr>
          <w:rFonts w:ascii="Times New Roman" w:hAnsi="Times New Roman" w:cs="Times New Roman"/>
          <w:sz w:val="24"/>
          <w:szCs w:val="24"/>
        </w:rPr>
        <w:t>radioaktiivsete jäätmete ja kasutatud tuumkütuse ohutu käitlemise raamdirektiivi</w:t>
      </w:r>
      <w:r w:rsidRPr="1FC8C636">
        <w:rPr>
          <w:rFonts w:ascii="Times New Roman" w:hAnsi="Times New Roman" w:cs="Times New Roman"/>
          <w:sz w:val="24"/>
          <w:szCs w:val="24"/>
        </w:rPr>
        <w:t xml:space="preserve"> </w:t>
      </w:r>
      <w:r w:rsidRPr="1B1ACE63">
        <w:rPr>
          <w:rFonts w:ascii="Times New Roman" w:hAnsi="Times New Roman" w:cs="Times New Roman"/>
          <w:sz w:val="24"/>
          <w:szCs w:val="24"/>
        </w:rPr>
        <w:t>2011/70/Euratom</w:t>
      </w:r>
      <w:r w:rsidR="65475B47" w:rsidRPr="1B1ACE63">
        <w:rPr>
          <w:rFonts w:ascii="Times New Roman" w:hAnsi="Times New Roman" w:cs="Times New Roman"/>
          <w:sz w:val="24"/>
          <w:szCs w:val="24"/>
        </w:rPr>
        <w:t>,</w:t>
      </w:r>
      <w:r w:rsidR="65475B47" w:rsidRPr="1FC8C636">
        <w:rPr>
          <w:rFonts w:ascii="Times New Roman" w:hAnsi="Times New Roman" w:cs="Times New Roman"/>
          <w:sz w:val="24"/>
          <w:szCs w:val="24"/>
        </w:rPr>
        <w:t xml:space="preserve"> et</w:t>
      </w:r>
      <w:r w:rsidRPr="1FC8C636">
        <w:rPr>
          <w:rFonts w:ascii="Times New Roman" w:hAnsi="Times New Roman" w:cs="Times New Roman"/>
          <w:sz w:val="24"/>
          <w:szCs w:val="24"/>
        </w:rPr>
        <w:t xml:space="preserve"> liikmesriigid peavad tagama, et </w:t>
      </w:r>
      <w:r w:rsidR="2B136BED" w:rsidRPr="5ACE161F">
        <w:rPr>
          <w:rFonts w:ascii="Times New Roman" w:hAnsi="Times New Roman" w:cs="Times New Roman"/>
          <w:sz w:val="24"/>
          <w:szCs w:val="24"/>
        </w:rPr>
        <w:t xml:space="preserve"> riiklik </w:t>
      </w:r>
      <w:r w:rsidR="2B136BED" w:rsidRPr="6E513676">
        <w:rPr>
          <w:rFonts w:ascii="Times New Roman" w:hAnsi="Times New Roman" w:cs="Times New Roman"/>
          <w:sz w:val="24"/>
          <w:szCs w:val="24"/>
        </w:rPr>
        <w:t>programm</w:t>
      </w:r>
      <w:r w:rsidRPr="1FC8C636">
        <w:rPr>
          <w:rFonts w:ascii="Times New Roman" w:hAnsi="Times New Roman" w:cs="Times New Roman"/>
          <w:sz w:val="24"/>
          <w:szCs w:val="24"/>
        </w:rPr>
        <w:t xml:space="preserve"> </w:t>
      </w:r>
      <w:r w:rsidR="2BE7F6C4" w:rsidRPr="1FC8C636">
        <w:rPr>
          <w:rFonts w:ascii="Times New Roman" w:hAnsi="Times New Roman" w:cs="Times New Roman"/>
          <w:sz w:val="24"/>
          <w:szCs w:val="24"/>
        </w:rPr>
        <w:t>s</w:t>
      </w:r>
      <w:r w:rsidR="3190F222" w:rsidRPr="1FC8C636">
        <w:rPr>
          <w:rFonts w:ascii="Times New Roman" w:hAnsi="Times New Roman" w:cs="Times New Roman"/>
          <w:sz w:val="24"/>
          <w:szCs w:val="24"/>
        </w:rPr>
        <w:t>isaldaks</w:t>
      </w:r>
      <w:r w:rsidR="2BE7F6C4" w:rsidRPr="1FC8C636">
        <w:rPr>
          <w:rFonts w:ascii="Times New Roman" w:hAnsi="Times New Roman" w:cs="Times New Roman"/>
          <w:sz w:val="24"/>
          <w:szCs w:val="24"/>
        </w:rPr>
        <w:t xml:space="preserve"> </w:t>
      </w:r>
      <w:r w:rsidR="284AD6F0" w:rsidRPr="67FAD942">
        <w:rPr>
          <w:rFonts w:ascii="Times New Roman" w:eastAsia="Times New Roman" w:hAnsi="Times New Roman" w:cs="Times New Roman"/>
          <w:sz w:val="24"/>
          <w:szCs w:val="24"/>
        </w:rPr>
        <w:t>ülevaade</w:t>
      </w:r>
      <w:r w:rsidR="662294BD" w:rsidRPr="67FAD942">
        <w:rPr>
          <w:rFonts w:ascii="Times New Roman" w:eastAsia="Times New Roman" w:hAnsi="Times New Roman" w:cs="Times New Roman"/>
          <w:sz w:val="24"/>
          <w:szCs w:val="24"/>
        </w:rPr>
        <w:t>t</w:t>
      </w:r>
      <w:r w:rsidR="695CD6C0" w:rsidRPr="67FAD942">
        <w:rPr>
          <w:rFonts w:ascii="Times New Roman" w:eastAsia="Times New Roman" w:hAnsi="Times New Roman" w:cs="Times New Roman"/>
          <w:sz w:val="24"/>
          <w:szCs w:val="24"/>
        </w:rPr>
        <w:t xml:space="preserve"> </w:t>
      </w:r>
      <w:r w:rsidR="525B3BC0" w:rsidRPr="67FAD942">
        <w:rPr>
          <w:rFonts w:ascii="Times New Roman" w:eastAsia="Times New Roman" w:hAnsi="Times New Roman" w:cs="Times New Roman"/>
          <w:sz w:val="24"/>
          <w:szCs w:val="24"/>
        </w:rPr>
        <w:t>nii olemasolevatest</w:t>
      </w:r>
      <w:r w:rsidR="284AD6F0" w:rsidRPr="67FAD942">
        <w:rPr>
          <w:rFonts w:ascii="Times New Roman" w:eastAsia="Times New Roman" w:hAnsi="Times New Roman" w:cs="Times New Roman"/>
          <w:sz w:val="24"/>
          <w:szCs w:val="24"/>
        </w:rPr>
        <w:t xml:space="preserve"> </w:t>
      </w:r>
      <w:r w:rsidR="695CD6C0" w:rsidRPr="67FAD942">
        <w:rPr>
          <w:rFonts w:ascii="Times New Roman" w:eastAsia="Times New Roman" w:hAnsi="Times New Roman" w:cs="Times New Roman"/>
          <w:sz w:val="24"/>
          <w:szCs w:val="24"/>
        </w:rPr>
        <w:t xml:space="preserve">kasutatud </w:t>
      </w:r>
      <w:r w:rsidR="284AD6F0" w:rsidRPr="67FAD942">
        <w:rPr>
          <w:rFonts w:ascii="Times New Roman" w:eastAsia="Times New Roman" w:hAnsi="Times New Roman" w:cs="Times New Roman"/>
          <w:sz w:val="24"/>
          <w:szCs w:val="24"/>
        </w:rPr>
        <w:t xml:space="preserve">tuumkütuse </w:t>
      </w:r>
      <w:r w:rsidR="695CD6C0" w:rsidRPr="67FAD942">
        <w:rPr>
          <w:rFonts w:ascii="Times New Roman" w:eastAsia="Times New Roman" w:hAnsi="Times New Roman" w:cs="Times New Roman"/>
          <w:sz w:val="24"/>
          <w:szCs w:val="24"/>
        </w:rPr>
        <w:t xml:space="preserve">ja </w:t>
      </w:r>
      <w:r w:rsidR="284AD6F0" w:rsidRPr="67FAD942">
        <w:rPr>
          <w:rFonts w:ascii="Times New Roman" w:eastAsia="Times New Roman" w:hAnsi="Times New Roman" w:cs="Times New Roman"/>
          <w:sz w:val="24"/>
          <w:szCs w:val="24"/>
        </w:rPr>
        <w:t>radioaktiivsete</w:t>
      </w:r>
      <w:r w:rsidR="695CD6C0" w:rsidRPr="67FAD942">
        <w:rPr>
          <w:rFonts w:ascii="Times New Roman" w:eastAsia="Times New Roman" w:hAnsi="Times New Roman" w:cs="Times New Roman"/>
          <w:sz w:val="24"/>
          <w:szCs w:val="24"/>
        </w:rPr>
        <w:t xml:space="preserve"> </w:t>
      </w:r>
      <w:r w:rsidR="284AD6F0" w:rsidRPr="67FAD942">
        <w:rPr>
          <w:rFonts w:ascii="Times New Roman" w:eastAsia="Times New Roman" w:hAnsi="Times New Roman" w:cs="Times New Roman"/>
          <w:sz w:val="24"/>
          <w:szCs w:val="24"/>
        </w:rPr>
        <w:t>jäätmete</w:t>
      </w:r>
      <w:r w:rsidR="695CD6C0" w:rsidRPr="67FAD942">
        <w:rPr>
          <w:rFonts w:ascii="Times New Roman" w:eastAsia="Times New Roman" w:hAnsi="Times New Roman" w:cs="Times New Roman"/>
          <w:sz w:val="24"/>
          <w:szCs w:val="24"/>
        </w:rPr>
        <w:t xml:space="preserve"> </w:t>
      </w:r>
      <w:r w:rsidR="71FF8855" w:rsidRPr="67FAD942">
        <w:rPr>
          <w:rFonts w:ascii="Times New Roman" w:eastAsia="Times New Roman" w:hAnsi="Times New Roman" w:cs="Times New Roman"/>
          <w:sz w:val="24"/>
          <w:szCs w:val="24"/>
        </w:rPr>
        <w:t>ko</w:t>
      </w:r>
      <w:r w:rsidR="5525F8F3" w:rsidRPr="67FAD942">
        <w:rPr>
          <w:rFonts w:ascii="Times New Roman" w:eastAsia="Times New Roman" w:hAnsi="Times New Roman" w:cs="Times New Roman"/>
          <w:sz w:val="24"/>
          <w:szCs w:val="24"/>
        </w:rPr>
        <w:t>gustest kui ka</w:t>
      </w:r>
      <w:r w:rsidR="695CD6C0" w:rsidRPr="67FAD942">
        <w:rPr>
          <w:rFonts w:ascii="Times New Roman" w:eastAsia="Times New Roman" w:hAnsi="Times New Roman" w:cs="Times New Roman"/>
          <w:sz w:val="24"/>
          <w:szCs w:val="24"/>
        </w:rPr>
        <w:t xml:space="preserve"> tulevikus tekkivate koguste </w:t>
      </w:r>
      <w:r w:rsidR="284AD6F0" w:rsidRPr="67FAD942">
        <w:rPr>
          <w:rFonts w:ascii="Times New Roman" w:eastAsia="Times New Roman" w:hAnsi="Times New Roman" w:cs="Times New Roman"/>
          <w:sz w:val="24"/>
          <w:szCs w:val="24"/>
        </w:rPr>
        <w:t>prognoosi</w:t>
      </w:r>
      <w:r w:rsidR="695CD6C0" w:rsidRPr="67FAD942">
        <w:rPr>
          <w:rFonts w:ascii="Times New Roman" w:eastAsia="Times New Roman" w:hAnsi="Times New Roman" w:cs="Times New Roman"/>
          <w:sz w:val="24"/>
          <w:szCs w:val="24"/>
        </w:rPr>
        <w:t xml:space="preserve">, kaasa arvatud </w:t>
      </w:r>
      <w:r w:rsidR="2244E5C1" w:rsidRPr="67FAD942">
        <w:rPr>
          <w:rFonts w:ascii="Times New Roman" w:eastAsia="Times New Roman" w:hAnsi="Times New Roman" w:cs="Times New Roman"/>
          <w:sz w:val="24"/>
          <w:szCs w:val="24"/>
        </w:rPr>
        <w:t xml:space="preserve">tuumakäitise </w:t>
      </w:r>
      <w:r w:rsidR="284AD6F0" w:rsidRPr="67FAD942">
        <w:rPr>
          <w:rFonts w:ascii="Times New Roman" w:eastAsia="Times New Roman" w:hAnsi="Times New Roman" w:cs="Times New Roman"/>
          <w:sz w:val="24"/>
          <w:szCs w:val="24"/>
        </w:rPr>
        <w:t>dekomis</w:t>
      </w:r>
      <w:r w:rsidR="167D866D" w:rsidRPr="67FAD942">
        <w:rPr>
          <w:rFonts w:ascii="Times New Roman" w:eastAsia="Times New Roman" w:hAnsi="Times New Roman" w:cs="Times New Roman"/>
          <w:sz w:val="24"/>
          <w:szCs w:val="24"/>
        </w:rPr>
        <w:t>si</w:t>
      </w:r>
      <w:r w:rsidR="284AD6F0" w:rsidRPr="67FAD942">
        <w:rPr>
          <w:rFonts w:ascii="Times New Roman" w:eastAsia="Times New Roman" w:hAnsi="Times New Roman" w:cs="Times New Roman"/>
          <w:sz w:val="24"/>
          <w:szCs w:val="24"/>
        </w:rPr>
        <w:t>oneerimise</w:t>
      </w:r>
      <w:r w:rsidR="695CD6C0" w:rsidRPr="67FAD942">
        <w:rPr>
          <w:rFonts w:ascii="Times New Roman" w:eastAsia="Times New Roman" w:hAnsi="Times New Roman" w:cs="Times New Roman"/>
          <w:sz w:val="24"/>
          <w:szCs w:val="24"/>
        </w:rPr>
        <w:t xml:space="preserve"> korral tekkivad kogused, näidates selgelt radioaktiivsete jäätmete ja kasutatud tuumkütuse asukoha ja koguse vastavalt asjakohasele radioaktiivsete jäätmete klassifikatsioonile</w:t>
      </w:r>
      <w:r w:rsidR="52FE7730" w:rsidRPr="67FAD942">
        <w:rPr>
          <w:rFonts w:ascii="Times New Roman" w:eastAsia="Times New Roman" w:hAnsi="Times New Roman" w:cs="Times New Roman"/>
          <w:sz w:val="24"/>
          <w:szCs w:val="24"/>
        </w:rPr>
        <w:t>.</w:t>
      </w:r>
    </w:p>
    <w:p w14:paraId="2AD9299D" w14:textId="0326331C" w:rsidR="00E908F2" w:rsidRPr="00150818" w:rsidRDefault="00E908F2" w:rsidP="1FC8C636">
      <w:pPr>
        <w:spacing w:after="0" w:line="240" w:lineRule="auto"/>
        <w:jc w:val="both"/>
        <w:rPr>
          <w:rFonts w:ascii="Times New Roman" w:hAnsi="Times New Roman" w:cs="Times New Roman"/>
          <w:sz w:val="24"/>
          <w:szCs w:val="24"/>
        </w:rPr>
      </w:pPr>
    </w:p>
    <w:p w14:paraId="624A3C09" w14:textId="33FE5927" w:rsidR="00E908F2" w:rsidRPr="00150818" w:rsidRDefault="6DC97757"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D</w:t>
      </w:r>
      <w:r w:rsidR="12052877" w:rsidRPr="1FC8C636">
        <w:rPr>
          <w:rFonts w:ascii="Times New Roman" w:hAnsi="Times New Roman" w:cs="Times New Roman"/>
          <w:sz w:val="24"/>
          <w:szCs w:val="24"/>
        </w:rPr>
        <w:t>ekomissioneerimiskava peab olema tehnoloogiapõhine, arvestama keskkonnamõju ja rahastamise korraldust.</w:t>
      </w:r>
      <w:r w:rsidR="0CBE831E"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Pädeva asutuse roll on kavale esitatud nõuete</w:t>
      </w:r>
      <w:r w:rsidR="6DA394D7" w:rsidRPr="1FC8C636">
        <w:rPr>
          <w:rFonts w:ascii="Times New Roman" w:hAnsi="Times New Roman" w:cs="Times New Roman"/>
          <w:sz w:val="24"/>
          <w:szCs w:val="24"/>
        </w:rPr>
        <w:t xml:space="preserve">, korralise perioodilise ülevaatuse ja selle hindamise tähtagade määramine. </w:t>
      </w:r>
      <w:r w:rsidR="12052877" w:rsidRPr="1FC8C636">
        <w:rPr>
          <w:rFonts w:ascii="Times New Roman" w:hAnsi="Times New Roman" w:cs="Times New Roman"/>
          <w:sz w:val="24"/>
          <w:szCs w:val="24"/>
        </w:rPr>
        <w:t>See tagab, et kava ei jää formaalseks dokumendiks, vaid seda hinnatakse ja ajakohastatakse vastavalt uutele tehnilistele või õiguslikele asjaoludele.</w:t>
      </w:r>
    </w:p>
    <w:p w14:paraId="0B7E9D4B" w14:textId="3FEA0927" w:rsidR="00E908F2" w:rsidRPr="00150818" w:rsidRDefault="00E908F2" w:rsidP="1FC8C636">
      <w:pPr>
        <w:spacing w:after="0" w:line="240" w:lineRule="auto"/>
        <w:jc w:val="both"/>
        <w:rPr>
          <w:rFonts w:ascii="Times New Roman" w:hAnsi="Times New Roman" w:cs="Times New Roman"/>
          <w:sz w:val="24"/>
          <w:szCs w:val="24"/>
        </w:rPr>
      </w:pPr>
    </w:p>
    <w:p w14:paraId="333BE51F" w14:textId="38C5FF49" w:rsidR="00E908F2" w:rsidRPr="00150818" w:rsidRDefault="12052877"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Korraline ja erakorraline ülevaatus</w:t>
      </w:r>
      <w:r w:rsidR="590E3579" w:rsidRPr="1FC8C636">
        <w:rPr>
          <w:rFonts w:ascii="Times New Roman" w:hAnsi="Times New Roman" w:cs="Times New Roman"/>
          <w:sz w:val="24"/>
          <w:szCs w:val="24"/>
        </w:rPr>
        <w:t xml:space="preserve"> </w:t>
      </w:r>
      <w:r w:rsidRPr="1FC8C636">
        <w:rPr>
          <w:rFonts w:ascii="Times New Roman" w:hAnsi="Times New Roman" w:cs="Times New Roman"/>
          <w:sz w:val="24"/>
          <w:szCs w:val="24"/>
        </w:rPr>
        <w:t>vastab IAEA GSR Part 6</w:t>
      </w:r>
      <w:r w:rsidR="772E4D7B" w:rsidRPr="1FC8C636">
        <w:rPr>
          <w:rFonts w:ascii="Times New Roman" w:hAnsi="Times New Roman" w:cs="Times New Roman"/>
          <w:sz w:val="24"/>
          <w:szCs w:val="24"/>
        </w:rPr>
        <w:t xml:space="preserve"> (</w:t>
      </w:r>
      <w:r w:rsidRPr="1FC8C636">
        <w:rPr>
          <w:rFonts w:ascii="Times New Roman" w:hAnsi="Times New Roman" w:cs="Times New Roman"/>
          <w:sz w:val="24"/>
          <w:szCs w:val="24"/>
        </w:rPr>
        <w:t>nõue 15</w:t>
      </w:r>
      <w:r w:rsidR="4C4B56BC" w:rsidRPr="1FC8C636">
        <w:rPr>
          <w:rFonts w:ascii="Times New Roman" w:hAnsi="Times New Roman" w:cs="Times New Roman"/>
          <w:sz w:val="24"/>
          <w:szCs w:val="24"/>
        </w:rPr>
        <w:t>)</w:t>
      </w:r>
      <w:r w:rsidRPr="1FC8C636">
        <w:rPr>
          <w:rFonts w:ascii="Times New Roman" w:hAnsi="Times New Roman" w:cs="Times New Roman"/>
          <w:sz w:val="24"/>
          <w:szCs w:val="24"/>
        </w:rPr>
        <w:t xml:space="preserve"> põhimõttele</w:t>
      </w:r>
      <w:r w:rsidR="009BF2A3" w:rsidRPr="1FC8C636">
        <w:rPr>
          <w:rFonts w:ascii="Times New Roman" w:hAnsi="Times New Roman" w:cs="Times New Roman"/>
          <w:sz w:val="24"/>
          <w:szCs w:val="24"/>
        </w:rPr>
        <w:t xml:space="preserve">, et </w:t>
      </w:r>
      <w:r w:rsidRPr="1FC8C636">
        <w:rPr>
          <w:rFonts w:ascii="Times New Roman" w:hAnsi="Times New Roman" w:cs="Times New Roman"/>
          <w:sz w:val="24"/>
          <w:szCs w:val="24"/>
        </w:rPr>
        <w:t>kava tuleb uuendada perioodiliselt ja alati, kui ilmnevad olulised muutused seadusandluses, tehnoloogias või asukoha tingimustes.</w:t>
      </w:r>
      <w:r w:rsidR="08E1516C" w:rsidRPr="1FC8C636">
        <w:rPr>
          <w:rFonts w:ascii="Times New Roman" w:hAnsi="Times New Roman" w:cs="Times New Roman"/>
          <w:sz w:val="24"/>
          <w:szCs w:val="24"/>
        </w:rPr>
        <w:t xml:space="preserve"> </w:t>
      </w:r>
    </w:p>
    <w:p w14:paraId="6556A306" w14:textId="701129A1" w:rsidR="004A3809" w:rsidRDefault="004A3809" w:rsidP="1FC8C636">
      <w:pPr>
        <w:spacing w:after="0" w:line="240" w:lineRule="auto"/>
        <w:jc w:val="both"/>
        <w:rPr>
          <w:rFonts w:ascii="Times New Roman" w:hAnsi="Times New Roman" w:cs="Times New Roman"/>
          <w:sz w:val="24"/>
          <w:szCs w:val="24"/>
        </w:rPr>
      </w:pPr>
    </w:p>
    <w:p w14:paraId="63ECE84A" w14:textId="7CF967B9" w:rsidR="00C3587D" w:rsidRPr="00C3587D" w:rsidRDefault="579AA8C4" w:rsidP="1FC8C636">
      <w:pPr>
        <w:spacing w:after="0" w:line="240" w:lineRule="auto"/>
        <w:jc w:val="both"/>
        <w:rPr>
          <w:rFonts w:ascii="Times New Roman" w:hAnsi="Times New Roman" w:cs="Times New Roman"/>
          <w:sz w:val="24"/>
          <w:szCs w:val="24"/>
        </w:rPr>
      </w:pPr>
      <w:r w:rsidRPr="0BA59C3A">
        <w:rPr>
          <w:rFonts w:ascii="Times New Roman" w:hAnsi="Times New Roman" w:cs="Times New Roman"/>
          <w:b/>
          <w:bCs/>
          <w:sz w:val="24"/>
          <w:szCs w:val="24"/>
        </w:rPr>
        <w:t>Eelnõu §</w:t>
      </w:r>
      <w:r w:rsidR="00C3587D" w:rsidRPr="00C3587D">
        <w:rPr>
          <w:rFonts w:ascii="Times New Roman" w:hAnsi="Times New Roman" w:cs="Times New Roman"/>
          <w:b/>
          <w:bCs/>
          <w:sz w:val="24"/>
          <w:szCs w:val="24"/>
        </w:rPr>
        <w:t xml:space="preserve"> 19 </w:t>
      </w:r>
      <w:r w:rsidR="00C3587D" w:rsidRPr="699D8C7E">
        <w:rPr>
          <w:rFonts w:ascii="Times New Roman" w:hAnsi="Times New Roman" w:cs="Times New Roman"/>
          <w:sz w:val="24"/>
          <w:szCs w:val="24"/>
        </w:rPr>
        <w:t>reguleerib e</w:t>
      </w:r>
      <w:r w:rsidR="00C3587D" w:rsidRPr="2098D634">
        <w:rPr>
          <w:rFonts w:ascii="Times New Roman" w:hAnsi="Times New Roman" w:cs="Times New Roman"/>
          <w:sz w:val="24"/>
          <w:szCs w:val="24"/>
        </w:rPr>
        <w:t>hitamise aegset järelevalvet.</w:t>
      </w:r>
    </w:p>
    <w:p w14:paraId="72868CF8" w14:textId="3272E6A2" w:rsidR="00E908F2" w:rsidRPr="00150818" w:rsidRDefault="186792A1" w:rsidP="1FC8C636">
      <w:pPr>
        <w:spacing w:after="0" w:line="240" w:lineRule="auto"/>
        <w:jc w:val="both"/>
      </w:pPr>
      <w:r w:rsidRPr="1FC8C636">
        <w:rPr>
          <w:rFonts w:ascii="Times New Roman" w:hAnsi="Times New Roman" w:cs="Times New Roman"/>
          <w:sz w:val="24"/>
          <w:szCs w:val="24"/>
        </w:rPr>
        <w:t>Seaduses nähakse tavapärase ehitustegevusega võrreldes ka erisus t</w:t>
      </w:r>
      <w:r w:rsidR="12052877" w:rsidRPr="1FC8C636">
        <w:rPr>
          <w:rFonts w:ascii="Times New Roman" w:hAnsi="Times New Roman" w:cs="Times New Roman"/>
          <w:sz w:val="24"/>
          <w:szCs w:val="24"/>
        </w:rPr>
        <w:t>uumakäitise ehitamise järelevalve</w:t>
      </w:r>
      <w:r w:rsidR="17D53D5E" w:rsidRPr="1FC8C636">
        <w:rPr>
          <w:rFonts w:ascii="Times New Roman" w:hAnsi="Times New Roman" w:cs="Times New Roman"/>
          <w:sz w:val="24"/>
          <w:szCs w:val="24"/>
        </w:rPr>
        <w:t xml:space="preserve"> osas. E</w:t>
      </w:r>
      <w:r w:rsidR="12052877" w:rsidRPr="1FC8C636">
        <w:rPr>
          <w:rFonts w:ascii="Times New Roman" w:hAnsi="Times New Roman" w:cs="Times New Roman"/>
          <w:sz w:val="24"/>
          <w:szCs w:val="24"/>
        </w:rPr>
        <w:t xml:space="preserve">esmärk on tagada, et </w:t>
      </w:r>
      <w:r w:rsidR="4531012C" w:rsidRPr="1FC8C636">
        <w:rPr>
          <w:rFonts w:ascii="Times New Roman" w:hAnsi="Times New Roman" w:cs="Times New Roman"/>
          <w:sz w:val="24"/>
          <w:szCs w:val="24"/>
        </w:rPr>
        <w:t>kogu ehituse protsessi</w:t>
      </w:r>
      <w:r w:rsidR="12052877" w:rsidRPr="1FC8C636">
        <w:rPr>
          <w:rFonts w:ascii="Times New Roman" w:hAnsi="Times New Roman" w:cs="Times New Roman"/>
          <w:sz w:val="24"/>
          <w:szCs w:val="24"/>
        </w:rPr>
        <w:t xml:space="preserve"> ajal säilib ohutus, kvaliteet ja vastavus rahvusvahelistele</w:t>
      </w:r>
      <w:r w:rsidR="79730C6A"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standarditele.</w:t>
      </w:r>
      <w:r w:rsidR="1DA26DBC"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Tuumakäitise ehitamine erineb tavalisest ehit</w:t>
      </w:r>
      <w:r w:rsidR="007F1B19">
        <w:rPr>
          <w:rFonts w:ascii="Times New Roman" w:hAnsi="Times New Roman" w:cs="Times New Roman"/>
          <w:sz w:val="24"/>
          <w:szCs w:val="24"/>
        </w:rPr>
        <w:t>ami</w:t>
      </w:r>
      <w:r w:rsidR="12052877" w:rsidRPr="1FC8C636">
        <w:rPr>
          <w:rFonts w:ascii="Times New Roman" w:hAnsi="Times New Roman" w:cs="Times New Roman"/>
          <w:sz w:val="24"/>
          <w:szCs w:val="24"/>
        </w:rPr>
        <w:t xml:space="preserve">sest, kuna juba </w:t>
      </w:r>
      <w:r w:rsidR="4A3C44B7" w:rsidRPr="49C381F5">
        <w:rPr>
          <w:rFonts w:ascii="Times New Roman" w:hAnsi="Times New Roman" w:cs="Times New Roman"/>
          <w:sz w:val="24"/>
          <w:szCs w:val="24"/>
        </w:rPr>
        <w:t>ehita</w:t>
      </w:r>
      <w:r w:rsidR="12052877" w:rsidRPr="49C381F5">
        <w:rPr>
          <w:rFonts w:ascii="Times New Roman" w:hAnsi="Times New Roman" w:cs="Times New Roman"/>
          <w:sz w:val="24"/>
          <w:szCs w:val="24"/>
        </w:rPr>
        <w:t>mise</w:t>
      </w:r>
      <w:r w:rsidR="12052877" w:rsidRPr="1FC8C636">
        <w:rPr>
          <w:rFonts w:ascii="Times New Roman" w:hAnsi="Times New Roman" w:cs="Times New Roman"/>
          <w:sz w:val="24"/>
          <w:szCs w:val="24"/>
        </w:rPr>
        <w:t xml:space="preserve"> käigus luuakse ohutuse seisukohalt kriitilisi süsteeme (nt reaktorisüsteemid, primaar- ja sekundaarjahutus, ohutuskestad).</w:t>
      </w:r>
      <w:r w:rsidR="3AF0DBC8"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Seetõttu peab riiklik järelevalve olema pidev, riskipõhine ja sõltumatu.</w:t>
      </w:r>
    </w:p>
    <w:p w14:paraId="29D85D99" w14:textId="1C017070" w:rsidR="00E908F2" w:rsidRPr="00150818" w:rsidRDefault="12052877"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Pädeva asutuse järelevalve hõlmab</w:t>
      </w:r>
      <w:r w:rsidR="2982B00E" w:rsidRPr="1FC8C636">
        <w:rPr>
          <w:rFonts w:ascii="Times New Roman" w:hAnsi="Times New Roman" w:cs="Times New Roman"/>
          <w:sz w:val="24"/>
          <w:szCs w:val="24"/>
        </w:rPr>
        <w:t xml:space="preserve"> </w:t>
      </w:r>
      <w:r w:rsidRPr="1FC8C636">
        <w:rPr>
          <w:rFonts w:ascii="Times New Roman" w:hAnsi="Times New Roman" w:cs="Times New Roman"/>
          <w:sz w:val="24"/>
          <w:szCs w:val="24"/>
        </w:rPr>
        <w:t>tööde kvaliteedi, dokumentatsiooni ja materjalide vastavuse kontrolli</w:t>
      </w:r>
      <w:r w:rsidR="758A7BC2" w:rsidRPr="1FC8C636">
        <w:rPr>
          <w:rFonts w:ascii="Times New Roman" w:hAnsi="Times New Roman" w:cs="Times New Roman"/>
          <w:sz w:val="24"/>
          <w:szCs w:val="24"/>
        </w:rPr>
        <w:t xml:space="preserve">, </w:t>
      </w:r>
      <w:r w:rsidRPr="1FC8C636">
        <w:rPr>
          <w:rFonts w:ascii="Times New Roman" w:hAnsi="Times New Roman" w:cs="Times New Roman"/>
          <w:sz w:val="24"/>
          <w:szCs w:val="24"/>
        </w:rPr>
        <w:t>ohutuskultuuri ja kvaliteedisüsteemide toimivuse hindamist</w:t>
      </w:r>
      <w:r w:rsidR="75DEB397" w:rsidRPr="1FC8C636">
        <w:rPr>
          <w:rFonts w:ascii="Times New Roman" w:hAnsi="Times New Roman" w:cs="Times New Roman"/>
          <w:sz w:val="24"/>
          <w:szCs w:val="24"/>
        </w:rPr>
        <w:t xml:space="preserve">, </w:t>
      </w:r>
      <w:r w:rsidRPr="1FC8C636">
        <w:rPr>
          <w:rFonts w:ascii="Times New Roman" w:hAnsi="Times New Roman" w:cs="Times New Roman"/>
          <w:sz w:val="24"/>
          <w:szCs w:val="24"/>
        </w:rPr>
        <w:t>tööde etappide kaupa jätkamise lubamist ainult siis, kui eelmine etapp on ohutult lõpule viidud.</w:t>
      </w:r>
    </w:p>
    <w:p w14:paraId="7796E877" w14:textId="4CBEB2FC" w:rsidR="00E908F2" w:rsidRPr="00150818" w:rsidRDefault="00E908F2" w:rsidP="1FC8C636">
      <w:pPr>
        <w:spacing w:after="0" w:line="240" w:lineRule="auto"/>
        <w:jc w:val="both"/>
        <w:rPr>
          <w:rFonts w:ascii="Times New Roman" w:hAnsi="Times New Roman" w:cs="Times New Roman"/>
          <w:sz w:val="24"/>
          <w:szCs w:val="24"/>
        </w:rPr>
      </w:pPr>
    </w:p>
    <w:p w14:paraId="58AE49B4" w14:textId="1404A555" w:rsidR="00E908F2" w:rsidRPr="00150818" w:rsidRDefault="65CBD698" w:rsidP="1FC8C636">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 xml:space="preserve">Antud lähenemine on kooskõlas </w:t>
      </w:r>
      <w:r w:rsidR="12052877" w:rsidRPr="1FC8C636">
        <w:rPr>
          <w:rFonts w:ascii="Times New Roman" w:hAnsi="Times New Roman" w:cs="Times New Roman"/>
          <w:sz w:val="24"/>
          <w:szCs w:val="24"/>
        </w:rPr>
        <w:t>IAEA</w:t>
      </w:r>
      <w:r w:rsidR="6DCCC727" w:rsidRPr="1FC8C636">
        <w:rPr>
          <w:rFonts w:ascii="Times New Roman" w:hAnsi="Times New Roman" w:cs="Times New Roman"/>
          <w:sz w:val="24"/>
          <w:szCs w:val="24"/>
        </w:rPr>
        <w:t xml:space="preserve"> üldise ohutusstandardiga</w:t>
      </w:r>
      <w:r w:rsidR="12052877" w:rsidRPr="1FC8C636">
        <w:rPr>
          <w:rFonts w:ascii="Times New Roman" w:hAnsi="Times New Roman" w:cs="Times New Roman"/>
          <w:sz w:val="24"/>
          <w:szCs w:val="24"/>
        </w:rPr>
        <w:t xml:space="preserve"> </w:t>
      </w:r>
      <w:r w:rsidR="1C39D474"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GSR Part 1</w:t>
      </w:r>
      <w:r w:rsidRPr="62CEF95F">
        <w:rPr>
          <w:rStyle w:val="Allmrkuseviide"/>
          <w:rFonts w:ascii="Times New Roman" w:hAnsi="Times New Roman" w:cs="Times New Roman"/>
          <w:sz w:val="24"/>
          <w:szCs w:val="24"/>
        </w:rPr>
        <w:footnoteReference w:id="34"/>
      </w:r>
      <w:r w:rsidR="12052877" w:rsidRPr="1FC8C636">
        <w:rPr>
          <w:rFonts w:ascii="Times New Roman" w:hAnsi="Times New Roman" w:cs="Times New Roman"/>
          <w:sz w:val="24"/>
          <w:szCs w:val="24"/>
        </w:rPr>
        <w:t>, nõue 27</w:t>
      </w:r>
      <w:r w:rsidR="587316B4" w:rsidRPr="1FC8C636">
        <w:rPr>
          <w:rFonts w:ascii="Times New Roman" w:hAnsi="Times New Roman" w:cs="Times New Roman"/>
          <w:sz w:val="24"/>
          <w:szCs w:val="24"/>
        </w:rPr>
        <w:t>), mis rõhutab, et pädev asutus</w:t>
      </w:r>
      <w:r w:rsidR="12052877" w:rsidRPr="1FC8C636">
        <w:rPr>
          <w:rFonts w:ascii="Times New Roman" w:hAnsi="Times New Roman" w:cs="Times New Roman"/>
          <w:sz w:val="24"/>
          <w:szCs w:val="24"/>
        </w:rPr>
        <w:t xml:space="preserve"> peab tagama, et ehitusfaasis teostatakse sõltumatut kontrolli ja järelevalvet, et ehitamine vastab </w:t>
      </w:r>
      <w:proofErr w:type="spellStart"/>
      <w:r w:rsidR="12052877" w:rsidRPr="1FC8C636">
        <w:rPr>
          <w:rFonts w:ascii="Times New Roman" w:hAnsi="Times New Roman" w:cs="Times New Roman"/>
          <w:sz w:val="24"/>
          <w:szCs w:val="24"/>
        </w:rPr>
        <w:t>l</w:t>
      </w:r>
      <w:r w:rsidR="5E250C0D" w:rsidRPr="1FC8C636">
        <w:rPr>
          <w:rFonts w:ascii="Times New Roman" w:hAnsi="Times New Roman" w:cs="Times New Roman"/>
          <w:sz w:val="24"/>
          <w:szCs w:val="24"/>
        </w:rPr>
        <w:t>oastamise</w:t>
      </w:r>
      <w:proofErr w:type="spellEnd"/>
      <w:r w:rsidR="5E250C0D" w:rsidRPr="1FC8C636">
        <w:rPr>
          <w:rFonts w:ascii="Times New Roman" w:hAnsi="Times New Roman" w:cs="Times New Roman"/>
          <w:sz w:val="24"/>
          <w:szCs w:val="24"/>
        </w:rPr>
        <w:t xml:space="preserve"> </w:t>
      </w:r>
      <w:r w:rsidR="12052877" w:rsidRPr="1FC8C636">
        <w:rPr>
          <w:rFonts w:ascii="Times New Roman" w:hAnsi="Times New Roman" w:cs="Times New Roman"/>
          <w:sz w:val="24"/>
          <w:szCs w:val="24"/>
        </w:rPr>
        <w:t>tingimustele.</w:t>
      </w:r>
      <w:r w:rsidR="68D33ECD" w:rsidRPr="1FC8C636">
        <w:rPr>
          <w:rFonts w:ascii="Times New Roman" w:hAnsi="Times New Roman" w:cs="Times New Roman"/>
          <w:sz w:val="24"/>
          <w:szCs w:val="24"/>
        </w:rPr>
        <w:t xml:space="preserve"> IAEA tuumakäitise ehitamisele suunatud juhend (</w:t>
      </w:r>
      <w:r w:rsidR="12052877" w:rsidRPr="1FC8C636">
        <w:rPr>
          <w:rFonts w:ascii="Times New Roman" w:hAnsi="Times New Roman" w:cs="Times New Roman"/>
          <w:i/>
          <w:iCs/>
          <w:sz w:val="24"/>
          <w:szCs w:val="24"/>
        </w:rPr>
        <w:t>IAEA SSG-38</w:t>
      </w:r>
      <w:r w:rsidR="259E8A51" w:rsidRPr="1FC8C636">
        <w:rPr>
          <w:rFonts w:ascii="Times New Roman" w:hAnsi="Times New Roman" w:cs="Times New Roman"/>
          <w:i/>
          <w:iCs/>
          <w:sz w:val="24"/>
          <w:szCs w:val="24"/>
        </w:rPr>
        <w:t>,</w:t>
      </w:r>
      <w:r w:rsidR="12052877" w:rsidRPr="1FC8C636">
        <w:rPr>
          <w:rFonts w:ascii="Times New Roman" w:hAnsi="Times New Roman" w:cs="Times New Roman"/>
          <w:i/>
          <w:iCs/>
          <w:sz w:val="24"/>
          <w:szCs w:val="24"/>
        </w:rPr>
        <w:t xml:space="preserve"> Construction of </w:t>
      </w:r>
      <w:proofErr w:type="spellStart"/>
      <w:r w:rsidR="12052877" w:rsidRPr="1FC8C636">
        <w:rPr>
          <w:rFonts w:ascii="Times New Roman" w:hAnsi="Times New Roman" w:cs="Times New Roman"/>
          <w:i/>
          <w:iCs/>
          <w:sz w:val="24"/>
          <w:szCs w:val="24"/>
        </w:rPr>
        <w:t>Nuclear</w:t>
      </w:r>
      <w:proofErr w:type="spellEnd"/>
      <w:r w:rsidR="12052877" w:rsidRPr="1FC8C636">
        <w:rPr>
          <w:rFonts w:ascii="Times New Roman" w:hAnsi="Times New Roman" w:cs="Times New Roman"/>
          <w:i/>
          <w:iCs/>
          <w:sz w:val="24"/>
          <w:szCs w:val="24"/>
        </w:rPr>
        <w:t xml:space="preserve"> </w:t>
      </w:r>
      <w:proofErr w:type="spellStart"/>
      <w:r w:rsidR="12052877" w:rsidRPr="1FC8C636">
        <w:rPr>
          <w:rFonts w:ascii="Times New Roman" w:hAnsi="Times New Roman" w:cs="Times New Roman"/>
          <w:i/>
          <w:iCs/>
          <w:sz w:val="24"/>
          <w:szCs w:val="24"/>
        </w:rPr>
        <w:t>Installations</w:t>
      </w:r>
      <w:proofErr w:type="spellEnd"/>
      <w:r w:rsidRPr="62CEF95F">
        <w:rPr>
          <w:rStyle w:val="Allmrkuseviide"/>
          <w:rFonts w:ascii="Times New Roman" w:hAnsi="Times New Roman" w:cs="Times New Roman"/>
          <w:sz w:val="24"/>
          <w:szCs w:val="24"/>
        </w:rPr>
        <w:footnoteReference w:id="35"/>
      </w:r>
      <w:r w:rsidR="03A231A1" w:rsidRPr="1FC8C636">
        <w:rPr>
          <w:rFonts w:ascii="Times New Roman" w:hAnsi="Times New Roman" w:cs="Times New Roman"/>
          <w:sz w:val="24"/>
          <w:szCs w:val="24"/>
        </w:rPr>
        <w:t>)</w:t>
      </w:r>
      <w:r w:rsidR="12052877" w:rsidRPr="1FC8C636">
        <w:rPr>
          <w:rFonts w:ascii="Times New Roman" w:hAnsi="Times New Roman" w:cs="Times New Roman"/>
          <w:sz w:val="24"/>
          <w:szCs w:val="24"/>
        </w:rPr>
        <w:t xml:space="preserve"> kirjeldab ehitusjärelevalve põhimõtteid – </w:t>
      </w:r>
      <w:r w:rsidR="22042CBA" w:rsidRPr="1FC8C636">
        <w:rPr>
          <w:rFonts w:ascii="Times New Roman" w:hAnsi="Times New Roman" w:cs="Times New Roman"/>
          <w:sz w:val="24"/>
          <w:szCs w:val="24"/>
        </w:rPr>
        <w:t xml:space="preserve">pädeva asutuse </w:t>
      </w:r>
      <w:r w:rsidR="12052877" w:rsidRPr="1FC8C636">
        <w:rPr>
          <w:rFonts w:ascii="Times New Roman" w:hAnsi="Times New Roman" w:cs="Times New Roman"/>
          <w:sz w:val="24"/>
          <w:szCs w:val="24"/>
        </w:rPr>
        <w:t>pidev kohalolek objektil, etapiviisiline heakskiit, sõltumatute auditite läbiviimine ning peatamisõigus ohutusnõuete rikkumise korral.</w:t>
      </w:r>
    </w:p>
    <w:p w14:paraId="46920417" w14:textId="346BEE35" w:rsidR="00E908F2" w:rsidRPr="00150818" w:rsidRDefault="00E908F2" w:rsidP="1FC8C636">
      <w:pPr>
        <w:spacing w:after="0" w:line="240" w:lineRule="auto"/>
        <w:jc w:val="both"/>
        <w:rPr>
          <w:rFonts w:ascii="Times New Roman" w:hAnsi="Times New Roman" w:cs="Times New Roman"/>
          <w:sz w:val="24"/>
          <w:szCs w:val="24"/>
        </w:rPr>
      </w:pPr>
    </w:p>
    <w:p w14:paraId="6D0DCCE8" w14:textId="156751C9" w:rsidR="00E908F2" w:rsidRPr="00150818" w:rsidRDefault="12052877" w:rsidP="1FC8C636">
      <w:pPr>
        <w:spacing w:after="0" w:line="240" w:lineRule="auto"/>
        <w:jc w:val="both"/>
      </w:pPr>
      <w:r w:rsidRPr="1FC8C636">
        <w:rPr>
          <w:rFonts w:ascii="Times New Roman" w:hAnsi="Times New Roman" w:cs="Times New Roman"/>
          <w:sz w:val="24"/>
          <w:szCs w:val="24"/>
        </w:rPr>
        <w:t>Pädeva asutuse järelevalve täiendab ehitusseadustiku üldist järelevalveraamistikku ja täpsustab seda tuumaobjektide puhul.</w:t>
      </w:r>
      <w:r w:rsidR="44DBD547" w:rsidRPr="1FC8C636">
        <w:rPr>
          <w:rFonts w:ascii="Times New Roman" w:hAnsi="Times New Roman" w:cs="Times New Roman"/>
          <w:sz w:val="24"/>
          <w:szCs w:val="24"/>
        </w:rPr>
        <w:t xml:space="preserve"> </w:t>
      </w:r>
      <w:r w:rsidRPr="1FC8C636">
        <w:rPr>
          <w:rFonts w:ascii="Times New Roman" w:hAnsi="Times New Roman" w:cs="Times New Roman"/>
          <w:sz w:val="24"/>
          <w:szCs w:val="24"/>
        </w:rPr>
        <w:t>Säte annab pädevale asutusele õiguse</w:t>
      </w:r>
      <w:r w:rsidR="74A9924F" w:rsidRPr="1FC8C636">
        <w:rPr>
          <w:rFonts w:ascii="Times New Roman" w:hAnsi="Times New Roman" w:cs="Times New Roman"/>
          <w:sz w:val="24"/>
          <w:szCs w:val="24"/>
        </w:rPr>
        <w:t xml:space="preserve"> </w:t>
      </w:r>
      <w:r w:rsidRPr="1FC8C636">
        <w:rPr>
          <w:rFonts w:ascii="Times New Roman" w:hAnsi="Times New Roman" w:cs="Times New Roman"/>
          <w:sz w:val="24"/>
          <w:szCs w:val="24"/>
        </w:rPr>
        <w:t>viibida ehitusplatsil ja juurdepääs</w:t>
      </w:r>
      <w:r w:rsidR="01960973" w:rsidRPr="1FC8C636">
        <w:rPr>
          <w:rFonts w:ascii="Times New Roman" w:hAnsi="Times New Roman" w:cs="Times New Roman"/>
          <w:sz w:val="24"/>
          <w:szCs w:val="24"/>
        </w:rPr>
        <w:t>u</w:t>
      </w:r>
      <w:r w:rsidRPr="1FC8C636">
        <w:rPr>
          <w:rFonts w:ascii="Times New Roman" w:hAnsi="Times New Roman" w:cs="Times New Roman"/>
          <w:sz w:val="24"/>
          <w:szCs w:val="24"/>
        </w:rPr>
        <w:t xml:space="preserve"> asjakohastele dokumentidele</w:t>
      </w:r>
      <w:r w:rsidR="38D5CDC3" w:rsidRPr="1FC8C636">
        <w:rPr>
          <w:rFonts w:ascii="Times New Roman" w:hAnsi="Times New Roman" w:cs="Times New Roman"/>
          <w:sz w:val="24"/>
          <w:szCs w:val="24"/>
        </w:rPr>
        <w:t xml:space="preserve">, </w:t>
      </w:r>
      <w:r w:rsidRPr="1FC8C636">
        <w:rPr>
          <w:rFonts w:ascii="Times New Roman" w:hAnsi="Times New Roman" w:cs="Times New Roman"/>
          <w:sz w:val="24"/>
          <w:szCs w:val="24"/>
        </w:rPr>
        <w:t>peatada ehitustööd või keelduda järgmise etapi alustamisest, kui ohutusnõuded ei ole täidetud</w:t>
      </w:r>
      <w:r w:rsidR="1260DA66" w:rsidRPr="1FC8C636">
        <w:rPr>
          <w:rFonts w:ascii="Times New Roman" w:hAnsi="Times New Roman" w:cs="Times New Roman"/>
          <w:sz w:val="24"/>
          <w:szCs w:val="24"/>
        </w:rPr>
        <w:t xml:space="preserve">, </w:t>
      </w:r>
      <w:r w:rsidRPr="1FC8C636">
        <w:rPr>
          <w:rFonts w:ascii="Times New Roman" w:hAnsi="Times New Roman" w:cs="Times New Roman"/>
          <w:sz w:val="24"/>
          <w:szCs w:val="24"/>
        </w:rPr>
        <w:t>kaasata sõltumatuid eksperte ja laboratooriume, tagades sõltumatu tehnilise kontrolli.</w:t>
      </w:r>
    </w:p>
    <w:p w14:paraId="216ED415" w14:textId="31D396B7" w:rsidR="55EBB3B7" w:rsidRDefault="55EBB3B7" w:rsidP="55EBB3B7">
      <w:pPr>
        <w:spacing w:after="0" w:line="240" w:lineRule="auto"/>
        <w:jc w:val="both"/>
        <w:rPr>
          <w:rFonts w:ascii="Times New Roman" w:hAnsi="Times New Roman" w:cs="Times New Roman"/>
          <w:sz w:val="24"/>
          <w:szCs w:val="24"/>
        </w:rPr>
      </w:pPr>
    </w:p>
    <w:p w14:paraId="44402338" w14:textId="338A99B3" w:rsidR="00E908F2" w:rsidRPr="00150818" w:rsidRDefault="1BCE694F" w:rsidP="1FC8C636">
      <w:pPr>
        <w:spacing w:after="0" w:line="240" w:lineRule="auto"/>
        <w:jc w:val="both"/>
        <w:rPr>
          <w:rFonts w:ascii="Times New Roman" w:hAnsi="Times New Roman" w:cs="Times New Roman"/>
          <w:sz w:val="24"/>
          <w:szCs w:val="24"/>
        </w:rPr>
      </w:pPr>
      <w:r w:rsidRPr="1DC8B5FA">
        <w:rPr>
          <w:rFonts w:ascii="Times New Roman" w:hAnsi="Times New Roman" w:cs="Times New Roman"/>
          <w:b/>
          <w:bCs/>
          <w:sz w:val="24"/>
          <w:szCs w:val="24"/>
        </w:rPr>
        <w:t>Eelnõu §</w:t>
      </w:r>
      <w:r w:rsidR="677A3EC5" w:rsidRPr="1DC8B5FA">
        <w:rPr>
          <w:rFonts w:ascii="Times New Roman" w:hAnsi="Times New Roman" w:cs="Times New Roman"/>
          <w:b/>
          <w:sz w:val="24"/>
          <w:szCs w:val="24"/>
        </w:rPr>
        <w:t xml:space="preserve"> 20 </w:t>
      </w:r>
      <w:r w:rsidR="677A3EC5" w:rsidRPr="699D8C7E">
        <w:rPr>
          <w:rFonts w:ascii="Times New Roman" w:hAnsi="Times New Roman" w:cs="Times New Roman"/>
          <w:sz w:val="24"/>
          <w:szCs w:val="24"/>
        </w:rPr>
        <w:t>sätestab</w:t>
      </w:r>
      <w:r w:rsidR="677A3EC5" w:rsidRPr="75BDB135">
        <w:rPr>
          <w:rFonts w:ascii="Times New Roman" w:hAnsi="Times New Roman" w:cs="Times New Roman"/>
          <w:sz w:val="24"/>
          <w:szCs w:val="24"/>
        </w:rPr>
        <w:t xml:space="preserve">, </w:t>
      </w:r>
      <w:r w:rsidR="5C25DF41" w:rsidRPr="7D75E019">
        <w:rPr>
          <w:rFonts w:ascii="Times New Roman" w:hAnsi="Times New Roman" w:cs="Times New Roman"/>
          <w:sz w:val="24"/>
          <w:szCs w:val="24"/>
        </w:rPr>
        <w:t xml:space="preserve">et </w:t>
      </w:r>
      <w:r w:rsidR="5C25DF41" w:rsidRPr="23DCC957">
        <w:rPr>
          <w:rFonts w:ascii="Times New Roman" w:hAnsi="Times New Roman" w:cs="Times New Roman"/>
          <w:sz w:val="24"/>
          <w:szCs w:val="24"/>
        </w:rPr>
        <w:t>t</w:t>
      </w:r>
      <w:r w:rsidR="60A56AAF" w:rsidRPr="23DCC957">
        <w:rPr>
          <w:rFonts w:ascii="Times New Roman" w:hAnsi="Times New Roman" w:cs="Times New Roman"/>
          <w:sz w:val="24"/>
          <w:szCs w:val="24"/>
        </w:rPr>
        <w:t>uumakäitise</w:t>
      </w:r>
      <w:r w:rsidR="60A56AAF" w:rsidRPr="46024C24">
        <w:rPr>
          <w:rFonts w:ascii="Times New Roman" w:hAnsi="Times New Roman" w:cs="Times New Roman"/>
          <w:sz w:val="24"/>
          <w:szCs w:val="24"/>
        </w:rPr>
        <w:t xml:space="preserve"> ehitise kasutusluba antakse tulevasele käitajale ehitusseadustikus </w:t>
      </w:r>
      <w:r w:rsidR="677A3EC5" w:rsidRPr="75BDB135">
        <w:rPr>
          <w:rFonts w:ascii="Times New Roman" w:hAnsi="Times New Roman" w:cs="Times New Roman"/>
          <w:sz w:val="24"/>
          <w:szCs w:val="24"/>
        </w:rPr>
        <w:t>ettenähtud</w:t>
      </w:r>
      <w:r w:rsidR="60A56AAF" w:rsidRPr="46024C24">
        <w:rPr>
          <w:rFonts w:ascii="Times New Roman" w:hAnsi="Times New Roman" w:cs="Times New Roman"/>
          <w:sz w:val="24"/>
          <w:szCs w:val="24"/>
        </w:rPr>
        <w:t xml:space="preserve"> korras enne osalise käitamisloa </w:t>
      </w:r>
      <w:r w:rsidR="677A3EC5" w:rsidRPr="75BDB135">
        <w:rPr>
          <w:rFonts w:ascii="Times New Roman" w:hAnsi="Times New Roman" w:cs="Times New Roman"/>
          <w:sz w:val="24"/>
          <w:szCs w:val="24"/>
        </w:rPr>
        <w:t>väljastamist. See tähendab, et</w:t>
      </w:r>
      <w:r w:rsidR="53E21B8A" w:rsidRPr="1A08C461">
        <w:rPr>
          <w:rFonts w:ascii="Times New Roman" w:hAnsi="Times New Roman" w:cs="Times New Roman"/>
          <w:sz w:val="24"/>
          <w:szCs w:val="24"/>
        </w:rPr>
        <w:t xml:space="preserve"> </w:t>
      </w:r>
      <w:r w:rsidR="53E21B8A" w:rsidRPr="0FF0E100">
        <w:rPr>
          <w:rFonts w:ascii="Times New Roman" w:hAnsi="Times New Roman" w:cs="Times New Roman"/>
          <w:sz w:val="24"/>
          <w:szCs w:val="24"/>
        </w:rPr>
        <w:t>kasutusluba</w:t>
      </w:r>
      <w:r w:rsidR="53E21B8A" w:rsidRPr="36A61240">
        <w:rPr>
          <w:rFonts w:ascii="Times New Roman" w:hAnsi="Times New Roman" w:cs="Times New Roman"/>
          <w:sz w:val="24"/>
          <w:szCs w:val="24"/>
        </w:rPr>
        <w:t xml:space="preserve"> </w:t>
      </w:r>
      <w:r w:rsidR="53E21B8A" w:rsidRPr="49967960">
        <w:rPr>
          <w:rFonts w:ascii="Times New Roman" w:hAnsi="Times New Roman" w:cs="Times New Roman"/>
          <w:sz w:val="24"/>
          <w:szCs w:val="24"/>
        </w:rPr>
        <w:t xml:space="preserve">antakse </w:t>
      </w:r>
      <w:r w:rsidR="677A3EC5" w:rsidRPr="75BDB135">
        <w:rPr>
          <w:rFonts w:ascii="Times New Roman" w:hAnsi="Times New Roman" w:cs="Times New Roman"/>
          <w:sz w:val="24"/>
          <w:szCs w:val="24"/>
        </w:rPr>
        <w:t xml:space="preserve">ajaliselt </w:t>
      </w:r>
      <w:r w:rsidR="53E21B8A" w:rsidRPr="2F0CCE77">
        <w:rPr>
          <w:rFonts w:ascii="Times New Roman" w:hAnsi="Times New Roman" w:cs="Times New Roman"/>
          <w:sz w:val="24"/>
          <w:szCs w:val="24"/>
        </w:rPr>
        <w:t>pärast</w:t>
      </w:r>
      <w:r w:rsidR="53E21B8A" w:rsidRPr="7C34A941">
        <w:rPr>
          <w:rFonts w:ascii="Times New Roman" w:hAnsi="Times New Roman" w:cs="Times New Roman"/>
          <w:sz w:val="24"/>
          <w:szCs w:val="24"/>
        </w:rPr>
        <w:t xml:space="preserve"> </w:t>
      </w:r>
      <w:r w:rsidR="677A3EC5" w:rsidRPr="75BDB135">
        <w:rPr>
          <w:rFonts w:ascii="Times New Roman" w:hAnsi="Times New Roman" w:cs="Times New Roman"/>
          <w:sz w:val="24"/>
          <w:szCs w:val="24"/>
        </w:rPr>
        <w:t xml:space="preserve">tuumakäitise süsteemide ja seadmete </w:t>
      </w:r>
      <w:r w:rsidR="53E21B8A" w:rsidRPr="3CDBE578">
        <w:rPr>
          <w:rFonts w:ascii="Times New Roman" w:hAnsi="Times New Roman" w:cs="Times New Roman"/>
          <w:sz w:val="24"/>
          <w:szCs w:val="24"/>
        </w:rPr>
        <w:t xml:space="preserve">tuumkütuseta </w:t>
      </w:r>
      <w:r w:rsidR="53E21B8A" w:rsidRPr="064D0B08">
        <w:rPr>
          <w:rFonts w:ascii="Times New Roman" w:hAnsi="Times New Roman" w:cs="Times New Roman"/>
          <w:sz w:val="24"/>
          <w:szCs w:val="24"/>
        </w:rPr>
        <w:t xml:space="preserve">katsetuste </w:t>
      </w:r>
      <w:r w:rsidR="677A3EC5" w:rsidRPr="75BDB135">
        <w:rPr>
          <w:rFonts w:ascii="Times New Roman" w:hAnsi="Times New Roman" w:cs="Times New Roman"/>
          <w:sz w:val="24"/>
          <w:szCs w:val="24"/>
        </w:rPr>
        <w:t xml:space="preserve">edukat läbiviimist, kuid </w:t>
      </w:r>
      <w:r w:rsidR="53E21B8A" w:rsidRPr="064D0B08">
        <w:rPr>
          <w:rFonts w:ascii="Times New Roman" w:hAnsi="Times New Roman" w:cs="Times New Roman"/>
          <w:sz w:val="24"/>
          <w:szCs w:val="24"/>
        </w:rPr>
        <w:t>enne</w:t>
      </w:r>
      <w:r w:rsidR="53E21B8A" w:rsidRPr="6AF3DF41">
        <w:rPr>
          <w:rFonts w:ascii="Times New Roman" w:hAnsi="Times New Roman" w:cs="Times New Roman"/>
          <w:sz w:val="24"/>
          <w:szCs w:val="24"/>
        </w:rPr>
        <w:t xml:space="preserve"> </w:t>
      </w:r>
      <w:r w:rsidR="53E21B8A" w:rsidRPr="72DE8155">
        <w:rPr>
          <w:rFonts w:ascii="Times New Roman" w:hAnsi="Times New Roman" w:cs="Times New Roman"/>
          <w:sz w:val="24"/>
          <w:szCs w:val="24"/>
        </w:rPr>
        <w:t>tuum</w:t>
      </w:r>
      <w:r w:rsidR="10C4C1CA" w:rsidRPr="72DE8155">
        <w:rPr>
          <w:rFonts w:ascii="Times New Roman" w:hAnsi="Times New Roman" w:cs="Times New Roman"/>
          <w:sz w:val="24"/>
          <w:szCs w:val="24"/>
        </w:rPr>
        <w:t xml:space="preserve">kütusega </w:t>
      </w:r>
      <w:r w:rsidR="677A3EC5" w:rsidRPr="75BDB135">
        <w:rPr>
          <w:rFonts w:ascii="Times New Roman" w:hAnsi="Times New Roman" w:cs="Times New Roman"/>
          <w:sz w:val="24"/>
          <w:szCs w:val="24"/>
        </w:rPr>
        <w:t>katsetusetapi alustamist. Selline järjekord tagab, et ehitis vastab kõigile ehituslikult ja ohutuslikult nõutavatele tingimustele enne, kui reaktorisse lubatakse tuumkütus ning alustatakse kõrgema riskiastmega katsetusi</w:t>
      </w:r>
      <w:r w:rsidR="10C4C1CA" w:rsidRPr="4E8104E8">
        <w:rPr>
          <w:rFonts w:ascii="Times New Roman" w:hAnsi="Times New Roman" w:cs="Times New Roman"/>
          <w:sz w:val="24"/>
          <w:szCs w:val="24"/>
        </w:rPr>
        <w:t>.</w:t>
      </w:r>
    </w:p>
    <w:p w14:paraId="530FE7CC" w14:textId="2D6AFDDC" w:rsidR="00E908F2" w:rsidRPr="00150818" w:rsidRDefault="00E908F2" w:rsidP="1FC8C636">
      <w:pPr>
        <w:spacing w:after="0" w:line="240" w:lineRule="auto"/>
        <w:jc w:val="both"/>
        <w:rPr>
          <w:rFonts w:ascii="Times New Roman" w:hAnsi="Times New Roman" w:cs="Times New Roman"/>
          <w:sz w:val="24"/>
          <w:szCs w:val="24"/>
        </w:rPr>
      </w:pPr>
    </w:p>
    <w:p w14:paraId="2303F66C" w14:textId="05B1611D" w:rsidR="00C37AB4" w:rsidRPr="00C37AB4" w:rsidRDefault="16CE6A98" w:rsidP="00C37AB4">
      <w:pPr>
        <w:jc w:val="both"/>
        <w:rPr>
          <w:rFonts w:ascii="Times New Roman" w:hAnsi="Times New Roman" w:cs="Times New Roman"/>
          <w:sz w:val="24"/>
          <w:szCs w:val="24"/>
        </w:rPr>
      </w:pPr>
      <w:r w:rsidRPr="699D8C7E">
        <w:rPr>
          <w:rFonts w:ascii="Times New Roman" w:hAnsi="Times New Roman" w:cs="Times New Roman"/>
          <w:b/>
          <w:bCs/>
          <w:sz w:val="24"/>
          <w:szCs w:val="24"/>
        </w:rPr>
        <w:t>Eelnõu</w:t>
      </w:r>
      <w:r w:rsidR="7BB26771" w:rsidRPr="44233FAD">
        <w:rPr>
          <w:rFonts w:ascii="Times New Roman" w:hAnsi="Times New Roman" w:cs="Times New Roman"/>
          <w:b/>
          <w:bCs/>
          <w:sz w:val="24"/>
          <w:szCs w:val="24"/>
        </w:rPr>
        <w:t xml:space="preserve"> </w:t>
      </w:r>
      <w:r w:rsidR="2EE135D0" w:rsidRPr="699D8C7E">
        <w:rPr>
          <w:rFonts w:ascii="Times New Roman" w:hAnsi="Times New Roman" w:cs="Times New Roman"/>
          <w:b/>
          <w:sz w:val="24"/>
          <w:szCs w:val="24"/>
        </w:rPr>
        <w:t xml:space="preserve">4. peatükk </w:t>
      </w:r>
      <w:r w:rsidR="44BFAE35" w:rsidRPr="699D8C7E">
        <w:rPr>
          <w:rFonts w:ascii="Times New Roman" w:hAnsi="Times New Roman" w:cs="Times New Roman"/>
          <w:sz w:val="24"/>
          <w:szCs w:val="24"/>
        </w:rPr>
        <w:t>sätestab</w:t>
      </w:r>
      <w:r w:rsidR="44BFAE35" w:rsidRPr="44233FAD">
        <w:rPr>
          <w:rFonts w:ascii="Times New Roman" w:hAnsi="Times New Roman" w:cs="Times New Roman"/>
          <w:sz w:val="24"/>
          <w:szCs w:val="24"/>
        </w:rPr>
        <w:t xml:space="preserve"> </w:t>
      </w:r>
      <w:r w:rsidR="44BFAE35" w:rsidRPr="699D8C7E">
        <w:rPr>
          <w:rFonts w:ascii="Times New Roman" w:hAnsi="Times New Roman" w:cs="Times New Roman"/>
          <w:sz w:val="24"/>
          <w:szCs w:val="24"/>
        </w:rPr>
        <w:t>tuumaohutuse tagamiseks vajaliku loasüsteemi</w:t>
      </w:r>
      <w:r w:rsidR="44BFAE35" w:rsidRPr="44233FAD">
        <w:rPr>
          <w:rFonts w:ascii="Times New Roman" w:hAnsi="Times New Roman" w:cs="Times New Roman"/>
          <w:sz w:val="24"/>
          <w:szCs w:val="24"/>
        </w:rPr>
        <w:t>, mis moodustab ül</w:t>
      </w:r>
      <w:r w:rsidR="06D5F44F" w:rsidRPr="44233FAD">
        <w:rPr>
          <w:rFonts w:ascii="Times New Roman" w:hAnsi="Times New Roman" w:cs="Times New Roman"/>
          <w:sz w:val="24"/>
          <w:szCs w:val="24"/>
        </w:rPr>
        <w:t>d</w:t>
      </w:r>
      <w:r w:rsidR="00613B9B">
        <w:rPr>
          <w:rFonts w:ascii="Times New Roman" w:hAnsi="Times New Roman" w:cs="Times New Roman"/>
          <w:sz w:val="24"/>
          <w:szCs w:val="24"/>
        </w:rPr>
        <w:t>o</w:t>
      </w:r>
      <w:r w:rsidR="44BFAE35" w:rsidRPr="44233FAD">
        <w:rPr>
          <w:rFonts w:ascii="Times New Roman" w:hAnsi="Times New Roman" w:cs="Times New Roman"/>
          <w:sz w:val="24"/>
          <w:szCs w:val="24"/>
        </w:rPr>
        <w:t xml:space="preserve">sa tuumakäitise </w:t>
      </w:r>
      <w:r w:rsidR="00D71742">
        <w:rPr>
          <w:rFonts w:ascii="Times New Roman" w:hAnsi="Times New Roman" w:cs="Times New Roman"/>
          <w:sz w:val="24"/>
          <w:szCs w:val="24"/>
        </w:rPr>
        <w:t xml:space="preserve">katsetamise, </w:t>
      </w:r>
      <w:r w:rsidR="44BFAE35" w:rsidRPr="44233FAD">
        <w:rPr>
          <w:rFonts w:ascii="Times New Roman" w:hAnsi="Times New Roman" w:cs="Times New Roman"/>
          <w:sz w:val="24"/>
          <w:szCs w:val="24"/>
        </w:rPr>
        <w:t>käitamise, dekomissioneerimise ja tulevikus võimalike muude tuumaohutuslubade andmisele. Tuumaohutusl</w:t>
      </w:r>
      <w:r w:rsidR="004F344D">
        <w:rPr>
          <w:rFonts w:ascii="Times New Roman" w:hAnsi="Times New Roman" w:cs="Times New Roman"/>
          <w:sz w:val="24"/>
          <w:szCs w:val="24"/>
        </w:rPr>
        <w:t>oa</w:t>
      </w:r>
      <w:r w:rsidR="27507AC5" w:rsidRPr="44233FAD">
        <w:rPr>
          <w:rFonts w:ascii="Times New Roman" w:hAnsi="Times New Roman" w:cs="Times New Roman"/>
          <w:sz w:val="24"/>
          <w:szCs w:val="24"/>
        </w:rPr>
        <w:t xml:space="preserve"> (analoogiline kiirgustegevusloale või kompleksloale) </w:t>
      </w:r>
      <w:r w:rsidR="44BFAE35" w:rsidRPr="44233FAD">
        <w:rPr>
          <w:rFonts w:ascii="Times New Roman" w:hAnsi="Times New Roman" w:cs="Times New Roman"/>
          <w:sz w:val="24"/>
          <w:szCs w:val="24"/>
        </w:rPr>
        <w:t xml:space="preserve">eesmärk on tagada, et kõik tuumaohutuse seisukohast olulised tegevused toimuvad pädeva asutuse kontrolli all ning vastavalt IAEA ja </w:t>
      </w:r>
      <w:r w:rsidR="44BFAE35" w:rsidRPr="699D8C7E">
        <w:rPr>
          <w:rFonts w:ascii="Times New Roman" w:hAnsi="Times New Roman" w:cs="Times New Roman"/>
          <w:sz w:val="24"/>
          <w:szCs w:val="24"/>
        </w:rPr>
        <w:t>E</w:t>
      </w:r>
      <w:r w:rsidR="131B2AC6" w:rsidRPr="699D8C7E">
        <w:rPr>
          <w:rFonts w:ascii="Times New Roman" w:hAnsi="Times New Roman" w:cs="Times New Roman"/>
          <w:sz w:val="24"/>
          <w:szCs w:val="24"/>
        </w:rPr>
        <w:t>uratom</w:t>
      </w:r>
      <w:r w:rsidR="44BFAE35" w:rsidRPr="699D8C7E">
        <w:rPr>
          <w:rFonts w:ascii="Times New Roman" w:hAnsi="Times New Roman" w:cs="Times New Roman"/>
          <w:sz w:val="24"/>
          <w:szCs w:val="24"/>
        </w:rPr>
        <w:t>i</w:t>
      </w:r>
      <w:r w:rsidR="44BFAE35" w:rsidRPr="44233FAD">
        <w:rPr>
          <w:rFonts w:ascii="Times New Roman" w:hAnsi="Times New Roman" w:cs="Times New Roman"/>
          <w:sz w:val="24"/>
          <w:szCs w:val="24"/>
        </w:rPr>
        <w:t xml:space="preserve"> tuumaohutuse põhimõtetele ja nõuetele. Loaregulatsioon loob õigusliku raamistiku, mis tagab, et enne käitamise või dekomissioneerimise alustamist on tuumakäitise tehnilised, organisatsioonilised ja ohutusalased eeldused kontrollitud ja heaks kiidetud.</w:t>
      </w:r>
    </w:p>
    <w:p w14:paraId="1BC0F19F" w14:textId="06DF9404" w:rsidR="00D40805" w:rsidRPr="00C37AB4" w:rsidRDefault="00D40805" w:rsidP="00D40805">
      <w:pPr>
        <w:jc w:val="both"/>
        <w:rPr>
          <w:rFonts w:ascii="Times New Roman" w:hAnsi="Times New Roman" w:cs="Times New Roman"/>
          <w:sz w:val="24"/>
          <w:szCs w:val="24"/>
          <w:u w:val="single"/>
        </w:rPr>
      </w:pPr>
      <w:r w:rsidRPr="699D8C7E">
        <w:rPr>
          <w:rFonts w:ascii="Times New Roman" w:eastAsia="Times New Roman" w:hAnsi="Times New Roman" w:cs="Times New Roman"/>
          <w:sz w:val="24"/>
          <w:szCs w:val="24"/>
          <w:u w:val="single"/>
        </w:rPr>
        <w:t>Tuumaohutusloa õiguslik sisu</w:t>
      </w:r>
      <w:r w:rsidR="002E293F" w:rsidRPr="699D8C7E">
        <w:rPr>
          <w:rFonts w:ascii="Times New Roman" w:eastAsia="Times New Roman" w:hAnsi="Times New Roman" w:cs="Times New Roman"/>
          <w:sz w:val="24"/>
          <w:szCs w:val="24"/>
          <w:u w:val="single"/>
        </w:rPr>
        <w:t xml:space="preserve"> ja seosed teiste avalik-õiguslike lubadega</w:t>
      </w:r>
      <w:r w:rsidR="008E1DC1">
        <w:rPr>
          <w:rFonts w:ascii="Times New Roman" w:eastAsia="Times New Roman" w:hAnsi="Times New Roman" w:cs="Times New Roman"/>
          <w:sz w:val="24"/>
          <w:szCs w:val="24"/>
          <w:u w:val="single"/>
        </w:rPr>
        <w:t>.</w:t>
      </w:r>
    </w:p>
    <w:p w14:paraId="54022DB6" w14:textId="4886CB0C" w:rsidR="00D40805" w:rsidRDefault="00D40805" w:rsidP="00D40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C37AB4">
        <w:rPr>
          <w:rFonts w:ascii="Times New Roman" w:hAnsi="Times New Roman" w:cs="Times New Roman"/>
          <w:sz w:val="24"/>
          <w:szCs w:val="24"/>
        </w:rPr>
        <w:t>uumaohutus</w:t>
      </w:r>
      <w:r>
        <w:rPr>
          <w:rFonts w:ascii="Times New Roman" w:hAnsi="Times New Roman" w:cs="Times New Roman"/>
          <w:sz w:val="24"/>
          <w:szCs w:val="24"/>
        </w:rPr>
        <w:t xml:space="preserve">luba </w:t>
      </w:r>
      <w:r w:rsidR="004F344D">
        <w:rPr>
          <w:rFonts w:ascii="Times New Roman" w:hAnsi="Times New Roman" w:cs="Times New Roman"/>
          <w:sz w:val="24"/>
          <w:szCs w:val="24"/>
        </w:rPr>
        <w:t xml:space="preserve">on </w:t>
      </w:r>
      <w:r w:rsidRPr="00C37AB4">
        <w:rPr>
          <w:rFonts w:ascii="Times New Roman" w:hAnsi="Times New Roman" w:cs="Times New Roman"/>
          <w:sz w:val="24"/>
          <w:szCs w:val="24"/>
        </w:rPr>
        <w:t xml:space="preserve">uus </w:t>
      </w:r>
      <w:r w:rsidR="00673569">
        <w:rPr>
          <w:rFonts w:ascii="Times New Roman" w:hAnsi="Times New Roman" w:cs="Times New Roman"/>
          <w:sz w:val="24"/>
          <w:szCs w:val="24"/>
        </w:rPr>
        <w:t xml:space="preserve">avalik-õiguslik </w:t>
      </w:r>
      <w:r w:rsidRPr="00C37AB4">
        <w:rPr>
          <w:rFonts w:ascii="Times New Roman" w:hAnsi="Times New Roman" w:cs="Times New Roman"/>
          <w:sz w:val="24"/>
          <w:szCs w:val="24"/>
        </w:rPr>
        <w:t xml:space="preserve">luba Eesti õigussüsteemis. Kiirgusseadus </w:t>
      </w:r>
      <w:r w:rsidR="00CF42D8">
        <w:rPr>
          <w:rFonts w:ascii="Times New Roman" w:hAnsi="Times New Roman" w:cs="Times New Roman"/>
          <w:sz w:val="24"/>
          <w:szCs w:val="24"/>
        </w:rPr>
        <w:t>ja selle vastavad alamaktid</w:t>
      </w:r>
      <w:r w:rsidRPr="00C37AB4">
        <w:rPr>
          <w:rFonts w:ascii="Times New Roman" w:hAnsi="Times New Roman" w:cs="Times New Roman"/>
          <w:sz w:val="24"/>
          <w:szCs w:val="24"/>
        </w:rPr>
        <w:t xml:space="preserve"> reguleeri</w:t>
      </w:r>
      <w:r w:rsidR="00CF42D8">
        <w:rPr>
          <w:rFonts w:ascii="Times New Roman" w:hAnsi="Times New Roman" w:cs="Times New Roman"/>
          <w:sz w:val="24"/>
          <w:szCs w:val="24"/>
        </w:rPr>
        <w:t>vad</w:t>
      </w:r>
      <w:r w:rsidRPr="00C37AB4">
        <w:rPr>
          <w:rFonts w:ascii="Times New Roman" w:hAnsi="Times New Roman" w:cs="Times New Roman"/>
          <w:sz w:val="24"/>
          <w:szCs w:val="24"/>
        </w:rPr>
        <w:t xml:space="preserve"> kiirgustegevuslub</w:t>
      </w:r>
      <w:r w:rsidR="00CF42D8">
        <w:rPr>
          <w:rFonts w:ascii="Times New Roman" w:hAnsi="Times New Roman" w:cs="Times New Roman"/>
          <w:sz w:val="24"/>
          <w:szCs w:val="24"/>
        </w:rPr>
        <w:t>ade taotlemist ja andmist</w:t>
      </w:r>
      <w:r w:rsidRPr="00C37AB4">
        <w:rPr>
          <w:rFonts w:ascii="Times New Roman" w:hAnsi="Times New Roman" w:cs="Times New Roman"/>
          <w:sz w:val="24"/>
          <w:szCs w:val="24"/>
        </w:rPr>
        <w:t xml:space="preserve">, kuid mitte tuumakäitise käitamise ja dekomissioneerimise ohutuse terviklikku hindamist. </w:t>
      </w:r>
    </w:p>
    <w:p w14:paraId="6B7072D8" w14:textId="2E5A15C3" w:rsidR="007F6AFC" w:rsidRDefault="00D40805" w:rsidP="00D40805">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xml:space="preserve">Majandustegevuse seadustiku üldosa seadus näeb ette üldised </w:t>
      </w:r>
      <w:r>
        <w:rPr>
          <w:rFonts w:ascii="Times New Roman" w:hAnsi="Times New Roman" w:cs="Times New Roman"/>
          <w:sz w:val="24"/>
          <w:szCs w:val="24"/>
        </w:rPr>
        <w:t>majandus</w:t>
      </w:r>
      <w:r w:rsidRPr="00C37AB4">
        <w:rPr>
          <w:rFonts w:ascii="Times New Roman" w:hAnsi="Times New Roman" w:cs="Times New Roman"/>
          <w:sz w:val="24"/>
          <w:szCs w:val="24"/>
        </w:rPr>
        <w:t>tegevusloa andmise alused</w:t>
      </w:r>
      <w:r>
        <w:rPr>
          <w:rFonts w:ascii="Times New Roman" w:hAnsi="Times New Roman" w:cs="Times New Roman"/>
          <w:sz w:val="24"/>
          <w:szCs w:val="24"/>
        </w:rPr>
        <w:t xml:space="preserve"> ja on seotud ettevõtlusega ning luba antakse selle seaduse kohaselt ettevõtjale majandustegevuseks</w:t>
      </w:r>
      <w:r w:rsidRPr="00C37AB4">
        <w:rPr>
          <w:rFonts w:ascii="Times New Roman" w:hAnsi="Times New Roman" w:cs="Times New Roman"/>
          <w:sz w:val="24"/>
          <w:szCs w:val="24"/>
        </w:rPr>
        <w:t xml:space="preserve">. </w:t>
      </w:r>
      <w:proofErr w:type="spellStart"/>
      <w:r w:rsidRPr="00C37AB4">
        <w:rPr>
          <w:rFonts w:ascii="Times New Roman" w:hAnsi="Times New Roman" w:cs="Times New Roman"/>
          <w:sz w:val="24"/>
          <w:szCs w:val="24"/>
        </w:rPr>
        <w:t>TEOSe</w:t>
      </w:r>
      <w:proofErr w:type="spellEnd"/>
      <w:r w:rsidRPr="00C37AB4">
        <w:rPr>
          <w:rFonts w:ascii="Times New Roman" w:hAnsi="Times New Roman" w:cs="Times New Roman"/>
          <w:sz w:val="24"/>
          <w:szCs w:val="24"/>
        </w:rPr>
        <w:t xml:space="preserve"> tuumaohutusloa regulatsioon </w:t>
      </w:r>
      <w:r>
        <w:rPr>
          <w:rFonts w:ascii="Times New Roman" w:hAnsi="Times New Roman" w:cs="Times New Roman"/>
          <w:sz w:val="24"/>
          <w:szCs w:val="24"/>
        </w:rPr>
        <w:t>ei ole seotud ettevõtja ega majandustegevusega, vaid tuumakäitise ohutu käitamisega ja on ohutusluba seoses kõrge riskiga tuumkütuse kasutamisega, mitte majandustegevusluba. Majandustegevusluba on elektrituru seaduse koha</w:t>
      </w:r>
      <w:r w:rsidR="0067031F">
        <w:rPr>
          <w:rFonts w:ascii="Times New Roman" w:hAnsi="Times New Roman" w:cs="Times New Roman"/>
          <w:sz w:val="24"/>
          <w:szCs w:val="24"/>
        </w:rPr>
        <w:t>selt</w:t>
      </w:r>
      <w:r>
        <w:rPr>
          <w:rFonts w:ascii="Times New Roman" w:hAnsi="Times New Roman" w:cs="Times New Roman"/>
          <w:sz w:val="24"/>
          <w:szCs w:val="24"/>
        </w:rPr>
        <w:t xml:space="preserve"> luba elektri tootmiseks ja müügiks. Tuumaohutusluba ei anna õigust elektrit toota või müüa, vaid seab spetsiifilised ohutusnõuded arvestades tuumkütusega energia tootmise eripära ja kõrget riskitaset. </w:t>
      </w:r>
    </w:p>
    <w:p w14:paraId="72A08DDC" w14:textId="4504FD26" w:rsidR="00D40805" w:rsidRDefault="00D40805" w:rsidP="00D40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Tuumaohutusluba ei ole keskkonnaluba ega kompleksluba, sest loa eesmärgiks on eelkõige inimese kaitse, keskkonda kaitseb see luba kaudselt ja on seega keskkonnakaitseluba keskkonnaseadustiku üldosa seaduse (</w:t>
      </w:r>
      <w:proofErr w:type="spellStart"/>
      <w:r>
        <w:rPr>
          <w:rFonts w:ascii="Times New Roman" w:hAnsi="Times New Roman" w:cs="Times New Roman"/>
          <w:sz w:val="24"/>
          <w:szCs w:val="24"/>
        </w:rPr>
        <w:t>KeÜS</w:t>
      </w:r>
      <w:proofErr w:type="spellEnd"/>
      <w:r>
        <w:rPr>
          <w:rFonts w:ascii="Times New Roman" w:hAnsi="Times New Roman" w:cs="Times New Roman"/>
          <w:sz w:val="24"/>
          <w:szCs w:val="24"/>
        </w:rPr>
        <w:t xml:space="preserve"> § 40) lg 1 p 3 tähenduses.</w:t>
      </w:r>
    </w:p>
    <w:p w14:paraId="347EC5AF" w14:textId="40BDCE65"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Tuumaohutusluba on </w:t>
      </w:r>
      <w:proofErr w:type="spellStart"/>
      <w:r w:rsidRPr="00C37AB4">
        <w:rPr>
          <w:rFonts w:ascii="Times New Roman" w:hAnsi="Times New Roman" w:cs="Times New Roman"/>
          <w:sz w:val="24"/>
          <w:szCs w:val="24"/>
        </w:rPr>
        <w:t>TEOSe</w:t>
      </w:r>
      <w:proofErr w:type="spellEnd"/>
      <w:r w:rsidRPr="00C37AB4">
        <w:rPr>
          <w:rFonts w:ascii="Times New Roman" w:hAnsi="Times New Roman" w:cs="Times New Roman"/>
          <w:sz w:val="24"/>
          <w:szCs w:val="24"/>
        </w:rPr>
        <w:t xml:space="preserve"> tuumakäitise tegevuslubade süsteemi keskne osa ja ühtlasi üldosa </w:t>
      </w:r>
      <w:r w:rsidR="007842AC">
        <w:rPr>
          <w:rFonts w:ascii="Times New Roman" w:hAnsi="Times New Roman" w:cs="Times New Roman"/>
          <w:sz w:val="24"/>
          <w:szCs w:val="24"/>
        </w:rPr>
        <w:t xml:space="preserve">katsetamisloale, </w:t>
      </w:r>
      <w:r w:rsidRPr="00C37AB4">
        <w:rPr>
          <w:rFonts w:ascii="Times New Roman" w:hAnsi="Times New Roman" w:cs="Times New Roman"/>
          <w:sz w:val="24"/>
          <w:szCs w:val="24"/>
        </w:rPr>
        <w:t xml:space="preserve">käitamisloale ja dekomissioneerimisloale. Tuumaohutusloa andmise eelduseks on, et varasemates menetlusetappides (eelhinnangu menetluses ja ehitusloa andmisel) on tuumakäitise asukoha, projekteerimise ja ehitamisega </w:t>
      </w:r>
      <w:r w:rsidR="00494F02">
        <w:rPr>
          <w:rFonts w:ascii="Times New Roman" w:hAnsi="Times New Roman" w:cs="Times New Roman"/>
          <w:sz w:val="24"/>
          <w:szCs w:val="24"/>
        </w:rPr>
        <w:t xml:space="preserve">ning </w:t>
      </w:r>
      <w:r w:rsidR="00C25F68">
        <w:rPr>
          <w:rFonts w:ascii="Times New Roman" w:hAnsi="Times New Roman" w:cs="Times New Roman"/>
          <w:sz w:val="24"/>
          <w:szCs w:val="24"/>
        </w:rPr>
        <w:t xml:space="preserve">tulevase </w:t>
      </w:r>
      <w:r w:rsidR="00494F02">
        <w:rPr>
          <w:rFonts w:ascii="Times New Roman" w:hAnsi="Times New Roman" w:cs="Times New Roman"/>
          <w:sz w:val="24"/>
          <w:szCs w:val="24"/>
        </w:rPr>
        <w:t xml:space="preserve">käitaja </w:t>
      </w:r>
      <w:r w:rsidR="00C02C19">
        <w:rPr>
          <w:rFonts w:ascii="Times New Roman" w:hAnsi="Times New Roman" w:cs="Times New Roman"/>
          <w:sz w:val="24"/>
          <w:szCs w:val="24"/>
        </w:rPr>
        <w:t xml:space="preserve">sobivusega </w:t>
      </w:r>
      <w:r w:rsidRPr="00C37AB4">
        <w:rPr>
          <w:rFonts w:ascii="Times New Roman" w:hAnsi="Times New Roman" w:cs="Times New Roman"/>
          <w:sz w:val="24"/>
          <w:szCs w:val="24"/>
        </w:rPr>
        <w:t xml:space="preserve">seotud ohutusaspektid juba hinnatud. Tuumaohutusluba võimaldab </w:t>
      </w:r>
      <w:r w:rsidR="00087106">
        <w:rPr>
          <w:rFonts w:ascii="Times New Roman" w:hAnsi="Times New Roman" w:cs="Times New Roman"/>
          <w:sz w:val="24"/>
          <w:szCs w:val="24"/>
        </w:rPr>
        <w:t>enne</w:t>
      </w:r>
      <w:r w:rsidRPr="00C37AB4">
        <w:rPr>
          <w:rFonts w:ascii="Times New Roman" w:hAnsi="Times New Roman" w:cs="Times New Roman"/>
          <w:sz w:val="24"/>
          <w:szCs w:val="24"/>
        </w:rPr>
        <w:t xml:space="preserve"> tuumakäitise </w:t>
      </w:r>
      <w:r w:rsidR="006D275F">
        <w:rPr>
          <w:rFonts w:ascii="Times New Roman" w:hAnsi="Times New Roman" w:cs="Times New Roman"/>
          <w:sz w:val="24"/>
          <w:szCs w:val="24"/>
        </w:rPr>
        <w:t>katsetamis</w:t>
      </w:r>
      <w:r w:rsidR="00087106">
        <w:rPr>
          <w:rFonts w:ascii="Times New Roman" w:hAnsi="Times New Roman" w:cs="Times New Roman"/>
          <w:sz w:val="24"/>
          <w:szCs w:val="24"/>
        </w:rPr>
        <w:t>t</w:t>
      </w:r>
      <w:r w:rsidR="006D275F">
        <w:rPr>
          <w:rFonts w:ascii="Times New Roman" w:hAnsi="Times New Roman" w:cs="Times New Roman"/>
          <w:sz w:val="24"/>
          <w:szCs w:val="24"/>
        </w:rPr>
        <w:t xml:space="preserve">, </w:t>
      </w:r>
      <w:r w:rsidRPr="00C37AB4">
        <w:rPr>
          <w:rFonts w:ascii="Times New Roman" w:hAnsi="Times New Roman" w:cs="Times New Roman"/>
          <w:sz w:val="24"/>
          <w:szCs w:val="24"/>
        </w:rPr>
        <w:t>käitamis</w:t>
      </w:r>
      <w:r w:rsidR="00087106">
        <w:rPr>
          <w:rFonts w:ascii="Times New Roman" w:hAnsi="Times New Roman" w:cs="Times New Roman"/>
          <w:sz w:val="24"/>
          <w:szCs w:val="24"/>
        </w:rPr>
        <w:t>t</w:t>
      </w:r>
      <w:r w:rsidRPr="00C37AB4">
        <w:rPr>
          <w:rFonts w:ascii="Times New Roman" w:hAnsi="Times New Roman" w:cs="Times New Roman"/>
          <w:sz w:val="24"/>
          <w:szCs w:val="24"/>
        </w:rPr>
        <w:t xml:space="preserve"> või dekomissioneerimis</w:t>
      </w:r>
      <w:r w:rsidR="00350167">
        <w:rPr>
          <w:rFonts w:ascii="Times New Roman" w:hAnsi="Times New Roman" w:cs="Times New Roman"/>
          <w:sz w:val="24"/>
          <w:szCs w:val="24"/>
        </w:rPr>
        <w:t>t</w:t>
      </w:r>
      <w:r w:rsidRPr="00C37AB4">
        <w:rPr>
          <w:rFonts w:ascii="Times New Roman" w:hAnsi="Times New Roman" w:cs="Times New Roman"/>
          <w:sz w:val="24"/>
          <w:szCs w:val="24"/>
        </w:rPr>
        <w:t xml:space="preserve"> lõplikult kontrollida, kas kõik ohutust tagavad süsteemid, protseduurid ja ressursid vastavad kehtestatud nõuetele. Tuumaohutusloa menetlus </w:t>
      </w:r>
      <w:r w:rsidR="001656E5">
        <w:rPr>
          <w:rFonts w:ascii="Times New Roman" w:hAnsi="Times New Roman" w:cs="Times New Roman"/>
          <w:sz w:val="24"/>
          <w:szCs w:val="24"/>
        </w:rPr>
        <w:t>on erimenetlus</w:t>
      </w:r>
      <w:r w:rsidR="002969B0">
        <w:rPr>
          <w:rFonts w:ascii="Times New Roman" w:hAnsi="Times New Roman" w:cs="Times New Roman"/>
          <w:sz w:val="24"/>
          <w:szCs w:val="24"/>
        </w:rPr>
        <w:t>, mille</w:t>
      </w:r>
      <w:r w:rsidR="00DD4716">
        <w:rPr>
          <w:rFonts w:ascii="Times New Roman" w:hAnsi="Times New Roman" w:cs="Times New Roman"/>
          <w:sz w:val="24"/>
          <w:szCs w:val="24"/>
        </w:rPr>
        <w:t xml:space="preserve"> üldosana kohaldatakse haldusmenetluse seadust (</w:t>
      </w:r>
      <w:r w:rsidR="00C21C58">
        <w:rPr>
          <w:rFonts w:ascii="Times New Roman" w:hAnsi="Times New Roman" w:cs="Times New Roman"/>
          <w:sz w:val="24"/>
          <w:szCs w:val="24"/>
        </w:rPr>
        <w:t xml:space="preserve">eelnõu </w:t>
      </w:r>
      <w:r w:rsidR="008337A8">
        <w:rPr>
          <w:rFonts w:ascii="Times New Roman" w:hAnsi="Times New Roman" w:cs="Times New Roman"/>
          <w:sz w:val="24"/>
          <w:szCs w:val="24"/>
        </w:rPr>
        <w:t>§ 2 lg 2)</w:t>
      </w:r>
      <w:r w:rsidRPr="00C37AB4">
        <w:rPr>
          <w:rFonts w:ascii="Times New Roman" w:hAnsi="Times New Roman" w:cs="Times New Roman"/>
          <w:sz w:val="24"/>
          <w:szCs w:val="24"/>
        </w:rPr>
        <w:t>.</w:t>
      </w:r>
    </w:p>
    <w:p w14:paraId="7E72A276" w14:textId="7993ED47"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Tuumaohutusluba ei asenda muid seaduse alusel tuumkütusetsükli tegevuseks nõutavaid lube (nt </w:t>
      </w:r>
      <w:r w:rsidR="00553A60">
        <w:rPr>
          <w:rFonts w:ascii="Times New Roman" w:hAnsi="Times New Roman" w:cs="Times New Roman"/>
          <w:sz w:val="24"/>
          <w:szCs w:val="24"/>
        </w:rPr>
        <w:t>hoonestusluba, keskkonnaluba</w:t>
      </w:r>
      <w:r w:rsidRPr="00C37AB4">
        <w:rPr>
          <w:rFonts w:ascii="Times New Roman" w:hAnsi="Times New Roman" w:cs="Times New Roman"/>
          <w:sz w:val="24"/>
          <w:szCs w:val="24"/>
        </w:rPr>
        <w:t>, elektrituru luba jm). Tuumaohutusluba ei asenda kiirgustegevuslubasid, sest reguleerimisese on erinev ja kui tuumkütusetsükli tegevuses on vajalik kiirgustegevusluba, siis tuleb see taotleda eraldi. Kiirgustegevusluba reguleerib kiirgusallikate kasutamist, hoidmist, vedu ja muid tegevusi, millega kaasneb ioniseeriva kiirguse tekitamine või kasutamine, et tagada inimese ja keskkonna kaitse kiirgusohu eest, kuid mitte tuumkütuse</w:t>
      </w:r>
      <w:r w:rsidR="00B314FC">
        <w:rPr>
          <w:rFonts w:ascii="Times New Roman" w:hAnsi="Times New Roman" w:cs="Times New Roman"/>
          <w:sz w:val="24"/>
          <w:szCs w:val="24"/>
        </w:rPr>
        <w:t xml:space="preserve"> tsükli</w:t>
      </w:r>
      <w:r w:rsidRPr="00C37AB4">
        <w:rPr>
          <w:rFonts w:ascii="Times New Roman" w:hAnsi="Times New Roman" w:cs="Times New Roman"/>
          <w:sz w:val="24"/>
          <w:szCs w:val="24"/>
        </w:rPr>
        <w:t>ga seotud tegevusi.</w:t>
      </w:r>
    </w:p>
    <w:p w14:paraId="0ECF8B8C" w14:textId="2AB87C2F"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Tuumaohutuse tagamine ei ole ainult loa omaja kohustus, lõplik </w:t>
      </w:r>
      <w:r w:rsidR="00D865C5">
        <w:rPr>
          <w:rFonts w:ascii="Times New Roman" w:hAnsi="Times New Roman" w:cs="Times New Roman"/>
          <w:sz w:val="24"/>
          <w:szCs w:val="24"/>
        </w:rPr>
        <w:t xml:space="preserve">regulatiivne </w:t>
      </w:r>
      <w:r w:rsidRPr="00C37AB4">
        <w:rPr>
          <w:rFonts w:ascii="Times New Roman" w:hAnsi="Times New Roman" w:cs="Times New Roman"/>
          <w:sz w:val="24"/>
          <w:szCs w:val="24"/>
        </w:rPr>
        <w:t>vastutus on riigil ja ka tuumaõiguse regulatsioon peab lähtuma tuumaohutuse prioriteetsuse ning läbipaistvuse põhimõtetest. Sel põhjusel kavandatakse eriregulatsioon, mille kohaselt on tuumaohutusloa menetlusreeglid ja sisulised nõuded võimalikult selgelt eristatud Eestis kehtivatest sarnastes</w:t>
      </w:r>
      <w:r w:rsidR="00257AE9">
        <w:rPr>
          <w:rFonts w:ascii="Times New Roman" w:hAnsi="Times New Roman" w:cs="Times New Roman"/>
          <w:sz w:val="24"/>
          <w:szCs w:val="24"/>
        </w:rPr>
        <w:t>t</w:t>
      </w:r>
      <w:r w:rsidRPr="00C37AB4">
        <w:rPr>
          <w:rFonts w:ascii="Times New Roman" w:hAnsi="Times New Roman" w:cs="Times New Roman"/>
          <w:sz w:val="24"/>
          <w:szCs w:val="24"/>
        </w:rPr>
        <w:t xml:space="preserve"> nõuetest. Tuumkütusetsükli tegevuse lubade ja järelevalve süsteem peab vastama </w:t>
      </w:r>
      <w:proofErr w:type="spellStart"/>
      <w:r w:rsidRPr="00C37AB4">
        <w:rPr>
          <w:rFonts w:ascii="Times New Roman" w:hAnsi="Times New Roman" w:cs="Times New Roman"/>
          <w:sz w:val="24"/>
          <w:szCs w:val="24"/>
        </w:rPr>
        <w:t>EURATOMi</w:t>
      </w:r>
      <w:proofErr w:type="spellEnd"/>
      <w:r w:rsidRPr="00C37AB4">
        <w:rPr>
          <w:rFonts w:ascii="Times New Roman" w:hAnsi="Times New Roman" w:cs="Times New Roman"/>
          <w:sz w:val="24"/>
          <w:szCs w:val="24"/>
        </w:rPr>
        <w:t xml:space="preserve"> direktiivide 2009/71/Euratom ja 2014/87/Euratom ning IAEA ohutusstandardite nõuetele, mis eeldavad sõltumatut, mitme</w:t>
      </w:r>
      <w:r w:rsidR="000618FA">
        <w:rPr>
          <w:rFonts w:ascii="Times New Roman" w:hAnsi="Times New Roman" w:cs="Times New Roman"/>
          <w:sz w:val="24"/>
          <w:szCs w:val="24"/>
        </w:rPr>
        <w:t xml:space="preserve"> </w:t>
      </w:r>
      <w:r w:rsidRPr="00C37AB4">
        <w:rPr>
          <w:rFonts w:ascii="Times New Roman" w:hAnsi="Times New Roman" w:cs="Times New Roman"/>
          <w:sz w:val="24"/>
          <w:szCs w:val="24"/>
        </w:rPr>
        <w:t xml:space="preserve">etapilist ja tehniliselt eripärast ohutuse hindamist. </w:t>
      </w:r>
    </w:p>
    <w:p w14:paraId="4B2924F1" w14:textId="77777777" w:rsidR="00C37AB4" w:rsidRPr="00C37AB4" w:rsidRDefault="00C37AB4" w:rsidP="00C37AB4">
      <w:pPr>
        <w:jc w:val="both"/>
        <w:rPr>
          <w:rFonts w:ascii="Times New Roman" w:hAnsi="Times New Roman" w:cs="Times New Roman"/>
          <w:sz w:val="24"/>
          <w:szCs w:val="24"/>
          <w:u w:val="single"/>
        </w:rPr>
      </w:pPr>
      <w:r w:rsidRPr="699D8C7E">
        <w:rPr>
          <w:rFonts w:ascii="Times New Roman" w:eastAsia="Times New Roman" w:hAnsi="Times New Roman" w:cs="Times New Roman"/>
          <w:sz w:val="24"/>
          <w:szCs w:val="24"/>
          <w:u w:val="single"/>
        </w:rPr>
        <w:t>Vastavus rahvusvahelistele kohustustele</w:t>
      </w:r>
    </w:p>
    <w:p w14:paraId="047B1C67"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Tuumaohutusloa süsteem täidab Eesti kohustusi järgmiste rahvusvaheliste dokumentide alusel:</w:t>
      </w:r>
      <w:r w:rsidRPr="00C37AB4">
        <w:rPr>
          <w:rFonts w:ascii="Times New Roman" w:hAnsi="Times New Roman" w:cs="Times New Roman"/>
          <w:sz w:val="24"/>
          <w:szCs w:val="24"/>
        </w:rPr>
        <w:br/>
      </w:r>
      <w:r w:rsidRPr="00C37AB4">
        <w:rPr>
          <w:rFonts w:ascii="Times New Roman" w:hAnsi="Times New Roman" w:cs="Times New Roman"/>
          <w:sz w:val="24"/>
          <w:szCs w:val="24"/>
        </w:rPr>
        <w:br/>
        <w:t>• Tuumaohutuse konventsioon (RT II 2002, 17, 84): artiklid 7, 8 ja 14 nõuavad vastava õigusraamistiku, sõltumatu pädeva asutuse ja ohutuse hindamise kehtestamist. Tuumaohutusluba on nende kohustuste rakendus.</w:t>
      </w:r>
    </w:p>
    <w:p w14:paraId="01FD4FA6" w14:textId="77777777" w:rsidR="00C37AB4" w:rsidRPr="00C37AB4" w:rsidRDefault="00C37AB4" w:rsidP="00C37AB4">
      <w:pPr>
        <w:spacing w:after="0" w:line="240" w:lineRule="auto"/>
        <w:jc w:val="both"/>
        <w:rPr>
          <w:rFonts w:ascii="Times New Roman" w:hAnsi="Times New Roman" w:cs="Times New Roman"/>
          <w:sz w:val="24"/>
          <w:szCs w:val="24"/>
        </w:rPr>
      </w:pPr>
    </w:p>
    <w:p w14:paraId="6DE53791"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Nõukogu direktiiv 2009/71/Euratom, muudetud 2014/87/Euratom: artiklid 6, 8, 8a–8c sätestavad ohutuse prioriteetsuse, läbipaistva menetluse ja piisavate ressursside tagamise. Eelnõu tuumaohutusloa regulatsioon toob need nõuded Eesti õigusesse</w:t>
      </w:r>
    </w:p>
    <w:p w14:paraId="0D91B296" w14:textId="77777777" w:rsidR="00C37AB4" w:rsidRPr="00C37AB4" w:rsidRDefault="00C37AB4" w:rsidP="00C37AB4">
      <w:pPr>
        <w:spacing w:after="0" w:line="240" w:lineRule="auto"/>
        <w:jc w:val="both"/>
        <w:rPr>
          <w:rFonts w:ascii="Times New Roman" w:hAnsi="Times New Roman" w:cs="Times New Roman"/>
          <w:sz w:val="24"/>
          <w:szCs w:val="24"/>
        </w:rPr>
      </w:pPr>
    </w:p>
    <w:p w14:paraId="297CE71B"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xml:space="preserve">• IAEA </w:t>
      </w:r>
      <w:proofErr w:type="spellStart"/>
      <w:r w:rsidRPr="00C37AB4">
        <w:rPr>
          <w:rFonts w:ascii="Times New Roman" w:hAnsi="Times New Roman" w:cs="Times New Roman"/>
          <w:sz w:val="24"/>
          <w:szCs w:val="24"/>
        </w:rPr>
        <w:t>Safety</w:t>
      </w:r>
      <w:proofErr w:type="spellEnd"/>
      <w:r w:rsidRPr="00C37AB4">
        <w:rPr>
          <w:rFonts w:ascii="Times New Roman" w:hAnsi="Times New Roman" w:cs="Times New Roman"/>
          <w:sz w:val="24"/>
          <w:szCs w:val="24"/>
        </w:rPr>
        <w:t xml:space="preserve"> Standards (GSR Part 1 (</w:t>
      </w:r>
      <w:proofErr w:type="spellStart"/>
      <w:r w:rsidRPr="00C37AB4">
        <w:rPr>
          <w:rFonts w:ascii="Times New Roman" w:hAnsi="Times New Roman" w:cs="Times New Roman"/>
          <w:sz w:val="24"/>
          <w:szCs w:val="24"/>
        </w:rPr>
        <w:t>Rev</w:t>
      </w:r>
      <w:proofErr w:type="spellEnd"/>
      <w:r w:rsidRPr="00C37AB4">
        <w:rPr>
          <w:rFonts w:ascii="Times New Roman" w:hAnsi="Times New Roman" w:cs="Times New Roman"/>
          <w:sz w:val="24"/>
          <w:szCs w:val="24"/>
        </w:rPr>
        <w:t>. 1), GSR Part 2 ja GSR Part 4) nõuavad, et loamenetlused hõlmaksid ohutuse hindamist enne iga tuumakäitise elutsükli etappi, sõltumatut kontrolli ja pidevat ohutuse täiustamist.</w:t>
      </w:r>
    </w:p>
    <w:p w14:paraId="6273AB1B" w14:textId="77777777" w:rsidR="007B43D7" w:rsidRPr="00C37AB4" w:rsidRDefault="007B43D7" w:rsidP="00C37AB4">
      <w:pPr>
        <w:jc w:val="both"/>
        <w:rPr>
          <w:rFonts w:ascii="Times New Roman" w:hAnsi="Times New Roman" w:cs="Times New Roman"/>
          <w:b/>
          <w:sz w:val="24"/>
          <w:szCs w:val="24"/>
        </w:rPr>
      </w:pPr>
    </w:p>
    <w:p w14:paraId="019C5D45" w14:textId="1C7950C0" w:rsidR="00AD3FE6" w:rsidRDefault="55020AF2" w:rsidP="00C37AB4">
      <w:pPr>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00AD3FE6">
        <w:rPr>
          <w:rFonts w:ascii="Times New Roman" w:eastAsia="Times New Roman" w:hAnsi="Times New Roman" w:cs="Times New Roman"/>
          <w:b/>
          <w:sz w:val="24"/>
          <w:szCs w:val="24"/>
        </w:rPr>
        <w:t xml:space="preserve"> 21 </w:t>
      </w:r>
      <w:r w:rsidR="00C62E87" w:rsidRPr="699D8C7E">
        <w:rPr>
          <w:rFonts w:ascii="Times New Roman" w:eastAsia="Times New Roman" w:hAnsi="Times New Roman" w:cs="Times New Roman"/>
          <w:sz w:val="24"/>
          <w:szCs w:val="24"/>
        </w:rPr>
        <w:t>reguleerib t</w:t>
      </w:r>
      <w:r w:rsidR="00C37AB4" w:rsidRPr="699D8C7E">
        <w:rPr>
          <w:rFonts w:ascii="Times New Roman" w:eastAsia="Times New Roman" w:hAnsi="Times New Roman" w:cs="Times New Roman"/>
          <w:sz w:val="24"/>
          <w:szCs w:val="24"/>
        </w:rPr>
        <w:t>uumaohutusloa kohustus</w:t>
      </w:r>
      <w:r w:rsidR="00C62E87" w:rsidRPr="699D8C7E">
        <w:rPr>
          <w:rFonts w:ascii="Times New Roman" w:eastAsia="Times New Roman" w:hAnsi="Times New Roman" w:cs="Times New Roman"/>
          <w:sz w:val="24"/>
          <w:szCs w:val="24"/>
        </w:rPr>
        <w:t>t</w:t>
      </w:r>
      <w:r w:rsidR="00C37AB4" w:rsidRPr="699D8C7E">
        <w:rPr>
          <w:rFonts w:ascii="Times New Roman" w:eastAsia="Times New Roman" w:hAnsi="Times New Roman" w:cs="Times New Roman"/>
          <w:sz w:val="24"/>
          <w:szCs w:val="24"/>
        </w:rPr>
        <w:t xml:space="preserve"> ja </w:t>
      </w:r>
      <w:r w:rsidR="00C62E87" w:rsidRPr="699D8C7E">
        <w:rPr>
          <w:rFonts w:ascii="Times New Roman" w:eastAsia="Times New Roman" w:hAnsi="Times New Roman" w:cs="Times New Roman"/>
          <w:sz w:val="24"/>
          <w:szCs w:val="24"/>
        </w:rPr>
        <w:t xml:space="preserve">sätestab </w:t>
      </w:r>
      <w:r w:rsidR="00C37AB4" w:rsidRPr="699D8C7E">
        <w:rPr>
          <w:rFonts w:ascii="Times New Roman" w:eastAsia="Times New Roman" w:hAnsi="Times New Roman" w:cs="Times New Roman"/>
          <w:sz w:val="24"/>
          <w:szCs w:val="24"/>
        </w:rPr>
        <w:t>loa andja</w:t>
      </w:r>
      <w:r w:rsidR="08351E13" w:rsidRPr="699D8C7E">
        <w:rPr>
          <w:rFonts w:ascii="Times New Roman" w:eastAsia="Times New Roman" w:hAnsi="Times New Roman" w:cs="Times New Roman"/>
          <w:sz w:val="24"/>
          <w:szCs w:val="24"/>
        </w:rPr>
        <w:t>.</w:t>
      </w:r>
      <w:r w:rsidR="00C37AB4" w:rsidRPr="699D8C7E">
        <w:rPr>
          <w:rFonts w:ascii="Times New Roman" w:hAnsi="Times New Roman" w:cs="Times New Roman"/>
          <w:sz w:val="24"/>
          <w:szCs w:val="24"/>
        </w:rPr>
        <w:t xml:space="preserve"> </w:t>
      </w:r>
    </w:p>
    <w:p w14:paraId="300F58B4" w14:textId="5920E1DB" w:rsidR="00C37AB4" w:rsidRPr="00C37AB4" w:rsidRDefault="2E8C779E" w:rsidP="00C37AB4">
      <w:pPr>
        <w:jc w:val="both"/>
        <w:rPr>
          <w:rFonts w:ascii="Times New Roman" w:hAnsi="Times New Roman" w:cs="Times New Roman"/>
          <w:sz w:val="24"/>
          <w:szCs w:val="24"/>
        </w:rPr>
      </w:pPr>
      <w:r w:rsidRPr="377936B6">
        <w:rPr>
          <w:rFonts w:ascii="Times New Roman" w:hAnsi="Times New Roman" w:cs="Times New Roman"/>
          <w:b/>
          <w:bCs/>
          <w:sz w:val="24"/>
          <w:szCs w:val="24"/>
        </w:rPr>
        <w:t>Eelnõu §</w:t>
      </w:r>
      <w:r w:rsidR="00C62E87" w:rsidRPr="00C62E87">
        <w:rPr>
          <w:rFonts w:ascii="Times New Roman" w:hAnsi="Times New Roman" w:cs="Times New Roman"/>
          <w:b/>
          <w:sz w:val="24"/>
          <w:szCs w:val="24"/>
        </w:rPr>
        <w:t xml:space="preserve"> 21 </w:t>
      </w:r>
      <w:r w:rsidR="00C62E87" w:rsidRPr="1AD3C6AD">
        <w:rPr>
          <w:rFonts w:ascii="Times New Roman" w:hAnsi="Times New Roman" w:cs="Times New Roman"/>
          <w:b/>
          <w:bCs/>
          <w:sz w:val="24"/>
          <w:szCs w:val="24"/>
        </w:rPr>
        <w:t>l</w:t>
      </w:r>
      <w:r w:rsidR="50BF9B42" w:rsidRPr="1AD3C6AD">
        <w:rPr>
          <w:rFonts w:ascii="Times New Roman" w:hAnsi="Times New Roman" w:cs="Times New Roman"/>
          <w:b/>
          <w:bCs/>
          <w:sz w:val="24"/>
          <w:szCs w:val="24"/>
        </w:rPr>
        <w:t>õi</w:t>
      </w:r>
      <w:r w:rsidR="00C62E87" w:rsidRPr="1AD3C6AD">
        <w:rPr>
          <w:rFonts w:ascii="Times New Roman" w:hAnsi="Times New Roman" w:cs="Times New Roman"/>
          <w:b/>
          <w:bCs/>
          <w:sz w:val="24"/>
          <w:szCs w:val="24"/>
        </w:rPr>
        <w:t>g</w:t>
      </w:r>
      <w:r w:rsidR="3616BEB2" w:rsidRPr="1AD3C6AD">
        <w:rPr>
          <w:rFonts w:ascii="Times New Roman" w:hAnsi="Times New Roman" w:cs="Times New Roman"/>
          <w:b/>
          <w:bCs/>
          <w:sz w:val="24"/>
          <w:szCs w:val="24"/>
        </w:rPr>
        <w:t>e</w:t>
      </w:r>
      <w:r w:rsidR="00C62E87" w:rsidRPr="00C62E87">
        <w:rPr>
          <w:rFonts w:ascii="Times New Roman" w:hAnsi="Times New Roman" w:cs="Times New Roman"/>
          <w:b/>
          <w:sz w:val="24"/>
          <w:szCs w:val="24"/>
        </w:rPr>
        <w:t xml:space="preserve"> 1</w:t>
      </w:r>
      <w:r w:rsidR="00C37AB4" w:rsidRPr="00C37AB4">
        <w:rPr>
          <w:rFonts w:ascii="Times New Roman" w:hAnsi="Times New Roman" w:cs="Times New Roman"/>
          <w:bCs/>
          <w:sz w:val="24"/>
          <w:szCs w:val="24"/>
        </w:rPr>
        <w:t xml:space="preserve"> määratleb tegevused, milleks on nõutav tuumaohutusluba. Loa ulatus hõlmab nii tuumakäitise </w:t>
      </w:r>
      <w:r w:rsidR="00E16F6E">
        <w:rPr>
          <w:rFonts w:ascii="Times New Roman" w:hAnsi="Times New Roman" w:cs="Times New Roman"/>
          <w:bCs/>
          <w:sz w:val="24"/>
          <w:szCs w:val="24"/>
        </w:rPr>
        <w:t>katsetamist,</w:t>
      </w:r>
      <w:r w:rsidR="00C37AB4" w:rsidRPr="00C37AB4">
        <w:rPr>
          <w:rFonts w:ascii="Times New Roman" w:hAnsi="Times New Roman" w:cs="Times New Roman"/>
          <w:bCs/>
          <w:sz w:val="24"/>
          <w:szCs w:val="24"/>
        </w:rPr>
        <w:t xml:space="preserve"> käitamist ja dekomissioneerimist kui ka muid tegevusi, mis võivad mõjutada tuumaohutust. Loa andjaks on pädev asutus, </w:t>
      </w:r>
      <w:r w:rsidR="0054721B">
        <w:rPr>
          <w:rFonts w:ascii="Times New Roman" w:hAnsi="Times New Roman" w:cs="Times New Roman"/>
          <w:bCs/>
          <w:sz w:val="24"/>
          <w:szCs w:val="24"/>
        </w:rPr>
        <w:t>kelleks on TTJA</w:t>
      </w:r>
      <w:r w:rsidR="00AF6D60">
        <w:rPr>
          <w:rFonts w:ascii="Times New Roman" w:hAnsi="Times New Roman" w:cs="Times New Roman"/>
          <w:bCs/>
          <w:sz w:val="24"/>
          <w:szCs w:val="24"/>
        </w:rPr>
        <w:t xml:space="preserve"> ja</w:t>
      </w:r>
      <w:r w:rsidR="00C37AB4" w:rsidRPr="00C37AB4">
        <w:rPr>
          <w:rFonts w:ascii="Times New Roman" w:hAnsi="Times New Roman" w:cs="Times New Roman"/>
          <w:bCs/>
          <w:sz w:val="24"/>
          <w:szCs w:val="24"/>
        </w:rPr>
        <w:t xml:space="preserve"> kelle sõltumatuse nõue tuleneb </w:t>
      </w:r>
      <w:proofErr w:type="spellStart"/>
      <w:r w:rsidR="00C37AB4" w:rsidRPr="00C37AB4">
        <w:rPr>
          <w:rFonts w:ascii="Times New Roman" w:hAnsi="Times New Roman" w:cs="Times New Roman"/>
          <w:bCs/>
          <w:sz w:val="24"/>
          <w:szCs w:val="24"/>
        </w:rPr>
        <w:t>EURATOMi</w:t>
      </w:r>
      <w:proofErr w:type="spellEnd"/>
      <w:r w:rsidR="00C37AB4" w:rsidRPr="00C37AB4">
        <w:rPr>
          <w:rFonts w:ascii="Times New Roman" w:hAnsi="Times New Roman" w:cs="Times New Roman"/>
          <w:bCs/>
          <w:sz w:val="24"/>
          <w:szCs w:val="24"/>
        </w:rPr>
        <w:t xml:space="preserve"> direktiivi ja tuumaohutuse konventsiooni sätetest ning </w:t>
      </w:r>
      <w:r w:rsidR="006C2C05">
        <w:rPr>
          <w:rFonts w:ascii="Times New Roman" w:hAnsi="Times New Roman" w:cs="Times New Roman"/>
          <w:bCs/>
          <w:sz w:val="24"/>
          <w:szCs w:val="24"/>
        </w:rPr>
        <w:t xml:space="preserve">kelle pädevus </w:t>
      </w:r>
      <w:r w:rsidR="00C37AB4" w:rsidRPr="00C37AB4">
        <w:rPr>
          <w:rFonts w:ascii="Times New Roman" w:hAnsi="Times New Roman" w:cs="Times New Roman"/>
          <w:bCs/>
          <w:sz w:val="24"/>
          <w:szCs w:val="24"/>
        </w:rPr>
        <w:t>on reguleeritud eelnõukohase seaduse teises</w:t>
      </w:r>
      <w:r w:rsidR="00C37AB4" w:rsidRPr="00C37AB4">
        <w:rPr>
          <w:rFonts w:ascii="Times New Roman" w:hAnsi="Times New Roman" w:cs="Times New Roman"/>
          <w:sz w:val="24"/>
          <w:szCs w:val="24"/>
        </w:rPr>
        <w:t xml:space="preserve"> peatükis.</w:t>
      </w:r>
      <w:r w:rsidR="005F0117">
        <w:rPr>
          <w:rFonts w:ascii="Times New Roman" w:hAnsi="Times New Roman" w:cs="Times New Roman"/>
          <w:sz w:val="24"/>
          <w:szCs w:val="24"/>
        </w:rPr>
        <w:t xml:space="preserve"> </w:t>
      </w:r>
      <w:r w:rsidR="005F0117" w:rsidRPr="52BE1568">
        <w:rPr>
          <w:rFonts w:ascii="Times New Roman" w:hAnsi="Times New Roman" w:cs="Times New Roman"/>
          <w:sz w:val="24"/>
          <w:szCs w:val="24"/>
        </w:rPr>
        <w:t xml:space="preserve">Eelnõukohase seadusega </w:t>
      </w:r>
      <w:r w:rsidR="00AB0E85" w:rsidRPr="52BE1568">
        <w:rPr>
          <w:rFonts w:ascii="Times New Roman" w:hAnsi="Times New Roman" w:cs="Times New Roman"/>
          <w:sz w:val="24"/>
          <w:szCs w:val="24"/>
        </w:rPr>
        <w:t>reguleeritakse</w:t>
      </w:r>
      <w:r w:rsidR="005F0117" w:rsidRPr="52BE1568">
        <w:rPr>
          <w:rFonts w:ascii="Times New Roman" w:hAnsi="Times New Roman" w:cs="Times New Roman"/>
          <w:sz w:val="24"/>
          <w:szCs w:val="24"/>
        </w:rPr>
        <w:t xml:space="preserve"> täpsemalt </w:t>
      </w:r>
      <w:r w:rsidR="008E5D93" w:rsidRPr="52BE1568">
        <w:rPr>
          <w:rFonts w:ascii="Times New Roman" w:hAnsi="Times New Roman" w:cs="Times New Roman"/>
          <w:sz w:val="24"/>
          <w:szCs w:val="24"/>
        </w:rPr>
        <w:t>tuumakäitise katsetamise,</w:t>
      </w:r>
      <w:r w:rsidR="00C37AB4" w:rsidRPr="52BE1568">
        <w:rPr>
          <w:rFonts w:ascii="Times New Roman" w:hAnsi="Times New Roman" w:cs="Times New Roman"/>
          <w:sz w:val="24"/>
          <w:szCs w:val="24"/>
        </w:rPr>
        <w:t xml:space="preserve"> käitamise ja dekomissioneerimise </w:t>
      </w:r>
      <w:r w:rsidR="00EA1FCD" w:rsidRPr="52BE1568">
        <w:rPr>
          <w:rFonts w:ascii="Times New Roman" w:hAnsi="Times New Roman" w:cs="Times New Roman"/>
          <w:sz w:val="24"/>
          <w:szCs w:val="24"/>
        </w:rPr>
        <w:t>tuumaohutusl</w:t>
      </w:r>
      <w:r w:rsidR="00B057D1" w:rsidRPr="52BE1568">
        <w:rPr>
          <w:rFonts w:ascii="Times New Roman" w:hAnsi="Times New Roman" w:cs="Times New Roman"/>
          <w:sz w:val="24"/>
          <w:szCs w:val="24"/>
        </w:rPr>
        <w:t>ubade menetlus</w:t>
      </w:r>
      <w:r w:rsidR="00CF2916" w:rsidRPr="52BE1568">
        <w:rPr>
          <w:rFonts w:ascii="Times New Roman" w:hAnsi="Times New Roman" w:cs="Times New Roman"/>
          <w:sz w:val="24"/>
          <w:szCs w:val="24"/>
        </w:rPr>
        <w:t xml:space="preserve"> ja andmek</w:t>
      </w:r>
      <w:r w:rsidR="00272B29" w:rsidRPr="52BE1568">
        <w:rPr>
          <w:rFonts w:ascii="Times New Roman" w:hAnsi="Times New Roman" w:cs="Times New Roman"/>
          <w:sz w:val="24"/>
          <w:szCs w:val="24"/>
        </w:rPr>
        <w:t>o</w:t>
      </w:r>
      <w:r w:rsidR="00CF2916" w:rsidRPr="52BE1568">
        <w:rPr>
          <w:rFonts w:ascii="Times New Roman" w:hAnsi="Times New Roman" w:cs="Times New Roman"/>
          <w:sz w:val="24"/>
          <w:szCs w:val="24"/>
        </w:rPr>
        <w:t>osseisud</w:t>
      </w:r>
      <w:r w:rsidR="00EA1FCD" w:rsidRPr="52BE1568">
        <w:rPr>
          <w:rFonts w:ascii="Times New Roman" w:hAnsi="Times New Roman" w:cs="Times New Roman"/>
          <w:sz w:val="24"/>
          <w:szCs w:val="24"/>
        </w:rPr>
        <w:t>,</w:t>
      </w:r>
      <w:r w:rsidR="006D25DA" w:rsidRPr="52BE1568">
        <w:rPr>
          <w:rFonts w:ascii="Times New Roman" w:hAnsi="Times New Roman" w:cs="Times New Roman"/>
          <w:sz w:val="24"/>
          <w:szCs w:val="24"/>
        </w:rPr>
        <w:t xml:space="preserve"> </w:t>
      </w:r>
      <w:r w:rsidR="00C37AB4" w:rsidRPr="52BE1568">
        <w:rPr>
          <w:rFonts w:ascii="Times New Roman" w:hAnsi="Times New Roman" w:cs="Times New Roman"/>
          <w:sz w:val="24"/>
          <w:szCs w:val="24"/>
        </w:rPr>
        <w:t xml:space="preserve">kuid pole välistatud, et tulevikus tekib vajadus </w:t>
      </w:r>
      <w:r w:rsidR="00CF2916" w:rsidRPr="52BE1568">
        <w:rPr>
          <w:rFonts w:ascii="Times New Roman" w:hAnsi="Times New Roman" w:cs="Times New Roman"/>
          <w:sz w:val="24"/>
          <w:szCs w:val="24"/>
        </w:rPr>
        <w:t xml:space="preserve">reguleerida ka </w:t>
      </w:r>
      <w:r w:rsidR="007307A6" w:rsidRPr="52BE1568">
        <w:rPr>
          <w:rFonts w:ascii="Times New Roman" w:hAnsi="Times New Roman" w:cs="Times New Roman"/>
          <w:sz w:val="24"/>
          <w:szCs w:val="24"/>
        </w:rPr>
        <w:t>tuum</w:t>
      </w:r>
      <w:r w:rsidR="006A70AA" w:rsidRPr="52BE1568">
        <w:rPr>
          <w:rFonts w:ascii="Times New Roman" w:hAnsi="Times New Roman" w:cs="Times New Roman"/>
          <w:sz w:val="24"/>
          <w:szCs w:val="24"/>
        </w:rPr>
        <w:t>kütusega töötava</w:t>
      </w:r>
      <w:r w:rsidR="007307A6" w:rsidRPr="52BE1568">
        <w:rPr>
          <w:rFonts w:ascii="Times New Roman" w:hAnsi="Times New Roman" w:cs="Times New Roman"/>
          <w:sz w:val="24"/>
          <w:szCs w:val="24"/>
        </w:rPr>
        <w:t xml:space="preserve"> transpordivahend</w:t>
      </w:r>
      <w:r w:rsidR="00EE3D40" w:rsidRPr="52BE1568">
        <w:rPr>
          <w:rFonts w:ascii="Times New Roman" w:hAnsi="Times New Roman" w:cs="Times New Roman"/>
          <w:sz w:val="24"/>
          <w:szCs w:val="24"/>
        </w:rPr>
        <w:t>i</w:t>
      </w:r>
      <w:r w:rsidR="003B422E" w:rsidRPr="52BE1568">
        <w:rPr>
          <w:rFonts w:ascii="Times New Roman" w:hAnsi="Times New Roman" w:cs="Times New Roman"/>
          <w:sz w:val="24"/>
          <w:szCs w:val="24"/>
        </w:rPr>
        <w:t xml:space="preserve"> </w:t>
      </w:r>
      <w:r w:rsidR="006A70AA" w:rsidRPr="52BE1568">
        <w:rPr>
          <w:rFonts w:ascii="Times New Roman" w:hAnsi="Times New Roman" w:cs="Times New Roman"/>
          <w:sz w:val="24"/>
          <w:szCs w:val="24"/>
        </w:rPr>
        <w:t>kasutamist</w:t>
      </w:r>
      <w:r w:rsidR="003B422E" w:rsidRPr="52BE1568">
        <w:rPr>
          <w:rFonts w:ascii="Times New Roman" w:hAnsi="Times New Roman" w:cs="Times New Roman"/>
          <w:sz w:val="24"/>
          <w:szCs w:val="24"/>
        </w:rPr>
        <w:t xml:space="preserve">. Tuumamaterjali </w:t>
      </w:r>
      <w:r w:rsidR="007756C7" w:rsidRPr="52BE1568">
        <w:rPr>
          <w:rFonts w:ascii="Times New Roman" w:hAnsi="Times New Roman" w:cs="Times New Roman"/>
          <w:sz w:val="24"/>
          <w:szCs w:val="24"/>
        </w:rPr>
        <w:t xml:space="preserve">väikeses koguses käitlemine teaduslikul eesmärgil on reguleeritud kiirgusseaduse § 68 lõike 1 p 2 alusel </w:t>
      </w:r>
      <w:r w:rsidR="00B81A77" w:rsidRPr="52BE1568">
        <w:rPr>
          <w:rFonts w:ascii="Times New Roman" w:hAnsi="Times New Roman" w:cs="Times New Roman"/>
          <w:sz w:val="24"/>
          <w:szCs w:val="24"/>
        </w:rPr>
        <w:t xml:space="preserve">kiirgustegevusloaga </w:t>
      </w:r>
      <w:r w:rsidR="007756C7" w:rsidRPr="52BE1568">
        <w:rPr>
          <w:rFonts w:ascii="Times New Roman" w:hAnsi="Times New Roman" w:cs="Times New Roman"/>
          <w:sz w:val="24"/>
          <w:szCs w:val="24"/>
        </w:rPr>
        <w:t xml:space="preserve">– radioaktiivse aine kasutamine. Kuna see tegevus ei ole </w:t>
      </w:r>
      <w:r w:rsidR="00C550CC" w:rsidRPr="52BE1568">
        <w:rPr>
          <w:rFonts w:ascii="Times New Roman" w:hAnsi="Times New Roman" w:cs="Times New Roman"/>
          <w:sz w:val="24"/>
          <w:szCs w:val="24"/>
        </w:rPr>
        <w:t xml:space="preserve">nii kõrge riskiga, et selleks peaks olema tuumaohutusluba, siis </w:t>
      </w:r>
      <w:r w:rsidR="00272B29" w:rsidRPr="52BE1568">
        <w:rPr>
          <w:rFonts w:ascii="Times New Roman" w:hAnsi="Times New Roman" w:cs="Times New Roman"/>
          <w:sz w:val="24"/>
          <w:szCs w:val="24"/>
        </w:rPr>
        <w:t>ei ole kavas eelnõu</w:t>
      </w:r>
      <w:r w:rsidR="00CB341B" w:rsidRPr="52BE1568">
        <w:rPr>
          <w:rFonts w:ascii="Times New Roman" w:hAnsi="Times New Roman" w:cs="Times New Roman"/>
          <w:sz w:val="24"/>
          <w:szCs w:val="24"/>
        </w:rPr>
        <w:t>kohase seaduse</w:t>
      </w:r>
      <w:r w:rsidR="00272B29" w:rsidRPr="52BE1568">
        <w:rPr>
          <w:rFonts w:ascii="Times New Roman" w:hAnsi="Times New Roman" w:cs="Times New Roman"/>
          <w:sz w:val="24"/>
          <w:szCs w:val="24"/>
        </w:rPr>
        <w:t>ga seda muuta</w:t>
      </w:r>
      <w:r w:rsidR="00C37AB4" w:rsidRPr="52BE1568">
        <w:rPr>
          <w:rFonts w:ascii="Times New Roman" w:hAnsi="Times New Roman" w:cs="Times New Roman"/>
          <w:sz w:val="24"/>
          <w:szCs w:val="24"/>
        </w:rPr>
        <w:t>.</w:t>
      </w:r>
      <w:r w:rsidR="00C37AB4" w:rsidRPr="00C37AB4">
        <w:rPr>
          <w:rFonts w:ascii="Times New Roman" w:hAnsi="Times New Roman" w:cs="Times New Roman"/>
          <w:sz w:val="24"/>
          <w:szCs w:val="24"/>
        </w:rPr>
        <w:t xml:space="preserve"> </w:t>
      </w:r>
      <w:r w:rsidR="00272B29">
        <w:rPr>
          <w:rFonts w:ascii="Times New Roman" w:hAnsi="Times New Roman" w:cs="Times New Roman"/>
          <w:sz w:val="24"/>
          <w:szCs w:val="24"/>
        </w:rPr>
        <w:t>Arvestades eeltoodut</w:t>
      </w:r>
      <w:r w:rsidR="00C37AB4" w:rsidRPr="00C37AB4">
        <w:rPr>
          <w:rFonts w:ascii="Times New Roman" w:hAnsi="Times New Roman" w:cs="Times New Roman"/>
          <w:sz w:val="24"/>
          <w:szCs w:val="24"/>
        </w:rPr>
        <w:t xml:space="preserve"> on otstarbekas luua üldine tuumaohutusloa osa, et mitte korrata kõiki menetlusreegleid tuumohutusl</w:t>
      </w:r>
      <w:r w:rsidR="00BC612F">
        <w:rPr>
          <w:rFonts w:ascii="Times New Roman" w:hAnsi="Times New Roman" w:cs="Times New Roman"/>
          <w:sz w:val="24"/>
          <w:szCs w:val="24"/>
        </w:rPr>
        <w:t>ubade</w:t>
      </w:r>
      <w:r w:rsidR="00C37AB4" w:rsidRPr="00C37AB4">
        <w:rPr>
          <w:rFonts w:ascii="Times New Roman" w:hAnsi="Times New Roman" w:cs="Times New Roman"/>
          <w:sz w:val="24"/>
          <w:szCs w:val="24"/>
        </w:rPr>
        <w:t xml:space="preserve"> alaliikides</w:t>
      </w:r>
      <w:r w:rsidR="00BC612F">
        <w:rPr>
          <w:rFonts w:ascii="Times New Roman" w:hAnsi="Times New Roman" w:cs="Times New Roman"/>
          <w:sz w:val="24"/>
          <w:szCs w:val="24"/>
        </w:rPr>
        <w:t xml:space="preserve"> (katsetamisluba, käitamisluba ja dekomissioneerimisluba)</w:t>
      </w:r>
      <w:r w:rsidR="00C37AB4" w:rsidRPr="00C37AB4">
        <w:rPr>
          <w:rFonts w:ascii="Times New Roman" w:hAnsi="Times New Roman" w:cs="Times New Roman"/>
          <w:sz w:val="24"/>
          <w:szCs w:val="24"/>
        </w:rPr>
        <w:t>.</w:t>
      </w:r>
    </w:p>
    <w:p w14:paraId="57CAD0B3" w14:textId="7A3FAA49"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Tuumamaterjali käitlemisega seotud õigused ja kohustused ei ole üleantavad, mis tähendab, et kui loa omaja soovib tegevuse lõpetada ja käitise müüa, siis uus käitaja peab taotlema uue loa. Käitaja vastutus kogu tuumakäitise elu</w:t>
      </w:r>
      <w:r w:rsidR="00775CC8">
        <w:rPr>
          <w:rFonts w:ascii="Times New Roman" w:hAnsi="Times New Roman" w:cs="Times New Roman"/>
          <w:sz w:val="24"/>
          <w:szCs w:val="24"/>
        </w:rPr>
        <w:t>kaare</w:t>
      </w:r>
      <w:r w:rsidRPr="00C37AB4">
        <w:rPr>
          <w:rFonts w:ascii="Times New Roman" w:hAnsi="Times New Roman" w:cs="Times New Roman"/>
          <w:sz w:val="24"/>
          <w:szCs w:val="24"/>
        </w:rPr>
        <w:t xml:space="preserve"> jooksul on sätestatud ka </w:t>
      </w:r>
      <w:proofErr w:type="spellStart"/>
      <w:r w:rsidRPr="00C37AB4">
        <w:rPr>
          <w:rFonts w:ascii="Times New Roman" w:hAnsi="Times New Roman" w:cs="Times New Roman"/>
          <w:sz w:val="24"/>
          <w:szCs w:val="24"/>
        </w:rPr>
        <w:t>üldkohustusena</w:t>
      </w:r>
      <w:proofErr w:type="spellEnd"/>
      <w:r w:rsidRPr="00C37AB4">
        <w:rPr>
          <w:rFonts w:ascii="Times New Roman" w:hAnsi="Times New Roman" w:cs="Times New Roman"/>
          <w:sz w:val="24"/>
          <w:szCs w:val="24"/>
        </w:rPr>
        <w:t xml:space="preserve"> üldsätetes</w:t>
      </w:r>
      <w:r w:rsidR="000D2649" w:rsidRPr="12D7A761">
        <w:rPr>
          <w:rFonts w:ascii="Times New Roman" w:hAnsi="Times New Roman" w:cs="Times New Roman"/>
          <w:sz w:val="24"/>
          <w:szCs w:val="24"/>
        </w:rPr>
        <w:t xml:space="preserve"> (§ 6 lg 3)</w:t>
      </w:r>
      <w:r w:rsidRPr="12D7A761">
        <w:rPr>
          <w:rFonts w:ascii="Times New Roman" w:hAnsi="Times New Roman" w:cs="Times New Roman"/>
          <w:sz w:val="24"/>
          <w:szCs w:val="24"/>
        </w:rPr>
        <w:t>.</w:t>
      </w:r>
    </w:p>
    <w:p w14:paraId="1616BC06" w14:textId="1479DC89" w:rsidR="605B1FC6" w:rsidRDefault="605B1FC6" w:rsidP="40C88F6D">
      <w:pPr>
        <w:jc w:val="both"/>
        <w:rPr>
          <w:rFonts w:ascii="Times New Roman" w:hAnsi="Times New Roman" w:cs="Times New Roman"/>
          <w:sz w:val="24"/>
          <w:szCs w:val="24"/>
        </w:rPr>
      </w:pPr>
      <w:r w:rsidRPr="648B4DE9">
        <w:rPr>
          <w:rFonts w:ascii="Times New Roman" w:hAnsi="Times New Roman" w:cs="Times New Roman"/>
          <w:b/>
          <w:sz w:val="24"/>
          <w:szCs w:val="24"/>
        </w:rPr>
        <w:t>Lõikes 2 s</w:t>
      </w:r>
      <w:r w:rsidRPr="57BE1B79">
        <w:rPr>
          <w:rFonts w:ascii="Times New Roman" w:hAnsi="Times New Roman" w:cs="Times New Roman"/>
          <w:sz w:val="24"/>
          <w:szCs w:val="24"/>
        </w:rPr>
        <w:t xml:space="preserve">ätestatakse, et </w:t>
      </w:r>
      <w:r w:rsidRPr="670494DD">
        <w:rPr>
          <w:rFonts w:ascii="Times New Roman" w:hAnsi="Times New Roman" w:cs="Times New Roman"/>
          <w:sz w:val="24"/>
          <w:szCs w:val="24"/>
        </w:rPr>
        <w:t xml:space="preserve">tuumaohutusloa andja on </w:t>
      </w:r>
      <w:r w:rsidRPr="0EBDB676">
        <w:rPr>
          <w:rFonts w:ascii="Times New Roman" w:hAnsi="Times New Roman" w:cs="Times New Roman"/>
          <w:sz w:val="24"/>
          <w:szCs w:val="24"/>
        </w:rPr>
        <w:t>pädev asutus.</w:t>
      </w:r>
    </w:p>
    <w:p w14:paraId="6CEE9FB6" w14:textId="67DFAF89" w:rsidR="001203BA" w:rsidRPr="00F722D4" w:rsidRDefault="001203BA" w:rsidP="001203BA">
      <w:pPr>
        <w:jc w:val="both"/>
        <w:rPr>
          <w:rFonts w:ascii="Times New Roman" w:hAnsi="Times New Roman" w:cs="Times New Roman"/>
          <w:sz w:val="24"/>
          <w:szCs w:val="24"/>
        </w:rPr>
      </w:pPr>
      <w:r w:rsidRPr="00F722D4">
        <w:rPr>
          <w:rFonts w:ascii="Times New Roman" w:hAnsi="Times New Roman" w:cs="Times New Roman"/>
          <w:b/>
          <w:sz w:val="24"/>
          <w:szCs w:val="24"/>
        </w:rPr>
        <w:t>Lõikes 3</w:t>
      </w:r>
      <w:r>
        <w:rPr>
          <w:rFonts w:ascii="Times New Roman" w:hAnsi="Times New Roman" w:cs="Times New Roman"/>
          <w:sz w:val="24"/>
          <w:szCs w:val="24"/>
        </w:rPr>
        <w:t xml:space="preserve"> </w:t>
      </w:r>
      <w:r w:rsidRPr="00F722D4">
        <w:rPr>
          <w:rFonts w:ascii="Times New Roman" w:hAnsi="Times New Roman" w:cs="Times New Roman"/>
          <w:sz w:val="24"/>
          <w:szCs w:val="24"/>
        </w:rPr>
        <w:t xml:space="preserve">sätestatakse </w:t>
      </w:r>
      <w:r w:rsidR="00E92EFF">
        <w:rPr>
          <w:rFonts w:ascii="Times New Roman" w:hAnsi="Times New Roman" w:cs="Times New Roman"/>
          <w:sz w:val="24"/>
          <w:szCs w:val="24"/>
        </w:rPr>
        <w:t xml:space="preserve">põhimõte, et </w:t>
      </w:r>
      <w:r w:rsidRPr="00F722D4">
        <w:rPr>
          <w:rFonts w:ascii="Times New Roman" w:hAnsi="Times New Roman" w:cs="Times New Roman"/>
          <w:sz w:val="24"/>
          <w:szCs w:val="24"/>
        </w:rPr>
        <w:t>tuumaohutusl</w:t>
      </w:r>
      <w:r w:rsidR="00E92EFF">
        <w:rPr>
          <w:rFonts w:ascii="Times New Roman" w:hAnsi="Times New Roman" w:cs="Times New Roman"/>
          <w:sz w:val="24"/>
          <w:szCs w:val="24"/>
        </w:rPr>
        <w:t>uba</w:t>
      </w:r>
      <w:r w:rsidRPr="00F722D4">
        <w:rPr>
          <w:rFonts w:ascii="Times New Roman" w:hAnsi="Times New Roman" w:cs="Times New Roman"/>
          <w:sz w:val="24"/>
          <w:szCs w:val="24"/>
        </w:rPr>
        <w:t xml:space="preserve"> ja sellest tuleneva</w:t>
      </w:r>
      <w:r w:rsidR="00E92EFF">
        <w:rPr>
          <w:rFonts w:ascii="Times New Roman" w:hAnsi="Times New Roman" w:cs="Times New Roman"/>
          <w:sz w:val="24"/>
          <w:szCs w:val="24"/>
        </w:rPr>
        <w:t>d</w:t>
      </w:r>
      <w:r w:rsidRPr="00F722D4">
        <w:rPr>
          <w:rFonts w:ascii="Times New Roman" w:hAnsi="Times New Roman" w:cs="Times New Roman"/>
          <w:sz w:val="24"/>
          <w:szCs w:val="24"/>
        </w:rPr>
        <w:t xml:space="preserve"> õigus</w:t>
      </w:r>
      <w:r w:rsidR="00E92EFF">
        <w:rPr>
          <w:rFonts w:ascii="Times New Roman" w:hAnsi="Times New Roman" w:cs="Times New Roman"/>
          <w:sz w:val="24"/>
          <w:szCs w:val="24"/>
        </w:rPr>
        <w:t>ed</w:t>
      </w:r>
      <w:r w:rsidRPr="00F722D4">
        <w:rPr>
          <w:rFonts w:ascii="Times New Roman" w:hAnsi="Times New Roman" w:cs="Times New Roman"/>
          <w:sz w:val="24"/>
          <w:szCs w:val="24"/>
        </w:rPr>
        <w:t xml:space="preserve"> </w:t>
      </w:r>
      <w:r w:rsidR="00E92EFF">
        <w:rPr>
          <w:rFonts w:ascii="Times New Roman" w:hAnsi="Times New Roman" w:cs="Times New Roman"/>
          <w:sz w:val="24"/>
          <w:szCs w:val="24"/>
        </w:rPr>
        <w:t>ja</w:t>
      </w:r>
      <w:r w:rsidRPr="00F722D4">
        <w:rPr>
          <w:rFonts w:ascii="Times New Roman" w:hAnsi="Times New Roman" w:cs="Times New Roman"/>
          <w:sz w:val="24"/>
          <w:szCs w:val="24"/>
        </w:rPr>
        <w:t xml:space="preserve"> kohustu</w:t>
      </w:r>
      <w:r w:rsidR="00E92EFF">
        <w:rPr>
          <w:rFonts w:ascii="Times New Roman" w:hAnsi="Times New Roman" w:cs="Times New Roman"/>
          <w:sz w:val="24"/>
          <w:szCs w:val="24"/>
        </w:rPr>
        <w:t>sed ei ole üle antavad teisele isikule.</w:t>
      </w:r>
      <w:r w:rsidRPr="00F722D4">
        <w:rPr>
          <w:rFonts w:ascii="Times New Roman" w:hAnsi="Times New Roman" w:cs="Times New Roman"/>
          <w:sz w:val="24"/>
          <w:szCs w:val="24"/>
        </w:rPr>
        <w:t xml:space="preserve"> Tuumaohutusluba antakse </w:t>
      </w:r>
      <w:r w:rsidR="00C61649">
        <w:rPr>
          <w:rFonts w:ascii="Times New Roman" w:hAnsi="Times New Roman" w:cs="Times New Roman"/>
          <w:sz w:val="24"/>
          <w:szCs w:val="24"/>
        </w:rPr>
        <w:t>tulevasele käitajale</w:t>
      </w:r>
      <w:r w:rsidRPr="00F722D4">
        <w:rPr>
          <w:rFonts w:ascii="Times New Roman" w:hAnsi="Times New Roman" w:cs="Times New Roman"/>
          <w:sz w:val="24"/>
          <w:szCs w:val="24"/>
        </w:rPr>
        <w:t xml:space="preserve">, arvestades tema organisatsioonilist suutlikkust, pädevust ja usaldusväärsust tuumakäitise ohutuks rajamiseks, käitamiseks või </w:t>
      </w:r>
      <w:proofErr w:type="spellStart"/>
      <w:r w:rsidRPr="699D8C7E">
        <w:rPr>
          <w:rFonts w:ascii="Times New Roman" w:hAnsi="Times New Roman" w:cs="Times New Roman"/>
          <w:sz w:val="24"/>
          <w:szCs w:val="24"/>
        </w:rPr>
        <w:t>dekomis</w:t>
      </w:r>
      <w:r w:rsidR="3CEDC197" w:rsidRPr="699D8C7E">
        <w:rPr>
          <w:rFonts w:ascii="Times New Roman" w:hAnsi="Times New Roman" w:cs="Times New Roman"/>
          <w:sz w:val="24"/>
          <w:szCs w:val="24"/>
        </w:rPr>
        <w:t>s</w:t>
      </w:r>
      <w:r w:rsidRPr="699D8C7E">
        <w:rPr>
          <w:rFonts w:ascii="Times New Roman" w:hAnsi="Times New Roman" w:cs="Times New Roman"/>
          <w:sz w:val="24"/>
          <w:szCs w:val="24"/>
        </w:rPr>
        <w:t>oneerimiseks</w:t>
      </w:r>
      <w:proofErr w:type="spellEnd"/>
      <w:r w:rsidR="009D0027">
        <w:rPr>
          <w:rFonts w:ascii="Times New Roman" w:hAnsi="Times New Roman" w:cs="Times New Roman"/>
          <w:sz w:val="24"/>
          <w:szCs w:val="24"/>
        </w:rPr>
        <w:t>, mida on hinnatud juba eelhinnangu ja ehitusloa etappides</w:t>
      </w:r>
      <w:r w:rsidRPr="00F722D4">
        <w:rPr>
          <w:rFonts w:ascii="Times New Roman" w:hAnsi="Times New Roman" w:cs="Times New Roman"/>
          <w:sz w:val="24"/>
          <w:szCs w:val="24"/>
        </w:rPr>
        <w:t xml:space="preserve">. Need on </w:t>
      </w:r>
      <w:r w:rsidR="009D4BE2">
        <w:rPr>
          <w:rFonts w:ascii="Times New Roman" w:hAnsi="Times New Roman" w:cs="Times New Roman"/>
          <w:sz w:val="24"/>
          <w:szCs w:val="24"/>
        </w:rPr>
        <w:t>isikliku vastutusega</w:t>
      </w:r>
      <w:r w:rsidRPr="00F722D4">
        <w:rPr>
          <w:rFonts w:ascii="Times New Roman" w:hAnsi="Times New Roman" w:cs="Times New Roman"/>
          <w:sz w:val="24"/>
          <w:szCs w:val="24"/>
        </w:rPr>
        <w:t xml:space="preserve"> </w:t>
      </w:r>
      <w:r w:rsidR="00017C29">
        <w:rPr>
          <w:rFonts w:ascii="Times New Roman" w:hAnsi="Times New Roman" w:cs="Times New Roman"/>
          <w:sz w:val="24"/>
          <w:szCs w:val="24"/>
        </w:rPr>
        <w:t>seotud</w:t>
      </w:r>
      <w:r w:rsidRPr="00F722D4">
        <w:rPr>
          <w:rFonts w:ascii="Times New Roman" w:hAnsi="Times New Roman" w:cs="Times New Roman"/>
          <w:sz w:val="24"/>
          <w:szCs w:val="24"/>
        </w:rPr>
        <w:t xml:space="preserve"> kriteeriumid, mida ei saa automaatselt eeldada teise isiku puhul.</w:t>
      </w:r>
    </w:p>
    <w:p w14:paraId="1971EF79" w14:textId="06825F0F" w:rsidR="001203BA" w:rsidRPr="001203BA" w:rsidRDefault="00017C29" w:rsidP="001203BA">
      <w:pPr>
        <w:jc w:val="both"/>
        <w:rPr>
          <w:rFonts w:ascii="Times New Roman" w:hAnsi="Times New Roman" w:cs="Times New Roman"/>
          <w:sz w:val="24"/>
          <w:szCs w:val="24"/>
        </w:rPr>
      </w:pPr>
      <w:r>
        <w:rPr>
          <w:rFonts w:ascii="Times New Roman" w:hAnsi="Times New Roman" w:cs="Times New Roman"/>
          <w:sz w:val="24"/>
          <w:szCs w:val="24"/>
        </w:rPr>
        <w:t xml:space="preserve">Loa </w:t>
      </w:r>
      <w:proofErr w:type="spellStart"/>
      <w:r w:rsidR="00893743">
        <w:rPr>
          <w:rFonts w:ascii="Times New Roman" w:hAnsi="Times New Roman" w:cs="Times New Roman"/>
          <w:sz w:val="24"/>
          <w:szCs w:val="24"/>
        </w:rPr>
        <w:t>mitteüleantavuse</w:t>
      </w:r>
      <w:proofErr w:type="spellEnd"/>
      <w:r w:rsidR="001203BA" w:rsidRPr="001203BA">
        <w:rPr>
          <w:rFonts w:ascii="Times New Roman" w:hAnsi="Times New Roman" w:cs="Times New Roman"/>
          <w:sz w:val="24"/>
          <w:szCs w:val="24"/>
        </w:rPr>
        <w:t xml:space="preserve"> põhimõte tagab, et loa omaja vahetumine ei toimu kontrollimatult ega pädeva asutuse eelneva hindamiseta. Kui tegevus või käitis peaks üle minema teisele isikule, peab uus isik läbima sama </w:t>
      </w:r>
      <w:proofErr w:type="spellStart"/>
      <w:r w:rsidR="001203BA" w:rsidRPr="001203BA">
        <w:rPr>
          <w:rFonts w:ascii="Times New Roman" w:hAnsi="Times New Roman" w:cs="Times New Roman"/>
          <w:sz w:val="24"/>
          <w:szCs w:val="24"/>
        </w:rPr>
        <w:t>loastamismenetluse</w:t>
      </w:r>
      <w:proofErr w:type="spellEnd"/>
      <w:r w:rsidR="00AB5722">
        <w:rPr>
          <w:rFonts w:ascii="Times New Roman" w:hAnsi="Times New Roman" w:cs="Times New Roman"/>
          <w:sz w:val="24"/>
          <w:szCs w:val="24"/>
        </w:rPr>
        <w:t xml:space="preserve">, arvestades </w:t>
      </w:r>
      <w:proofErr w:type="spellStart"/>
      <w:r w:rsidR="00AB5722">
        <w:rPr>
          <w:rFonts w:ascii="Times New Roman" w:hAnsi="Times New Roman" w:cs="Times New Roman"/>
          <w:sz w:val="24"/>
          <w:szCs w:val="24"/>
        </w:rPr>
        <w:t>loastamise</w:t>
      </w:r>
      <w:proofErr w:type="spellEnd"/>
      <w:r w:rsidR="00AB5722">
        <w:rPr>
          <w:rFonts w:ascii="Times New Roman" w:hAnsi="Times New Roman" w:cs="Times New Roman"/>
          <w:sz w:val="24"/>
          <w:szCs w:val="24"/>
        </w:rPr>
        <w:t xml:space="preserve"> etappi (kui on juba tegutsev käitaja lõpliku loa alusel, siis ei läbi uus </w:t>
      </w:r>
      <w:r w:rsidR="000A785A">
        <w:rPr>
          <w:rFonts w:ascii="Times New Roman" w:hAnsi="Times New Roman" w:cs="Times New Roman"/>
          <w:sz w:val="24"/>
          <w:szCs w:val="24"/>
        </w:rPr>
        <w:t>taotleja katsetamise etappi</w:t>
      </w:r>
      <w:r w:rsidR="004E13E9">
        <w:rPr>
          <w:rFonts w:ascii="Times New Roman" w:hAnsi="Times New Roman" w:cs="Times New Roman"/>
          <w:sz w:val="24"/>
          <w:szCs w:val="24"/>
        </w:rPr>
        <w:t>)</w:t>
      </w:r>
      <w:r w:rsidR="001203BA" w:rsidRPr="001203BA">
        <w:rPr>
          <w:rFonts w:ascii="Times New Roman" w:hAnsi="Times New Roman" w:cs="Times New Roman"/>
          <w:sz w:val="24"/>
          <w:szCs w:val="24"/>
        </w:rPr>
        <w:t xml:space="preserve"> ning tõendama oma vastavust tuumaohutuse nõuetele.</w:t>
      </w:r>
    </w:p>
    <w:p w14:paraId="42FCAD3A" w14:textId="54E44A8D" w:rsidR="001203BA" w:rsidRPr="001203BA" w:rsidRDefault="001203BA" w:rsidP="001203BA">
      <w:pPr>
        <w:jc w:val="both"/>
        <w:rPr>
          <w:rFonts w:ascii="Times New Roman" w:hAnsi="Times New Roman" w:cs="Times New Roman"/>
          <w:sz w:val="24"/>
          <w:szCs w:val="24"/>
        </w:rPr>
      </w:pPr>
      <w:r w:rsidRPr="001203BA">
        <w:rPr>
          <w:rFonts w:ascii="Times New Roman" w:hAnsi="Times New Roman" w:cs="Times New Roman"/>
          <w:sz w:val="24"/>
          <w:szCs w:val="24"/>
        </w:rPr>
        <w:t>Säte on kooskõlas rahvusvahelise tuumaohutuse tava ja IAEA standarditega, mille kohaselt peab tuuma</w:t>
      </w:r>
      <w:r w:rsidR="00A352CF">
        <w:rPr>
          <w:rFonts w:ascii="Times New Roman" w:hAnsi="Times New Roman" w:cs="Times New Roman"/>
          <w:sz w:val="24"/>
          <w:szCs w:val="24"/>
        </w:rPr>
        <w:t>ohutus</w:t>
      </w:r>
      <w:r w:rsidRPr="001203BA">
        <w:rPr>
          <w:rFonts w:ascii="Times New Roman" w:hAnsi="Times New Roman" w:cs="Times New Roman"/>
          <w:sz w:val="24"/>
          <w:szCs w:val="24"/>
        </w:rPr>
        <w:t xml:space="preserve">loa </w:t>
      </w:r>
      <w:r w:rsidR="00A352CF">
        <w:rPr>
          <w:rFonts w:ascii="Times New Roman" w:hAnsi="Times New Roman" w:cs="Times New Roman"/>
          <w:sz w:val="24"/>
          <w:szCs w:val="24"/>
        </w:rPr>
        <w:t>omaja</w:t>
      </w:r>
      <w:r w:rsidRPr="001203BA">
        <w:rPr>
          <w:rFonts w:ascii="Times New Roman" w:hAnsi="Times New Roman" w:cs="Times New Roman"/>
          <w:sz w:val="24"/>
          <w:szCs w:val="24"/>
        </w:rPr>
        <w:t xml:space="preserve"> vastutama tegevuse ohutuse eest </w:t>
      </w:r>
      <w:r w:rsidR="00971732">
        <w:rPr>
          <w:rFonts w:ascii="Times New Roman" w:hAnsi="Times New Roman" w:cs="Times New Roman"/>
          <w:sz w:val="24"/>
          <w:szCs w:val="24"/>
        </w:rPr>
        <w:t>käitise „hällist hauani“ (</w:t>
      </w:r>
      <w:proofErr w:type="spellStart"/>
      <w:r w:rsidR="00971732" w:rsidRPr="00971732">
        <w:rPr>
          <w:rFonts w:ascii="Times New Roman" w:hAnsi="Times New Roman" w:cs="Times New Roman"/>
          <w:i/>
          <w:iCs/>
          <w:sz w:val="24"/>
          <w:szCs w:val="24"/>
        </w:rPr>
        <w:t>from</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cradle</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to</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grave</w:t>
      </w:r>
      <w:proofErr w:type="spellEnd"/>
      <w:r w:rsidR="00971732">
        <w:rPr>
          <w:rFonts w:ascii="Times New Roman" w:hAnsi="Times New Roman" w:cs="Times New Roman"/>
          <w:sz w:val="24"/>
          <w:szCs w:val="24"/>
        </w:rPr>
        <w:t xml:space="preserve">) </w:t>
      </w:r>
      <w:r w:rsidRPr="001203BA">
        <w:rPr>
          <w:rFonts w:ascii="Times New Roman" w:hAnsi="Times New Roman" w:cs="Times New Roman"/>
          <w:sz w:val="24"/>
          <w:szCs w:val="24"/>
        </w:rPr>
        <w:t xml:space="preserve">ning seda vastutust ei saa edasi anda ilma </w:t>
      </w:r>
      <w:r w:rsidR="005E55E7">
        <w:rPr>
          <w:rFonts w:ascii="Times New Roman" w:hAnsi="Times New Roman" w:cs="Times New Roman"/>
          <w:sz w:val="24"/>
          <w:szCs w:val="24"/>
        </w:rPr>
        <w:t>pädeva asutuse</w:t>
      </w:r>
      <w:r w:rsidRPr="001203BA">
        <w:rPr>
          <w:rFonts w:ascii="Times New Roman" w:hAnsi="Times New Roman" w:cs="Times New Roman"/>
          <w:sz w:val="24"/>
          <w:szCs w:val="24"/>
        </w:rPr>
        <w:t xml:space="preserve"> otsuseta. Lõike eesmärk on tagada ohutuse pidev kontroll ja välistada olukorrad, kus tuumakäitise või -tegevuse võtab </w:t>
      </w:r>
      <w:r w:rsidR="00395BB9" w:rsidRPr="001203BA">
        <w:rPr>
          <w:rFonts w:ascii="Times New Roman" w:hAnsi="Times New Roman" w:cs="Times New Roman"/>
          <w:sz w:val="24"/>
          <w:szCs w:val="24"/>
        </w:rPr>
        <w:t xml:space="preserve">üle </w:t>
      </w:r>
      <w:r w:rsidRPr="001203BA">
        <w:rPr>
          <w:rFonts w:ascii="Times New Roman" w:hAnsi="Times New Roman" w:cs="Times New Roman"/>
          <w:sz w:val="24"/>
          <w:szCs w:val="24"/>
        </w:rPr>
        <w:t>isik, kelle vastavust pole pädev asutus hinnanud.</w:t>
      </w:r>
      <w:r w:rsidR="00395BB9">
        <w:rPr>
          <w:rFonts w:ascii="Times New Roman" w:hAnsi="Times New Roman" w:cs="Times New Roman"/>
          <w:sz w:val="24"/>
          <w:szCs w:val="24"/>
        </w:rPr>
        <w:t xml:space="preserve"> Uus </w:t>
      </w:r>
      <w:r w:rsidR="00A5492B">
        <w:rPr>
          <w:rFonts w:ascii="Times New Roman" w:hAnsi="Times New Roman" w:cs="Times New Roman"/>
          <w:sz w:val="24"/>
          <w:szCs w:val="24"/>
        </w:rPr>
        <w:t>tulevane käitaja esitab uue pädevale asutusel taotluse koos uue ohutusaruande jm vajalike dokumentidega.</w:t>
      </w:r>
    </w:p>
    <w:p w14:paraId="34C3E2F5" w14:textId="66742907" w:rsidR="00567219" w:rsidRPr="00567219" w:rsidRDefault="52E7AB70" w:rsidP="001203BA">
      <w:pPr>
        <w:jc w:val="both"/>
        <w:rPr>
          <w:rFonts w:ascii="Times New Roman" w:hAnsi="Times New Roman" w:cs="Times New Roman"/>
          <w:sz w:val="24"/>
          <w:szCs w:val="24"/>
        </w:rPr>
      </w:pPr>
      <w:r w:rsidRPr="699D8C7E">
        <w:rPr>
          <w:rFonts w:ascii="Times New Roman" w:hAnsi="Times New Roman" w:cs="Times New Roman"/>
          <w:b/>
          <w:bCs/>
          <w:sz w:val="24"/>
          <w:szCs w:val="24"/>
        </w:rPr>
        <w:t xml:space="preserve">Eelnõu § </w:t>
      </w:r>
      <w:r w:rsidR="00567219" w:rsidRPr="00567219">
        <w:rPr>
          <w:rFonts w:ascii="Times New Roman" w:hAnsi="Times New Roman" w:cs="Times New Roman"/>
          <w:b/>
          <w:bCs/>
          <w:sz w:val="24"/>
          <w:szCs w:val="24"/>
        </w:rPr>
        <w:t xml:space="preserve"> 22 </w:t>
      </w:r>
      <w:r w:rsidR="00567219" w:rsidRPr="699D8C7E">
        <w:rPr>
          <w:rFonts w:ascii="Times New Roman" w:hAnsi="Times New Roman" w:cs="Times New Roman"/>
          <w:sz w:val="24"/>
          <w:szCs w:val="24"/>
        </w:rPr>
        <w:t>sätestab tuumaohutusloa taotluse üldandmed, menetlustähtaja ja menetluse korra.</w:t>
      </w:r>
    </w:p>
    <w:p w14:paraId="0C30634B" w14:textId="48D3F6D5" w:rsidR="00393B07" w:rsidRPr="001203BA" w:rsidRDefault="4D307A15" w:rsidP="001203BA">
      <w:pPr>
        <w:jc w:val="both"/>
        <w:rPr>
          <w:rFonts w:ascii="Times New Roman" w:hAnsi="Times New Roman" w:cs="Times New Roman"/>
          <w:sz w:val="24"/>
          <w:szCs w:val="24"/>
        </w:rPr>
      </w:pPr>
      <w:r w:rsidRPr="77AA26A5">
        <w:rPr>
          <w:rFonts w:ascii="Times New Roman" w:hAnsi="Times New Roman" w:cs="Times New Roman"/>
          <w:b/>
          <w:bCs/>
          <w:sz w:val="24"/>
          <w:szCs w:val="24"/>
        </w:rPr>
        <w:t xml:space="preserve">Eelnõu § </w:t>
      </w:r>
      <w:r w:rsidR="006A075E" w:rsidRPr="00337EE9">
        <w:rPr>
          <w:rFonts w:ascii="Times New Roman" w:hAnsi="Times New Roman" w:cs="Times New Roman"/>
          <w:b/>
          <w:bCs/>
          <w:sz w:val="24"/>
          <w:szCs w:val="24"/>
        </w:rPr>
        <w:t xml:space="preserve"> 22 </w:t>
      </w:r>
      <w:r w:rsidR="006A075E" w:rsidRPr="132E8FA3">
        <w:rPr>
          <w:rFonts w:ascii="Times New Roman" w:hAnsi="Times New Roman" w:cs="Times New Roman"/>
          <w:b/>
          <w:bCs/>
          <w:sz w:val="24"/>
          <w:szCs w:val="24"/>
        </w:rPr>
        <w:t>l</w:t>
      </w:r>
      <w:r w:rsidR="065B279F" w:rsidRPr="132E8FA3">
        <w:rPr>
          <w:rFonts w:ascii="Times New Roman" w:hAnsi="Times New Roman" w:cs="Times New Roman"/>
          <w:b/>
          <w:bCs/>
          <w:sz w:val="24"/>
          <w:szCs w:val="24"/>
        </w:rPr>
        <w:t>õige</w:t>
      </w:r>
      <w:r w:rsidR="006A075E" w:rsidRPr="00337EE9">
        <w:rPr>
          <w:rFonts w:ascii="Times New Roman" w:hAnsi="Times New Roman" w:cs="Times New Roman"/>
          <w:b/>
          <w:bCs/>
          <w:sz w:val="24"/>
          <w:szCs w:val="24"/>
        </w:rPr>
        <w:t xml:space="preserve"> 1</w:t>
      </w:r>
      <w:r w:rsidR="006A075E">
        <w:rPr>
          <w:rFonts w:ascii="Times New Roman" w:hAnsi="Times New Roman" w:cs="Times New Roman"/>
          <w:sz w:val="24"/>
          <w:szCs w:val="24"/>
        </w:rPr>
        <w:t xml:space="preserve"> </w:t>
      </w:r>
      <w:r w:rsidR="00337EE9">
        <w:rPr>
          <w:rFonts w:ascii="Times New Roman" w:hAnsi="Times New Roman" w:cs="Times New Roman"/>
          <w:sz w:val="24"/>
          <w:szCs w:val="24"/>
        </w:rPr>
        <w:t>sätestab tuumaohutusloa taotluse üldandmed, mis on vaja esitada iga tuumaohutusloa taotluses ja on sarnased teiste lubade taotluses märgitavate andmetega.</w:t>
      </w:r>
    </w:p>
    <w:p w14:paraId="1AB53EAB" w14:textId="76CF776A" w:rsidR="00C37AB4" w:rsidRPr="00C37AB4" w:rsidRDefault="2DD529CA" w:rsidP="00C37AB4">
      <w:pPr>
        <w:jc w:val="both"/>
        <w:rPr>
          <w:rFonts w:ascii="Times New Roman" w:hAnsi="Times New Roman" w:cs="Times New Roman"/>
          <w:sz w:val="24"/>
          <w:szCs w:val="24"/>
        </w:rPr>
      </w:pPr>
      <w:r w:rsidRPr="787D8CEE">
        <w:rPr>
          <w:rFonts w:ascii="Times New Roman" w:hAnsi="Times New Roman" w:cs="Times New Roman"/>
          <w:b/>
          <w:bCs/>
          <w:sz w:val="24"/>
          <w:szCs w:val="24"/>
        </w:rPr>
        <w:t xml:space="preserve">Eelnõu §  22 </w:t>
      </w:r>
      <w:r w:rsidRPr="5521F49A">
        <w:rPr>
          <w:rFonts w:ascii="Times New Roman" w:hAnsi="Times New Roman" w:cs="Times New Roman"/>
          <w:b/>
          <w:bCs/>
          <w:sz w:val="24"/>
          <w:szCs w:val="24"/>
        </w:rPr>
        <w:t>l</w:t>
      </w:r>
      <w:r w:rsidR="00C664D4" w:rsidRPr="5521F49A">
        <w:rPr>
          <w:rFonts w:ascii="Times New Roman" w:hAnsi="Times New Roman" w:cs="Times New Roman"/>
          <w:b/>
          <w:bCs/>
          <w:sz w:val="24"/>
          <w:szCs w:val="24"/>
        </w:rPr>
        <w:t>õige</w:t>
      </w:r>
      <w:r w:rsidR="00C664D4" w:rsidRPr="00C664D4">
        <w:rPr>
          <w:rFonts w:ascii="Times New Roman" w:hAnsi="Times New Roman" w:cs="Times New Roman"/>
          <w:b/>
          <w:bCs/>
          <w:sz w:val="24"/>
          <w:szCs w:val="24"/>
        </w:rPr>
        <w:t xml:space="preserve"> 2</w:t>
      </w:r>
      <w:r w:rsidR="00C37AB4" w:rsidRPr="00C37AB4">
        <w:rPr>
          <w:rFonts w:ascii="Times New Roman" w:hAnsi="Times New Roman" w:cs="Times New Roman"/>
          <w:sz w:val="24"/>
          <w:szCs w:val="24"/>
        </w:rPr>
        <w:t xml:space="preserve"> sätestab menetluse tähtaja. 24-kuuline otsustustähtaeg on põhjendatud menetluse mahukuse ja rahvusvaheliste hindamiste vajadusega. </w:t>
      </w:r>
    </w:p>
    <w:p w14:paraId="5B470502" w14:textId="09AFB55B" w:rsidR="00B315D5" w:rsidRPr="00B315D5" w:rsidRDefault="3E6C23E5" w:rsidP="00B315D5">
      <w:pPr>
        <w:jc w:val="both"/>
        <w:rPr>
          <w:rFonts w:ascii="Times New Roman" w:hAnsi="Times New Roman" w:cs="Times New Roman"/>
          <w:sz w:val="24"/>
          <w:szCs w:val="24"/>
        </w:rPr>
      </w:pPr>
      <w:r w:rsidRPr="01134D03">
        <w:rPr>
          <w:rFonts w:ascii="Times New Roman" w:hAnsi="Times New Roman" w:cs="Times New Roman"/>
          <w:b/>
          <w:bCs/>
          <w:sz w:val="24"/>
          <w:szCs w:val="24"/>
        </w:rPr>
        <w:t>Eelnõu §  22 l</w:t>
      </w:r>
      <w:r w:rsidR="00B315D5" w:rsidRPr="01134D03">
        <w:rPr>
          <w:rFonts w:ascii="Times New Roman" w:hAnsi="Times New Roman" w:cs="Times New Roman"/>
          <w:b/>
          <w:bCs/>
          <w:sz w:val="24"/>
          <w:szCs w:val="24"/>
        </w:rPr>
        <w:t>õikes</w:t>
      </w:r>
      <w:r w:rsidR="00567219" w:rsidRPr="00567219">
        <w:rPr>
          <w:rFonts w:ascii="Times New Roman" w:hAnsi="Times New Roman" w:cs="Times New Roman"/>
          <w:b/>
          <w:bCs/>
          <w:sz w:val="24"/>
          <w:szCs w:val="24"/>
        </w:rPr>
        <w:t xml:space="preserve"> 3</w:t>
      </w:r>
      <w:r w:rsidR="00B315D5" w:rsidRPr="00B315D5">
        <w:rPr>
          <w:rFonts w:ascii="Times New Roman" w:hAnsi="Times New Roman" w:cs="Times New Roman"/>
          <w:sz w:val="24"/>
          <w:szCs w:val="24"/>
        </w:rPr>
        <w:t xml:space="preserve"> sätestatakse taotleja kohustus teavitada pädevat asutust kõigist muudatustest, mis tehakse tuumaohutusloa taotluses esitatud andmetes või dokumentides. Arvestades, et tuumaohutusloa menetlemisel hinnatakse taotleja </w:t>
      </w:r>
      <w:r w:rsidR="00980615">
        <w:rPr>
          <w:rFonts w:ascii="Times New Roman" w:hAnsi="Times New Roman" w:cs="Times New Roman"/>
          <w:sz w:val="24"/>
          <w:szCs w:val="24"/>
        </w:rPr>
        <w:t>isikut</w:t>
      </w:r>
      <w:r w:rsidR="00790206">
        <w:rPr>
          <w:rFonts w:ascii="Times New Roman" w:hAnsi="Times New Roman" w:cs="Times New Roman"/>
          <w:sz w:val="24"/>
          <w:szCs w:val="24"/>
        </w:rPr>
        <w:t xml:space="preserve"> (organisatsiooni)</w:t>
      </w:r>
      <w:r w:rsidR="00B315D5" w:rsidRPr="00B315D5">
        <w:rPr>
          <w:rFonts w:ascii="Times New Roman" w:hAnsi="Times New Roman" w:cs="Times New Roman"/>
          <w:sz w:val="24"/>
          <w:szCs w:val="24"/>
        </w:rPr>
        <w:t>, tehnilisi lahendusi, ohutusmeetmeid ja muid sisulisi tingimusi, peab pädev asutus menetluse jooksul omama alati ajakohast teavet. Seetõttu kohustatakse taotlejat esitama muudetud andmed ja dokumendid uuendatud kujul kohe, kui muudatus tehakse.</w:t>
      </w:r>
    </w:p>
    <w:p w14:paraId="4E980B1F" w14:textId="3559A142" w:rsidR="00B315D5" w:rsidRPr="00B315D5" w:rsidRDefault="00B315D5" w:rsidP="00B315D5">
      <w:pPr>
        <w:jc w:val="both"/>
        <w:rPr>
          <w:rFonts w:ascii="Times New Roman" w:hAnsi="Times New Roman" w:cs="Times New Roman"/>
          <w:sz w:val="24"/>
          <w:szCs w:val="24"/>
        </w:rPr>
      </w:pPr>
      <w:r w:rsidRPr="00B315D5">
        <w:rPr>
          <w:rFonts w:ascii="Times New Roman" w:hAnsi="Times New Roman" w:cs="Times New Roman"/>
          <w:sz w:val="24"/>
          <w:szCs w:val="24"/>
        </w:rPr>
        <w:t>Lõike teine lause reguleerib olukordi, kus muudatus taotluses on sellise iseloomuga, et see mõjutab oluliselt loa andmise eelduste hindamist (näiteks muudatused tehnilises projektis, ohutus</w:t>
      </w:r>
      <w:r w:rsidR="00790206">
        <w:rPr>
          <w:rFonts w:ascii="Times New Roman" w:hAnsi="Times New Roman" w:cs="Times New Roman"/>
          <w:sz w:val="24"/>
          <w:szCs w:val="24"/>
        </w:rPr>
        <w:t>aruandes</w:t>
      </w:r>
      <w:r w:rsidRPr="00B315D5">
        <w:rPr>
          <w:rFonts w:ascii="Times New Roman" w:hAnsi="Times New Roman" w:cs="Times New Roman"/>
          <w:sz w:val="24"/>
          <w:szCs w:val="24"/>
        </w:rPr>
        <w:t>, organisatsioonilises ülesehituses või olulistes lepingulistes korraldustes). Sellisel juhul on pädeval asutusel õigus lugeda tuumaohutusloa menetlustähtaeg uuesti kulgema ajast, mil oluliselt muudetud andmed või dokumendid kätte saadakse.</w:t>
      </w:r>
    </w:p>
    <w:p w14:paraId="39EF8598" w14:textId="77777777" w:rsidR="00B315D5" w:rsidRPr="00B315D5" w:rsidRDefault="00B315D5" w:rsidP="00B315D5">
      <w:pPr>
        <w:jc w:val="both"/>
        <w:rPr>
          <w:rFonts w:ascii="Times New Roman" w:hAnsi="Times New Roman" w:cs="Times New Roman"/>
          <w:sz w:val="24"/>
          <w:szCs w:val="24"/>
        </w:rPr>
      </w:pPr>
      <w:r w:rsidRPr="00B315D5">
        <w:rPr>
          <w:rFonts w:ascii="Times New Roman" w:hAnsi="Times New Roman" w:cs="Times New Roman"/>
          <w:sz w:val="24"/>
          <w:szCs w:val="24"/>
        </w:rPr>
        <w:t>Säte tagab, et menetluse tähtaeg ei jookse olukorras, kus pädeval asutusel ei ole võimalik teha sisulist ja täielikku hindamist seetõttu, et taotleja on esitanud esialgsest oluliselt erinevaid andmeid. Samuti soodustab see taotlejat esitama korrektselt ette valmistatud ja stabiilset taotlust, vältides alusetut menetlustähtaegade surve all tegutsemist. Lõige aitab tagada tuumaohutuse hindamise põhjalikkuse ja menetluse läbipaistvuse.</w:t>
      </w:r>
    </w:p>
    <w:p w14:paraId="0F11BAE8" w14:textId="6211AE7A" w:rsidR="008B1820" w:rsidRPr="008B1820" w:rsidRDefault="561D51E5" w:rsidP="008B1820">
      <w:pPr>
        <w:jc w:val="both"/>
        <w:rPr>
          <w:rFonts w:ascii="Times New Roman" w:hAnsi="Times New Roman" w:cs="Times New Roman"/>
          <w:sz w:val="24"/>
          <w:szCs w:val="24"/>
        </w:rPr>
      </w:pPr>
      <w:r w:rsidRPr="2FBDBC77">
        <w:rPr>
          <w:rFonts w:ascii="Times New Roman" w:hAnsi="Times New Roman" w:cs="Times New Roman"/>
          <w:b/>
          <w:bCs/>
          <w:sz w:val="24"/>
          <w:szCs w:val="24"/>
        </w:rPr>
        <w:t xml:space="preserve">Eelnõu §  22  </w:t>
      </w:r>
      <w:r w:rsidRPr="5F556572">
        <w:rPr>
          <w:rFonts w:ascii="Times New Roman" w:hAnsi="Times New Roman" w:cs="Times New Roman"/>
          <w:b/>
          <w:bCs/>
          <w:sz w:val="24"/>
          <w:szCs w:val="24"/>
        </w:rPr>
        <w:t>l</w:t>
      </w:r>
      <w:r w:rsidR="008B1820" w:rsidRPr="5F556572">
        <w:rPr>
          <w:rFonts w:ascii="Times New Roman" w:hAnsi="Times New Roman" w:cs="Times New Roman"/>
          <w:b/>
          <w:bCs/>
          <w:sz w:val="24"/>
          <w:szCs w:val="24"/>
        </w:rPr>
        <w:t>õikes</w:t>
      </w:r>
      <w:r w:rsidR="008B1820" w:rsidRPr="008B1820">
        <w:rPr>
          <w:rFonts w:ascii="Times New Roman" w:hAnsi="Times New Roman" w:cs="Times New Roman"/>
          <w:b/>
          <w:bCs/>
          <w:sz w:val="24"/>
          <w:szCs w:val="24"/>
        </w:rPr>
        <w:t xml:space="preserve"> </w:t>
      </w:r>
      <w:r w:rsidR="00641186" w:rsidRPr="00641186">
        <w:rPr>
          <w:rFonts w:ascii="Times New Roman" w:hAnsi="Times New Roman" w:cs="Times New Roman"/>
          <w:b/>
          <w:bCs/>
          <w:sz w:val="24"/>
          <w:szCs w:val="24"/>
        </w:rPr>
        <w:t>4</w:t>
      </w:r>
      <w:r w:rsidR="008B1820" w:rsidRPr="008B1820">
        <w:rPr>
          <w:rFonts w:ascii="Times New Roman" w:hAnsi="Times New Roman" w:cs="Times New Roman"/>
          <w:sz w:val="24"/>
          <w:szCs w:val="24"/>
        </w:rPr>
        <w:t xml:space="preserve"> sätestatakse juhtumid, mille korral peatab pädev asutus tuumaohutusloa taotluse menetlemise. Menetluse peatamise eesmärk on vältida olukorda, kus tähtaeg </w:t>
      </w:r>
      <w:r w:rsidR="003907B1">
        <w:rPr>
          <w:rFonts w:ascii="Times New Roman" w:hAnsi="Times New Roman" w:cs="Times New Roman"/>
          <w:sz w:val="24"/>
          <w:szCs w:val="24"/>
        </w:rPr>
        <w:t>kulgeb</w:t>
      </w:r>
      <w:r w:rsidR="008B1820" w:rsidRPr="008B1820">
        <w:rPr>
          <w:rFonts w:ascii="Times New Roman" w:hAnsi="Times New Roman" w:cs="Times New Roman"/>
          <w:sz w:val="24"/>
          <w:szCs w:val="24"/>
        </w:rPr>
        <w:t>, kuid sisuline läbivaatamine ei ole taotlejast või välisest asjaolust tingitud põhjustel võimalik. Säte tagab menetluse õiguspärase ja läbipaistva kulgemise ning välistab põhjendamatu ajasurve ohutushinnangute koostamisel.</w:t>
      </w:r>
    </w:p>
    <w:p w14:paraId="363C0E67" w14:textId="3072DDE0"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 1</w:t>
      </w:r>
      <w:r w:rsidRPr="008B1820">
        <w:rPr>
          <w:rFonts w:ascii="Times New Roman" w:hAnsi="Times New Roman" w:cs="Times New Roman"/>
          <w:sz w:val="24"/>
          <w:szCs w:val="24"/>
        </w:rPr>
        <w:t xml:space="preserve"> lubab peatada menetluse taotleja enda soovil. Seda võib ette tulla näiteks siis, kui taotleja täpsustab tehnilist dokumentatsiooni, korrigeerib organisatsioonilisi lahendusi või viib läbi täiendavaid analüüse. Peatamise kestusele on seatud ülemmäär – kokku mitte üle 36 kuu alates nõuetekohase taotluse esitamisest –, et tagada menetluse mõistlik ajaraam ja vältida menetluse põhjendamatut venitamist.</w:t>
      </w:r>
    </w:p>
    <w:p w14:paraId="39016122" w14:textId="77777777"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Punktis 2</w:t>
      </w:r>
      <w:r w:rsidRPr="008B1820">
        <w:rPr>
          <w:rFonts w:ascii="Times New Roman" w:hAnsi="Times New Roman" w:cs="Times New Roman"/>
          <w:sz w:val="24"/>
          <w:szCs w:val="24"/>
        </w:rPr>
        <w:t xml:space="preserve"> peatatakse menetlus juhul, kui taotleja viivitab menetlustasu tasumisega või nõuetekohase tagatise esitamisega. Need elemendid on tuumaohutusloa menetluse kohustuslikud eeltingimused ning menetluse jätkamine ilma nende täitmiseta ei ole võimalik. Peatamine motiveerib taotlejat kohustusi täitma ning tagab, et avaliku võimu koormust ei suurendata põhjendamatult.</w:t>
      </w:r>
    </w:p>
    <w:p w14:paraId="04F8156B" w14:textId="65FB37CE"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 3</w:t>
      </w:r>
      <w:r w:rsidRPr="008B1820">
        <w:rPr>
          <w:rFonts w:ascii="Times New Roman" w:hAnsi="Times New Roman" w:cs="Times New Roman"/>
          <w:sz w:val="24"/>
          <w:szCs w:val="24"/>
        </w:rPr>
        <w:t xml:space="preserve"> reguleerib olukordi, kus menetluse jätkumine sõltub välisriigi pädeva asutuse või rahvusvahelise organisatsiooni seisukohast või toimingust. Tuumaenergia valdkond on rahvusvaheliselt reguleeritud ning sageli on vajalik kaasata väliseid ekspert</w:t>
      </w:r>
      <w:r w:rsidR="00434FC0">
        <w:rPr>
          <w:rFonts w:ascii="Times New Roman" w:hAnsi="Times New Roman" w:cs="Times New Roman"/>
          <w:sz w:val="24"/>
          <w:szCs w:val="24"/>
        </w:rPr>
        <w:t>e</w:t>
      </w:r>
      <w:r w:rsidRPr="008B1820">
        <w:rPr>
          <w:rFonts w:ascii="Times New Roman" w:hAnsi="Times New Roman" w:cs="Times New Roman"/>
          <w:sz w:val="24"/>
          <w:szCs w:val="24"/>
        </w:rPr>
        <w:t xml:space="preserve"> (nt rahvusvahelised ohutusauditid, tehnilised konsultatsioonid või piiriüleste mõjude hindamine). Menetluse peatamine tagab, et tähtaeg ei kulge perioodil, mil pädev asutus sõltub kolmanda osapoole vastusest.</w:t>
      </w:r>
    </w:p>
    <w:p w14:paraId="73797CF5" w14:textId="77777777"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sz w:val="24"/>
          <w:szCs w:val="24"/>
        </w:rPr>
        <w:t>Lõike eesmärk tervikuna on tagada, et tuumaohutusloa menetlus kulgeks kvaliteetselt ja vastaks menetluslikele nõuetele, ilma et pädev asutus oleks sunnitud tegema otsuseid puuduliku või mittetäieliku teabe alusel. Säte aitab tagada tuumaohutuse kaalutluste esikohale seadmise menetluse igas etapis.</w:t>
      </w:r>
    </w:p>
    <w:p w14:paraId="248A628B" w14:textId="2EAD012A" w:rsidR="00805157" w:rsidRPr="00805157" w:rsidRDefault="629BFBA8" w:rsidP="00805157">
      <w:pPr>
        <w:jc w:val="both"/>
        <w:rPr>
          <w:rFonts w:ascii="Times New Roman" w:hAnsi="Times New Roman" w:cs="Times New Roman"/>
          <w:sz w:val="24"/>
          <w:szCs w:val="24"/>
        </w:rPr>
      </w:pPr>
      <w:r w:rsidRPr="46346DE6">
        <w:rPr>
          <w:rFonts w:ascii="Times New Roman" w:hAnsi="Times New Roman" w:cs="Times New Roman"/>
          <w:b/>
          <w:bCs/>
          <w:sz w:val="24"/>
          <w:szCs w:val="24"/>
        </w:rPr>
        <w:t xml:space="preserve">Eelnõu §  22  </w:t>
      </w:r>
      <w:r w:rsidRPr="67F30F63">
        <w:rPr>
          <w:rFonts w:ascii="Times New Roman" w:hAnsi="Times New Roman" w:cs="Times New Roman"/>
          <w:b/>
          <w:bCs/>
          <w:sz w:val="24"/>
          <w:szCs w:val="24"/>
        </w:rPr>
        <w:t>l</w:t>
      </w:r>
      <w:r w:rsidR="00805157" w:rsidRPr="67F30F63">
        <w:rPr>
          <w:rFonts w:ascii="Times New Roman" w:hAnsi="Times New Roman" w:cs="Times New Roman"/>
          <w:b/>
          <w:bCs/>
          <w:sz w:val="24"/>
          <w:szCs w:val="24"/>
        </w:rPr>
        <w:t>õikes</w:t>
      </w:r>
      <w:r w:rsidR="00805157" w:rsidRPr="00805157">
        <w:rPr>
          <w:rFonts w:ascii="Times New Roman" w:hAnsi="Times New Roman" w:cs="Times New Roman"/>
          <w:b/>
          <w:bCs/>
          <w:sz w:val="24"/>
          <w:szCs w:val="24"/>
        </w:rPr>
        <w:t xml:space="preserve"> </w:t>
      </w:r>
      <w:r w:rsidR="003775D7" w:rsidRPr="003775D7">
        <w:rPr>
          <w:rFonts w:ascii="Times New Roman" w:hAnsi="Times New Roman" w:cs="Times New Roman"/>
          <w:b/>
          <w:bCs/>
          <w:sz w:val="24"/>
          <w:szCs w:val="24"/>
        </w:rPr>
        <w:t>5</w:t>
      </w:r>
      <w:r w:rsidR="00805157">
        <w:rPr>
          <w:rFonts w:ascii="Times New Roman" w:hAnsi="Times New Roman" w:cs="Times New Roman"/>
          <w:sz w:val="24"/>
          <w:szCs w:val="24"/>
        </w:rPr>
        <w:t xml:space="preserve"> </w:t>
      </w:r>
      <w:r w:rsidR="00805157" w:rsidRPr="00805157">
        <w:rPr>
          <w:rFonts w:ascii="Times New Roman" w:hAnsi="Times New Roman" w:cs="Times New Roman"/>
          <w:sz w:val="24"/>
          <w:szCs w:val="24"/>
        </w:rPr>
        <w:t>sätestatakse võimalus jätkata tuumaohutusloa menetlust paralleelselt keskkonnamõju hindamise (KMH) läbiviimisega, kuid üksnes ulatuses, milles menetlus ei sõltu KMH tulemustest. Sätte eesmärk on tagada menetluse paindlikkus ja vältida põhjendamatuid viivitusi olukorras, kus teatud loa andmise eeldusi on võimalik hinnata sõltumata KMH järeldustest.</w:t>
      </w:r>
    </w:p>
    <w:p w14:paraId="6BF32185"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Tuumaohutusloa menetlus hõlmab mitut sisuliselt eraldiseisvat kontrolli – näiteks taotleja organisatsiooniline suutlikkus, juhtkonna ja töötajate pädevus, ohutuskultuuri kirjeldus, kvaliteedijuhtimise süsteem, kütuse tarneahela kvaliteedinõuded või tehnosüsteemide vastavus tuumaohutuse projektikriteeriumidele juhul, kui nende hindamine ei eelda KMH tulemust. Neid aspekte on võimalik hinnata ja menetleda paralleelselt KMH-</w:t>
      </w:r>
      <w:proofErr w:type="spellStart"/>
      <w:r w:rsidRPr="00805157">
        <w:rPr>
          <w:rFonts w:ascii="Times New Roman" w:hAnsi="Times New Roman" w:cs="Times New Roman"/>
          <w:sz w:val="24"/>
          <w:szCs w:val="24"/>
        </w:rPr>
        <w:t>ga</w:t>
      </w:r>
      <w:proofErr w:type="spellEnd"/>
      <w:r w:rsidRPr="00805157">
        <w:rPr>
          <w:rFonts w:ascii="Times New Roman" w:hAnsi="Times New Roman" w:cs="Times New Roman"/>
          <w:sz w:val="24"/>
          <w:szCs w:val="24"/>
        </w:rPr>
        <w:t>, sest KMH puudutab eelkõige käitise ja tegevuse keskkonnamõjusid, mitte taotleja isikulisi või organisatsioonilisi eeldusi ega kogu tehnilise projekti osi.</w:t>
      </w:r>
    </w:p>
    <w:p w14:paraId="6959DFE7"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Säte on kooskõlas menetlusökonoomia põhimõttega, võimaldades pädeval asutusel teha ettevalmistavaid toiminguid ja hinnanguid juba KMH ajal ning seeläbi lühendada lõplikku otsustamisaega pärast KMH valmimist. Samas tagab lõige selgelt, et ükski otsustuselement, mille tegemiseks on vajalikud KMH tulemused (nt asukoha sobivus, väliskeskkonna mõjude maandamismeetmed, kiirgusdoosi modelleerimise tulemused), ei tehta enne KMH lõppemist.</w:t>
      </w:r>
    </w:p>
    <w:p w14:paraId="37EF9309"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Kokkuvõttes võimaldab säte menetlust tõhustada ilma tuumaohutuse ega keskkonnakaitse kaalutlusi kahjustamata, tagades tasakaalu menetluse kiiruse ja sisulise põhjalikkuse vahel.</w:t>
      </w:r>
    </w:p>
    <w:p w14:paraId="2E441D17" w14:textId="352B60CA" w:rsidR="00B835AE" w:rsidRDefault="3D02072B" w:rsidP="00B835AE">
      <w:pPr>
        <w:spacing w:after="0" w:line="240" w:lineRule="auto"/>
        <w:contextualSpacing/>
        <w:jc w:val="both"/>
        <w:rPr>
          <w:rFonts w:ascii="Times New Roman" w:eastAsia="Times New Roman" w:hAnsi="Times New Roman" w:cs="Times New Roman"/>
          <w:sz w:val="24"/>
          <w:szCs w:val="24"/>
        </w:rPr>
      </w:pPr>
      <w:r w:rsidRPr="67F30F63">
        <w:rPr>
          <w:rFonts w:ascii="Times New Roman" w:hAnsi="Times New Roman" w:cs="Times New Roman"/>
          <w:b/>
          <w:bCs/>
          <w:sz w:val="24"/>
          <w:szCs w:val="24"/>
        </w:rPr>
        <w:t xml:space="preserve">Eelnõu §  22  </w:t>
      </w:r>
      <w:r w:rsidRPr="26C09D24">
        <w:rPr>
          <w:rFonts w:ascii="Times New Roman" w:hAnsi="Times New Roman" w:cs="Times New Roman"/>
          <w:b/>
          <w:bCs/>
          <w:sz w:val="24"/>
          <w:szCs w:val="24"/>
        </w:rPr>
        <w:t>l</w:t>
      </w:r>
      <w:r w:rsidR="00B835AE" w:rsidRPr="26C09D24">
        <w:rPr>
          <w:rFonts w:ascii="Times New Roman" w:hAnsi="Times New Roman" w:cs="Times New Roman"/>
          <w:b/>
          <w:bCs/>
          <w:sz w:val="24"/>
          <w:szCs w:val="24"/>
        </w:rPr>
        <w:t>õike</w:t>
      </w:r>
      <w:r w:rsidR="00B835AE" w:rsidRPr="004B41BD">
        <w:rPr>
          <w:rFonts w:ascii="Times New Roman" w:hAnsi="Times New Roman" w:cs="Times New Roman"/>
          <w:b/>
          <w:sz w:val="24"/>
          <w:szCs w:val="24"/>
        </w:rPr>
        <w:t xml:space="preserve"> 6</w:t>
      </w:r>
      <w:r w:rsidR="00B835AE">
        <w:rPr>
          <w:rFonts w:ascii="Times New Roman" w:hAnsi="Times New Roman" w:cs="Times New Roman"/>
          <w:sz w:val="24"/>
          <w:szCs w:val="24"/>
        </w:rPr>
        <w:t xml:space="preserve"> kohaselt </w:t>
      </w:r>
      <w:r w:rsidR="00B835AE">
        <w:rPr>
          <w:rFonts w:ascii="Times New Roman" w:eastAsia="Times New Roman" w:hAnsi="Times New Roman" w:cs="Times New Roman"/>
          <w:sz w:val="24"/>
          <w:szCs w:val="24"/>
        </w:rPr>
        <w:t xml:space="preserve">peab taotleja </w:t>
      </w:r>
      <w:r w:rsidR="00622FE3">
        <w:rPr>
          <w:rFonts w:ascii="Times New Roman" w:eastAsia="Times New Roman" w:hAnsi="Times New Roman" w:cs="Times New Roman"/>
          <w:sz w:val="24"/>
          <w:szCs w:val="24"/>
        </w:rPr>
        <w:t>tasuma tu</w:t>
      </w:r>
      <w:r w:rsidR="00B835AE" w:rsidRPr="7300CB30">
        <w:rPr>
          <w:rFonts w:ascii="Times New Roman" w:eastAsia="Times New Roman" w:hAnsi="Times New Roman" w:cs="Times New Roman"/>
          <w:sz w:val="24"/>
          <w:szCs w:val="24"/>
        </w:rPr>
        <w:t xml:space="preserve">umaohutusloa taotluse esitamisel menetlustasu, kui see on </w:t>
      </w:r>
      <w:r w:rsidR="004B41BD">
        <w:rPr>
          <w:rFonts w:ascii="Times New Roman" w:eastAsia="Times New Roman" w:hAnsi="Times New Roman" w:cs="Times New Roman"/>
          <w:sz w:val="24"/>
          <w:szCs w:val="24"/>
        </w:rPr>
        <w:t>eelnõukohase</w:t>
      </w:r>
      <w:r w:rsidR="00B835AE" w:rsidRPr="7300CB30">
        <w:rPr>
          <w:rFonts w:ascii="Times New Roman" w:eastAsia="Times New Roman" w:hAnsi="Times New Roman" w:cs="Times New Roman"/>
          <w:sz w:val="24"/>
          <w:szCs w:val="24"/>
        </w:rPr>
        <w:t xml:space="preserve"> seaduse alusel kehtestatud. </w:t>
      </w:r>
      <w:r w:rsidR="004B41BD">
        <w:rPr>
          <w:rFonts w:ascii="Times New Roman" w:eastAsia="Times New Roman" w:hAnsi="Times New Roman" w:cs="Times New Roman"/>
          <w:sz w:val="24"/>
          <w:szCs w:val="24"/>
        </w:rPr>
        <w:t xml:space="preserve">Menetlustasu kujunemist ja maksmist reguleerib </w:t>
      </w:r>
      <w:r w:rsidR="000C31C8" w:rsidRPr="299EE229">
        <w:rPr>
          <w:rFonts w:ascii="Times New Roman" w:eastAsia="Times New Roman" w:hAnsi="Times New Roman" w:cs="Times New Roman"/>
          <w:sz w:val="24"/>
          <w:szCs w:val="24"/>
        </w:rPr>
        <w:t>§ 67</w:t>
      </w:r>
      <w:r w:rsidR="000C31C8">
        <w:rPr>
          <w:rFonts w:ascii="Times New Roman" w:eastAsia="Times New Roman" w:hAnsi="Times New Roman" w:cs="Times New Roman"/>
          <w:sz w:val="24"/>
          <w:szCs w:val="24"/>
        </w:rPr>
        <w:t xml:space="preserve"> ning tasumäärad kehtestatakse vastava volitusnormi alusel.</w:t>
      </w:r>
    </w:p>
    <w:p w14:paraId="7D395A6F" w14:textId="77777777" w:rsidR="004C73BD" w:rsidRDefault="004C73BD" w:rsidP="00B835AE">
      <w:pPr>
        <w:spacing w:after="0" w:line="240" w:lineRule="auto"/>
        <w:contextualSpacing/>
        <w:jc w:val="both"/>
        <w:rPr>
          <w:rFonts w:ascii="Times New Roman" w:eastAsia="Times New Roman" w:hAnsi="Times New Roman" w:cs="Times New Roman"/>
          <w:sz w:val="24"/>
          <w:szCs w:val="24"/>
        </w:rPr>
      </w:pPr>
    </w:p>
    <w:p w14:paraId="6075EEE3" w14:textId="728A64F8" w:rsidR="004C73BD" w:rsidRPr="004C73BD" w:rsidRDefault="26C98AAC" w:rsidP="004C73BD">
      <w:pPr>
        <w:spacing w:after="0" w:line="240" w:lineRule="auto"/>
        <w:contextualSpacing/>
        <w:jc w:val="both"/>
        <w:rPr>
          <w:rFonts w:ascii="Times New Roman" w:eastAsia="Times New Roman" w:hAnsi="Times New Roman" w:cs="Times New Roman"/>
          <w:sz w:val="24"/>
          <w:szCs w:val="24"/>
        </w:rPr>
      </w:pPr>
      <w:r w:rsidRPr="26C09D24">
        <w:rPr>
          <w:rFonts w:ascii="Times New Roman" w:eastAsia="Times New Roman" w:hAnsi="Times New Roman" w:cs="Times New Roman"/>
          <w:b/>
          <w:bCs/>
          <w:sz w:val="24"/>
          <w:szCs w:val="24"/>
        </w:rPr>
        <w:t xml:space="preserve">Eelnõu §  22  </w:t>
      </w:r>
      <w:r w:rsidRPr="116E9893">
        <w:rPr>
          <w:rFonts w:ascii="Times New Roman" w:eastAsia="Times New Roman" w:hAnsi="Times New Roman" w:cs="Times New Roman"/>
          <w:b/>
          <w:bCs/>
          <w:sz w:val="24"/>
          <w:szCs w:val="24"/>
        </w:rPr>
        <w:t>l</w:t>
      </w:r>
      <w:r w:rsidR="004C73BD" w:rsidRPr="116E9893">
        <w:rPr>
          <w:rFonts w:ascii="Times New Roman" w:eastAsia="Times New Roman" w:hAnsi="Times New Roman" w:cs="Times New Roman"/>
          <w:b/>
          <w:bCs/>
          <w:sz w:val="24"/>
          <w:szCs w:val="24"/>
        </w:rPr>
        <w:t>õikes</w:t>
      </w:r>
      <w:r w:rsidR="004C73BD" w:rsidRPr="004574B2">
        <w:rPr>
          <w:rFonts w:ascii="Times New Roman" w:eastAsia="Times New Roman" w:hAnsi="Times New Roman" w:cs="Times New Roman"/>
          <w:b/>
          <w:sz w:val="24"/>
          <w:szCs w:val="24"/>
        </w:rPr>
        <w:t xml:space="preserve"> 6</w:t>
      </w:r>
      <w:r w:rsidR="004C73BD">
        <w:rPr>
          <w:rFonts w:ascii="Times New Roman" w:eastAsia="Times New Roman" w:hAnsi="Times New Roman" w:cs="Times New Roman"/>
          <w:sz w:val="24"/>
          <w:szCs w:val="24"/>
        </w:rPr>
        <w:t xml:space="preserve"> sätestatakse</w:t>
      </w:r>
      <w:r w:rsidR="004C73BD" w:rsidRPr="004C73BD">
        <w:rPr>
          <w:rFonts w:ascii="Times New Roman" w:eastAsia="Times New Roman" w:hAnsi="Times New Roman" w:cs="Times New Roman"/>
          <w:sz w:val="24"/>
          <w:szCs w:val="24"/>
        </w:rPr>
        <w:t xml:space="preserve">, et kui menetlustasu ei tasuta ühekordselt enne menetluse alustamist, võib pädev asutus nõuda taotlejalt tagatist menetlustasu </w:t>
      </w:r>
      <w:r w:rsidR="00B56647">
        <w:rPr>
          <w:rFonts w:ascii="Times New Roman" w:eastAsia="Times New Roman" w:hAnsi="Times New Roman" w:cs="Times New Roman"/>
          <w:sz w:val="24"/>
          <w:szCs w:val="24"/>
        </w:rPr>
        <w:t>tasumise</w:t>
      </w:r>
      <w:r w:rsidR="004C73BD" w:rsidRPr="004C73BD">
        <w:rPr>
          <w:rFonts w:ascii="Times New Roman" w:eastAsia="Times New Roman" w:hAnsi="Times New Roman" w:cs="Times New Roman"/>
          <w:sz w:val="24"/>
          <w:szCs w:val="24"/>
        </w:rPr>
        <w:t xml:space="preserve"> kindlustamiseks. See välistab olukorra, kus menetlus kulgeb ilma</w:t>
      </w:r>
      <w:r w:rsidR="003712E2">
        <w:rPr>
          <w:rFonts w:ascii="Times New Roman" w:eastAsia="Times New Roman" w:hAnsi="Times New Roman" w:cs="Times New Roman"/>
          <w:sz w:val="24"/>
          <w:szCs w:val="24"/>
        </w:rPr>
        <w:t>,</w:t>
      </w:r>
      <w:r w:rsidR="004C73BD" w:rsidRPr="004C73BD">
        <w:rPr>
          <w:rFonts w:ascii="Times New Roman" w:eastAsia="Times New Roman" w:hAnsi="Times New Roman" w:cs="Times New Roman"/>
          <w:sz w:val="24"/>
          <w:szCs w:val="24"/>
        </w:rPr>
        <w:t xml:space="preserve"> et tasu</w:t>
      </w:r>
      <w:r w:rsidR="003712E2">
        <w:rPr>
          <w:rFonts w:ascii="Times New Roman" w:eastAsia="Times New Roman" w:hAnsi="Times New Roman" w:cs="Times New Roman"/>
          <w:sz w:val="24"/>
          <w:szCs w:val="24"/>
        </w:rPr>
        <w:t xml:space="preserve"> maksmise </w:t>
      </w:r>
      <w:r w:rsidR="004C73BD" w:rsidRPr="004C73BD">
        <w:rPr>
          <w:rFonts w:ascii="Times New Roman" w:eastAsia="Times New Roman" w:hAnsi="Times New Roman" w:cs="Times New Roman"/>
          <w:sz w:val="24"/>
          <w:szCs w:val="24"/>
        </w:rPr>
        <w:t>kohustus oleks piisavalt tagatud.</w:t>
      </w:r>
    </w:p>
    <w:p w14:paraId="28A4653A" w14:textId="77777777" w:rsidR="004C73BD" w:rsidRDefault="004C73BD" w:rsidP="00B835AE">
      <w:pPr>
        <w:spacing w:after="0" w:line="240" w:lineRule="auto"/>
        <w:contextualSpacing/>
        <w:jc w:val="both"/>
        <w:rPr>
          <w:rFonts w:ascii="Times New Roman" w:eastAsia="Times New Roman" w:hAnsi="Times New Roman" w:cs="Times New Roman"/>
          <w:sz w:val="24"/>
          <w:szCs w:val="24"/>
        </w:rPr>
      </w:pPr>
    </w:p>
    <w:p w14:paraId="4FE60C62" w14:textId="6A510256" w:rsidR="00A929F5" w:rsidRPr="00A929F5" w:rsidRDefault="066C5BF6" w:rsidP="00A929F5">
      <w:pPr>
        <w:jc w:val="both"/>
        <w:rPr>
          <w:rFonts w:ascii="Times New Roman" w:eastAsia="Times New Roman" w:hAnsi="Times New Roman" w:cs="Times New Roman"/>
          <w:bCs/>
          <w:sz w:val="24"/>
          <w:szCs w:val="24"/>
        </w:rPr>
      </w:pPr>
      <w:r w:rsidRPr="73977E45">
        <w:rPr>
          <w:rFonts w:ascii="Times New Roman" w:eastAsia="Times New Roman" w:hAnsi="Times New Roman" w:cs="Times New Roman"/>
          <w:b/>
          <w:bCs/>
          <w:sz w:val="24"/>
          <w:szCs w:val="24"/>
        </w:rPr>
        <w:t>Eelnõu §  22  l</w:t>
      </w:r>
      <w:r w:rsidR="00A929F5" w:rsidRPr="73977E45">
        <w:rPr>
          <w:rFonts w:ascii="Times New Roman" w:eastAsia="Times New Roman" w:hAnsi="Times New Roman" w:cs="Times New Roman"/>
          <w:b/>
          <w:bCs/>
          <w:sz w:val="24"/>
          <w:szCs w:val="24"/>
        </w:rPr>
        <w:t>õikes</w:t>
      </w:r>
      <w:r w:rsidR="00A929F5" w:rsidRPr="00A929F5">
        <w:rPr>
          <w:rFonts w:ascii="Times New Roman" w:eastAsia="Times New Roman" w:hAnsi="Times New Roman" w:cs="Times New Roman"/>
          <w:b/>
          <w:sz w:val="24"/>
          <w:szCs w:val="24"/>
        </w:rPr>
        <w:t xml:space="preserve"> 7</w:t>
      </w:r>
      <w:r w:rsidR="00A929F5">
        <w:rPr>
          <w:rFonts w:ascii="Times New Roman" w:eastAsia="Times New Roman" w:hAnsi="Times New Roman" w:cs="Times New Roman"/>
          <w:bCs/>
          <w:sz w:val="24"/>
          <w:szCs w:val="24"/>
        </w:rPr>
        <w:t xml:space="preserve"> </w:t>
      </w:r>
      <w:r w:rsidR="00A929F5" w:rsidRPr="00A929F5">
        <w:rPr>
          <w:rFonts w:ascii="Times New Roman" w:eastAsia="Times New Roman" w:hAnsi="Times New Roman" w:cs="Times New Roman"/>
          <w:bCs/>
          <w:sz w:val="24"/>
          <w:szCs w:val="24"/>
        </w:rPr>
        <w:t>sätestatakse, et tuumaohutusloa andmisele ja muutmisele kohaldatakse avatud menetlust haldusmenetluse seaduse</w:t>
      </w:r>
      <w:r w:rsidR="00A929F5" w:rsidRPr="429BB0CE">
        <w:rPr>
          <w:rStyle w:val="Allmrkuseviide"/>
          <w:rFonts w:ascii="Times New Roman" w:eastAsia="Times New Roman" w:hAnsi="Times New Roman" w:cs="Times New Roman"/>
          <w:sz w:val="24"/>
          <w:szCs w:val="24"/>
        </w:rPr>
        <w:footnoteReference w:id="36"/>
      </w:r>
      <w:r w:rsidR="00A929F5" w:rsidRPr="00A929F5">
        <w:rPr>
          <w:rFonts w:ascii="Times New Roman" w:eastAsia="Times New Roman" w:hAnsi="Times New Roman" w:cs="Times New Roman"/>
          <w:bCs/>
          <w:sz w:val="24"/>
          <w:szCs w:val="24"/>
        </w:rPr>
        <w:t xml:space="preserve"> (HMS) § 46 tähenduses, kui </w:t>
      </w:r>
      <w:r w:rsidR="000468C0">
        <w:rPr>
          <w:rFonts w:ascii="Times New Roman" w:eastAsia="Times New Roman" w:hAnsi="Times New Roman" w:cs="Times New Roman"/>
          <w:bCs/>
          <w:sz w:val="24"/>
          <w:szCs w:val="24"/>
        </w:rPr>
        <w:t>eelnõukohases</w:t>
      </w:r>
      <w:r w:rsidR="00A929F5" w:rsidRPr="00A929F5">
        <w:rPr>
          <w:rFonts w:ascii="Times New Roman" w:eastAsia="Times New Roman" w:hAnsi="Times New Roman" w:cs="Times New Roman"/>
          <w:bCs/>
          <w:sz w:val="24"/>
          <w:szCs w:val="24"/>
        </w:rPr>
        <w:t xml:space="preserve"> seaduses ei ole </w:t>
      </w:r>
      <w:r w:rsidR="000468C0">
        <w:rPr>
          <w:rFonts w:ascii="Times New Roman" w:eastAsia="Times New Roman" w:hAnsi="Times New Roman" w:cs="Times New Roman"/>
          <w:bCs/>
          <w:sz w:val="24"/>
          <w:szCs w:val="24"/>
        </w:rPr>
        <w:t xml:space="preserve">sätestatud </w:t>
      </w:r>
      <w:r w:rsidR="00A929F5" w:rsidRPr="00A929F5">
        <w:rPr>
          <w:rFonts w:ascii="Times New Roman" w:eastAsia="Times New Roman" w:hAnsi="Times New Roman" w:cs="Times New Roman"/>
          <w:bCs/>
          <w:sz w:val="24"/>
          <w:szCs w:val="24"/>
        </w:rPr>
        <w:t>erisusi. Avatud menetlus võimaldab isikutel ja asutustel, kelle õigusi või huve menetlus võib puudutada, esitada oma seisukohti, taotleda teabe saamist ja osaleda menetluses ulatuses, mis on kooskõlas seadusega.</w:t>
      </w:r>
    </w:p>
    <w:p w14:paraId="7402F77C" w14:textId="08B5A791" w:rsidR="002407BE" w:rsidRDefault="00635403" w:rsidP="002407B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Tuumaohutusloa menetluses</w:t>
      </w:r>
      <w:r w:rsidR="00A929F5" w:rsidRPr="00A929F5">
        <w:rPr>
          <w:rFonts w:ascii="Times New Roman" w:eastAsia="Times New Roman" w:hAnsi="Times New Roman" w:cs="Times New Roman"/>
          <w:bCs/>
          <w:sz w:val="24"/>
          <w:szCs w:val="24"/>
        </w:rPr>
        <w:t xml:space="preserve"> on avatud menetluse rakendamine oluline eelkõige järgmistel põhjustel:</w:t>
      </w:r>
    </w:p>
    <w:p w14:paraId="40674818" w14:textId="77777777" w:rsidR="00EC78BD" w:rsidRPr="00EC78BD" w:rsidRDefault="00A929F5" w:rsidP="00784155">
      <w:pPr>
        <w:pStyle w:val="Loendilik"/>
        <w:numPr>
          <w:ilvl w:val="0"/>
          <w:numId w:val="18"/>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tegemist on avalikku huvi ja riigi julgeolekut puudutava tegevusega;</w:t>
      </w:r>
    </w:p>
    <w:p w14:paraId="511CD1FC" w14:textId="65B3DE62" w:rsidR="00EC78BD" w:rsidRPr="00EC78BD" w:rsidRDefault="00A929F5" w:rsidP="00784155">
      <w:pPr>
        <w:pStyle w:val="Loendilik"/>
        <w:numPr>
          <w:ilvl w:val="0"/>
          <w:numId w:val="18"/>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tuumakäitise rajamine ja käitamine mõjutab laiemat elanikkonda, keskkonda ning kohalikke omavalitsusi;</w:t>
      </w:r>
    </w:p>
    <w:p w14:paraId="4775F553" w14:textId="44186D68" w:rsidR="00A929F5" w:rsidRPr="00EC78BD" w:rsidRDefault="00A929F5" w:rsidP="00784155">
      <w:pPr>
        <w:pStyle w:val="Loendilik"/>
        <w:numPr>
          <w:ilvl w:val="0"/>
          <w:numId w:val="18"/>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 xml:space="preserve">avalikkuse kaasamine ja läbipaistvus toetavad usaldust </w:t>
      </w:r>
      <w:r w:rsidR="00C04B86">
        <w:rPr>
          <w:rFonts w:ascii="Times New Roman" w:eastAsia="Times New Roman" w:hAnsi="Times New Roman" w:cs="Times New Roman"/>
          <w:bCs/>
          <w:sz w:val="24"/>
          <w:szCs w:val="24"/>
        </w:rPr>
        <w:t>nii tulevase käitaja kui ka riigi</w:t>
      </w:r>
      <w:r w:rsidRPr="00EC78BD">
        <w:rPr>
          <w:rFonts w:ascii="Times New Roman" w:eastAsia="Times New Roman" w:hAnsi="Times New Roman" w:cs="Times New Roman"/>
          <w:bCs/>
          <w:sz w:val="24"/>
          <w:szCs w:val="24"/>
        </w:rPr>
        <w:t xml:space="preserve"> vastu.</w:t>
      </w:r>
    </w:p>
    <w:p w14:paraId="6B35ABBD" w14:textId="77777777" w:rsidR="00A11C2E" w:rsidRDefault="00A929F5" w:rsidP="00C04B86">
      <w:pPr>
        <w:spacing w:after="0" w:line="240" w:lineRule="auto"/>
        <w:jc w:val="both"/>
        <w:rPr>
          <w:rFonts w:ascii="Times New Roman" w:eastAsia="Times New Roman" w:hAnsi="Times New Roman" w:cs="Times New Roman"/>
          <w:bCs/>
          <w:sz w:val="24"/>
          <w:szCs w:val="24"/>
        </w:rPr>
      </w:pPr>
      <w:r w:rsidRPr="002407BE">
        <w:rPr>
          <w:rFonts w:ascii="Times New Roman" w:eastAsia="Times New Roman" w:hAnsi="Times New Roman" w:cs="Times New Roman"/>
          <w:bCs/>
          <w:sz w:val="24"/>
          <w:szCs w:val="24"/>
        </w:rPr>
        <w:t xml:space="preserve">Samas sisaldab tuumaohutuse ja kiirgusohutusega seotud menetlus sageli piiratud </w:t>
      </w:r>
      <w:r w:rsidR="0048463E" w:rsidRPr="002407BE">
        <w:rPr>
          <w:rFonts w:ascii="Times New Roman" w:eastAsia="Times New Roman" w:hAnsi="Times New Roman" w:cs="Times New Roman"/>
          <w:bCs/>
          <w:sz w:val="24"/>
          <w:szCs w:val="24"/>
        </w:rPr>
        <w:t>j</w:t>
      </w:r>
      <w:r w:rsidRPr="002407BE">
        <w:rPr>
          <w:rFonts w:ascii="Times New Roman" w:eastAsia="Times New Roman" w:hAnsi="Times New Roman" w:cs="Times New Roman"/>
          <w:bCs/>
          <w:sz w:val="24"/>
          <w:szCs w:val="24"/>
        </w:rPr>
        <w:t>uurdepääsuga teavet, sh:</w:t>
      </w:r>
    </w:p>
    <w:p w14:paraId="49DF6D1C" w14:textId="77777777" w:rsidR="00C30254" w:rsidRPr="00C30254" w:rsidRDefault="00A929F5" w:rsidP="00784155">
      <w:pPr>
        <w:pStyle w:val="Loendilik"/>
        <w:numPr>
          <w:ilvl w:val="0"/>
          <w:numId w:val="19"/>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füüsilise kaitse meetmed,</w:t>
      </w:r>
      <w:r w:rsidR="00A11C2E" w:rsidRPr="00C30254">
        <w:rPr>
          <w:rFonts w:ascii="Times New Roman" w:eastAsia="Times New Roman" w:hAnsi="Times New Roman" w:cs="Times New Roman"/>
          <w:bCs/>
          <w:sz w:val="24"/>
          <w:szCs w:val="24"/>
        </w:rPr>
        <w:t xml:space="preserve"> </w:t>
      </w:r>
      <w:r w:rsidRPr="00C30254">
        <w:rPr>
          <w:rFonts w:ascii="Times New Roman" w:eastAsia="Times New Roman" w:hAnsi="Times New Roman" w:cs="Times New Roman"/>
          <w:bCs/>
          <w:sz w:val="24"/>
          <w:szCs w:val="24"/>
        </w:rPr>
        <w:t xml:space="preserve">turvaplaanid ja ohustajaprofiiliga seotud </w:t>
      </w:r>
      <w:r w:rsidR="008F5153" w:rsidRPr="00C30254">
        <w:rPr>
          <w:rFonts w:ascii="Times New Roman" w:eastAsia="Times New Roman" w:hAnsi="Times New Roman" w:cs="Times New Roman"/>
          <w:bCs/>
          <w:sz w:val="24"/>
          <w:szCs w:val="24"/>
        </w:rPr>
        <w:t>teave</w:t>
      </w:r>
      <w:r w:rsidR="00C30254" w:rsidRPr="00C30254">
        <w:rPr>
          <w:rFonts w:ascii="Times New Roman" w:eastAsia="Times New Roman" w:hAnsi="Times New Roman" w:cs="Times New Roman"/>
          <w:bCs/>
          <w:sz w:val="24"/>
          <w:szCs w:val="24"/>
        </w:rPr>
        <w:t>;</w:t>
      </w:r>
    </w:p>
    <w:p w14:paraId="6928FE92" w14:textId="77777777" w:rsidR="00C30254" w:rsidRPr="00C30254" w:rsidRDefault="00A929F5" w:rsidP="00784155">
      <w:pPr>
        <w:pStyle w:val="Loendilik"/>
        <w:numPr>
          <w:ilvl w:val="0"/>
          <w:numId w:val="19"/>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 xml:space="preserve">süsteemide ja </w:t>
      </w:r>
      <w:r w:rsidR="008F5153" w:rsidRPr="00C30254">
        <w:rPr>
          <w:rFonts w:ascii="Times New Roman" w:eastAsia="Times New Roman" w:hAnsi="Times New Roman" w:cs="Times New Roman"/>
          <w:bCs/>
          <w:sz w:val="24"/>
          <w:szCs w:val="24"/>
        </w:rPr>
        <w:t>ehitiste</w:t>
      </w:r>
      <w:r w:rsidRPr="00C30254">
        <w:rPr>
          <w:rFonts w:ascii="Times New Roman" w:eastAsia="Times New Roman" w:hAnsi="Times New Roman" w:cs="Times New Roman"/>
          <w:bCs/>
          <w:sz w:val="24"/>
          <w:szCs w:val="24"/>
        </w:rPr>
        <w:t xml:space="preserve"> tehnilised detailid, mis võivad ohustada julgeolekut</w:t>
      </w:r>
      <w:r w:rsidR="00C30254" w:rsidRPr="00C30254">
        <w:rPr>
          <w:rFonts w:ascii="Times New Roman" w:eastAsia="Times New Roman" w:hAnsi="Times New Roman" w:cs="Times New Roman"/>
          <w:bCs/>
          <w:sz w:val="24"/>
          <w:szCs w:val="24"/>
        </w:rPr>
        <w:t>;</w:t>
      </w:r>
    </w:p>
    <w:p w14:paraId="1351564F" w14:textId="6AEA03E4" w:rsidR="00A929F5" w:rsidRPr="00C30254" w:rsidRDefault="00A929F5" w:rsidP="00784155">
      <w:pPr>
        <w:pStyle w:val="Loendilik"/>
        <w:numPr>
          <w:ilvl w:val="0"/>
          <w:numId w:val="19"/>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isikuandmed või ärisaladused, mida hõlmavad hankelepingud, toimingud ja pädevusandmed.</w:t>
      </w:r>
    </w:p>
    <w:p w14:paraId="3268D06B" w14:textId="1DF4B72C" w:rsidR="00A929F5" w:rsidRP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 xml:space="preserve">Seetõttu toimub avatud menetlus tuumaohutusloa puhul diferentseeritult: avalikuks tehakse teave ja menetlustoimingud ulatuses, mis ei ohusta riigi julgeolekut, tuumakäitise füüsilist kaitset ega riku andmekaitse nõudeid. Piiratud juurdepääsuga osa menetluse materjalidest käsitletakse vastavalt avaliku teabe seadusele ning </w:t>
      </w:r>
      <w:r w:rsidR="00FB3E76">
        <w:rPr>
          <w:rFonts w:ascii="Times New Roman" w:eastAsia="Times New Roman" w:hAnsi="Times New Roman" w:cs="Times New Roman"/>
          <w:bCs/>
          <w:sz w:val="24"/>
          <w:szCs w:val="24"/>
        </w:rPr>
        <w:t>eelnõukohase seaduse</w:t>
      </w:r>
      <w:r w:rsidRPr="00A929F5">
        <w:rPr>
          <w:rFonts w:ascii="Times New Roman" w:eastAsia="Times New Roman" w:hAnsi="Times New Roman" w:cs="Times New Roman"/>
          <w:bCs/>
          <w:sz w:val="24"/>
          <w:szCs w:val="24"/>
        </w:rPr>
        <w:t xml:space="preserve"> sätetele</w:t>
      </w:r>
      <w:r w:rsidR="00FB3E76">
        <w:rPr>
          <w:rFonts w:ascii="Times New Roman" w:eastAsia="Times New Roman" w:hAnsi="Times New Roman" w:cs="Times New Roman"/>
          <w:bCs/>
          <w:sz w:val="24"/>
          <w:szCs w:val="24"/>
        </w:rPr>
        <w:t xml:space="preserve"> </w:t>
      </w:r>
      <w:r w:rsidR="00FB3E76" w:rsidRPr="429BB0CE">
        <w:rPr>
          <w:rFonts w:ascii="Times New Roman" w:eastAsia="Times New Roman" w:hAnsi="Times New Roman" w:cs="Times New Roman"/>
          <w:sz w:val="24"/>
          <w:szCs w:val="24"/>
        </w:rPr>
        <w:t>(§ 80)</w:t>
      </w:r>
      <w:r w:rsidRPr="429BB0CE">
        <w:rPr>
          <w:rFonts w:ascii="Times New Roman" w:eastAsia="Times New Roman" w:hAnsi="Times New Roman" w:cs="Times New Roman"/>
          <w:sz w:val="24"/>
          <w:szCs w:val="24"/>
        </w:rPr>
        <w:t>,</w:t>
      </w:r>
      <w:r w:rsidRPr="00A929F5">
        <w:rPr>
          <w:rFonts w:ascii="Times New Roman" w:eastAsia="Times New Roman" w:hAnsi="Times New Roman" w:cs="Times New Roman"/>
          <w:bCs/>
          <w:sz w:val="24"/>
          <w:szCs w:val="24"/>
        </w:rPr>
        <w:t xml:space="preserve"> mis sätestavad teatud teabe asutusesiseseks kasutamiseks.</w:t>
      </w:r>
    </w:p>
    <w:p w14:paraId="7A1069CA" w14:textId="77777777" w:rsidR="00A929F5" w:rsidRP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Lõike eesmärk on tasakaalustada kaks olulist põhimõtet:</w:t>
      </w:r>
    </w:p>
    <w:p w14:paraId="62B7712D" w14:textId="77777777" w:rsidR="00A929F5" w:rsidRPr="00A929F5" w:rsidRDefault="00A929F5" w:rsidP="00784155">
      <w:pPr>
        <w:numPr>
          <w:ilvl w:val="0"/>
          <w:numId w:val="17"/>
        </w:numPr>
        <w:tabs>
          <w:tab w:val="num" w:pos="720"/>
        </w:tabs>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avalikkuse teavitamine ja kaasamine (HMS avatud menetlus, läbipaistvus, usaldus), ning</w:t>
      </w:r>
    </w:p>
    <w:p w14:paraId="327DC2DC" w14:textId="66A260E6" w:rsidR="00A929F5" w:rsidRPr="00A929F5" w:rsidRDefault="00A929F5" w:rsidP="00784155">
      <w:pPr>
        <w:numPr>
          <w:ilvl w:val="0"/>
          <w:numId w:val="17"/>
        </w:numPr>
        <w:tabs>
          <w:tab w:val="num" w:pos="720"/>
        </w:tabs>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tuuma</w:t>
      </w:r>
      <w:r w:rsidR="002034CD">
        <w:rPr>
          <w:rFonts w:ascii="Times New Roman" w:eastAsia="Times New Roman" w:hAnsi="Times New Roman" w:cs="Times New Roman"/>
          <w:bCs/>
          <w:sz w:val="24"/>
          <w:szCs w:val="24"/>
        </w:rPr>
        <w:t>ohutuse</w:t>
      </w:r>
      <w:r w:rsidRPr="00A929F5">
        <w:rPr>
          <w:rFonts w:ascii="Times New Roman" w:eastAsia="Times New Roman" w:hAnsi="Times New Roman" w:cs="Times New Roman"/>
          <w:bCs/>
          <w:sz w:val="24"/>
          <w:szCs w:val="24"/>
        </w:rPr>
        <w:t xml:space="preserve"> ja andmekaitse nõuded, mis välistavad tundliku või julgeolekuohtliku teabe avalikustamise.</w:t>
      </w:r>
    </w:p>
    <w:p w14:paraId="1DA940E6" w14:textId="77777777" w:rsidR="00A929F5" w:rsidRP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Säte tagab, et tuumaohutusloa andmise protsess on maksimaalselt läbipaistev ning kooskõlas avatud menetluse põhimõttega, samal ajal säilitades vajalikud piirangud riigi ja käitise julgeoleku ning isikuandmete kaitseks.</w:t>
      </w:r>
    </w:p>
    <w:p w14:paraId="2B99A3A8" w14:textId="77777777" w:rsidR="008B5898" w:rsidRDefault="008B5898" w:rsidP="00C37AB4">
      <w:pPr>
        <w:jc w:val="both"/>
        <w:rPr>
          <w:rFonts w:ascii="Times New Roman" w:eastAsia="Times New Roman" w:hAnsi="Times New Roman" w:cs="Times New Roman"/>
          <w:b/>
          <w:sz w:val="24"/>
          <w:szCs w:val="24"/>
        </w:rPr>
      </w:pPr>
    </w:p>
    <w:p w14:paraId="422BEA98" w14:textId="632EE7F2" w:rsidR="00C8711F" w:rsidRDefault="6DEB90FE" w:rsidP="27E41978">
      <w:pPr>
        <w:spacing w:after="0" w:line="240" w:lineRule="auto"/>
        <w:contextualSpacing/>
        <w:jc w:val="both"/>
        <w:rPr>
          <w:rFonts w:ascii="Times New Roman" w:eastAsia="Times New Roman" w:hAnsi="Times New Roman" w:cs="Times New Roman"/>
          <w:sz w:val="24"/>
          <w:szCs w:val="24"/>
        </w:rPr>
      </w:pPr>
      <w:r w:rsidRPr="699D8C7E">
        <w:rPr>
          <w:rFonts w:ascii="Times New Roman" w:eastAsia="Times New Roman" w:hAnsi="Times New Roman" w:cs="Times New Roman"/>
          <w:b/>
          <w:bCs/>
          <w:sz w:val="24"/>
          <w:szCs w:val="24"/>
        </w:rPr>
        <w:t>Eelnõu §</w:t>
      </w:r>
      <w:r w:rsidR="00C8711F" w:rsidRPr="27E41978">
        <w:rPr>
          <w:rFonts w:ascii="Times New Roman" w:eastAsia="Times New Roman" w:hAnsi="Times New Roman" w:cs="Times New Roman"/>
          <w:b/>
          <w:bCs/>
          <w:sz w:val="24"/>
          <w:szCs w:val="24"/>
        </w:rPr>
        <w:t xml:space="preserve"> 23 </w:t>
      </w:r>
      <w:r w:rsidR="00C8711F" w:rsidRPr="699D8C7E">
        <w:rPr>
          <w:rFonts w:ascii="Times New Roman" w:eastAsia="Times New Roman" w:hAnsi="Times New Roman" w:cs="Times New Roman"/>
          <w:sz w:val="24"/>
          <w:szCs w:val="24"/>
        </w:rPr>
        <w:t>sätestab tuumaohutusloa andmi</w:t>
      </w:r>
      <w:r w:rsidR="00E75345" w:rsidRPr="699D8C7E">
        <w:rPr>
          <w:rFonts w:ascii="Times New Roman" w:eastAsia="Times New Roman" w:hAnsi="Times New Roman" w:cs="Times New Roman"/>
          <w:sz w:val="24"/>
          <w:szCs w:val="24"/>
        </w:rPr>
        <w:t>se kriteeriumid</w:t>
      </w:r>
      <w:r w:rsidR="00C8711F" w:rsidRPr="699D8C7E">
        <w:rPr>
          <w:rFonts w:ascii="Times New Roman" w:eastAsia="Times New Roman" w:hAnsi="Times New Roman" w:cs="Times New Roman"/>
          <w:sz w:val="24"/>
          <w:szCs w:val="24"/>
        </w:rPr>
        <w:t>, kehtivusa</w:t>
      </w:r>
      <w:r w:rsidR="00E75345" w:rsidRPr="699D8C7E">
        <w:rPr>
          <w:rFonts w:ascii="Times New Roman" w:eastAsia="Times New Roman" w:hAnsi="Times New Roman" w:cs="Times New Roman"/>
          <w:sz w:val="24"/>
          <w:szCs w:val="24"/>
        </w:rPr>
        <w:t>ja</w:t>
      </w:r>
      <w:r w:rsidR="00C8711F" w:rsidRPr="699D8C7E">
        <w:rPr>
          <w:rFonts w:ascii="Times New Roman" w:eastAsia="Times New Roman" w:hAnsi="Times New Roman" w:cs="Times New Roman"/>
          <w:sz w:val="24"/>
          <w:szCs w:val="24"/>
        </w:rPr>
        <w:t xml:space="preserve"> ja kättetoimetami</w:t>
      </w:r>
      <w:r w:rsidR="00E75345" w:rsidRPr="699D8C7E">
        <w:rPr>
          <w:rFonts w:ascii="Times New Roman" w:eastAsia="Times New Roman" w:hAnsi="Times New Roman" w:cs="Times New Roman"/>
          <w:sz w:val="24"/>
          <w:szCs w:val="24"/>
        </w:rPr>
        <w:t>se nõuded.</w:t>
      </w:r>
    </w:p>
    <w:p w14:paraId="6DDD3183" w14:textId="314A9759" w:rsidR="00D45310" w:rsidRPr="00D45310" w:rsidRDefault="74A52ACA" w:rsidP="00D45310">
      <w:pPr>
        <w:spacing w:after="0" w:line="240" w:lineRule="auto"/>
        <w:contextualSpacing/>
        <w:jc w:val="both"/>
        <w:rPr>
          <w:rFonts w:ascii="Times New Roman" w:eastAsia="Times New Roman" w:hAnsi="Times New Roman" w:cs="Times New Roman"/>
          <w:bCs/>
          <w:sz w:val="24"/>
          <w:szCs w:val="24"/>
        </w:rPr>
      </w:pPr>
      <w:r w:rsidRPr="05541F74">
        <w:rPr>
          <w:rFonts w:ascii="Times New Roman" w:eastAsia="Times New Roman" w:hAnsi="Times New Roman" w:cs="Times New Roman"/>
          <w:b/>
          <w:bCs/>
          <w:sz w:val="24"/>
          <w:szCs w:val="24"/>
        </w:rPr>
        <w:t>Eelnõu § 23  l</w:t>
      </w:r>
      <w:r w:rsidR="00D45310" w:rsidRPr="05541F74">
        <w:rPr>
          <w:rFonts w:ascii="Times New Roman" w:eastAsia="Times New Roman" w:hAnsi="Times New Roman" w:cs="Times New Roman"/>
          <w:b/>
          <w:bCs/>
          <w:sz w:val="24"/>
          <w:szCs w:val="24"/>
        </w:rPr>
        <w:t>õige</w:t>
      </w:r>
      <w:r w:rsidR="00D45310" w:rsidRPr="00D45310">
        <w:rPr>
          <w:rFonts w:ascii="Times New Roman" w:eastAsia="Times New Roman" w:hAnsi="Times New Roman" w:cs="Times New Roman"/>
          <w:b/>
          <w:sz w:val="24"/>
          <w:szCs w:val="24"/>
        </w:rPr>
        <w:t xml:space="preserve"> 1</w:t>
      </w:r>
      <w:r w:rsidR="00D45310" w:rsidRPr="00D45310">
        <w:rPr>
          <w:rFonts w:ascii="Times New Roman" w:eastAsia="Times New Roman" w:hAnsi="Times New Roman" w:cs="Times New Roman"/>
          <w:bCs/>
          <w:sz w:val="24"/>
          <w:szCs w:val="24"/>
        </w:rPr>
        <w:t xml:space="preserve"> sätestab tuumaohutusloa andmise üldtingimuse: luba antakse juhul, kui taotluses esitatud andmed ja dokumendid vastavad nõuetele ning taotleja on tõendanud, et kavandatav tegevus vastab konkreetse tuumaohutusloa liigi puhul kehtivatele nõuetele. Tegemist on üldise alussättega, mis kehtib kõigi tuumaohutuslubade liikide kohta, sõltumata sellest, kas tegemist on ehitusloa, katsetusloa, käitamisloa või </w:t>
      </w:r>
      <w:proofErr w:type="spellStart"/>
      <w:r w:rsidR="00D45310" w:rsidRPr="00D45310">
        <w:rPr>
          <w:rFonts w:ascii="Times New Roman" w:eastAsia="Times New Roman" w:hAnsi="Times New Roman" w:cs="Times New Roman"/>
          <w:bCs/>
          <w:sz w:val="24"/>
          <w:szCs w:val="24"/>
        </w:rPr>
        <w:t>dekomis</w:t>
      </w:r>
      <w:r w:rsidR="004503A1">
        <w:rPr>
          <w:rFonts w:ascii="Times New Roman" w:eastAsia="Times New Roman" w:hAnsi="Times New Roman" w:cs="Times New Roman"/>
          <w:bCs/>
          <w:sz w:val="24"/>
          <w:szCs w:val="24"/>
        </w:rPr>
        <w:t>s</w:t>
      </w:r>
      <w:r w:rsidR="00D45310" w:rsidRPr="00D45310">
        <w:rPr>
          <w:rFonts w:ascii="Times New Roman" w:eastAsia="Times New Roman" w:hAnsi="Times New Roman" w:cs="Times New Roman"/>
          <w:bCs/>
          <w:sz w:val="24"/>
          <w:szCs w:val="24"/>
        </w:rPr>
        <w:t>oneerimisloaga</w:t>
      </w:r>
      <w:proofErr w:type="spellEnd"/>
      <w:r w:rsidR="00D45310" w:rsidRPr="00D45310">
        <w:rPr>
          <w:rFonts w:ascii="Times New Roman" w:eastAsia="Times New Roman" w:hAnsi="Times New Roman" w:cs="Times New Roman"/>
          <w:bCs/>
          <w:sz w:val="24"/>
          <w:szCs w:val="24"/>
        </w:rPr>
        <w:t>.</w:t>
      </w:r>
    </w:p>
    <w:p w14:paraId="6D8E0AC8" w14:textId="77777777" w:rsidR="00364ACA" w:rsidRDefault="00364ACA" w:rsidP="00D45310">
      <w:pPr>
        <w:spacing w:after="0" w:line="240" w:lineRule="auto"/>
        <w:contextualSpacing/>
        <w:jc w:val="both"/>
        <w:rPr>
          <w:rFonts w:ascii="Times New Roman" w:eastAsia="Times New Roman" w:hAnsi="Times New Roman" w:cs="Times New Roman"/>
          <w:bCs/>
          <w:sz w:val="24"/>
          <w:szCs w:val="24"/>
        </w:rPr>
      </w:pPr>
    </w:p>
    <w:p w14:paraId="59C15D7C" w14:textId="3FA30F48" w:rsidR="00D45310" w:rsidRPr="00D45310" w:rsidRDefault="00D45310" w:rsidP="00D45310">
      <w:pPr>
        <w:spacing w:after="0" w:line="240" w:lineRule="auto"/>
        <w:contextualSpacing/>
        <w:jc w:val="both"/>
        <w:rPr>
          <w:rFonts w:ascii="Times New Roman" w:eastAsia="Times New Roman" w:hAnsi="Times New Roman" w:cs="Times New Roman"/>
          <w:bCs/>
          <w:sz w:val="24"/>
          <w:szCs w:val="24"/>
        </w:rPr>
      </w:pPr>
      <w:r w:rsidRPr="00D45310">
        <w:rPr>
          <w:rFonts w:ascii="Times New Roman" w:eastAsia="Times New Roman" w:hAnsi="Times New Roman" w:cs="Times New Roman"/>
          <w:bCs/>
          <w:sz w:val="24"/>
          <w:szCs w:val="24"/>
        </w:rPr>
        <w:t>Säte rõhutab kahte olulist eeldust:</w:t>
      </w:r>
    </w:p>
    <w:p w14:paraId="6A2C314A" w14:textId="77777777" w:rsidR="00D45310" w:rsidRPr="00D45310" w:rsidRDefault="00D45310" w:rsidP="00784155">
      <w:pPr>
        <w:numPr>
          <w:ilvl w:val="0"/>
          <w:numId w:val="20"/>
        </w:numPr>
        <w:tabs>
          <w:tab w:val="num" w:pos="720"/>
        </w:tabs>
        <w:spacing w:after="0" w:line="240" w:lineRule="auto"/>
        <w:contextualSpacing/>
        <w:jc w:val="both"/>
        <w:rPr>
          <w:rFonts w:ascii="Times New Roman" w:eastAsia="Times New Roman" w:hAnsi="Times New Roman" w:cs="Times New Roman"/>
          <w:bCs/>
          <w:sz w:val="24"/>
          <w:szCs w:val="24"/>
        </w:rPr>
      </w:pPr>
      <w:r w:rsidRPr="00D45310">
        <w:rPr>
          <w:rFonts w:ascii="Times New Roman" w:eastAsia="Times New Roman" w:hAnsi="Times New Roman" w:cs="Times New Roman"/>
          <w:bCs/>
          <w:sz w:val="24"/>
          <w:szCs w:val="24"/>
        </w:rPr>
        <w:t>taotluse ja dokumentide nõuetekohasus, mis tähendab, et esitatud teave peab olema täielik, ajakohane ja vastama nii seaduses kui ka rakendusaktides sätestatud vormi- ja sisunõuetele;</w:t>
      </w:r>
    </w:p>
    <w:p w14:paraId="3C6BDC85" w14:textId="77777777" w:rsidR="00D45310" w:rsidRPr="00D45310" w:rsidRDefault="00D45310" w:rsidP="00784155">
      <w:pPr>
        <w:numPr>
          <w:ilvl w:val="0"/>
          <w:numId w:val="20"/>
        </w:numPr>
        <w:tabs>
          <w:tab w:val="num" w:pos="720"/>
        </w:tabs>
        <w:spacing w:after="0" w:line="240" w:lineRule="auto"/>
        <w:contextualSpacing/>
        <w:jc w:val="both"/>
        <w:rPr>
          <w:rFonts w:ascii="Times New Roman" w:eastAsia="Times New Roman" w:hAnsi="Times New Roman" w:cs="Times New Roman"/>
          <w:bCs/>
          <w:sz w:val="24"/>
          <w:szCs w:val="24"/>
        </w:rPr>
      </w:pPr>
      <w:r w:rsidRPr="00D45310">
        <w:rPr>
          <w:rFonts w:ascii="Times New Roman" w:eastAsia="Times New Roman" w:hAnsi="Times New Roman" w:cs="Times New Roman"/>
          <w:bCs/>
          <w:sz w:val="24"/>
          <w:szCs w:val="24"/>
        </w:rPr>
        <w:t>taotleja tõendamiskoormus, mis tähendab, et taotleja peab esitama piisavad tõendid ja analüüsid, mis kinnitavad, et kavandatav tegevus vastab kõigile asjakohastele tuumaohutuse nõuetele.</w:t>
      </w:r>
    </w:p>
    <w:p w14:paraId="4FB13019" w14:textId="62986C4D" w:rsidR="3EC7C76C" w:rsidRDefault="3EC7C76C" w:rsidP="6C5EC53F">
      <w:pPr>
        <w:tabs>
          <w:tab w:val="num" w:pos="720"/>
        </w:tabs>
        <w:spacing w:after="0" w:line="240" w:lineRule="auto"/>
        <w:ind w:left="360"/>
        <w:contextualSpacing/>
        <w:jc w:val="both"/>
        <w:rPr>
          <w:rFonts w:ascii="Times New Roman" w:eastAsia="Times New Roman" w:hAnsi="Times New Roman" w:cs="Times New Roman"/>
          <w:sz w:val="24"/>
          <w:szCs w:val="24"/>
        </w:rPr>
      </w:pPr>
    </w:p>
    <w:p w14:paraId="38BDC703" w14:textId="77F719D8" w:rsidR="00695E9C" w:rsidRPr="00695E9C" w:rsidRDefault="00D45310" w:rsidP="00695E9C">
      <w:pPr>
        <w:spacing w:after="0" w:line="240" w:lineRule="auto"/>
        <w:contextualSpacing/>
        <w:jc w:val="both"/>
        <w:rPr>
          <w:rFonts w:ascii="Times New Roman" w:eastAsia="Times New Roman" w:hAnsi="Times New Roman" w:cs="Times New Roman"/>
          <w:bCs/>
          <w:sz w:val="24"/>
          <w:szCs w:val="24"/>
        </w:rPr>
      </w:pPr>
      <w:r w:rsidRPr="00D45310">
        <w:rPr>
          <w:rFonts w:ascii="Times New Roman" w:eastAsia="Times New Roman" w:hAnsi="Times New Roman" w:cs="Times New Roman"/>
          <w:bCs/>
          <w:sz w:val="24"/>
          <w:szCs w:val="24"/>
        </w:rPr>
        <w:t xml:space="preserve">Kuna tuumategevus on riskipõhine ja tugevalt reguleeritud valdkond, on tõendamiskoormuse selge sätestamine oluline – pädev asutus ei kogu tõendeid taotleja eest, vaid hindab taotleja esitatud teavet oma </w:t>
      </w:r>
      <w:r w:rsidR="00F56359" w:rsidRPr="00757DCF">
        <w:rPr>
          <w:rFonts w:ascii="Times New Roman" w:eastAsia="Times New Roman" w:hAnsi="Times New Roman" w:cs="Times New Roman"/>
          <w:bCs/>
          <w:sz w:val="24"/>
          <w:szCs w:val="24"/>
        </w:rPr>
        <w:t>pädevuse piires</w:t>
      </w:r>
      <w:r w:rsidRPr="00D45310">
        <w:rPr>
          <w:rFonts w:ascii="Times New Roman" w:eastAsia="Times New Roman" w:hAnsi="Times New Roman" w:cs="Times New Roman"/>
          <w:bCs/>
          <w:sz w:val="24"/>
          <w:szCs w:val="24"/>
        </w:rPr>
        <w:t>.</w:t>
      </w:r>
      <w:r w:rsidR="00F56359" w:rsidRPr="00757DCF">
        <w:rPr>
          <w:rFonts w:ascii="Times New Roman" w:eastAsia="Times New Roman" w:hAnsi="Times New Roman" w:cs="Times New Roman"/>
          <w:bCs/>
          <w:sz w:val="24"/>
          <w:szCs w:val="24"/>
        </w:rPr>
        <w:t xml:space="preserve"> </w:t>
      </w:r>
      <w:r w:rsidR="00695E9C" w:rsidRPr="00757DCF">
        <w:rPr>
          <w:rFonts w:ascii="Times New Roman" w:eastAsia="Times New Roman" w:hAnsi="Times New Roman" w:cs="Times New Roman"/>
          <w:bCs/>
          <w:sz w:val="24"/>
          <w:szCs w:val="24"/>
        </w:rPr>
        <w:t xml:space="preserve">Kuigi tõendamiskoormus on esmajoones taotlejal, kohaldub pädevale asutusele HMS § 6 uurimispõhimõte: haldusorgan on kohustatud välja selgitama menetletavas asjas olulise tähendusega asjaolud ja vajaduse korral koguma tõendeid ka omal algatusel. Tuumaohutuse valdkonnas võib see tähendada, et pädev asutus kaasab taotluse hindamisse väliseksperte, tellib täiendavaid analüüse või küsib sõltumatuid hinnanguid, kui taotleja esitatud teave vajab täiendavat kontrolli. </w:t>
      </w:r>
      <w:r w:rsidR="00E97D73">
        <w:rPr>
          <w:rFonts w:ascii="Times New Roman" w:eastAsia="Times New Roman" w:hAnsi="Times New Roman" w:cs="Times New Roman"/>
          <w:bCs/>
          <w:sz w:val="24"/>
          <w:szCs w:val="24"/>
        </w:rPr>
        <w:t>Uurimispõhimõte loob</w:t>
      </w:r>
      <w:r w:rsidR="00695E9C" w:rsidRPr="00695E9C">
        <w:rPr>
          <w:rFonts w:ascii="Times New Roman" w:eastAsia="Times New Roman" w:hAnsi="Times New Roman" w:cs="Times New Roman"/>
          <w:bCs/>
          <w:sz w:val="24"/>
          <w:szCs w:val="24"/>
        </w:rPr>
        <w:t xml:space="preserve"> tasakaalu taotleja tõendamiskohustuse ja pädeva asutuse uurimiskohustuse vahel, tagades, et tuumaohutuse kaalutlused on põhjalikult hinnatud ning otsus tugineb täielikule, usaldusväärsele ja sõltumatult verifitseeritud teabele.</w:t>
      </w:r>
    </w:p>
    <w:p w14:paraId="2BB59BF8" w14:textId="77777777" w:rsidR="00695E9C" w:rsidRPr="00D45310" w:rsidRDefault="00695E9C" w:rsidP="00D45310">
      <w:pPr>
        <w:spacing w:after="0" w:line="240" w:lineRule="auto"/>
        <w:contextualSpacing/>
        <w:jc w:val="both"/>
        <w:rPr>
          <w:rFonts w:ascii="Times New Roman" w:eastAsia="Times New Roman" w:hAnsi="Times New Roman" w:cs="Times New Roman"/>
          <w:bCs/>
          <w:sz w:val="24"/>
          <w:szCs w:val="24"/>
        </w:rPr>
      </w:pPr>
    </w:p>
    <w:p w14:paraId="06911932" w14:textId="2C8FACB7" w:rsidR="00D45310" w:rsidRPr="00D45310" w:rsidRDefault="00D45310" w:rsidP="00D45310">
      <w:pPr>
        <w:spacing w:after="0" w:line="240" w:lineRule="auto"/>
        <w:contextualSpacing/>
        <w:jc w:val="both"/>
        <w:rPr>
          <w:rFonts w:ascii="Times New Roman" w:eastAsia="Times New Roman" w:hAnsi="Times New Roman" w:cs="Times New Roman"/>
          <w:bCs/>
          <w:sz w:val="24"/>
          <w:szCs w:val="24"/>
        </w:rPr>
      </w:pPr>
      <w:r w:rsidRPr="00D45310">
        <w:rPr>
          <w:rFonts w:ascii="Times New Roman" w:eastAsia="Times New Roman" w:hAnsi="Times New Roman" w:cs="Times New Roman"/>
          <w:bCs/>
          <w:sz w:val="24"/>
          <w:szCs w:val="24"/>
        </w:rPr>
        <w:t xml:space="preserve">Samas on see lõige </w:t>
      </w:r>
      <w:proofErr w:type="spellStart"/>
      <w:r w:rsidRPr="00D45310">
        <w:rPr>
          <w:rFonts w:ascii="Times New Roman" w:eastAsia="Times New Roman" w:hAnsi="Times New Roman" w:cs="Times New Roman"/>
          <w:bCs/>
          <w:sz w:val="24"/>
          <w:szCs w:val="24"/>
        </w:rPr>
        <w:t>üldnorm</w:t>
      </w:r>
      <w:proofErr w:type="spellEnd"/>
      <w:r w:rsidRPr="00D45310">
        <w:rPr>
          <w:rFonts w:ascii="Times New Roman" w:eastAsia="Times New Roman" w:hAnsi="Times New Roman" w:cs="Times New Roman"/>
          <w:bCs/>
          <w:sz w:val="24"/>
          <w:szCs w:val="24"/>
        </w:rPr>
        <w:t xml:space="preserve">, mis loob raamtingimused, kuid ei kirjelda üksikasjalikult kõiki nõudeid iga loa liigi jaoks. Näiteks käitamisloa puhul on käesolevas seaduses sätestatud täpsemad ja rangemad hindamiskriteeriumid (sh katsetusprogrammi tulemused, tuumakäitise tegelik vastavus projektile, ohutusanalüüsi täielikkus ja riskihindamine, personali pädevus, kütuse </w:t>
      </w:r>
      <w:r w:rsidR="001932E6">
        <w:rPr>
          <w:rFonts w:ascii="Times New Roman" w:eastAsia="Times New Roman" w:hAnsi="Times New Roman" w:cs="Times New Roman"/>
          <w:bCs/>
          <w:sz w:val="24"/>
          <w:szCs w:val="24"/>
        </w:rPr>
        <w:t>käitlemise</w:t>
      </w:r>
      <w:r w:rsidRPr="00D45310">
        <w:rPr>
          <w:rFonts w:ascii="Times New Roman" w:eastAsia="Times New Roman" w:hAnsi="Times New Roman" w:cs="Times New Roman"/>
          <w:bCs/>
          <w:sz w:val="24"/>
          <w:szCs w:val="24"/>
        </w:rPr>
        <w:t xml:space="preserve"> ja jäätmeohutuse nõuded). Need spetsiifilised tingimused täiendavad ja konkretiseerivad käesoleva lõike üldist nõuet.</w:t>
      </w:r>
    </w:p>
    <w:p w14:paraId="07803B8E" w14:textId="77777777" w:rsidR="00D45310" w:rsidRPr="00D45310" w:rsidRDefault="00D45310" w:rsidP="00D45310">
      <w:pPr>
        <w:spacing w:after="0" w:line="240" w:lineRule="auto"/>
        <w:contextualSpacing/>
        <w:jc w:val="both"/>
        <w:rPr>
          <w:rFonts w:ascii="Times New Roman" w:eastAsia="Times New Roman" w:hAnsi="Times New Roman" w:cs="Times New Roman"/>
          <w:b/>
          <w:sz w:val="24"/>
          <w:szCs w:val="24"/>
        </w:rPr>
      </w:pPr>
      <w:r w:rsidRPr="00D45310">
        <w:rPr>
          <w:rFonts w:ascii="Times New Roman" w:eastAsia="Times New Roman" w:hAnsi="Times New Roman" w:cs="Times New Roman"/>
          <w:bCs/>
          <w:sz w:val="24"/>
          <w:szCs w:val="24"/>
        </w:rPr>
        <w:t>Seega tagab säte, et tuumaohutusloa andmine põhineb alati nõuetekohasel dokumentatsioonil ja taotleja poolt esitatud piisaval tõendusmaterjalil, kuid täpsed loa andmise eeldused ning sisunõuded tulenevad konkreetse loa liigi regulatsioonist</w:t>
      </w:r>
      <w:r w:rsidRPr="00D45310">
        <w:rPr>
          <w:rFonts w:ascii="Times New Roman" w:eastAsia="Times New Roman" w:hAnsi="Times New Roman" w:cs="Times New Roman"/>
          <w:b/>
          <w:sz w:val="24"/>
          <w:szCs w:val="24"/>
        </w:rPr>
        <w:t>.</w:t>
      </w:r>
    </w:p>
    <w:p w14:paraId="7AF8531B" w14:textId="3D8194F2" w:rsidR="001F1F73" w:rsidRDefault="001F1F73" w:rsidP="00D45310">
      <w:pPr>
        <w:spacing w:after="0" w:line="240" w:lineRule="auto"/>
        <w:contextualSpacing/>
        <w:jc w:val="both"/>
        <w:rPr>
          <w:rFonts w:ascii="Times New Roman" w:eastAsia="Times New Roman" w:hAnsi="Times New Roman" w:cs="Times New Roman"/>
          <w:b/>
          <w:sz w:val="24"/>
          <w:szCs w:val="24"/>
        </w:rPr>
      </w:pPr>
    </w:p>
    <w:p w14:paraId="21AD3FC8" w14:textId="2B7839BD" w:rsidR="004A5A8B" w:rsidRDefault="4713B1B7" w:rsidP="004A5A8B">
      <w:pPr>
        <w:spacing w:after="0" w:line="240" w:lineRule="auto"/>
        <w:contextualSpacing/>
        <w:jc w:val="both"/>
        <w:rPr>
          <w:rFonts w:ascii="Times New Roman" w:eastAsia="Times New Roman" w:hAnsi="Times New Roman" w:cs="Times New Roman"/>
          <w:bCs/>
          <w:sz w:val="24"/>
          <w:szCs w:val="24"/>
        </w:rPr>
      </w:pPr>
      <w:r w:rsidRPr="699D8C7E">
        <w:rPr>
          <w:rFonts w:ascii="Times New Roman" w:eastAsia="Times New Roman" w:hAnsi="Times New Roman" w:cs="Times New Roman"/>
          <w:b/>
          <w:bCs/>
          <w:sz w:val="24"/>
          <w:szCs w:val="24"/>
        </w:rPr>
        <w:t>Eelnõu § 23  l</w:t>
      </w:r>
      <w:r w:rsidR="004A5A8B" w:rsidRPr="699D8C7E">
        <w:rPr>
          <w:rFonts w:ascii="Times New Roman" w:eastAsia="Times New Roman" w:hAnsi="Times New Roman" w:cs="Times New Roman"/>
          <w:b/>
          <w:bCs/>
          <w:sz w:val="24"/>
          <w:szCs w:val="24"/>
        </w:rPr>
        <w:t>õikes</w:t>
      </w:r>
      <w:r w:rsidR="004A5A8B" w:rsidRPr="004A5A8B">
        <w:rPr>
          <w:rFonts w:ascii="Times New Roman" w:eastAsia="Times New Roman" w:hAnsi="Times New Roman" w:cs="Times New Roman"/>
          <w:b/>
          <w:sz w:val="24"/>
          <w:szCs w:val="24"/>
        </w:rPr>
        <w:t xml:space="preserve"> 2</w:t>
      </w:r>
      <w:r w:rsidR="004A5A8B" w:rsidRPr="004A5A8B">
        <w:rPr>
          <w:rFonts w:ascii="Times New Roman" w:eastAsia="Times New Roman" w:hAnsi="Times New Roman" w:cs="Times New Roman"/>
          <w:bCs/>
          <w:sz w:val="24"/>
          <w:szCs w:val="24"/>
        </w:rPr>
        <w:t xml:space="preserve"> sätestatakse tuumaohutusloa kehtivusa</w:t>
      </w:r>
      <w:r w:rsidR="004A5A8B">
        <w:rPr>
          <w:rFonts w:ascii="Times New Roman" w:eastAsia="Times New Roman" w:hAnsi="Times New Roman" w:cs="Times New Roman"/>
          <w:bCs/>
          <w:sz w:val="24"/>
          <w:szCs w:val="24"/>
        </w:rPr>
        <w:t>eg</w:t>
      </w:r>
      <w:r w:rsidR="004A5A8B" w:rsidRPr="004A5A8B">
        <w:rPr>
          <w:rFonts w:ascii="Times New Roman" w:eastAsia="Times New Roman" w:hAnsi="Times New Roman" w:cs="Times New Roman"/>
          <w:bCs/>
          <w:sz w:val="24"/>
          <w:szCs w:val="24"/>
        </w:rPr>
        <w:t xml:space="preserve">. Reeglina antakse tuumaohutusluba tähtajatult, mis tähendab, et luba jääb kehtima seni, kuni selle omaja täidab seadusest ja loast tulenevaid kohustusi ning puudub alus loa muutmiseks, peatamiseks või kehtetuks tunnistamiseks. Tähtajatu loa põhimõte on kooskõlas tuumakäitiste elukaarega, mis hõlmab mitmekümne aasta pikkust rajamise, käitamise ja lõpuks </w:t>
      </w:r>
      <w:r w:rsidR="004A5A8B" w:rsidRPr="699D8C7E">
        <w:rPr>
          <w:rFonts w:ascii="Times New Roman" w:eastAsia="Times New Roman" w:hAnsi="Times New Roman" w:cs="Times New Roman"/>
          <w:sz w:val="24"/>
          <w:szCs w:val="24"/>
        </w:rPr>
        <w:t>dekomis</w:t>
      </w:r>
      <w:r w:rsidR="3F710040" w:rsidRPr="699D8C7E">
        <w:rPr>
          <w:rFonts w:ascii="Times New Roman" w:eastAsia="Times New Roman" w:hAnsi="Times New Roman" w:cs="Times New Roman"/>
          <w:sz w:val="24"/>
          <w:szCs w:val="24"/>
        </w:rPr>
        <w:t>si</w:t>
      </w:r>
      <w:r w:rsidR="004A5A8B" w:rsidRPr="699D8C7E">
        <w:rPr>
          <w:rFonts w:ascii="Times New Roman" w:eastAsia="Times New Roman" w:hAnsi="Times New Roman" w:cs="Times New Roman"/>
          <w:sz w:val="24"/>
          <w:szCs w:val="24"/>
        </w:rPr>
        <w:t>oneerimise perioodi.</w:t>
      </w:r>
    </w:p>
    <w:p w14:paraId="50BF6767" w14:textId="77777777" w:rsidR="005733DB" w:rsidRPr="004A5A8B" w:rsidRDefault="005733DB" w:rsidP="004A5A8B">
      <w:pPr>
        <w:spacing w:after="0" w:line="240" w:lineRule="auto"/>
        <w:contextualSpacing/>
        <w:jc w:val="both"/>
        <w:rPr>
          <w:rFonts w:ascii="Times New Roman" w:eastAsia="Times New Roman" w:hAnsi="Times New Roman" w:cs="Times New Roman"/>
          <w:bCs/>
          <w:sz w:val="24"/>
          <w:szCs w:val="24"/>
        </w:rPr>
      </w:pPr>
    </w:p>
    <w:p w14:paraId="07D2BB03" w14:textId="77777777" w:rsidR="00322DA8" w:rsidRDefault="004A5A8B" w:rsidP="004A5A8B">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Lõikes on samas arvestatud, et teatud liiki tegevused ei ole oma olemuselt pikaajalised ning vajavad seetõttu piiratud kehtivusega tuumaohutusluba. Seetõttu sätestatakse erandina, et luba võib olla tähtajaline või piiratud konkreetse tingimuse täitumisega, kui:</w:t>
      </w:r>
    </w:p>
    <w:p w14:paraId="0E3CF8EF" w14:textId="77777777" w:rsidR="00290B4D" w:rsidRDefault="004A5A8B" w:rsidP="6C9900F1">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 tegevus on ühekordne (nt tuumamaterjali ajutine ülekanne, ühekordne katsetustegevus või piiratud mahuga töö käitises);</w:t>
      </w:r>
    </w:p>
    <w:p w14:paraId="5056EA8F" w14:textId="77777777" w:rsidR="00290B4D" w:rsidRDefault="004A5A8B" w:rsidP="6C9900F1">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 tegevuseks on vajalik määratud arv kordusi (nt kindel arv katsetusi või mõõtmisi, mille lõppedes loa eesmärk ammendub);</w:t>
      </w:r>
    </w:p>
    <w:p w14:paraId="0E749787" w14:textId="106CA484" w:rsidR="004A5A8B" w:rsidRPr="004A5A8B" w:rsidRDefault="004A5A8B" w:rsidP="004A5A8B">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 xml:space="preserve">– tegevus on seotud kindlaksmääratud koguste või muu piirväärtusega, mille täitumisel tegevus lõpeb (nt </w:t>
      </w:r>
      <w:r w:rsidR="004C058E">
        <w:rPr>
          <w:rFonts w:ascii="Times New Roman" w:eastAsia="Times New Roman" w:hAnsi="Times New Roman" w:cs="Times New Roman"/>
          <w:bCs/>
          <w:sz w:val="24"/>
          <w:szCs w:val="24"/>
        </w:rPr>
        <w:t xml:space="preserve">teatud koguses </w:t>
      </w:r>
      <w:r w:rsidRPr="004A5A8B">
        <w:rPr>
          <w:rFonts w:ascii="Times New Roman" w:eastAsia="Times New Roman" w:hAnsi="Times New Roman" w:cs="Times New Roman"/>
          <w:bCs/>
          <w:sz w:val="24"/>
          <w:szCs w:val="24"/>
        </w:rPr>
        <w:t>tuumamaterjali ajutine käitlemine).</w:t>
      </w:r>
    </w:p>
    <w:p w14:paraId="29E5CE8A" w14:textId="7B341AD0" w:rsidR="004A5A8B" w:rsidRPr="004A5A8B" w:rsidRDefault="004A5A8B" w:rsidP="004A5A8B">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Säte võimaldab pädeval asutusel valida loa kehtivusaja ja tingimused lähtuvalt tegevuse riskitasemest, iseloomust ja kestusest. Samuti tagab see paindlikkuse, et vältida ebaproportsionaalselt pikaajaliste lubade andmist tegevustele, mis on oma sisult selgelt ajaliselt või mahuliselt piiritletud.</w:t>
      </w:r>
    </w:p>
    <w:p w14:paraId="70315C52" w14:textId="3732C8AB" w:rsidR="004A5A8B" w:rsidRPr="004A5A8B" w:rsidRDefault="004A5A8B" w:rsidP="004A5A8B">
      <w:pPr>
        <w:spacing w:after="0" w:line="240" w:lineRule="auto"/>
        <w:contextualSpacing/>
        <w:jc w:val="both"/>
        <w:rPr>
          <w:rFonts w:ascii="Times New Roman" w:eastAsia="Times New Roman" w:hAnsi="Times New Roman" w:cs="Times New Roman"/>
          <w:bCs/>
          <w:sz w:val="24"/>
          <w:szCs w:val="24"/>
        </w:rPr>
      </w:pPr>
      <w:r w:rsidRPr="004A5A8B">
        <w:rPr>
          <w:rFonts w:ascii="Times New Roman" w:eastAsia="Times New Roman" w:hAnsi="Times New Roman" w:cs="Times New Roman"/>
          <w:bCs/>
          <w:sz w:val="24"/>
          <w:szCs w:val="24"/>
        </w:rPr>
        <w:t>Lõike eesmärk on seega tasakaalustada tuumakäitiste pikaajalist iseloomu ja teatud tuumategevuste ajutisust, võimaldades anda nii tähtajalisi kui ka tingimuslikult lõppevaid lubasid vastavalt tegevuse sisule ja ohutuskriteeriumidele.</w:t>
      </w:r>
    </w:p>
    <w:p w14:paraId="66AB8990" w14:textId="77777777" w:rsidR="001F1F73" w:rsidRPr="00D45310" w:rsidRDefault="001F1F73" w:rsidP="00D45310">
      <w:pPr>
        <w:spacing w:after="0" w:line="240" w:lineRule="auto"/>
        <w:contextualSpacing/>
        <w:jc w:val="both"/>
        <w:rPr>
          <w:rFonts w:ascii="Times New Roman" w:eastAsia="Times New Roman" w:hAnsi="Times New Roman" w:cs="Times New Roman"/>
          <w:b/>
          <w:sz w:val="24"/>
          <w:szCs w:val="24"/>
        </w:rPr>
      </w:pPr>
    </w:p>
    <w:p w14:paraId="2FABCAA1" w14:textId="2931898E" w:rsidR="00FA203D" w:rsidRPr="00FA203D" w:rsidRDefault="51F566B3" w:rsidP="00FA203D">
      <w:pPr>
        <w:spacing w:after="0" w:line="240" w:lineRule="auto"/>
        <w:contextualSpacing/>
        <w:jc w:val="both"/>
        <w:rPr>
          <w:rFonts w:ascii="Times New Roman" w:eastAsia="Times New Roman" w:hAnsi="Times New Roman" w:cs="Times New Roman"/>
          <w:bCs/>
          <w:sz w:val="24"/>
          <w:szCs w:val="24"/>
        </w:rPr>
      </w:pPr>
      <w:r w:rsidRPr="699D8C7E">
        <w:rPr>
          <w:rFonts w:ascii="Times New Roman" w:eastAsia="Times New Roman" w:hAnsi="Times New Roman" w:cs="Times New Roman"/>
          <w:b/>
          <w:bCs/>
          <w:sz w:val="24"/>
          <w:szCs w:val="24"/>
        </w:rPr>
        <w:t>Eelnõu § 23  l</w:t>
      </w:r>
      <w:r w:rsidR="00FA203D" w:rsidRPr="699D8C7E">
        <w:rPr>
          <w:rFonts w:ascii="Times New Roman" w:eastAsia="Times New Roman" w:hAnsi="Times New Roman" w:cs="Times New Roman"/>
          <w:b/>
          <w:bCs/>
          <w:sz w:val="24"/>
          <w:szCs w:val="24"/>
        </w:rPr>
        <w:t>õikes</w:t>
      </w:r>
      <w:r w:rsidR="00FA203D" w:rsidRPr="00FA203D">
        <w:rPr>
          <w:rFonts w:ascii="Times New Roman" w:eastAsia="Times New Roman" w:hAnsi="Times New Roman" w:cs="Times New Roman"/>
          <w:b/>
          <w:sz w:val="24"/>
          <w:szCs w:val="24"/>
        </w:rPr>
        <w:t xml:space="preserve"> 3</w:t>
      </w:r>
      <w:r w:rsidR="00FA203D">
        <w:rPr>
          <w:rFonts w:ascii="Times New Roman" w:eastAsia="Times New Roman" w:hAnsi="Times New Roman" w:cs="Times New Roman"/>
          <w:bCs/>
          <w:sz w:val="24"/>
          <w:szCs w:val="24"/>
        </w:rPr>
        <w:t xml:space="preserve"> </w:t>
      </w:r>
      <w:r w:rsidR="00FA203D" w:rsidRPr="00FA203D">
        <w:rPr>
          <w:rFonts w:ascii="Times New Roman" w:eastAsia="Times New Roman" w:hAnsi="Times New Roman" w:cs="Times New Roman"/>
          <w:bCs/>
          <w:sz w:val="24"/>
          <w:szCs w:val="24"/>
        </w:rPr>
        <w:t xml:space="preserve">sätestatakse, et tuumaohutusluba toimetatakse kätte elektrooniliselt. Sätte eesmärk on tagada kättetoimetamise turvalisus, jälgitavus ja </w:t>
      </w:r>
      <w:proofErr w:type="spellStart"/>
      <w:r w:rsidR="00FA203D" w:rsidRPr="00FA203D">
        <w:rPr>
          <w:rFonts w:ascii="Times New Roman" w:eastAsia="Times New Roman" w:hAnsi="Times New Roman" w:cs="Times New Roman"/>
          <w:bCs/>
          <w:sz w:val="24"/>
          <w:szCs w:val="24"/>
        </w:rPr>
        <w:t>tõendatavus</w:t>
      </w:r>
      <w:proofErr w:type="spellEnd"/>
      <w:r w:rsidR="00FA203D" w:rsidRPr="00FA203D">
        <w:rPr>
          <w:rFonts w:ascii="Times New Roman" w:eastAsia="Times New Roman" w:hAnsi="Times New Roman" w:cs="Times New Roman"/>
          <w:bCs/>
          <w:sz w:val="24"/>
          <w:szCs w:val="24"/>
        </w:rPr>
        <w:t>, arvestades tuumaohutuse valdkonna eripära ning sellega seotud teabe tundlikkust.</w:t>
      </w:r>
    </w:p>
    <w:p w14:paraId="6C894878" w14:textId="77777777" w:rsidR="00FA203D" w:rsidRPr="00FA203D" w:rsidRDefault="00FA203D" w:rsidP="00FA203D">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Tuumaohutusloa andmisega kaasneb sageli juurdepääs piiratud teabele, mis võib hõlmata tehnilisi andmeid, ohutusmeetmeid, füüsilise kaitse korraldust või teavet kriitiliste infrastruktuuride kohta. Seetõttu ei ole lubade kättetoimetamine paberkandjal või muul vähem turvalisel viisil piisav. Elektrooniline kättetoimetamine võimaldab kasutada turvalisi identiteedihaldussüsteeme (näiteks riigi infosüsteemi vahendid), tugevat autentimist ja krüpteeritud kanalit, mis tagavad, et dokument jõuab ainult õigustatud adressaadini.</w:t>
      </w:r>
    </w:p>
    <w:p w14:paraId="69AE1675" w14:textId="77777777" w:rsidR="00FA203D" w:rsidRPr="00FA203D" w:rsidRDefault="00FA203D" w:rsidP="00FA203D">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 xml:space="preserve">Säte arvestab ka andmekaitsenõuetega, sh isikuandmete kaitse </w:t>
      </w:r>
      <w:proofErr w:type="spellStart"/>
      <w:r w:rsidRPr="00FA203D">
        <w:rPr>
          <w:rFonts w:ascii="Times New Roman" w:eastAsia="Times New Roman" w:hAnsi="Times New Roman" w:cs="Times New Roman"/>
          <w:bCs/>
          <w:sz w:val="24"/>
          <w:szCs w:val="24"/>
        </w:rPr>
        <w:t>üldmääruse</w:t>
      </w:r>
      <w:proofErr w:type="spellEnd"/>
      <w:r w:rsidRPr="00FA203D">
        <w:rPr>
          <w:rFonts w:ascii="Times New Roman" w:eastAsia="Times New Roman" w:hAnsi="Times New Roman" w:cs="Times New Roman"/>
          <w:bCs/>
          <w:sz w:val="24"/>
          <w:szCs w:val="24"/>
        </w:rPr>
        <w:t xml:space="preserve"> (GDPR) ja isikuandmete kaitse seadusest tulenevate kohustustega, mille kohaselt peab tundliku teabe edastamine toimuma asjakohaste tehniliste ja organisatsiooniliste turvameetmete abil. Elektrooniline kättetoimetamine võimaldab neid nõudeid tõhusalt täita.</w:t>
      </w:r>
    </w:p>
    <w:p w14:paraId="56A071E0" w14:textId="70DB685C" w:rsidR="00FA203D" w:rsidRPr="00FA203D" w:rsidRDefault="00FA203D" w:rsidP="00FA203D">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Samuti on sät</w:t>
      </w:r>
      <w:r w:rsidR="00940BC7">
        <w:rPr>
          <w:rFonts w:ascii="Times New Roman" w:eastAsia="Times New Roman" w:hAnsi="Times New Roman" w:cs="Times New Roman"/>
          <w:bCs/>
          <w:sz w:val="24"/>
          <w:szCs w:val="24"/>
        </w:rPr>
        <w:t>t</w:t>
      </w:r>
      <w:r w:rsidRPr="00FA203D">
        <w:rPr>
          <w:rFonts w:ascii="Times New Roman" w:eastAsia="Times New Roman" w:hAnsi="Times New Roman" w:cs="Times New Roman"/>
          <w:bCs/>
          <w:sz w:val="24"/>
          <w:szCs w:val="24"/>
        </w:rPr>
        <w:t>el seos küberturvalisuse nõuetega, mis tulenevad nii riigisisesest küberturvalisuse seadusest kui ka EL-i NIS2 direktiivi rakendusest. Tuumaenergia valdkond kuulub kõrgendatud turvaklassi ning kriitilise teabe edastamine peab toimuma viisil, mis välistab andmete sattumise kõrvaliste isikute kätte või manipuleerimise ohu. Turvalised elektroonilised kättetoimetamiskanali lahendused võimaldavad kontrollida dokumentide terviklust ja autentsust ning luua auditeeritava jälje.</w:t>
      </w:r>
    </w:p>
    <w:p w14:paraId="643D8360" w14:textId="77777777" w:rsidR="00FA203D" w:rsidRPr="00FA203D" w:rsidRDefault="00FA203D" w:rsidP="00FA203D">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Kokkuvõttes tagab lõige, et tuumaohutusloa kättetoimetamine toimub viisil, mis vastab tuumaohutuse, andmekaitse ja küberturvalisuse kõrgetele nõuetele, vähendades riske ja tagades menetluse usaldusväärsuse.</w:t>
      </w:r>
    </w:p>
    <w:p w14:paraId="63F2B86A" w14:textId="77777777" w:rsidR="00FA203D" w:rsidRPr="00D45310" w:rsidRDefault="00FA203D" w:rsidP="00D45310">
      <w:pPr>
        <w:spacing w:after="0" w:line="240" w:lineRule="auto"/>
        <w:contextualSpacing/>
        <w:jc w:val="both"/>
        <w:rPr>
          <w:rFonts w:ascii="Times New Roman" w:eastAsia="Times New Roman" w:hAnsi="Times New Roman" w:cs="Times New Roman"/>
          <w:b/>
          <w:sz w:val="24"/>
          <w:szCs w:val="24"/>
        </w:rPr>
      </w:pPr>
    </w:p>
    <w:p w14:paraId="29FBDA11" w14:textId="691F421B" w:rsidR="00214B8B" w:rsidRPr="00D45310" w:rsidRDefault="2A3A5413" w:rsidP="00D45310">
      <w:pPr>
        <w:spacing w:after="0" w:line="240" w:lineRule="auto"/>
        <w:contextualSpacing/>
        <w:jc w:val="both"/>
        <w:rPr>
          <w:rFonts w:ascii="Times New Roman" w:eastAsia="Times New Roman" w:hAnsi="Times New Roman" w:cs="Times New Roman"/>
          <w:b/>
          <w:sz w:val="24"/>
          <w:szCs w:val="24"/>
        </w:rPr>
      </w:pPr>
      <w:r w:rsidRPr="699D8C7E">
        <w:rPr>
          <w:rFonts w:ascii="Times New Roman" w:eastAsia="Times New Roman" w:hAnsi="Times New Roman" w:cs="Times New Roman"/>
          <w:b/>
          <w:bCs/>
          <w:sz w:val="24"/>
          <w:szCs w:val="24"/>
        </w:rPr>
        <w:t>Eelnõu §</w:t>
      </w:r>
      <w:r w:rsidR="0079391C">
        <w:rPr>
          <w:rFonts w:ascii="Times New Roman" w:eastAsia="Times New Roman" w:hAnsi="Times New Roman" w:cs="Times New Roman"/>
          <w:b/>
          <w:sz w:val="24"/>
          <w:szCs w:val="24"/>
        </w:rPr>
        <w:t xml:space="preserve"> 24 </w:t>
      </w:r>
      <w:r w:rsidR="0079391C" w:rsidRPr="699D8C7E">
        <w:rPr>
          <w:rFonts w:ascii="Times New Roman" w:eastAsia="Times New Roman" w:hAnsi="Times New Roman" w:cs="Times New Roman"/>
          <w:sz w:val="24"/>
          <w:szCs w:val="24"/>
        </w:rPr>
        <w:t>sätestab</w:t>
      </w:r>
      <w:r w:rsidR="0079391C">
        <w:rPr>
          <w:rFonts w:ascii="Times New Roman" w:eastAsia="Times New Roman" w:hAnsi="Times New Roman" w:cs="Times New Roman"/>
          <w:b/>
          <w:sz w:val="24"/>
          <w:szCs w:val="24"/>
        </w:rPr>
        <w:t xml:space="preserve"> </w:t>
      </w:r>
      <w:r w:rsidR="0079391C" w:rsidRPr="699D8C7E">
        <w:rPr>
          <w:rFonts w:ascii="Times New Roman" w:eastAsia="Times New Roman" w:hAnsi="Times New Roman" w:cs="Times New Roman"/>
          <w:sz w:val="24"/>
          <w:szCs w:val="24"/>
        </w:rPr>
        <w:t>tuumaohutusloa andmisest keeldumise alused.</w:t>
      </w:r>
    </w:p>
    <w:p w14:paraId="09AA7578" w14:textId="2F843199" w:rsidR="00F30ECD" w:rsidRPr="00F30ECD" w:rsidRDefault="00266254" w:rsidP="00F30ECD">
      <w:pPr>
        <w:jc w:val="both"/>
        <w:rPr>
          <w:rFonts w:ascii="Times New Roman" w:hAnsi="Times New Roman" w:cs="Times New Roman"/>
          <w:sz w:val="24"/>
          <w:szCs w:val="24"/>
        </w:rPr>
      </w:pPr>
      <w:r>
        <w:rPr>
          <w:rFonts w:ascii="Times New Roman" w:hAnsi="Times New Roman" w:cs="Times New Roman"/>
          <w:sz w:val="24"/>
          <w:szCs w:val="24"/>
        </w:rPr>
        <w:t>Paragrahvis</w:t>
      </w:r>
      <w:r w:rsidR="00F30ECD" w:rsidRPr="00F30ECD">
        <w:rPr>
          <w:rFonts w:ascii="Times New Roman" w:hAnsi="Times New Roman" w:cs="Times New Roman"/>
          <w:sz w:val="24"/>
          <w:szCs w:val="24"/>
        </w:rPr>
        <w:t xml:space="preserve"> </w:t>
      </w:r>
      <w:r w:rsidR="001E659D">
        <w:rPr>
          <w:rFonts w:ascii="Times New Roman" w:hAnsi="Times New Roman" w:cs="Times New Roman"/>
          <w:sz w:val="24"/>
          <w:szCs w:val="24"/>
        </w:rPr>
        <w:t>reguleeritakse</w:t>
      </w:r>
      <w:r w:rsidR="00F30ECD" w:rsidRPr="00F30ECD">
        <w:rPr>
          <w:rFonts w:ascii="Times New Roman" w:hAnsi="Times New Roman" w:cs="Times New Roman"/>
          <w:sz w:val="24"/>
          <w:szCs w:val="24"/>
        </w:rPr>
        <w:t xml:space="preserve"> olukord</w:t>
      </w:r>
      <w:r w:rsidR="001E659D">
        <w:rPr>
          <w:rFonts w:ascii="Times New Roman" w:hAnsi="Times New Roman" w:cs="Times New Roman"/>
          <w:sz w:val="24"/>
          <w:szCs w:val="24"/>
        </w:rPr>
        <w:t>i</w:t>
      </w:r>
      <w:r w:rsidR="00F30ECD" w:rsidRPr="00F30ECD">
        <w:rPr>
          <w:rFonts w:ascii="Times New Roman" w:hAnsi="Times New Roman" w:cs="Times New Roman"/>
          <w:sz w:val="24"/>
          <w:szCs w:val="24"/>
        </w:rPr>
        <w:t>, mille esinemisel peab pädev asutus tuumaohutusloa andmisest keelduma. Need tagavad, et luba antakse üksnes juhul, kui kavandatav tegevus on ohutu, põhjendatud ja vastab tuumaseaduse ning rahvusvaheliste ohutusstandardite nõuetele.</w:t>
      </w:r>
    </w:p>
    <w:p w14:paraId="58D6A07D" w14:textId="50806D46" w:rsidR="00D30F8F" w:rsidRDefault="00D30F8F" w:rsidP="00D30F8F">
      <w:pPr>
        <w:spacing w:after="0" w:line="240" w:lineRule="auto"/>
        <w:jc w:val="both"/>
        <w:rPr>
          <w:rFonts w:ascii="Times New Roman" w:hAnsi="Times New Roman" w:cs="Times New Roman"/>
          <w:sz w:val="24"/>
          <w:szCs w:val="24"/>
        </w:rPr>
      </w:pPr>
      <w:r w:rsidRPr="00D30F8F">
        <w:rPr>
          <w:rFonts w:ascii="Times New Roman" w:hAnsi="Times New Roman" w:cs="Times New Roman"/>
          <w:b/>
          <w:bCs/>
          <w:sz w:val="24"/>
          <w:szCs w:val="24"/>
        </w:rPr>
        <w:t xml:space="preserve">Punkt </w:t>
      </w:r>
      <w:r w:rsidR="003367D1">
        <w:rPr>
          <w:rFonts w:ascii="Times New Roman" w:hAnsi="Times New Roman" w:cs="Times New Roman"/>
          <w:b/>
          <w:bCs/>
          <w:sz w:val="24"/>
          <w:szCs w:val="24"/>
        </w:rPr>
        <w:t>1</w:t>
      </w:r>
      <w:r>
        <w:rPr>
          <w:rFonts w:ascii="Times New Roman" w:hAnsi="Times New Roman" w:cs="Times New Roman"/>
          <w:sz w:val="24"/>
          <w:szCs w:val="24"/>
        </w:rPr>
        <w:t xml:space="preserve"> </w:t>
      </w:r>
      <w:r w:rsidR="0451A615" w:rsidRPr="20EBA83F">
        <w:rPr>
          <w:rFonts w:ascii="Times New Roman" w:hAnsi="Times New Roman" w:cs="Times New Roman"/>
          <w:sz w:val="24"/>
          <w:szCs w:val="24"/>
        </w:rPr>
        <w:t>–</w:t>
      </w:r>
      <w:r>
        <w:rPr>
          <w:rFonts w:ascii="Times New Roman" w:hAnsi="Times New Roman" w:cs="Times New Roman"/>
          <w:sz w:val="24"/>
          <w:szCs w:val="24"/>
        </w:rPr>
        <w:t xml:space="preserve"> l</w:t>
      </w:r>
      <w:r w:rsidR="00F30ECD" w:rsidRPr="00D30F8F">
        <w:rPr>
          <w:rFonts w:ascii="Times New Roman" w:hAnsi="Times New Roman" w:cs="Times New Roman"/>
          <w:sz w:val="24"/>
          <w:szCs w:val="24"/>
        </w:rPr>
        <w:t>uba ei anta, kui kavandatav käitis, tehnoloogia või tuumkütuse tsükliga seotud tegevus ei ole rakendatud ohutusmeetmeid arvestades ohutu inimeste tervisele, keskkonnale või varale. Nõue tugineb IAEA ohutusstandarditele, mille kohaselt peab ohutus olema tehniliselt ja analüütiliselt tõendatud.</w:t>
      </w:r>
    </w:p>
    <w:p w14:paraId="2DCA71FD" w14:textId="77777777" w:rsidR="00364ACA" w:rsidRDefault="00364ACA" w:rsidP="00D30F8F">
      <w:pPr>
        <w:spacing w:after="0" w:line="240" w:lineRule="auto"/>
        <w:jc w:val="both"/>
        <w:rPr>
          <w:rFonts w:ascii="Times New Roman" w:hAnsi="Times New Roman" w:cs="Times New Roman"/>
          <w:sz w:val="24"/>
          <w:szCs w:val="24"/>
        </w:rPr>
      </w:pPr>
    </w:p>
    <w:p w14:paraId="2E8B872A" w14:textId="581CDE30" w:rsidR="00F30ECD" w:rsidRDefault="00D30F8F" w:rsidP="00D30F8F">
      <w:pPr>
        <w:spacing w:after="0" w:line="240" w:lineRule="auto"/>
        <w:jc w:val="both"/>
        <w:rPr>
          <w:rFonts w:ascii="Times New Roman" w:hAnsi="Times New Roman" w:cs="Times New Roman"/>
          <w:sz w:val="24"/>
          <w:szCs w:val="24"/>
        </w:rPr>
      </w:pPr>
      <w:r w:rsidRPr="00C552C9">
        <w:rPr>
          <w:rFonts w:ascii="Times New Roman" w:hAnsi="Times New Roman" w:cs="Times New Roman"/>
          <w:b/>
          <w:sz w:val="24"/>
          <w:szCs w:val="24"/>
        </w:rPr>
        <w:t xml:space="preserve">Punkt </w:t>
      </w:r>
      <w:r w:rsidR="003367D1">
        <w:rPr>
          <w:rFonts w:ascii="Times New Roman" w:hAnsi="Times New Roman" w:cs="Times New Roman"/>
          <w:b/>
          <w:bCs/>
          <w:sz w:val="24"/>
          <w:szCs w:val="24"/>
        </w:rPr>
        <w:t>2</w:t>
      </w:r>
      <w:r w:rsidR="00C552C9">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sidR="00C552C9">
        <w:rPr>
          <w:rFonts w:ascii="Times New Roman" w:hAnsi="Times New Roman" w:cs="Times New Roman"/>
          <w:sz w:val="24"/>
          <w:szCs w:val="24"/>
        </w:rPr>
        <w:t xml:space="preserve"> l</w:t>
      </w:r>
      <w:r w:rsidR="00F30ECD" w:rsidRPr="00D30F8F">
        <w:rPr>
          <w:rFonts w:ascii="Times New Roman" w:hAnsi="Times New Roman" w:cs="Times New Roman"/>
          <w:sz w:val="24"/>
          <w:szCs w:val="24"/>
        </w:rPr>
        <w:t>oa</w:t>
      </w:r>
      <w:r w:rsidRPr="00D30F8F">
        <w:rPr>
          <w:rFonts w:ascii="Times New Roman" w:hAnsi="Times New Roman" w:cs="Times New Roman"/>
          <w:sz w:val="24"/>
          <w:szCs w:val="24"/>
        </w:rPr>
        <w:t xml:space="preserve"> andmise</w:t>
      </w:r>
      <w:r w:rsidR="00F30ECD" w:rsidRPr="00D30F8F">
        <w:rPr>
          <w:rFonts w:ascii="Times New Roman" w:hAnsi="Times New Roman" w:cs="Times New Roman"/>
          <w:sz w:val="24"/>
          <w:szCs w:val="24"/>
        </w:rPr>
        <w:t>st</w:t>
      </w:r>
      <w:r w:rsidR="00F30ECD" w:rsidRPr="00F30ECD">
        <w:rPr>
          <w:rFonts w:ascii="Times New Roman" w:hAnsi="Times New Roman" w:cs="Times New Roman"/>
          <w:sz w:val="24"/>
          <w:szCs w:val="24"/>
        </w:rPr>
        <w:t xml:space="preserve"> tuleb keelduda, kui tegevusega kaasneb või võib kaasneda oht riiklikule või rahvusvahelisele julgeolekule. Säte kaitseb tuumamaterjali füüsilise kaitse süsteemi ning Eesti rahvusvaheliste kohustuste täitmist.</w:t>
      </w:r>
    </w:p>
    <w:p w14:paraId="39CD15A6" w14:textId="1776731E" w:rsidR="00F30ECD" w:rsidRDefault="00C552C9" w:rsidP="00C552C9">
      <w:pPr>
        <w:spacing w:after="0" w:line="240" w:lineRule="auto"/>
        <w:jc w:val="both"/>
        <w:rPr>
          <w:rFonts w:ascii="Times New Roman" w:hAnsi="Times New Roman" w:cs="Times New Roman"/>
          <w:sz w:val="24"/>
          <w:szCs w:val="24"/>
        </w:rPr>
      </w:pPr>
      <w:r w:rsidRPr="003F121C">
        <w:rPr>
          <w:rFonts w:ascii="Times New Roman" w:hAnsi="Times New Roman" w:cs="Times New Roman"/>
          <w:b/>
          <w:sz w:val="24"/>
          <w:szCs w:val="24"/>
        </w:rPr>
        <w:t xml:space="preserve">Punkt </w:t>
      </w:r>
      <w:r w:rsidR="003367D1">
        <w:rPr>
          <w:rFonts w:ascii="Times New Roman" w:hAnsi="Times New Roman" w:cs="Times New Roman"/>
          <w:b/>
          <w:sz w:val="24"/>
          <w:szCs w:val="24"/>
        </w:rPr>
        <w:t>3</w:t>
      </w:r>
      <w:r>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Pr>
          <w:rFonts w:ascii="Times New Roman" w:hAnsi="Times New Roman" w:cs="Times New Roman"/>
          <w:sz w:val="24"/>
          <w:szCs w:val="24"/>
        </w:rPr>
        <w:t xml:space="preserve"> </w:t>
      </w:r>
      <w:r w:rsidR="003F121C">
        <w:rPr>
          <w:rFonts w:ascii="Times New Roman" w:hAnsi="Times New Roman" w:cs="Times New Roman"/>
          <w:sz w:val="24"/>
          <w:szCs w:val="24"/>
        </w:rPr>
        <w:t>l</w:t>
      </w:r>
      <w:r w:rsidR="00F30ECD" w:rsidRPr="00C552C9">
        <w:rPr>
          <w:rFonts w:ascii="Times New Roman" w:hAnsi="Times New Roman" w:cs="Times New Roman"/>
          <w:sz w:val="24"/>
          <w:szCs w:val="24"/>
        </w:rPr>
        <w:t>uba</w:t>
      </w:r>
      <w:r w:rsidR="00F30ECD" w:rsidRPr="00F30ECD">
        <w:rPr>
          <w:rFonts w:ascii="Times New Roman" w:hAnsi="Times New Roman" w:cs="Times New Roman"/>
          <w:sz w:val="24"/>
          <w:szCs w:val="24"/>
        </w:rPr>
        <w:t xml:space="preserve"> ei anta, kui taotleja juhtkonna või kriitiliste funktsioonide töötajate pädevus ei vasta õigusaktides sätestatud nõuetele. Säte tagab, et tuumakäitise ohutus ei sõltu ebapiisava ettevalmistusega personali tööst.</w:t>
      </w:r>
    </w:p>
    <w:p w14:paraId="2394458C" w14:textId="77777777" w:rsidR="00364ACA" w:rsidRPr="00F30ECD" w:rsidRDefault="00364ACA" w:rsidP="00C552C9">
      <w:pPr>
        <w:spacing w:after="0" w:line="240" w:lineRule="auto"/>
        <w:jc w:val="both"/>
        <w:rPr>
          <w:rFonts w:ascii="Times New Roman" w:hAnsi="Times New Roman" w:cs="Times New Roman"/>
          <w:sz w:val="24"/>
          <w:szCs w:val="24"/>
        </w:rPr>
      </w:pPr>
    </w:p>
    <w:p w14:paraId="0BC44E69" w14:textId="174D20B8" w:rsidR="00F30ECD" w:rsidRDefault="003F121C" w:rsidP="003F121C">
      <w:pPr>
        <w:spacing w:after="0" w:line="240" w:lineRule="auto"/>
        <w:jc w:val="both"/>
        <w:rPr>
          <w:rFonts w:ascii="Times New Roman" w:hAnsi="Times New Roman" w:cs="Times New Roman"/>
          <w:sz w:val="24"/>
          <w:szCs w:val="24"/>
        </w:rPr>
      </w:pPr>
      <w:r w:rsidRPr="00B37102">
        <w:rPr>
          <w:rFonts w:ascii="Times New Roman" w:hAnsi="Times New Roman" w:cs="Times New Roman"/>
          <w:b/>
          <w:bCs/>
          <w:sz w:val="24"/>
          <w:szCs w:val="24"/>
        </w:rPr>
        <w:t xml:space="preserve">Punkt </w:t>
      </w:r>
      <w:r w:rsidR="003367D1">
        <w:rPr>
          <w:rFonts w:ascii="Times New Roman" w:hAnsi="Times New Roman" w:cs="Times New Roman"/>
          <w:b/>
          <w:bCs/>
          <w:sz w:val="24"/>
          <w:szCs w:val="24"/>
        </w:rPr>
        <w:t>4</w:t>
      </w:r>
      <w:r>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Pr>
          <w:rFonts w:ascii="Times New Roman" w:hAnsi="Times New Roman" w:cs="Times New Roman"/>
          <w:sz w:val="24"/>
          <w:szCs w:val="24"/>
        </w:rPr>
        <w:t xml:space="preserve"> l</w:t>
      </w:r>
      <w:r w:rsidR="00F30ECD" w:rsidRPr="003F121C">
        <w:rPr>
          <w:rFonts w:ascii="Times New Roman" w:hAnsi="Times New Roman" w:cs="Times New Roman"/>
          <w:sz w:val="24"/>
          <w:szCs w:val="24"/>
        </w:rPr>
        <w:t>oa</w:t>
      </w:r>
      <w:r w:rsidR="002957CD">
        <w:rPr>
          <w:rFonts w:ascii="Times New Roman" w:hAnsi="Times New Roman" w:cs="Times New Roman"/>
          <w:sz w:val="24"/>
          <w:szCs w:val="24"/>
        </w:rPr>
        <w:t xml:space="preserve"> andmise</w:t>
      </w:r>
      <w:r w:rsidR="00F30ECD" w:rsidRPr="00426BEE">
        <w:rPr>
          <w:rFonts w:ascii="Times New Roman" w:hAnsi="Times New Roman" w:cs="Times New Roman"/>
          <w:sz w:val="24"/>
          <w:szCs w:val="24"/>
        </w:rPr>
        <w:t>st</w:t>
      </w:r>
      <w:r w:rsidR="00F30ECD" w:rsidRPr="00F30ECD">
        <w:rPr>
          <w:rFonts w:ascii="Times New Roman" w:hAnsi="Times New Roman" w:cs="Times New Roman"/>
          <w:sz w:val="24"/>
          <w:szCs w:val="24"/>
        </w:rPr>
        <w:t xml:space="preserve"> tuleb keelduda, kui tuumakäitise või tuumamaterjali füüsiline kaitse ei ole piisavalt tagatud. Füüsilise kaitse süsteem peab vastama ohustajaprofiilile ja IAEA füüsilise kaitse standarditele.</w:t>
      </w:r>
    </w:p>
    <w:p w14:paraId="57CA14CF" w14:textId="77777777" w:rsidR="00364ACA" w:rsidRPr="00F30ECD" w:rsidRDefault="00364ACA" w:rsidP="003F121C">
      <w:pPr>
        <w:spacing w:after="0" w:line="240" w:lineRule="auto"/>
        <w:jc w:val="both"/>
        <w:rPr>
          <w:rFonts w:ascii="Times New Roman" w:hAnsi="Times New Roman" w:cs="Times New Roman"/>
          <w:sz w:val="24"/>
          <w:szCs w:val="24"/>
        </w:rPr>
      </w:pPr>
    </w:p>
    <w:p w14:paraId="0500C21A" w14:textId="02795BCB" w:rsidR="00F30ECD" w:rsidRDefault="00B37102" w:rsidP="00B37102">
      <w:pPr>
        <w:spacing w:after="0" w:line="240" w:lineRule="auto"/>
        <w:jc w:val="both"/>
        <w:rPr>
          <w:rFonts w:ascii="Times New Roman" w:hAnsi="Times New Roman" w:cs="Times New Roman"/>
          <w:sz w:val="24"/>
          <w:szCs w:val="24"/>
        </w:rPr>
      </w:pPr>
      <w:r w:rsidRPr="008F0235">
        <w:rPr>
          <w:rFonts w:ascii="Times New Roman" w:hAnsi="Times New Roman" w:cs="Times New Roman"/>
          <w:b/>
          <w:sz w:val="24"/>
          <w:szCs w:val="24"/>
        </w:rPr>
        <w:t xml:space="preserve">Punkt </w:t>
      </w:r>
      <w:r w:rsidR="003367D1">
        <w:rPr>
          <w:rFonts w:ascii="Times New Roman" w:hAnsi="Times New Roman" w:cs="Times New Roman"/>
          <w:b/>
          <w:sz w:val="24"/>
          <w:szCs w:val="24"/>
        </w:rPr>
        <w:t>5</w:t>
      </w:r>
      <w:r>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Pr>
          <w:rFonts w:ascii="Times New Roman" w:hAnsi="Times New Roman" w:cs="Times New Roman"/>
          <w:sz w:val="24"/>
          <w:szCs w:val="24"/>
        </w:rPr>
        <w:t xml:space="preserve"> </w:t>
      </w:r>
      <w:r w:rsidR="0013429F">
        <w:rPr>
          <w:rFonts w:ascii="Times New Roman" w:hAnsi="Times New Roman" w:cs="Times New Roman"/>
          <w:sz w:val="24"/>
          <w:szCs w:val="24"/>
        </w:rPr>
        <w:t>l</w:t>
      </w:r>
      <w:r w:rsidR="00F30ECD" w:rsidRPr="00B37102">
        <w:rPr>
          <w:rFonts w:ascii="Times New Roman" w:hAnsi="Times New Roman" w:cs="Times New Roman"/>
          <w:sz w:val="24"/>
          <w:szCs w:val="24"/>
        </w:rPr>
        <w:t>oa</w:t>
      </w:r>
      <w:r w:rsidR="00F30ECD" w:rsidRPr="00F30ECD">
        <w:rPr>
          <w:rFonts w:ascii="Times New Roman" w:hAnsi="Times New Roman" w:cs="Times New Roman"/>
          <w:sz w:val="24"/>
          <w:szCs w:val="24"/>
        </w:rPr>
        <w:t xml:space="preserve"> andmine on välistatud, kui taotleja suhtes kehtib seadusest, kohtuotsusest või pädeva asutuse ettekirjutusest tulenev keeld seoses tuumaohutuse nõuete rikkumisega. Säte tagab regulatiivse usaldusväärsuse ja järelevalvemeetmete tõhususe.</w:t>
      </w:r>
    </w:p>
    <w:p w14:paraId="09E1AD26" w14:textId="77777777" w:rsidR="00364ACA" w:rsidRPr="00F30ECD" w:rsidRDefault="00364ACA" w:rsidP="00B37102">
      <w:pPr>
        <w:spacing w:after="0" w:line="240" w:lineRule="auto"/>
        <w:jc w:val="both"/>
        <w:rPr>
          <w:rFonts w:ascii="Times New Roman" w:hAnsi="Times New Roman" w:cs="Times New Roman"/>
          <w:sz w:val="24"/>
          <w:szCs w:val="24"/>
        </w:rPr>
      </w:pPr>
    </w:p>
    <w:p w14:paraId="09231C84" w14:textId="190988F9" w:rsidR="00F30ECD" w:rsidRDefault="008F0235" w:rsidP="008F0235">
      <w:pPr>
        <w:spacing w:after="0" w:line="240" w:lineRule="auto"/>
        <w:jc w:val="both"/>
        <w:rPr>
          <w:rFonts w:ascii="Times New Roman" w:hAnsi="Times New Roman" w:cs="Times New Roman"/>
          <w:sz w:val="24"/>
          <w:szCs w:val="24"/>
        </w:rPr>
      </w:pPr>
      <w:r w:rsidRPr="008F0235">
        <w:rPr>
          <w:rFonts w:ascii="Times New Roman" w:hAnsi="Times New Roman" w:cs="Times New Roman"/>
          <w:b/>
          <w:bCs/>
          <w:sz w:val="24"/>
          <w:szCs w:val="24"/>
        </w:rPr>
        <w:t xml:space="preserve">Punkt </w:t>
      </w:r>
      <w:r w:rsidR="003367D1">
        <w:rPr>
          <w:rFonts w:ascii="Times New Roman" w:hAnsi="Times New Roman" w:cs="Times New Roman"/>
          <w:b/>
          <w:bCs/>
          <w:sz w:val="24"/>
          <w:szCs w:val="24"/>
        </w:rPr>
        <w:t>6</w:t>
      </w:r>
      <w:r>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Pr>
          <w:rFonts w:ascii="Times New Roman" w:hAnsi="Times New Roman" w:cs="Times New Roman"/>
          <w:sz w:val="24"/>
          <w:szCs w:val="24"/>
        </w:rPr>
        <w:t xml:space="preserve"> l</w:t>
      </w:r>
      <w:r w:rsidR="00F30ECD" w:rsidRPr="008F0235">
        <w:rPr>
          <w:rFonts w:ascii="Times New Roman" w:hAnsi="Times New Roman" w:cs="Times New Roman"/>
          <w:sz w:val="24"/>
          <w:szCs w:val="24"/>
        </w:rPr>
        <w:t>uba</w:t>
      </w:r>
      <w:r w:rsidR="00F30ECD" w:rsidRPr="00F30ECD">
        <w:rPr>
          <w:rFonts w:ascii="Times New Roman" w:hAnsi="Times New Roman" w:cs="Times New Roman"/>
          <w:sz w:val="24"/>
          <w:szCs w:val="24"/>
        </w:rPr>
        <w:t xml:space="preserve"> ei anta, kui taotleja on esitanud tahtlikult valeandmeid, mis võivad mõjutada otsust. See välistab võimaluse, et taotleja manipuleerib ohutuse seisukohalt olulise teabega, ning kaitseb menetluse usaldusväärsust.</w:t>
      </w:r>
    </w:p>
    <w:p w14:paraId="20268561" w14:textId="77777777" w:rsidR="00364ACA" w:rsidRPr="00F30ECD" w:rsidRDefault="00364ACA" w:rsidP="008F0235">
      <w:pPr>
        <w:spacing w:after="0" w:line="240" w:lineRule="auto"/>
        <w:jc w:val="both"/>
        <w:rPr>
          <w:rFonts w:ascii="Times New Roman" w:hAnsi="Times New Roman" w:cs="Times New Roman"/>
          <w:sz w:val="24"/>
          <w:szCs w:val="24"/>
        </w:rPr>
      </w:pPr>
    </w:p>
    <w:p w14:paraId="2309A8DB" w14:textId="4ED3F240" w:rsidR="00F30ECD" w:rsidRPr="00F30ECD" w:rsidRDefault="008F0235" w:rsidP="008F0235">
      <w:pPr>
        <w:spacing w:after="0" w:line="240" w:lineRule="auto"/>
        <w:jc w:val="both"/>
        <w:rPr>
          <w:rFonts w:ascii="Times New Roman" w:hAnsi="Times New Roman" w:cs="Times New Roman"/>
          <w:sz w:val="24"/>
          <w:szCs w:val="24"/>
        </w:rPr>
      </w:pPr>
      <w:r w:rsidRPr="008F0235">
        <w:rPr>
          <w:rFonts w:ascii="Times New Roman" w:hAnsi="Times New Roman" w:cs="Times New Roman"/>
          <w:b/>
          <w:bCs/>
          <w:sz w:val="24"/>
          <w:szCs w:val="24"/>
        </w:rPr>
        <w:t xml:space="preserve">Punkt </w:t>
      </w:r>
      <w:r w:rsidR="003367D1">
        <w:rPr>
          <w:rFonts w:ascii="Times New Roman" w:hAnsi="Times New Roman" w:cs="Times New Roman"/>
          <w:b/>
          <w:bCs/>
          <w:sz w:val="24"/>
          <w:szCs w:val="24"/>
        </w:rPr>
        <w:t>7</w:t>
      </w:r>
      <w:r>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Pr>
          <w:rFonts w:ascii="Times New Roman" w:hAnsi="Times New Roman" w:cs="Times New Roman"/>
          <w:sz w:val="24"/>
          <w:szCs w:val="24"/>
        </w:rPr>
        <w:t xml:space="preserve"> </w:t>
      </w:r>
      <w:r w:rsidR="0013429F">
        <w:rPr>
          <w:rFonts w:ascii="Times New Roman" w:hAnsi="Times New Roman" w:cs="Times New Roman"/>
          <w:sz w:val="24"/>
          <w:szCs w:val="24"/>
        </w:rPr>
        <w:t>k</w:t>
      </w:r>
      <w:r w:rsidR="00F30ECD" w:rsidRPr="00F30ECD">
        <w:rPr>
          <w:rFonts w:ascii="Times New Roman" w:hAnsi="Times New Roman" w:cs="Times New Roman"/>
          <w:sz w:val="24"/>
          <w:szCs w:val="24"/>
        </w:rPr>
        <w:t>eeldumine on kohustuslik ka juhul, kui taotleja ei ole tasunud menetlustasu või ei ole esitanud nõutud tagatist. Menetlustasu tasumine on menetluse sisuline eeltingimus.</w:t>
      </w:r>
    </w:p>
    <w:p w14:paraId="412CE9F0" w14:textId="0A78FC30" w:rsidR="00E81D00" w:rsidRDefault="00E81D00" w:rsidP="003F39A2">
      <w:pPr>
        <w:jc w:val="both"/>
        <w:rPr>
          <w:rFonts w:ascii="Times New Roman" w:hAnsi="Times New Roman" w:cs="Times New Roman"/>
          <w:b/>
          <w:bCs/>
          <w:sz w:val="24"/>
          <w:szCs w:val="24"/>
        </w:rPr>
      </w:pPr>
    </w:p>
    <w:p w14:paraId="6E5EEEAE" w14:textId="6C9E0779" w:rsidR="00330017" w:rsidRDefault="2E61C622" w:rsidP="00D3640C">
      <w:pPr>
        <w:spacing w:after="0" w:line="240" w:lineRule="auto"/>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00330017" w:rsidRPr="699D8C7E">
        <w:rPr>
          <w:rFonts w:ascii="Times New Roman" w:eastAsia="Times New Roman" w:hAnsi="Times New Roman" w:cs="Times New Roman"/>
          <w:b/>
          <w:sz w:val="24"/>
          <w:szCs w:val="24"/>
        </w:rPr>
        <w:t xml:space="preserve"> </w:t>
      </w:r>
      <w:r w:rsidR="00330017">
        <w:rPr>
          <w:rFonts w:ascii="Times New Roman" w:hAnsi="Times New Roman" w:cs="Times New Roman"/>
          <w:b/>
          <w:bCs/>
          <w:sz w:val="24"/>
          <w:szCs w:val="24"/>
        </w:rPr>
        <w:t xml:space="preserve">25 </w:t>
      </w:r>
      <w:r w:rsidR="00330017" w:rsidRPr="699D8C7E">
        <w:rPr>
          <w:rFonts w:ascii="Times New Roman" w:hAnsi="Times New Roman" w:cs="Times New Roman"/>
          <w:sz w:val="24"/>
          <w:szCs w:val="24"/>
        </w:rPr>
        <w:t>sätestab tuumaohutusloa muutmise alused</w:t>
      </w:r>
      <w:r w:rsidR="004F7D9C" w:rsidRPr="699D8C7E">
        <w:rPr>
          <w:rFonts w:ascii="Times New Roman" w:hAnsi="Times New Roman" w:cs="Times New Roman"/>
          <w:sz w:val="24"/>
          <w:szCs w:val="24"/>
        </w:rPr>
        <w:t>.</w:t>
      </w:r>
    </w:p>
    <w:p w14:paraId="46A150A1" w14:textId="0E06B01C" w:rsidR="4793F7D3" w:rsidRDefault="4793F7D3" w:rsidP="4793F7D3">
      <w:pPr>
        <w:spacing w:after="0" w:line="240" w:lineRule="auto"/>
        <w:jc w:val="both"/>
        <w:rPr>
          <w:rFonts w:ascii="Times New Roman" w:hAnsi="Times New Roman" w:cs="Times New Roman"/>
          <w:sz w:val="24"/>
          <w:szCs w:val="24"/>
        </w:rPr>
      </w:pPr>
    </w:p>
    <w:p w14:paraId="098B0794" w14:textId="23A06758" w:rsidR="00E927F2" w:rsidRDefault="7D2AFE8D"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Eelnõu § 25 l</w:t>
      </w:r>
      <w:r w:rsidR="00E927F2" w:rsidRPr="699D8C7E">
        <w:rPr>
          <w:rFonts w:ascii="Times New Roman" w:hAnsi="Times New Roman" w:cs="Times New Roman"/>
          <w:b/>
          <w:bCs/>
          <w:sz w:val="24"/>
          <w:szCs w:val="24"/>
        </w:rPr>
        <w:t>õikes</w:t>
      </w:r>
      <w:r w:rsidR="00E927F2" w:rsidRPr="00E927F2">
        <w:rPr>
          <w:rFonts w:ascii="Times New Roman" w:hAnsi="Times New Roman" w:cs="Times New Roman"/>
          <w:b/>
          <w:sz w:val="24"/>
          <w:szCs w:val="24"/>
        </w:rPr>
        <w:t xml:space="preserve"> </w:t>
      </w:r>
      <w:r w:rsidR="00330017" w:rsidRPr="006A4AF0">
        <w:rPr>
          <w:rFonts w:ascii="Times New Roman" w:hAnsi="Times New Roman" w:cs="Times New Roman"/>
          <w:b/>
          <w:sz w:val="24"/>
          <w:szCs w:val="24"/>
        </w:rPr>
        <w:t>1</w:t>
      </w:r>
      <w:r w:rsidR="00E927F2" w:rsidRPr="00A81DC7">
        <w:rPr>
          <w:rFonts w:ascii="Times New Roman" w:hAnsi="Times New Roman" w:cs="Times New Roman"/>
          <w:sz w:val="24"/>
          <w:szCs w:val="24"/>
        </w:rPr>
        <w:t xml:space="preserve"> </w:t>
      </w:r>
      <w:r w:rsidR="00E927F2" w:rsidRPr="00E927F2">
        <w:rPr>
          <w:rFonts w:ascii="Times New Roman" w:hAnsi="Times New Roman" w:cs="Times New Roman"/>
          <w:sz w:val="24"/>
          <w:szCs w:val="24"/>
        </w:rPr>
        <w:t xml:space="preserve">sätestatakse alused, mille esinemisel võib pädev asutus muuta kehtivat tuumaohutusluba. Sätte eesmärk on tagada, et </w:t>
      </w:r>
      <w:r w:rsidR="00B452F0">
        <w:rPr>
          <w:rFonts w:ascii="Times New Roman" w:hAnsi="Times New Roman" w:cs="Times New Roman"/>
          <w:sz w:val="24"/>
          <w:szCs w:val="24"/>
        </w:rPr>
        <w:t>tuumaohutus</w:t>
      </w:r>
      <w:r w:rsidR="00E927F2" w:rsidRPr="00E927F2">
        <w:rPr>
          <w:rFonts w:ascii="Times New Roman" w:hAnsi="Times New Roman" w:cs="Times New Roman"/>
          <w:sz w:val="24"/>
          <w:szCs w:val="24"/>
        </w:rPr>
        <w:t xml:space="preserve">luba </w:t>
      </w:r>
      <w:r w:rsidR="0031668E">
        <w:rPr>
          <w:rFonts w:ascii="Times New Roman" w:hAnsi="Times New Roman" w:cs="Times New Roman"/>
          <w:sz w:val="24"/>
          <w:szCs w:val="24"/>
        </w:rPr>
        <w:t>vasta</w:t>
      </w:r>
      <w:r w:rsidR="00B452F0">
        <w:rPr>
          <w:rFonts w:ascii="Times New Roman" w:hAnsi="Times New Roman" w:cs="Times New Roman"/>
          <w:sz w:val="24"/>
          <w:szCs w:val="24"/>
        </w:rPr>
        <w:t>b</w:t>
      </w:r>
      <w:r w:rsidR="00E927F2" w:rsidRPr="00E927F2">
        <w:rPr>
          <w:rFonts w:ascii="Times New Roman" w:hAnsi="Times New Roman" w:cs="Times New Roman"/>
          <w:sz w:val="24"/>
          <w:szCs w:val="24"/>
        </w:rPr>
        <w:t xml:space="preserve"> alati </w:t>
      </w:r>
      <w:r w:rsidR="00205B1E">
        <w:rPr>
          <w:rFonts w:ascii="Times New Roman" w:hAnsi="Times New Roman" w:cs="Times New Roman"/>
          <w:sz w:val="24"/>
          <w:szCs w:val="24"/>
        </w:rPr>
        <w:t xml:space="preserve">tuumakäitise </w:t>
      </w:r>
      <w:r w:rsidR="00E927F2" w:rsidRPr="00E927F2">
        <w:rPr>
          <w:rFonts w:ascii="Times New Roman" w:hAnsi="Times New Roman" w:cs="Times New Roman"/>
          <w:sz w:val="24"/>
          <w:szCs w:val="24"/>
        </w:rPr>
        <w:t>tegelik</w:t>
      </w:r>
      <w:r w:rsidR="0031668E">
        <w:rPr>
          <w:rFonts w:ascii="Times New Roman" w:hAnsi="Times New Roman" w:cs="Times New Roman"/>
          <w:sz w:val="24"/>
          <w:szCs w:val="24"/>
        </w:rPr>
        <w:t>u</w:t>
      </w:r>
      <w:r w:rsidR="007554F1">
        <w:rPr>
          <w:rFonts w:ascii="Times New Roman" w:hAnsi="Times New Roman" w:cs="Times New Roman"/>
          <w:sz w:val="24"/>
          <w:szCs w:val="24"/>
        </w:rPr>
        <w:t>l</w:t>
      </w:r>
      <w:r w:rsidR="0031668E">
        <w:rPr>
          <w:rFonts w:ascii="Times New Roman" w:hAnsi="Times New Roman" w:cs="Times New Roman"/>
          <w:sz w:val="24"/>
          <w:szCs w:val="24"/>
        </w:rPr>
        <w:t>e</w:t>
      </w:r>
      <w:r w:rsidR="00E927F2" w:rsidRPr="00E927F2">
        <w:rPr>
          <w:rFonts w:ascii="Times New Roman" w:hAnsi="Times New Roman" w:cs="Times New Roman"/>
          <w:sz w:val="24"/>
          <w:szCs w:val="24"/>
        </w:rPr>
        <w:t xml:space="preserve"> ohutusseisundi</w:t>
      </w:r>
      <w:r w:rsidR="0031668E">
        <w:rPr>
          <w:rFonts w:ascii="Times New Roman" w:hAnsi="Times New Roman" w:cs="Times New Roman"/>
          <w:sz w:val="24"/>
          <w:szCs w:val="24"/>
        </w:rPr>
        <w:t>le</w:t>
      </w:r>
      <w:r w:rsidR="00E927F2" w:rsidRPr="00E927F2">
        <w:rPr>
          <w:rFonts w:ascii="Times New Roman" w:hAnsi="Times New Roman" w:cs="Times New Roman"/>
          <w:sz w:val="24"/>
          <w:szCs w:val="24"/>
        </w:rPr>
        <w:t>, tehnilis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lahendus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ja tegevuse tingimus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Loa muutmine on vajalik olukordades, kus ohutusnõuded või tehnilised eeldused on muutunud, kuid ei ole tekkinud </w:t>
      </w:r>
      <w:r w:rsidR="00313033">
        <w:rPr>
          <w:rFonts w:ascii="Times New Roman" w:hAnsi="Times New Roman" w:cs="Times New Roman"/>
          <w:sz w:val="24"/>
          <w:szCs w:val="24"/>
        </w:rPr>
        <w:t xml:space="preserve">veel </w:t>
      </w:r>
      <w:r w:rsidR="00E927F2" w:rsidRPr="00E927F2">
        <w:rPr>
          <w:rFonts w:ascii="Times New Roman" w:hAnsi="Times New Roman" w:cs="Times New Roman"/>
          <w:sz w:val="24"/>
          <w:szCs w:val="24"/>
        </w:rPr>
        <w:t>alus</w:t>
      </w:r>
      <w:r w:rsidR="00313033">
        <w:rPr>
          <w:rFonts w:ascii="Times New Roman" w:hAnsi="Times New Roman" w:cs="Times New Roman"/>
          <w:sz w:val="24"/>
          <w:szCs w:val="24"/>
        </w:rPr>
        <w:t>t</w:t>
      </w:r>
      <w:r w:rsidR="00E927F2" w:rsidRPr="00E927F2">
        <w:rPr>
          <w:rFonts w:ascii="Times New Roman" w:hAnsi="Times New Roman" w:cs="Times New Roman"/>
          <w:sz w:val="24"/>
          <w:szCs w:val="24"/>
        </w:rPr>
        <w:t xml:space="preserve"> loa peatamiseks või kehtetuks tunnistamiseks.</w:t>
      </w:r>
    </w:p>
    <w:p w14:paraId="6A6F9F9D" w14:textId="77777777" w:rsidR="00364ACA" w:rsidRPr="00E927F2" w:rsidRDefault="00364ACA" w:rsidP="00402DFD">
      <w:pPr>
        <w:spacing w:after="0" w:line="240" w:lineRule="auto"/>
        <w:jc w:val="both"/>
        <w:rPr>
          <w:rFonts w:ascii="Times New Roman" w:hAnsi="Times New Roman" w:cs="Times New Roman"/>
          <w:sz w:val="24"/>
          <w:szCs w:val="24"/>
        </w:rPr>
      </w:pPr>
    </w:p>
    <w:p w14:paraId="2466EC5F" w14:textId="3595F2A7" w:rsidR="008C7825" w:rsidRDefault="008C7825" w:rsidP="00402DFD">
      <w:pPr>
        <w:spacing w:after="0" w:line="240" w:lineRule="auto"/>
        <w:jc w:val="both"/>
        <w:rPr>
          <w:rFonts w:ascii="Times New Roman" w:hAnsi="Times New Roman" w:cs="Times New Roman"/>
          <w:sz w:val="24"/>
          <w:szCs w:val="24"/>
        </w:rPr>
      </w:pPr>
      <w:r w:rsidRPr="4793F7D3">
        <w:rPr>
          <w:rFonts w:ascii="Times New Roman" w:hAnsi="Times New Roman" w:cs="Times New Roman"/>
          <w:b/>
          <w:bCs/>
          <w:sz w:val="24"/>
          <w:szCs w:val="24"/>
        </w:rPr>
        <w:t>Punkti</w:t>
      </w:r>
      <w:r w:rsidR="76920D48" w:rsidRPr="4793F7D3">
        <w:rPr>
          <w:rFonts w:ascii="Times New Roman" w:hAnsi="Times New Roman" w:cs="Times New Roman"/>
          <w:b/>
          <w:bCs/>
          <w:sz w:val="24"/>
          <w:szCs w:val="24"/>
        </w:rPr>
        <w:t>s</w:t>
      </w:r>
      <w:r w:rsidRPr="008C7825">
        <w:rPr>
          <w:rFonts w:ascii="Times New Roman" w:hAnsi="Times New Roman" w:cs="Times New Roman"/>
          <w:b/>
          <w:bCs/>
          <w:sz w:val="24"/>
          <w:szCs w:val="24"/>
        </w:rPr>
        <w:t xml:space="preserve"> 1</w:t>
      </w:r>
      <w:r w:rsidRPr="008C7825">
        <w:rPr>
          <w:rFonts w:ascii="Times New Roman" w:hAnsi="Times New Roman" w:cs="Times New Roman"/>
          <w:sz w:val="24"/>
          <w:szCs w:val="24"/>
        </w:rPr>
        <w:t xml:space="preserve"> sätestatakse võimalus muuta luba juhul, kui loa andmise aluseks olnud tehnilised või ohutuslikud eeldused on muutunud viisil, mis oluliselt mõjutab loa tingimusi, kuid ei nõua loa peatamist. Sellised muutused võivad tuleneda tehnoloogia arengust, süsteemide vananemisest, uute riskitegurite ilmnemisest või ohutusstandardite ajakohastamisest. Säte võimaldab pädeval asutusel tagada, et loa tingimused on kooskõlas </w:t>
      </w:r>
      <w:r w:rsidR="00A075FE">
        <w:rPr>
          <w:rFonts w:ascii="Times New Roman" w:hAnsi="Times New Roman" w:cs="Times New Roman"/>
          <w:sz w:val="24"/>
          <w:szCs w:val="24"/>
        </w:rPr>
        <w:t xml:space="preserve">käitise </w:t>
      </w:r>
      <w:r w:rsidRPr="008C7825">
        <w:rPr>
          <w:rFonts w:ascii="Times New Roman" w:hAnsi="Times New Roman" w:cs="Times New Roman"/>
          <w:sz w:val="24"/>
          <w:szCs w:val="24"/>
        </w:rPr>
        <w:t>tegeliku ohutusseisundiga.</w:t>
      </w:r>
    </w:p>
    <w:p w14:paraId="7B30088A" w14:textId="77777777" w:rsidR="00364ACA" w:rsidRPr="008C7825" w:rsidRDefault="00364ACA" w:rsidP="00402DFD">
      <w:pPr>
        <w:spacing w:after="0" w:line="240" w:lineRule="auto"/>
        <w:jc w:val="both"/>
        <w:rPr>
          <w:rFonts w:ascii="Times New Roman" w:hAnsi="Times New Roman" w:cs="Times New Roman"/>
          <w:sz w:val="24"/>
          <w:szCs w:val="24"/>
        </w:rPr>
      </w:pPr>
    </w:p>
    <w:p w14:paraId="1B86ADDD" w14:textId="7359AE64" w:rsidR="008C7825"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7C2936AF"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2</w:t>
      </w:r>
      <w:r w:rsidRPr="008C7825">
        <w:rPr>
          <w:rFonts w:ascii="Times New Roman" w:hAnsi="Times New Roman" w:cs="Times New Roman"/>
          <w:sz w:val="24"/>
          <w:szCs w:val="24"/>
        </w:rPr>
        <w:t xml:space="preserve"> sätestatakse, et luba võib muuta, kui katsetuste või käitamise käigus saadud tulemused näitavad vajadust täiendavate või muudetud ohutusmeetmete järele. Käitamise või katsetuste tegelik kogemus võib tuua esile asjaolusid, mida ei olnud võimalik täielikult hinnata loa andmise ajal. Säte tagab, et ohutuskriteeriumite täitmine on tagatud kogu käitise elukaare vältel.</w:t>
      </w:r>
    </w:p>
    <w:p w14:paraId="1B2765D2" w14:textId="77777777" w:rsidR="00364ACA" w:rsidRPr="008C7825" w:rsidRDefault="00364ACA" w:rsidP="00402DFD">
      <w:pPr>
        <w:spacing w:after="0" w:line="240" w:lineRule="auto"/>
        <w:jc w:val="both"/>
        <w:rPr>
          <w:rFonts w:ascii="Times New Roman" w:hAnsi="Times New Roman" w:cs="Times New Roman"/>
          <w:sz w:val="24"/>
          <w:szCs w:val="24"/>
        </w:rPr>
      </w:pPr>
    </w:p>
    <w:p w14:paraId="18C8B75A" w14:textId="2282E26F" w:rsidR="008C7825"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0C3474DE"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3</w:t>
      </w:r>
      <w:r w:rsidRPr="008C7825">
        <w:rPr>
          <w:rFonts w:ascii="Times New Roman" w:hAnsi="Times New Roman" w:cs="Times New Roman"/>
          <w:sz w:val="24"/>
          <w:szCs w:val="24"/>
        </w:rPr>
        <w:t xml:space="preserve"> sätestatakse</w:t>
      </w:r>
      <w:r w:rsidRPr="699D8C7E">
        <w:rPr>
          <w:rFonts w:ascii="Times New Roman" w:hAnsi="Times New Roman" w:cs="Times New Roman"/>
          <w:b/>
          <w:sz w:val="24"/>
          <w:szCs w:val="24"/>
        </w:rPr>
        <w:t>,</w:t>
      </w:r>
      <w:r w:rsidRPr="008C7825">
        <w:rPr>
          <w:rFonts w:ascii="Times New Roman" w:hAnsi="Times New Roman" w:cs="Times New Roman"/>
          <w:sz w:val="24"/>
          <w:szCs w:val="24"/>
        </w:rPr>
        <w:t xml:space="preserve"> et loa tingimusi võib muuta ka siis, kui loa omaja kavandab käitises või tegevuses muudatusi, mis oluliselt mõjutavad loa tingimusi või ohutusaruande aluseks olnud eeldusi ning mida ei ole võimalik lahendada üksnes pädeva asutuse kooskõlastusega. See puudutab olulisi tehnilisi ümberprojekteerimisi, süsteemide asendusi või funktsionaalseid muudatusi, mis võivad mõjutada tuumakäitise ohutust. </w:t>
      </w:r>
    </w:p>
    <w:p w14:paraId="4AAFA188" w14:textId="77777777" w:rsidR="00364ACA" w:rsidRPr="008C7825" w:rsidRDefault="00364ACA" w:rsidP="00402DFD">
      <w:pPr>
        <w:spacing w:after="0" w:line="240" w:lineRule="auto"/>
        <w:jc w:val="both"/>
        <w:rPr>
          <w:rFonts w:ascii="Times New Roman" w:hAnsi="Times New Roman" w:cs="Times New Roman"/>
          <w:sz w:val="24"/>
          <w:szCs w:val="24"/>
        </w:rPr>
      </w:pPr>
    </w:p>
    <w:p w14:paraId="672EB6C8" w14:textId="4128FEEC" w:rsidR="008C7825" w:rsidRPr="008C7825"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0B23310F"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4</w:t>
      </w:r>
      <w:r w:rsidRPr="008C7825">
        <w:rPr>
          <w:rFonts w:ascii="Times New Roman" w:hAnsi="Times New Roman" w:cs="Times New Roman"/>
          <w:sz w:val="24"/>
          <w:szCs w:val="24"/>
        </w:rPr>
        <w:t xml:space="preserve"> sätestatakse, et luba võib muuta tuumakäitise ümberehitamise, laiendamise või rekonstrueerimise korral, kui sellega kaasneb käitise füüsilise, tehnilise või funktsionaalse iseloomu oluline muutus. Sellised muudatused võivad mõjutada ohutusbarjääre, süsteemide töökindlust või käitamisloa tingimusi ning seetõttu peab pädev asutus hindama nende mõju ja vajadusel ajakohastama loa tingimusi.</w:t>
      </w:r>
    </w:p>
    <w:p w14:paraId="793ACB8D" w14:textId="77777777" w:rsidR="00402DFD" w:rsidRDefault="00402DFD" w:rsidP="00402DFD">
      <w:pPr>
        <w:spacing w:after="0" w:line="240" w:lineRule="auto"/>
        <w:jc w:val="both"/>
        <w:rPr>
          <w:rFonts w:ascii="Times New Roman" w:hAnsi="Times New Roman" w:cs="Times New Roman"/>
          <w:b/>
          <w:bCs/>
          <w:sz w:val="24"/>
          <w:szCs w:val="24"/>
        </w:rPr>
      </w:pPr>
    </w:p>
    <w:p w14:paraId="20CB76A2" w14:textId="25963ABD" w:rsidR="00193E85" w:rsidRPr="00193E85" w:rsidRDefault="39B0A18C" w:rsidP="00402DFD">
      <w:pPr>
        <w:spacing w:after="0" w:line="240" w:lineRule="auto"/>
        <w:jc w:val="both"/>
        <w:rPr>
          <w:rFonts w:ascii="Times New Roman" w:hAnsi="Times New Roman" w:cs="Times New Roman"/>
          <w:b/>
          <w:bCs/>
          <w:sz w:val="24"/>
          <w:szCs w:val="24"/>
        </w:rPr>
      </w:pPr>
      <w:r w:rsidRPr="699D8C7E">
        <w:rPr>
          <w:rFonts w:ascii="Times New Roman" w:hAnsi="Times New Roman" w:cs="Times New Roman"/>
          <w:b/>
          <w:bCs/>
          <w:sz w:val="24"/>
          <w:szCs w:val="24"/>
        </w:rPr>
        <w:t>Eelnõu § 25 l</w:t>
      </w:r>
      <w:r w:rsidR="00193E85" w:rsidRPr="699D8C7E">
        <w:rPr>
          <w:rFonts w:ascii="Times New Roman" w:hAnsi="Times New Roman" w:cs="Times New Roman"/>
          <w:b/>
          <w:bCs/>
          <w:sz w:val="24"/>
          <w:szCs w:val="24"/>
        </w:rPr>
        <w:t>õikes</w:t>
      </w:r>
      <w:r w:rsidR="00193E85" w:rsidRPr="00193E85">
        <w:rPr>
          <w:rFonts w:ascii="Times New Roman" w:hAnsi="Times New Roman" w:cs="Times New Roman"/>
          <w:b/>
          <w:bCs/>
          <w:sz w:val="24"/>
          <w:szCs w:val="24"/>
        </w:rPr>
        <w:t xml:space="preserve"> 2 </w:t>
      </w:r>
      <w:r w:rsidR="00193E85" w:rsidRPr="00193E85">
        <w:rPr>
          <w:rFonts w:ascii="Times New Roman" w:hAnsi="Times New Roman" w:cs="Times New Roman"/>
          <w:sz w:val="24"/>
          <w:szCs w:val="24"/>
        </w:rPr>
        <w:t>sätestatakse, et tuumaohutusloa muutmisele kohaldatakse samu nõudeid ja korda, mis kehtivad tuumaohutusloa andmisele. See tähendab, et loa muutmise menetlus peab vastama tuumaohutuse hindamise, dokumentide nõuetekohasuse, tõendamiskoormuse ja uurimispõhimõtte standarditele ning võimaldama pädeval asutusel hinnata, kas muudatused tagavad tuumaohutuse jätkuva taseme. Säte tagab, et loa muutmine ei kujune sisuliselt nõrgemaks ega vähem rangeks kui loa esmane andmine. Lõikes rõhutatakse ka, et muudetud luba toimetatakse loa omajale kätte elektrooniliselt, mis tagab turvalise ja jälgitava kättetoimetamise vastavalt andmekaitse- ja küberturvalisuse nõuetele. Elektr</w:t>
      </w:r>
      <w:r w:rsidR="009461F4">
        <w:rPr>
          <w:rFonts w:ascii="Times New Roman" w:hAnsi="Times New Roman" w:cs="Times New Roman"/>
          <w:sz w:val="24"/>
          <w:szCs w:val="24"/>
        </w:rPr>
        <w:t xml:space="preserve">oonilise </w:t>
      </w:r>
      <w:r w:rsidR="00193E85" w:rsidRPr="00193E85">
        <w:rPr>
          <w:rFonts w:ascii="Times New Roman" w:hAnsi="Times New Roman" w:cs="Times New Roman"/>
          <w:sz w:val="24"/>
          <w:szCs w:val="24"/>
        </w:rPr>
        <w:t>kanali kasutamine on vajalik eelkõige seetõttu, et loa täpsustatud tingimused võivad sisaldada piiratud juurdepääsuga tehnilist või ohutusinfot, mille edastamine peab toimuma turvaliselt.</w:t>
      </w:r>
    </w:p>
    <w:p w14:paraId="1C72D2D9" w14:textId="77777777" w:rsidR="00402DFD" w:rsidRDefault="00402DFD" w:rsidP="00402DFD">
      <w:pPr>
        <w:spacing w:after="0" w:line="240" w:lineRule="auto"/>
        <w:jc w:val="both"/>
        <w:rPr>
          <w:rFonts w:ascii="Times New Roman" w:hAnsi="Times New Roman" w:cs="Times New Roman"/>
          <w:b/>
          <w:bCs/>
          <w:sz w:val="24"/>
          <w:szCs w:val="24"/>
        </w:rPr>
      </w:pPr>
    </w:p>
    <w:p w14:paraId="026C8376" w14:textId="1DBC5E7D" w:rsidR="00C745AA" w:rsidRPr="00665734" w:rsidRDefault="35D2A653"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Eelnõu § 25 l</w:t>
      </w:r>
      <w:r w:rsidR="00665734" w:rsidRPr="699D8C7E">
        <w:rPr>
          <w:rFonts w:ascii="Times New Roman" w:hAnsi="Times New Roman" w:cs="Times New Roman"/>
          <w:b/>
          <w:bCs/>
          <w:sz w:val="24"/>
          <w:szCs w:val="24"/>
        </w:rPr>
        <w:t>õikes</w:t>
      </w:r>
      <w:r w:rsidR="00665734" w:rsidRPr="00665734">
        <w:rPr>
          <w:rFonts w:ascii="Times New Roman" w:hAnsi="Times New Roman" w:cs="Times New Roman"/>
          <w:b/>
          <w:bCs/>
          <w:sz w:val="24"/>
          <w:szCs w:val="24"/>
        </w:rPr>
        <w:t xml:space="preserve"> 3</w:t>
      </w:r>
      <w:r w:rsidR="00665734" w:rsidRPr="699D8C7E">
        <w:rPr>
          <w:rFonts w:ascii="Times New Roman" w:hAnsi="Times New Roman" w:cs="Times New Roman"/>
          <w:sz w:val="24"/>
          <w:szCs w:val="24"/>
        </w:rPr>
        <w:t xml:space="preserve"> </w:t>
      </w:r>
      <w:r w:rsidR="00665734" w:rsidRPr="00665734">
        <w:rPr>
          <w:rFonts w:ascii="Times New Roman" w:hAnsi="Times New Roman" w:cs="Times New Roman"/>
          <w:sz w:val="24"/>
          <w:szCs w:val="24"/>
        </w:rPr>
        <w:t>sätestatakse</w:t>
      </w:r>
      <w:r w:rsidR="00665734" w:rsidRPr="699D8C7E">
        <w:rPr>
          <w:rFonts w:ascii="Times New Roman" w:hAnsi="Times New Roman" w:cs="Times New Roman"/>
          <w:b/>
          <w:sz w:val="24"/>
          <w:szCs w:val="24"/>
        </w:rPr>
        <w:t xml:space="preserve"> </w:t>
      </w:r>
      <w:r w:rsidR="00665734" w:rsidRPr="00665734">
        <w:rPr>
          <w:rFonts w:ascii="Times New Roman" w:hAnsi="Times New Roman" w:cs="Times New Roman"/>
          <w:sz w:val="24"/>
          <w:szCs w:val="24"/>
        </w:rPr>
        <w:t>erandid avatud menetluse kohaldamisest tuumaohutusloa muutmisel. Üldjuhul on loa muutmine seotud tehniliste ja ohutuslike asjaoludega, mille hindamine ei pruugi eeldada avalikkuse kaasamist, kuid seadus näeb ette selged juhtumid, mil avatud menetlust ei ole vaja läbi viia. Loa muutmine võib toimuda avatud menetluseta eelkõige siis, kui muudatus ei mõjuta keskkonnariski ega too kaasa keskkonnamõju hindamise kohustust ning puudub muu oluline avalik huvi, mis nõuaks täiendavat läbipaistvust. Samuti võib avatud menetlusest loobuda olukordades, kus menetluse kiirem läbiviimine on vajalik keskkonnaohu või hädaolukorra vältimiseks, näiteks ohutusreservide ootamatu vähenemise, süsteemihäirete või turvariski ilmnemisel. Kolmanda alusena on sätestatud võimalus jätta avatud menetlus läbi viimata juhul, kui kiire otsustamine on vajalik elutähtsa teenuse katkemise ohu vältimiseks, näiteks elektritootmise järjepidevuse tagamiseks olukorras, kus tuumakäitise töökindluse taastamiseks on vaja kiiresti muuta loa tingimusi. Lõike eesmärk on võimaldada paindlikku ja tõhusat reageerimist olukordades, kus ajakriitilised ohutus- või tarnekindluse kaalutlused kaaluvad üles avatud menetluse vajaduse.</w:t>
      </w:r>
    </w:p>
    <w:p w14:paraId="2D2A1D04" w14:textId="77777777" w:rsidR="00402DFD" w:rsidRDefault="00402DFD" w:rsidP="00402DFD">
      <w:pPr>
        <w:spacing w:after="0" w:line="240" w:lineRule="auto"/>
        <w:jc w:val="both"/>
        <w:rPr>
          <w:rFonts w:ascii="Times New Roman" w:hAnsi="Times New Roman" w:cs="Times New Roman"/>
          <w:b/>
          <w:bCs/>
          <w:sz w:val="24"/>
          <w:szCs w:val="24"/>
        </w:rPr>
      </w:pPr>
    </w:p>
    <w:p w14:paraId="18749D82" w14:textId="417C459A" w:rsidR="00E23762" w:rsidRDefault="4414ABB2" w:rsidP="00402DFD">
      <w:pPr>
        <w:spacing w:after="0" w:line="240" w:lineRule="auto"/>
        <w:jc w:val="both"/>
        <w:rPr>
          <w:rFonts w:ascii="Times New Roman" w:hAnsi="Times New Roman" w:cs="Times New Roman"/>
          <w:sz w:val="24"/>
          <w:szCs w:val="24"/>
        </w:rPr>
      </w:pPr>
      <w:r w:rsidRPr="555E5E6E">
        <w:rPr>
          <w:rFonts w:ascii="Times New Roman" w:hAnsi="Times New Roman" w:cs="Times New Roman"/>
          <w:b/>
          <w:bCs/>
          <w:sz w:val="24"/>
          <w:szCs w:val="24"/>
        </w:rPr>
        <w:t xml:space="preserve">Eelnõu § </w:t>
      </w:r>
      <w:r w:rsidR="00DB6D3B">
        <w:rPr>
          <w:rFonts w:ascii="Times New Roman" w:hAnsi="Times New Roman" w:cs="Times New Roman"/>
          <w:b/>
          <w:bCs/>
          <w:sz w:val="24"/>
          <w:szCs w:val="24"/>
        </w:rPr>
        <w:t xml:space="preserve"> 26 </w:t>
      </w:r>
      <w:r w:rsidR="00DB6D3B" w:rsidRPr="00364ACA">
        <w:rPr>
          <w:rFonts w:ascii="Times New Roman" w:hAnsi="Times New Roman" w:cs="Times New Roman"/>
          <w:sz w:val="24"/>
          <w:szCs w:val="24"/>
        </w:rPr>
        <w:t>sätestab</w:t>
      </w:r>
      <w:r w:rsidR="00DB6D3B">
        <w:rPr>
          <w:rFonts w:ascii="Times New Roman" w:hAnsi="Times New Roman" w:cs="Times New Roman"/>
          <w:b/>
          <w:bCs/>
          <w:sz w:val="24"/>
          <w:szCs w:val="24"/>
        </w:rPr>
        <w:t xml:space="preserve"> </w:t>
      </w:r>
      <w:r w:rsidR="00DB6D3B" w:rsidRPr="39D11C43">
        <w:rPr>
          <w:rFonts w:ascii="Times New Roman" w:hAnsi="Times New Roman" w:cs="Times New Roman"/>
          <w:sz w:val="24"/>
          <w:szCs w:val="24"/>
        </w:rPr>
        <w:t>tuumaohutusloa kehtivuse peatamise ja kehtetuks tunnistamise alused.</w:t>
      </w:r>
    </w:p>
    <w:p w14:paraId="1AB095C3" w14:textId="4F6C561C" w:rsidR="58EA58E7" w:rsidRDefault="58EA58E7" w:rsidP="58EA58E7">
      <w:pPr>
        <w:spacing w:after="0" w:line="240" w:lineRule="auto"/>
        <w:jc w:val="both"/>
        <w:rPr>
          <w:rFonts w:ascii="Times New Roman" w:hAnsi="Times New Roman" w:cs="Times New Roman"/>
          <w:sz w:val="24"/>
          <w:szCs w:val="24"/>
        </w:rPr>
      </w:pPr>
    </w:p>
    <w:p w14:paraId="2A7D8C77" w14:textId="3AE5134E" w:rsidR="00301990" w:rsidRDefault="66C81D21" w:rsidP="00402DFD">
      <w:pPr>
        <w:spacing w:after="0" w:line="240" w:lineRule="auto"/>
        <w:jc w:val="both"/>
        <w:rPr>
          <w:rFonts w:ascii="Times New Roman" w:hAnsi="Times New Roman" w:cs="Times New Roman"/>
          <w:sz w:val="24"/>
          <w:szCs w:val="24"/>
        </w:rPr>
      </w:pPr>
      <w:r w:rsidRPr="765CA9EF">
        <w:rPr>
          <w:rFonts w:ascii="Times New Roman" w:hAnsi="Times New Roman" w:cs="Times New Roman"/>
          <w:b/>
          <w:bCs/>
          <w:sz w:val="24"/>
          <w:szCs w:val="24"/>
        </w:rPr>
        <w:t>Eelnõu §  26  l</w:t>
      </w:r>
      <w:r w:rsidR="00301990" w:rsidRPr="765CA9EF">
        <w:rPr>
          <w:rFonts w:ascii="Times New Roman" w:hAnsi="Times New Roman" w:cs="Times New Roman"/>
          <w:b/>
          <w:bCs/>
          <w:sz w:val="24"/>
          <w:szCs w:val="24"/>
        </w:rPr>
        <w:t>õikes</w:t>
      </w:r>
      <w:r w:rsidR="00301990" w:rsidRPr="00301990">
        <w:rPr>
          <w:rFonts w:ascii="Times New Roman" w:hAnsi="Times New Roman" w:cs="Times New Roman"/>
          <w:b/>
          <w:bCs/>
          <w:sz w:val="24"/>
          <w:szCs w:val="24"/>
        </w:rPr>
        <w:t xml:space="preserve"> 1</w:t>
      </w:r>
      <w:r w:rsidR="00301990" w:rsidRPr="00301990">
        <w:rPr>
          <w:rFonts w:ascii="Times New Roman" w:hAnsi="Times New Roman" w:cs="Times New Roman"/>
          <w:sz w:val="24"/>
          <w:szCs w:val="24"/>
        </w:rPr>
        <w:t xml:space="preserve"> sätestatakse alused, mille esinemisel peab pädev asutus tuumaohutusloa kehtivuse peatama. Loa peatamine on ajutine meede, mille eesmärk on viivitamatult kõrvaldada olukord, kus tuumakäitise ohutu töö ei ole tagatud või käitaja ei täida seadusest tulenevaid kohustusi. Loa peatamine ei ole karistus, vaid </w:t>
      </w:r>
      <w:r w:rsidR="005B0CAE">
        <w:rPr>
          <w:rFonts w:ascii="Times New Roman" w:hAnsi="Times New Roman" w:cs="Times New Roman"/>
          <w:sz w:val="24"/>
          <w:szCs w:val="24"/>
        </w:rPr>
        <w:t>pädeva</w:t>
      </w:r>
      <w:r w:rsidR="00301990" w:rsidRPr="00301990">
        <w:rPr>
          <w:rFonts w:ascii="Times New Roman" w:hAnsi="Times New Roman" w:cs="Times New Roman"/>
          <w:sz w:val="24"/>
          <w:szCs w:val="24"/>
        </w:rPr>
        <w:t xml:space="preserve"> asutuse ohutusmeede, mille kaudu peatatakse tegevus seni, kuni ohtlik olukord on kõrvaldatud ja vajalikud eeldused on taastatud.</w:t>
      </w:r>
    </w:p>
    <w:p w14:paraId="50D86421" w14:textId="77777777" w:rsidR="00364ACA" w:rsidRPr="00301990" w:rsidRDefault="00364ACA" w:rsidP="00402DFD">
      <w:pPr>
        <w:spacing w:after="0" w:line="240" w:lineRule="auto"/>
        <w:jc w:val="both"/>
        <w:rPr>
          <w:rFonts w:ascii="Times New Roman" w:hAnsi="Times New Roman" w:cs="Times New Roman"/>
          <w:sz w:val="24"/>
          <w:szCs w:val="24"/>
        </w:rPr>
      </w:pPr>
    </w:p>
    <w:p w14:paraId="1694D8C3" w14:textId="5D938DED" w:rsidR="00301990" w:rsidRDefault="2A52BA7B" w:rsidP="00402DFD">
      <w:pPr>
        <w:spacing w:after="0" w:line="240" w:lineRule="auto"/>
        <w:jc w:val="both"/>
        <w:rPr>
          <w:rFonts w:ascii="Times New Roman" w:hAnsi="Times New Roman" w:cs="Times New Roman"/>
          <w:sz w:val="24"/>
          <w:szCs w:val="24"/>
        </w:rPr>
      </w:pPr>
      <w:r w:rsidRPr="505A0A6B">
        <w:rPr>
          <w:rFonts w:ascii="Times New Roman" w:hAnsi="Times New Roman" w:cs="Times New Roman"/>
          <w:b/>
          <w:bCs/>
          <w:sz w:val="24"/>
          <w:szCs w:val="24"/>
        </w:rPr>
        <w:t>P</w:t>
      </w:r>
      <w:r w:rsidR="00301990" w:rsidRPr="505A0A6B">
        <w:rPr>
          <w:rFonts w:ascii="Times New Roman" w:hAnsi="Times New Roman" w:cs="Times New Roman"/>
          <w:b/>
          <w:bCs/>
          <w:sz w:val="24"/>
          <w:szCs w:val="24"/>
        </w:rPr>
        <w:t>unktis</w:t>
      </w:r>
      <w:r w:rsidR="00301990" w:rsidRPr="00301990">
        <w:rPr>
          <w:rFonts w:ascii="Times New Roman" w:hAnsi="Times New Roman" w:cs="Times New Roman"/>
          <w:b/>
          <w:bCs/>
          <w:sz w:val="24"/>
          <w:szCs w:val="24"/>
        </w:rPr>
        <w:t xml:space="preserve"> 1</w:t>
      </w:r>
      <w:r w:rsidR="00301990" w:rsidRPr="35A8C5D9">
        <w:rPr>
          <w:rFonts w:ascii="Times New Roman" w:hAnsi="Times New Roman" w:cs="Times New Roman"/>
          <w:b/>
          <w:sz w:val="24"/>
          <w:szCs w:val="24"/>
        </w:rPr>
        <w:t xml:space="preserve"> </w:t>
      </w:r>
      <w:r w:rsidR="10D0C850" w:rsidRPr="00364ACA">
        <w:rPr>
          <w:rFonts w:ascii="Times New Roman" w:hAnsi="Times New Roman" w:cs="Times New Roman"/>
          <w:sz w:val="24"/>
          <w:szCs w:val="24"/>
        </w:rPr>
        <w:t>sätestatakse</w:t>
      </w:r>
      <w:r w:rsidR="00301990" w:rsidRPr="00301990">
        <w:rPr>
          <w:rFonts w:ascii="Times New Roman" w:hAnsi="Times New Roman" w:cs="Times New Roman"/>
          <w:sz w:val="24"/>
          <w:szCs w:val="24"/>
        </w:rPr>
        <w:t xml:space="preserve">, et loa peatamine on kohustuslik juhul, kui käitaja takistab seaduses </w:t>
      </w:r>
      <w:r w:rsidR="00783932">
        <w:rPr>
          <w:rFonts w:ascii="Times New Roman" w:hAnsi="Times New Roman" w:cs="Times New Roman"/>
          <w:sz w:val="24"/>
          <w:szCs w:val="24"/>
        </w:rPr>
        <w:t>sätestatud</w:t>
      </w:r>
      <w:r w:rsidR="00301990" w:rsidRPr="00301990">
        <w:rPr>
          <w:rFonts w:ascii="Times New Roman" w:hAnsi="Times New Roman" w:cs="Times New Roman"/>
          <w:sz w:val="24"/>
          <w:szCs w:val="24"/>
        </w:rPr>
        <w:t xml:space="preserve"> järelevalvetoimingute tegemist. Järelevalve on </w:t>
      </w:r>
      <w:r w:rsidR="00254077">
        <w:rPr>
          <w:rFonts w:ascii="Times New Roman" w:hAnsi="Times New Roman" w:cs="Times New Roman"/>
          <w:sz w:val="24"/>
          <w:szCs w:val="24"/>
        </w:rPr>
        <w:t>pädeva</w:t>
      </w:r>
      <w:r w:rsidR="00301990" w:rsidRPr="00301990">
        <w:rPr>
          <w:rFonts w:ascii="Times New Roman" w:hAnsi="Times New Roman" w:cs="Times New Roman"/>
          <w:sz w:val="24"/>
          <w:szCs w:val="24"/>
        </w:rPr>
        <w:t xml:space="preserve"> asutuse peamine vahend tuumaohutuse tagamiseks, võimaldades kontrollida dokumente, süsteemide seisundit, ohutusaruannete vastavust ja käitise toimimist. Kui käitaja ei võimalda järelevalve teostamist, on pädeval asutusel võimatu hinnata, kas käitis on ohutu, mistõttu peab tegevus</w:t>
      </w:r>
      <w:r w:rsidR="00844BA9">
        <w:rPr>
          <w:rFonts w:ascii="Times New Roman" w:hAnsi="Times New Roman" w:cs="Times New Roman"/>
          <w:sz w:val="24"/>
          <w:szCs w:val="24"/>
        </w:rPr>
        <w:t>e</w:t>
      </w:r>
      <w:r w:rsidR="00301990" w:rsidRPr="00301990">
        <w:rPr>
          <w:rFonts w:ascii="Times New Roman" w:hAnsi="Times New Roman" w:cs="Times New Roman"/>
          <w:sz w:val="24"/>
          <w:szCs w:val="24"/>
        </w:rPr>
        <w:t xml:space="preserve"> peat</w:t>
      </w:r>
      <w:r w:rsidR="00844BA9">
        <w:rPr>
          <w:rFonts w:ascii="Times New Roman" w:hAnsi="Times New Roman" w:cs="Times New Roman"/>
          <w:sz w:val="24"/>
          <w:szCs w:val="24"/>
        </w:rPr>
        <w:t>a</w:t>
      </w:r>
      <w:r w:rsidR="00301990" w:rsidRPr="00301990">
        <w:rPr>
          <w:rFonts w:ascii="Times New Roman" w:hAnsi="Times New Roman" w:cs="Times New Roman"/>
          <w:sz w:val="24"/>
          <w:szCs w:val="24"/>
        </w:rPr>
        <w:t>ma kuni olukorra lahendamiseni.</w:t>
      </w:r>
      <w:r w:rsidR="003644D6">
        <w:rPr>
          <w:rFonts w:ascii="Times New Roman" w:hAnsi="Times New Roman" w:cs="Times New Roman"/>
          <w:sz w:val="24"/>
          <w:szCs w:val="24"/>
        </w:rPr>
        <w:t xml:space="preserve"> Sellises olukorras võib kohaldada ka väärteo</w:t>
      </w:r>
      <w:r w:rsidR="00DA3333">
        <w:rPr>
          <w:rFonts w:ascii="Times New Roman" w:hAnsi="Times New Roman" w:cs="Times New Roman"/>
          <w:sz w:val="24"/>
          <w:szCs w:val="24"/>
        </w:rPr>
        <w:t xml:space="preserve"> karistust</w:t>
      </w:r>
      <w:r w:rsidR="0008392B">
        <w:rPr>
          <w:rFonts w:ascii="Times New Roman" w:hAnsi="Times New Roman" w:cs="Times New Roman"/>
          <w:sz w:val="24"/>
          <w:szCs w:val="24"/>
        </w:rPr>
        <w:t xml:space="preserve"> </w:t>
      </w:r>
      <w:r w:rsidR="0008392B" w:rsidRPr="0D0232D8">
        <w:rPr>
          <w:rFonts w:ascii="Times New Roman" w:hAnsi="Times New Roman" w:cs="Times New Roman"/>
          <w:sz w:val="24"/>
          <w:szCs w:val="24"/>
        </w:rPr>
        <w:t>(</w:t>
      </w:r>
      <w:r w:rsidR="7511056F" w:rsidRPr="0D0232D8">
        <w:rPr>
          <w:rFonts w:ascii="Times New Roman" w:hAnsi="Times New Roman" w:cs="Times New Roman"/>
          <w:sz w:val="24"/>
          <w:szCs w:val="24"/>
        </w:rPr>
        <w:t xml:space="preserve">§ 106. Riikliku järelevalve, auditi või </w:t>
      </w:r>
      <w:proofErr w:type="spellStart"/>
      <w:r w:rsidR="7511056F" w:rsidRPr="0D0232D8">
        <w:rPr>
          <w:rFonts w:ascii="Times New Roman" w:hAnsi="Times New Roman" w:cs="Times New Roman"/>
          <w:sz w:val="24"/>
          <w:szCs w:val="24"/>
        </w:rPr>
        <w:t>välisinspektorite</w:t>
      </w:r>
      <w:proofErr w:type="spellEnd"/>
      <w:r w:rsidR="7511056F" w:rsidRPr="0D0232D8">
        <w:rPr>
          <w:rFonts w:ascii="Times New Roman" w:hAnsi="Times New Roman" w:cs="Times New Roman"/>
          <w:sz w:val="24"/>
          <w:szCs w:val="24"/>
        </w:rPr>
        <w:t xml:space="preserve"> järelevalve takistamine või nõuete rikkumine</w:t>
      </w:r>
      <w:r w:rsidR="0008392B" w:rsidRPr="1D859FCB">
        <w:rPr>
          <w:rFonts w:ascii="Times New Roman" w:hAnsi="Times New Roman" w:cs="Times New Roman"/>
          <w:sz w:val="24"/>
          <w:szCs w:val="24"/>
        </w:rPr>
        <w:t>)</w:t>
      </w:r>
    </w:p>
    <w:p w14:paraId="6C23DDD3" w14:textId="77777777" w:rsidR="00364ACA" w:rsidRPr="00301990" w:rsidRDefault="00364ACA" w:rsidP="00402DFD">
      <w:pPr>
        <w:spacing w:after="0" w:line="240" w:lineRule="auto"/>
        <w:jc w:val="both"/>
        <w:rPr>
          <w:rFonts w:ascii="Times New Roman" w:hAnsi="Times New Roman" w:cs="Times New Roman"/>
          <w:sz w:val="24"/>
          <w:szCs w:val="24"/>
        </w:rPr>
      </w:pPr>
    </w:p>
    <w:p w14:paraId="7EFF3E2E" w14:textId="2F1BEB72" w:rsidR="00301990" w:rsidRPr="00301990" w:rsidRDefault="1EC3E420" w:rsidP="00402DFD">
      <w:pPr>
        <w:spacing w:after="0" w:line="240" w:lineRule="auto"/>
        <w:jc w:val="both"/>
        <w:rPr>
          <w:rFonts w:ascii="Times New Roman" w:hAnsi="Times New Roman" w:cs="Times New Roman"/>
          <w:sz w:val="24"/>
          <w:szCs w:val="24"/>
        </w:rPr>
      </w:pPr>
      <w:r w:rsidRPr="002B3A9E">
        <w:rPr>
          <w:rFonts w:ascii="Times New Roman" w:hAnsi="Times New Roman" w:cs="Times New Roman"/>
          <w:b/>
          <w:bCs/>
          <w:sz w:val="24"/>
          <w:szCs w:val="24"/>
        </w:rPr>
        <w:t>P</w:t>
      </w:r>
      <w:r w:rsidR="00301990" w:rsidRPr="002B3A9E">
        <w:rPr>
          <w:rFonts w:ascii="Times New Roman" w:hAnsi="Times New Roman" w:cs="Times New Roman"/>
          <w:b/>
          <w:bCs/>
          <w:sz w:val="24"/>
          <w:szCs w:val="24"/>
        </w:rPr>
        <w:t>unktis</w:t>
      </w:r>
      <w:r w:rsidR="00301990" w:rsidRPr="00301990">
        <w:rPr>
          <w:rFonts w:ascii="Times New Roman" w:hAnsi="Times New Roman" w:cs="Times New Roman"/>
          <w:b/>
          <w:bCs/>
          <w:sz w:val="24"/>
          <w:szCs w:val="24"/>
        </w:rPr>
        <w:t xml:space="preserve"> 2</w:t>
      </w:r>
      <w:r w:rsidR="00301990" w:rsidRPr="00301990">
        <w:rPr>
          <w:rFonts w:ascii="Times New Roman" w:hAnsi="Times New Roman" w:cs="Times New Roman"/>
          <w:sz w:val="24"/>
          <w:szCs w:val="24"/>
        </w:rPr>
        <w:t xml:space="preserve"> </w:t>
      </w:r>
      <w:r w:rsidR="00301990" w:rsidRPr="00364ACA">
        <w:rPr>
          <w:rFonts w:ascii="Times New Roman" w:hAnsi="Times New Roman" w:cs="Times New Roman"/>
          <w:bCs/>
          <w:sz w:val="24"/>
          <w:szCs w:val="24"/>
        </w:rPr>
        <w:t>sätestatakse,</w:t>
      </w:r>
      <w:r w:rsidR="00301990" w:rsidRPr="00301990">
        <w:rPr>
          <w:rFonts w:ascii="Times New Roman" w:hAnsi="Times New Roman" w:cs="Times New Roman"/>
          <w:sz w:val="24"/>
          <w:szCs w:val="24"/>
        </w:rPr>
        <w:t xml:space="preserve"> et loa peab peatama ka juhul, kui tuumakäitise seisund, katsetuste tulemused või muud ilmnenud asjaolud viitavad sellele, et tegevuse jätkamine ei ole ohutu. See võib hõlmata näiteks avastatud konstruktsioonihälbeid, süsteemide töökindluse vähenemist, ohutusbarjääride kahjustumist, kriitiliste mõõtmiste kõrvalekaldeid või uusi teadmisi riskidest, mis muudavad varasema ohutushinnangu ebapiisavaks. Loa peatamine on vajalik, et vältida tuumaohutuse </w:t>
      </w:r>
      <w:r w:rsidR="00B26932">
        <w:rPr>
          <w:rFonts w:ascii="Times New Roman" w:hAnsi="Times New Roman" w:cs="Times New Roman"/>
          <w:sz w:val="24"/>
          <w:szCs w:val="24"/>
        </w:rPr>
        <w:t xml:space="preserve">taseme </w:t>
      </w:r>
      <w:r w:rsidR="00301990" w:rsidRPr="00301990">
        <w:rPr>
          <w:rFonts w:ascii="Times New Roman" w:hAnsi="Times New Roman" w:cs="Times New Roman"/>
          <w:sz w:val="24"/>
          <w:szCs w:val="24"/>
        </w:rPr>
        <w:t>langust ja tagada, et käitamine jätkub üksnes siis, kui ohutuse tase on tagatud</w:t>
      </w:r>
      <w:r w:rsidR="006032CB">
        <w:rPr>
          <w:rFonts w:ascii="Times New Roman" w:hAnsi="Times New Roman" w:cs="Times New Roman"/>
          <w:sz w:val="24"/>
          <w:szCs w:val="24"/>
        </w:rPr>
        <w:t xml:space="preserve"> vastavalt nõuetele</w:t>
      </w:r>
      <w:r w:rsidR="00301990" w:rsidRPr="00301990">
        <w:rPr>
          <w:rFonts w:ascii="Times New Roman" w:hAnsi="Times New Roman" w:cs="Times New Roman"/>
          <w:sz w:val="24"/>
          <w:szCs w:val="24"/>
        </w:rPr>
        <w:t>.</w:t>
      </w:r>
    </w:p>
    <w:p w14:paraId="6C4FBD28" w14:textId="77777777" w:rsidR="00402DFD" w:rsidRDefault="00402DFD" w:rsidP="00402DFD">
      <w:pPr>
        <w:spacing w:after="0" w:line="240" w:lineRule="auto"/>
        <w:jc w:val="both"/>
        <w:rPr>
          <w:rFonts w:ascii="Times New Roman" w:hAnsi="Times New Roman" w:cs="Times New Roman"/>
          <w:b/>
          <w:bCs/>
          <w:sz w:val="24"/>
          <w:szCs w:val="24"/>
        </w:rPr>
      </w:pPr>
    </w:p>
    <w:p w14:paraId="1B7398BE" w14:textId="1B340D31" w:rsidR="0088267B" w:rsidRPr="0088267B" w:rsidRDefault="4F3D6B47" w:rsidP="00402DFD">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Eelnõu §  26 l</w:t>
      </w:r>
      <w:r w:rsidR="33C52E5B" w:rsidRPr="7AFF92FC">
        <w:rPr>
          <w:rFonts w:ascii="Times New Roman" w:hAnsi="Times New Roman" w:cs="Times New Roman"/>
          <w:b/>
          <w:bCs/>
          <w:sz w:val="24"/>
          <w:szCs w:val="24"/>
        </w:rPr>
        <w:t>õikes</w:t>
      </w:r>
      <w:r w:rsidR="0088267B" w:rsidRPr="0088267B">
        <w:rPr>
          <w:rFonts w:ascii="Times New Roman" w:hAnsi="Times New Roman" w:cs="Times New Roman"/>
          <w:b/>
          <w:bCs/>
          <w:sz w:val="24"/>
          <w:szCs w:val="24"/>
        </w:rPr>
        <w:t xml:space="preserve"> 2</w:t>
      </w:r>
      <w:r w:rsidR="0088267B" w:rsidRPr="0088267B">
        <w:rPr>
          <w:rFonts w:ascii="Times New Roman" w:hAnsi="Times New Roman" w:cs="Times New Roman"/>
          <w:sz w:val="24"/>
          <w:szCs w:val="24"/>
        </w:rPr>
        <w:t xml:space="preserve"> sätestatakse peatamise kestus ja lõpetamise </w:t>
      </w:r>
      <w:r w:rsidR="00A058F1">
        <w:rPr>
          <w:rFonts w:ascii="Times New Roman" w:hAnsi="Times New Roman" w:cs="Times New Roman"/>
          <w:sz w:val="24"/>
          <w:szCs w:val="24"/>
        </w:rPr>
        <w:t>reegel</w:t>
      </w:r>
      <w:r w:rsidR="0088267B" w:rsidRPr="0088267B">
        <w:rPr>
          <w:rFonts w:ascii="Times New Roman" w:hAnsi="Times New Roman" w:cs="Times New Roman"/>
          <w:sz w:val="24"/>
          <w:szCs w:val="24"/>
        </w:rPr>
        <w:t>. Loa peatamise otsus kehtib kuni peatamise aluseks olnud asjaolude kõrvaldamiseni ning pädeva asutuse otsuseni peatamise lõpetamise kohta. See tähendab, et tegevus ei taastu automaatselt, vaid üksnes pärast seda, kui käitaja on kõrvaldunud ohuolukorra, esitanud selle kohta tõendid ning pädev asutus on veendunud, et kõik tuumaohutuse nõuded on taas täidetud. Lõige tagab, et loast tulenevate õiguste taastamine toimub kontrollitud menetluses ning ohutuse puudujäägid kõrvaldatakse enne käitamise jätkamist.</w:t>
      </w:r>
    </w:p>
    <w:p w14:paraId="57271E81" w14:textId="77777777" w:rsidR="00402DFD" w:rsidRDefault="00402DFD" w:rsidP="003F39A2">
      <w:pPr>
        <w:jc w:val="both"/>
        <w:rPr>
          <w:rFonts w:ascii="Times New Roman" w:hAnsi="Times New Roman" w:cs="Times New Roman"/>
          <w:b/>
          <w:bCs/>
          <w:sz w:val="24"/>
          <w:szCs w:val="24"/>
        </w:rPr>
      </w:pPr>
    </w:p>
    <w:p w14:paraId="59874F50" w14:textId="2ED10512" w:rsidR="000C06D5" w:rsidRPr="000C06D5" w:rsidRDefault="472FCE09" w:rsidP="003F39A2">
      <w:pPr>
        <w:jc w:val="both"/>
        <w:rPr>
          <w:rFonts w:ascii="Times New Roman" w:hAnsi="Times New Roman" w:cs="Times New Roman"/>
          <w:sz w:val="24"/>
          <w:szCs w:val="24"/>
        </w:rPr>
      </w:pPr>
      <w:r w:rsidRPr="6FFC5AA8">
        <w:rPr>
          <w:rFonts w:ascii="Times New Roman" w:hAnsi="Times New Roman" w:cs="Times New Roman"/>
          <w:b/>
          <w:bCs/>
          <w:sz w:val="24"/>
          <w:szCs w:val="24"/>
        </w:rPr>
        <w:t xml:space="preserve">Eelnõu §  26  </w:t>
      </w:r>
      <w:r w:rsidRPr="207D97A5">
        <w:rPr>
          <w:rFonts w:ascii="Times New Roman" w:hAnsi="Times New Roman" w:cs="Times New Roman"/>
          <w:b/>
          <w:bCs/>
          <w:sz w:val="24"/>
          <w:szCs w:val="24"/>
        </w:rPr>
        <w:t>l</w:t>
      </w:r>
      <w:r w:rsidR="008D2B16" w:rsidRPr="207D97A5">
        <w:rPr>
          <w:rFonts w:ascii="Times New Roman" w:hAnsi="Times New Roman" w:cs="Times New Roman"/>
          <w:b/>
          <w:bCs/>
          <w:sz w:val="24"/>
          <w:szCs w:val="24"/>
        </w:rPr>
        <w:t>õige</w:t>
      </w:r>
      <w:r w:rsidR="008D2B16" w:rsidRPr="008D2B16">
        <w:rPr>
          <w:rFonts w:ascii="Times New Roman" w:hAnsi="Times New Roman" w:cs="Times New Roman"/>
          <w:b/>
          <w:bCs/>
          <w:sz w:val="24"/>
          <w:szCs w:val="24"/>
        </w:rPr>
        <w:t xml:space="preserve"> 3</w:t>
      </w:r>
      <w:r w:rsidR="008D2B16">
        <w:rPr>
          <w:rFonts w:ascii="Times New Roman" w:hAnsi="Times New Roman" w:cs="Times New Roman"/>
          <w:sz w:val="24"/>
          <w:szCs w:val="24"/>
        </w:rPr>
        <w:t xml:space="preserve"> sätestab tuumaohutusloa kehtetuks tunnistamise alused.</w:t>
      </w:r>
    </w:p>
    <w:p w14:paraId="6B84AEB6" w14:textId="0620EBA8"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06658BE6"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1</w:t>
      </w:r>
      <w:r w:rsidR="003F0C6B" w:rsidRPr="7AFF92FC">
        <w:rPr>
          <w:rFonts w:ascii="Times New Roman" w:hAnsi="Times New Roman" w:cs="Times New Roman"/>
          <w:sz w:val="24"/>
          <w:szCs w:val="24"/>
        </w:rPr>
        <w:t xml:space="preserve"> </w:t>
      </w:r>
      <w:r w:rsidR="003F0C6B" w:rsidRPr="003F0C6B">
        <w:rPr>
          <w:rFonts w:ascii="Times New Roman" w:hAnsi="Times New Roman" w:cs="Times New Roman"/>
          <w:sz w:val="24"/>
          <w:szCs w:val="24"/>
        </w:rPr>
        <w:t>sätestatakse, et tuumaohutusloa kehtetuks tunnistamine on kohustuslik juhul, kui loa omaja ei suuda tagada tuumaohutust ning rikkumine ei ole kõrvaldatav või selle kõrvaldamine ei ole mõistliku aja jooksul võimalik. Säte hõlmab olukordi, kus käitise konstruktsioonilised, tehnilised või organisatsioonilised puudused on niivõrd olulised, et ohutusnõuete täitmine ei ole enam realistlik või oleks ebaproportsionaalselt koormav. Kehtetuks tunnistamine on vajalik selleks, et vältida tegevuse jätkumist olukorras, kus ohutuse tagamiseks puuduvad tegelikud võimalused.</w:t>
      </w:r>
    </w:p>
    <w:p w14:paraId="5C2F7593" w14:textId="07088C46"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0A0BD6B3"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2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xml:space="preserve">, et luba tuleb kehtetuks tunnistada juhul, kui ilmneb, et loa andmise aluseks olnud andmed või asjaolud olid olulisel määral väärad, puudulikud või taotleja poolt varjatud. Kui õiged asjaolud oleksid loa andmise ajal toonud kaasa keeldumise ning tegelikud tingimused ei võimalda tuumaohutust tagada, ei saa luba kehtima jääda. Säte kaitseb </w:t>
      </w:r>
      <w:r w:rsidR="0061297C">
        <w:rPr>
          <w:rFonts w:ascii="Times New Roman" w:hAnsi="Times New Roman" w:cs="Times New Roman"/>
          <w:sz w:val="24"/>
          <w:szCs w:val="24"/>
        </w:rPr>
        <w:t>riigi</w:t>
      </w:r>
      <w:r w:rsidR="003F0C6B" w:rsidRPr="003F0C6B">
        <w:rPr>
          <w:rFonts w:ascii="Times New Roman" w:hAnsi="Times New Roman" w:cs="Times New Roman"/>
          <w:sz w:val="24"/>
          <w:szCs w:val="24"/>
        </w:rPr>
        <w:t xml:space="preserve"> usaldusväärsust ning välistab olukorra, kus tegevus põhineb eksitaval või puudulikul lähteinfo</w:t>
      </w:r>
      <w:r w:rsidR="00230A5A">
        <w:rPr>
          <w:rFonts w:ascii="Times New Roman" w:hAnsi="Times New Roman" w:cs="Times New Roman"/>
          <w:sz w:val="24"/>
          <w:szCs w:val="24"/>
        </w:rPr>
        <w:t>l</w:t>
      </w:r>
      <w:r w:rsidR="003F0C6B" w:rsidRPr="003F0C6B">
        <w:rPr>
          <w:rFonts w:ascii="Times New Roman" w:hAnsi="Times New Roman" w:cs="Times New Roman"/>
          <w:sz w:val="24"/>
          <w:szCs w:val="24"/>
        </w:rPr>
        <w:t>.</w:t>
      </w:r>
    </w:p>
    <w:p w14:paraId="23BE732D" w14:textId="0DABBC88"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5B17EE54"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3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et loa kehtetuks tunnistamine on vajalik, kui loa omaja rikub korduvalt või olulisel määral loatingimusi, tuumaohutusnõudeid või pädeva asutuse ettekirjutusi. Korduvad või rasked rikkumised näitavad, et loa omaja ei suuda või ei soovi täita ohutusnõuete järgimiseks vajalikke kohustusi. Säte tagab, et ohutuse tagamiseks vajalik distsipliin ja nõuete</w:t>
      </w:r>
      <w:r w:rsidR="00DE5390">
        <w:rPr>
          <w:rFonts w:ascii="Times New Roman" w:hAnsi="Times New Roman" w:cs="Times New Roman"/>
          <w:sz w:val="24"/>
          <w:szCs w:val="24"/>
        </w:rPr>
        <w:t xml:space="preserve"> </w:t>
      </w:r>
      <w:r w:rsidR="003F0C6B" w:rsidRPr="003F0C6B">
        <w:rPr>
          <w:rFonts w:ascii="Times New Roman" w:hAnsi="Times New Roman" w:cs="Times New Roman"/>
          <w:sz w:val="24"/>
          <w:szCs w:val="24"/>
        </w:rPr>
        <w:t>järgimine on reaalselt jõustatav.</w:t>
      </w:r>
    </w:p>
    <w:p w14:paraId="5C5558F7" w14:textId="37483E4F"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270E8269"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4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xml:space="preserve">, et tuumaohutusluba tuleb kehtetuks tunnistada juhul, kui loa omaja tegevus ohustab riigi julgeolekut. Säte hõlmab olukordi, kus käitaja tegevus, sidemed, otsused või käitumine võivad seada ohtu tuumamaterjali kaitse, kriitilise infrastruktuuri või rahvusvaheliste julgeolekukohustuste täitmise. Julgeolekuohuga seotud rikkumiste korral ei ole loa </w:t>
      </w:r>
      <w:r w:rsidR="00826042">
        <w:rPr>
          <w:rFonts w:ascii="Times New Roman" w:hAnsi="Times New Roman" w:cs="Times New Roman"/>
          <w:sz w:val="24"/>
          <w:szCs w:val="24"/>
        </w:rPr>
        <w:t xml:space="preserve">kehtivuse </w:t>
      </w:r>
      <w:r w:rsidR="003F0C6B" w:rsidRPr="003F0C6B">
        <w:rPr>
          <w:rFonts w:ascii="Times New Roman" w:hAnsi="Times New Roman" w:cs="Times New Roman"/>
          <w:sz w:val="24"/>
          <w:szCs w:val="24"/>
        </w:rPr>
        <w:t>jätkumine lubatav olenemata muudest tingimustest.</w:t>
      </w:r>
    </w:p>
    <w:p w14:paraId="5142F0D8" w14:textId="7DA166EF"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188C0C1F"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5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et luba tunnistatakse kehtetuks, kui loa omaja loobub tegevusest või lõpetab käitise kasutamise. Loast tulenevad õigused ja kohustused eeldavad aktiivset tuumakäitise või tuumategevuse teostamist; kui tegevus lõpeb, ei ole luba enam vajalik ega põhjendatud. Säte tagab, et registris ei püsiks kehtivaid, kuid sisuliselt kasutuid lube ning et järelevalve keskenduks tegelikult toimivatele käitistele ja tegevustele.</w:t>
      </w:r>
    </w:p>
    <w:p w14:paraId="63908E6D" w14:textId="33F836A2" w:rsidR="00AE41FD" w:rsidRPr="00255B15" w:rsidRDefault="41B8A961" w:rsidP="7AFF92FC">
      <w:pPr>
        <w:spacing w:after="0" w:line="240" w:lineRule="auto"/>
        <w:contextualSpacing/>
        <w:jc w:val="both"/>
        <w:rPr>
          <w:rFonts w:ascii="Times New Roman" w:hAnsi="Times New Roman" w:cs="Times New Roman"/>
          <w:bCs/>
          <w:sz w:val="24"/>
          <w:szCs w:val="24"/>
        </w:rPr>
      </w:pPr>
      <w:r w:rsidRPr="7AFF92FC">
        <w:rPr>
          <w:rFonts w:ascii="Times New Roman" w:hAnsi="Times New Roman" w:cs="Times New Roman"/>
          <w:b/>
          <w:bCs/>
          <w:sz w:val="24"/>
          <w:szCs w:val="24"/>
        </w:rPr>
        <w:t>Eelnõu §</w:t>
      </w:r>
      <w:r w:rsidR="008F087F" w:rsidRPr="008F087F">
        <w:rPr>
          <w:rFonts w:ascii="Times New Roman" w:hAnsi="Times New Roman" w:cs="Times New Roman"/>
          <w:b/>
          <w:bCs/>
          <w:sz w:val="24"/>
          <w:szCs w:val="24"/>
        </w:rPr>
        <w:t xml:space="preserve"> 27 </w:t>
      </w:r>
      <w:r w:rsidR="008F087F" w:rsidRPr="7AFF92FC">
        <w:rPr>
          <w:rFonts w:ascii="Times New Roman" w:hAnsi="Times New Roman" w:cs="Times New Roman"/>
          <w:sz w:val="24"/>
          <w:szCs w:val="24"/>
        </w:rPr>
        <w:t>sätestab</w:t>
      </w:r>
      <w:r w:rsidR="008F087F">
        <w:rPr>
          <w:rFonts w:ascii="Times New Roman" w:hAnsi="Times New Roman" w:cs="Times New Roman"/>
          <w:sz w:val="24"/>
          <w:szCs w:val="24"/>
        </w:rPr>
        <w:t xml:space="preserve"> </w:t>
      </w:r>
      <w:r w:rsidR="008F087F" w:rsidRPr="7AFF92FC">
        <w:rPr>
          <w:rFonts w:ascii="Times New Roman" w:eastAsia="Times New Roman" w:hAnsi="Times New Roman" w:cs="Times New Roman"/>
          <w:sz w:val="24"/>
          <w:szCs w:val="24"/>
        </w:rPr>
        <w:t>tuumaohutusloa kehtivuse peatamise või kehtetuks tunnistamise tagajärjed ja riigi õiguse sekkuda</w:t>
      </w:r>
      <w:r w:rsidR="47ECDAF9" w:rsidRPr="7AFF92FC">
        <w:rPr>
          <w:rFonts w:ascii="Times New Roman" w:eastAsia="Times New Roman" w:hAnsi="Times New Roman" w:cs="Times New Roman"/>
          <w:sz w:val="24"/>
          <w:szCs w:val="24"/>
        </w:rPr>
        <w:t xml:space="preserve"> (s</w:t>
      </w:r>
      <w:r w:rsidR="1ABFB0A7" w:rsidRPr="7AFF92FC">
        <w:rPr>
          <w:rFonts w:ascii="Times New Roman" w:hAnsi="Times New Roman" w:cs="Times New Roman"/>
          <w:sz w:val="24"/>
          <w:szCs w:val="24"/>
        </w:rPr>
        <w:t>arnane</w:t>
      </w:r>
      <w:r w:rsidR="00AE41FD" w:rsidRPr="00255B15">
        <w:rPr>
          <w:rFonts w:ascii="Times New Roman" w:hAnsi="Times New Roman" w:cs="Times New Roman"/>
          <w:bCs/>
          <w:sz w:val="24"/>
          <w:szCs w:val="24"/>
        </w:rPr>
        <w:t xml:space="preserve"> regulatsioon on kemikaaliseaduse</w:t>
      </w:r>
      <w:r w:rsidR="001C52CA">
        <w:rPr>
          <w:rFonts w:ascii="Times New Roman" w:hAnsi="Times New Roman" w:cs="Times New Roman"/>
          <w:bCs/>
          <w:sz w:val="24"/>
          <w:szCs w:val="24"/>
        </w:rPr>
        <w:t xml:space="preserve"> §-s 30</w:t>
      </w:r>
      <w:r w:rsidR="78F59CED" w:rsidRPr="7AFF92FC">
        <w:rPr>
          <w:rFonts w:ascii="Times New Roman" w:hAnsi="Times New Roman" w:cs="Times New Roman"/>
          <w:sz w:val="24"/>
          <w:szCs w:val="24"/>
        </w:rPr>
        <w:t>)</w:t>
      </w:r>
      <w:r w:rsidR="44D68C3D" w:rsidRPr="7AFF92FC">
        <w:rPr>
          <w:rFonts w:ascii="Times New Roman" w:hAnsi="Times New Roman" w:cs="Times New Roman"/>
          <w:sz w:val="24"/>
          <w:szCs w:val="24"/>
        </w:rPr>
        <w:t>.</w:t>
      </w:r>
    </w:p>
    <w:p w14:paraId="3409A70F" w14:textId="44D296AA" w:rsidR="192AC328" w:rsidRDefault="192AC328" w:rsidP="192AC328">
      <w:pPr>
        <w:spacing w:after="0" w:line="240" w:lineRule="auto"/>
        <w:contextualSpacing/>
        <w:jc w:val="both"/>
        <w:rPr>
          <w:rFonts w:ascii="Times New Roman" w:hAnsi="Times New Roman" w:cs="Times New Roman"/>
          <w:sz w:val="24"/>
          <w:szCs w:val="24"/>
        </w:rPr>
      </w:pPr>
    </w:p>
    <w:p w14:paraId="0F3AB84C" w14:textId="507B1DB8" w:rsidR="003A573C" w:rsidRPr="003A573C" w:rsidRDefault="6E037606" w:rsidP="003A573C">
      <w:pPr>
        <w:jc w:val="both"/>
        <w:rPr>
          <w:rFonts w:ascii="Times New Roman" w:hAnsi="Times New Roman" w:cs="Times New Roman"/>
          <w:sz w:val="24"/>
          <w:szCs w:val="24"/>
        </w:rPr>
      </w:pPr>
      <w:r w:rsidRPr="1EECF7AE">
        <w:rPr>
          <w:rFonts w:ascii="Times New Roman" w:hAnsi="Times New Roman" w:cs="Times New Roman"/>
          <w:b/>
          <w:bCs/>
          <w:sz w:val="24"/>
          <w:szCs w:val="24"/>
        </w:rPr>
        <w:t>Eelnõu § 27  l</w:t>
      </w:r>
      <w:r w:rsidR="003A573C" w:rsidRPr="1EECF7AE">
        <w:rPr>
          <w:rFonts w:ascii="Times New Roman" w:hAnsi="Times New Roman" w:cs="Times New Roman"/>
          <w:b/>
          <w:bCs/>
          <w:sz w:val="24"/>
          <w:szCs w:val="24"/>
        </w:rPr>
        <w:t>õikes</w:t>
      </w:r>
      <w:r w:rsidR="003A573C" w:rsidRPr="003A573C">
        <w:rPr>
          <w:rFonts w:ascii="Times New Roman" w:hAnsi="Times New Roman" w:cs="Times New Roman"/>
          <w:b/>
          <w:sz w:val="24"/>
          <w:szCs w:val="24"/>
        </w:rPr>
        <w:t xml:space="preserve"> 1</w:t>
      </w:r>
      <w:r w:rsidR="003A573C" w:rsidRPr="003A573C">
        <w:rPr>
          <w:rFonts w:ascii="Times New Roman" w:hAnsi="Times New Roman" w:cs="Times New Roman"/>
          <w:sz w:val="24"/>
          <w:szCs w:val="24"/>
        </w:rPr>
        <w:t xml:space="preserve"> sätestatakse loa omaja kohustused olukorras, kus tuumaohutusloa kehtivus on peatatud või luba on tunnistatud kehtetuks. Sätte eesmärk on tagada, et ka loata tegutsemise perioodil püsiks tuumakäitise ohutus nõutud tasemel ning puuduks võimalus, et loa omaja jätab ohutusmeetmed rakendamata, viidates loa puudumisele. Loa peatamine või kehtetuks tunnistamine ei vabasta käitajat vastutusest tagada, et tuumakütus, tuumamaterjal, rajatised ja süsteemid ei tekitaks ohtu inimeste tervisele, </w:t>
      </w:r>
      <w:r w:rsidR="00AF1E7C">
        <w:rPr>
          <w:rFonts w:ascii="Times New Roman" w:hAnsi="Times New Roman" w:cs="Times New Roman"/>
          <w:sz w:val="24"/>
          <w:szCs w:val="24"/>
        </w:rPr>
        <w:t xml:space="preserve">varale, </w:t>
      </w:r>
      <w:r w:rsidR="003A573C" w:rsidRPr="003A573C">
        <w:rPr>
          <w:rFonts w:ascii="Times New Roman" w:hAnsi="Times New Roman" w:cs="Times New Roman"/>
          <w:sz w:val="24"/>
          <w:szCs w:val="24"/>
        </w:rPr>
        <w:t>keskkonnale ega tuumajulgeolekule.</w:t>
      </w:r>
    </w:p>
    <w:p w14:paraId="5ABCFDEB" w14:textId="2DE68841" w:rsidR="003A573C" w:rsidRPr="003A573C" w:rsidRDefault="003A573C" w:rsidP="003A573C">
      <w:pPr>
        <w:jc w:val="both"/>
        <w:rPr>
          <w:rFonts w:ascii="Times New Roman" w:hAnsi="Times New Roman" w:cs="Times New Roman"/>
          <w:sz w:val="24"/>
          <w:szCs w:val="24"/>
        </w:rPr>
      </w:pPr>
      <w:r w:rsidRPr="002634E3">
        <w:rPr>
          <w:rFonts w:ascii="Times New Roman" w:hAnsi="Times New Roman" w:cs="Times New Roman"/>
          <w:sz w:val="24"/>
          <w:szCs w:val="24"/>
        </w:rPr>
        <w:t>Sätte teine osa piirab käitise ja tuumamaterjali kasutamist üksnes ulatuses, mis on vältimatult vajalik ohutuse tagamiseks. See tähendab, et käitaja kuid peab säilitama kõik meetmed, mis on vajalikud reaktiivsuse kontrollimiseks, jääksoojuste eemaldamiseks, radioaktiivse materjali ohutuks hoiustamiseks, füüsilise kaitse tagamiseks ja muude kriitiliste ohutusfunktsioonide täitmiseks. Säte välistab olukorra, kus käitaja kasutaks peatatud või kehtetu loaga tegutsemise aega laiemateks tegevusteks, mis võivad ohutust mõjutada.</w:t>
      </w:r>
    </w:p>
    <w:p w14:paraId="77C991D8" w14:textId="7E8139D9" w:rsidR="00DD15C2" w:rsidRDefault="6A19383F" w:rsidP="00DD15C2">
      <w:pPr>
        <w:jc w:val="both"/>
        <w:rPr>
          <w:rFonts w:ascii="Times New Roman" w:hAnsi="Times New Roman" w:cs="Times New Roman"/>
          <w:sz w:val="24"/>
          <w:szCs w:val="24"/>
        </w:rPr>
      </w:pPr>
      <w:r w:rsidRPr="726E1CCE">
        <w:rPr>
          <w:rFonts w:ascii="Times New Roman" w:hAnsi="Times New Roman" w:cs="Times New Roman"/>
          <w:b/>
          <w:bCs/>
          <w:sz w:val="24"/>
          <w:szCs w:val="24"/>
        </w:rPr>
        <w:t>Eelnõu § 27  l</w:t>
      </w:r>
      <w:r w:rsidR="00DD15C2" w:rsidRPr="726E1CCE">
        <w:rPr>
          <w:rFonts w:ascii="Times New Roman" w:hAnsi="Times New Roman" w:cs="Times New Roman"/>
          <w:b/>
          <w:bCs/>
          <w:sz w:val="24"/>
          <w:szCs w:val="24"/>
        </w:rPr>
        <w:t>õikes</w:t>
      </w:r>
      <w:r w:rsidR="00DD15C2" w:rsidRPr="00DD15C2">
        <w:rPr>
          <w:rFonts w:ascii="Times New Roman" w:hAnsi="Times New Roman" w:cs="Times New Roman"/>
          <w:b/>
          <w:sz w:val="24"/>
          <w:szCs w:val="24"/>
        </w:rPr>
        <w:t xml:space="preserve"> 2</w:t>
      </w:r>
      <w:r w:rsidR="00DD15C2" w:rsidRPr="00DD15C2">
        <w:rPr>
          <w:rFonts w:ascii="Times New Roman" w:hAnsi="Times New Roman" w:cs="Times New Roman"/>
          <w:sz w:val="24"/>
          <w:szCs w:val="24"/>
        </w:rPr>
        <w:t xml:space="preserve"> antakse pädevale asutusele õigus rakendada asendustäitmist juhul, kui loa omaja ei täida lõikes 1 sätestatud kohustusi või kui tema tegevusetus võib põhjustada ohtu inimese tervisele, </w:t>
      </w:r>
      <w:r w:rsidR="00ED0D0F">
        <w:rPr>
          <w:rFonts w:ascii="Times New Roman" w:hAnsi="Times New Roman" w:cs="Times New Roman"/>
          <w:sz w:val="24"/>
          <w:szCs w:val="24"/>
        </w:rPr>
        <w:t xml:space="preserve">varale, </w:t>
      </w:r>
      <w:r w:rsidR="00DD15C2" w:rsidRPr="00DD15C2">
        <w:rPr>
          <w:rFonts w:ascii="Times New Roman" w:hAnsi="Times New Roman" w:cs="Times New Roman"/>
          <w:sz w:val="24"/>
          <w:szCs w:val="24"/>
        </w:rPr>
        <w:t>keskkonnale või tuumajulgeolekule. Asendustäitmise ja sunniraha seaduse kohaldamine võimaldab pädeval asutusel ise korraldada vältimatult vajalike ohutusmeetmete rakendamise ning nõuda kulude hüvitamist loa omajalt.</w:t>
      </w:r>
    </w:p>
    <w:p w14:paraId="41CEC3DA" w14:textId="24E75F14" w:rsidR="00DD15C2" w:rsidRDefault="00DD15C2" w:rsidP="00DD15C2">
      <w:pPr>
        <w:jc w:val="both"/>
        <w:rPr>
          <w:rFonts w:ascii="Times New Roman" w:hAnsi="Times New Roman" w:cs="Times New Roman"/>
          <w:sz w:val="24"/>
          <w:szCs w:val="24"/>
        </w:rPr>
      </w:pPr>
      <w:r w:rsidRPr="00DD15C2">
        <w:rPr>
          <w:rFonts w:ascii="Times New Roman" w:hAnsi="Times New Roman" w:cs="Times New Roman"/>
          <w:sz w:val="24"/>
          <w:szCs w:val="24"/>
        </w:rPr>
        <w:t xml:space="preserve">Sätte eesmärk on tagada, et tuumaohutus ei sõltu üksnes loa omaja hoolsusest. Tuumakäitise ohutuse tagamine on riiklikult kriitiline ülesanne ning olukorras, kus loa omaja ei suuda </w:t>
      </w:r>
      <w:r w:rsidR="005C2767">
        <w:rPr>
          <w:rFonts w:ascii="Times New Roman" w:hAnsi="Times New Roman" w:cs="Times New Roman"/>
          <w:sz w:val="24"/>
          <w:szCs w:val="24"/>
        </w:rPr>
        <w:t>täita vajalikke ohutusnõudeid</w:t>
      </w:r>
      <w:r w:rsidRPr="00DD15C2">
        <w:rPr>
          <w:rFonts w:ascii="Times New Roman" w:hAnsi="Times New Roman" w:cs="Times New Roman"/>
          <w:sz w:val="24"/>
          <w:szCs w:val="24"/>
        </w:rPr>
        <w:t xml:space="preserve">, peab pädeval asutusel olema õigus viivitamatult sekkuda ja tagada ohu kõrvaldamine või leevendamine. </w:t>
      </w:r>
      <w:r w:rsidR="004B2757">
        <w:rPr>
          <w:rFonts w:ascii="Times New Roman" w:hAnsi="Times New Roman" w:cs="Times New Roman"/>
          <w:sz w:val="24"/>
          <w:szCs w:val="24"/>
        </w:rPr>
        <w:t>See</w:t>
      </w:r>
      <w:r w:rsidRPr="00DD15C2">
        <w:rPr>
          <w:rFonts w:ascii="Times New Roman" w:hAnsi="Times New Roman" w:cs="Times New Roman"/>
          <w:sz w:val="24"/>
          <w:szCs w:val="24"/>
        </w:rPr>
        <w:t xml:space="preserve"> vastab IAEA ohutusstandardite nõudele, mille kohaselt </w:t>
      </w:r>
      <w:r w:rsidR="001B5D90">
        <w:rPr>
          <w:rFonts w:ascii="Times New Roman" w:hAnsi="Times New Roman" w:cs="Times New Roman"/>
          <w:sz w:val="24"/>
          <w:szCs w:val="24"/>
        </w:rPr>
        <w:t>on</w:t>
      </w:r>
      <w:r w:rsidRPr="00DD15C2">
        <w:rPr>
          <w:rFonts w:ascii="Times New Roman" w:hAnsi="Times New Roman" w:cs="Times New Roman"/>
          <w:sz w:val="24"/>
          <w:szCs w:val="24"/>
        </w:rPr>
        <w:t xml:space="preserve"> </w:t>
      </w:r>
      <w:r w:rsidR="00D4234A">
        <w:rPr>
          <w:rFonts w:ascii="Times New Roman" w:hAnsi="Times New Roman" w:cs="Times New Roman"/>
          <w:sz w:val="24"/>
          <w:szCs w:val="24"/>
        </w:rPr>
        <w:t>riigil</w:t>
      </w:r>
      <w:r w:rsidRPr="00DD15C2">
        <w:rPr>
          <w:rFonts w:ascii="Times New Roman" w:hAnsi="Times New Roman" w:cs="Times New Roman"/>
          <w:sz w:val="24"/>
          <w:szCs w:val="24"/>
        </w:rPr>
        <w:t xml:space="preserve"> </w:t>
      </w:r>
      <w:r w:rsidR="00005C32">
        <w:rPr>
          <w:rFonts w:ascii="Times New Roman" w:hAnsi="Times New Roman" w:cs="Times New Roman"/>
          <w:sz w:val="24"/>
          <w:szCs w:val="24"/>
        </w:rPr>
        <w:t>ultimatiivne vastutus</w:t>
      </w:r>
      <w:r w:rsidRPr="00DD15C2">
        <w:rPr>
          <w:rFonts w:ascii="Times New Roman" w:hAnsi="Times New Roman" w:cs="Times New Roman"/>
          <w:sz w:val="24"/>
          <w:szCs w:val="24"/>
        </w:rPr>
        <w:t xml:space="preserve"> </w:t>
      </w:r>
      <w:r w:rsidR="000847AB">
        <w:rPr>
          <w:rFonts w:ascii="Times New Roman" w:hAnsi="Times New Roman" w:cs="Times New Roman"/>
          <w:sz w:val="24"/>
          <w:szCs w:val="24"/>
        </w:rPr>
        <w:t>(</w:t>
      </w:r>
      <w:proofErr w:type="spellStart"/>
      <w:r w:rsidRPr="00DD15C2">
        <w:rPr>
          <w:rFonts w:ascii="Times New Roman" w:hAnsi="Times New Roman" w:cs="Times New Roman"/>
          <w:i/>
          <w:sz w:val="24"/>
          <w:szCs w:val="24"/>
        </w:rPr>
        <w:t>ultimate</w:t>
      </w:r>
      <w:proofErr w:type="spellEnd"/>
      <w:r w:rsidRPr="00DD15C2">
        <w:rPr>
          <w:rFonts w:ascii="Times New Roman" w:hAnsi="Times New Roman" w:cs="Times New Roman"/>
          <w:i/>
          <w:sz w:val="24"/>
          <w:szCs w:val="24"/>
        </w:rPr>
        <w:t xml:space="preserve"> </w:t>
      </w:r>
      <w:proofErr w:type="spellStart"/>
      <w:r w:rsidR="000847AB" w:rsidRPr="00D4234A">
        <w:rPr>
          <w:rFonts w:ascii="Times New Roman" w:hAnsi="Times New Roman" w:cs="Times New Roman"/>
          <w:i/>
          <w:sz w:val="24"/>
          <w:szCs w:val="24"/>
        </w:rPr>
        <w:t>responsibility</w:t>
      </w:r>
      <w:proofErr w:type="spellEnd"/>
      <w:r w:rsidR="00D4234A">
        <w:rPr>
          <w:rFonts w:ascii="Times New Roman" w:hAnsi="Times New Roman" w:cs="Times New Roman"/>
          <w:sz w:val="24"/>
          <w:szCs w:val="24"/>
        </w:rPr>
        <w:t xml:space="preserve">), kui käitaja </w:t>
      </w:r>
      <w:r w:rsidR="00B371F6">
        <w:rPr>
          <w:rFonts w:ascii="Times New Roman" w:hAnsi="Times New Roman" w:cs="Times New Roman"/>
          <w:sz w:val="24"/>
          <w:szCs w:val="24"/>
        </w:rPr>
        <w:t>ei saa oma loakohus</w:t>
      </w:r>
      <w:r w:rsidR="00957384">
        <w:rPr>
          <w:rFonts w:ascii="Times New Roman" w:hAnsi="Times New Roman" w:cs="Times New Roman"/>
          <w:sz w:val="24"/>
          <w:szCs w:val="24"/>
        </w:rPr>
        <w:t>tuste täitmisega hakkama</w:t>
      </w:r>
      <w:r w:rsidRPr="00DD15C2">
        <w:rPr>
          <w:rFonts w:ascii="Times New Roman" w:hAnsi="Times New Roman" w:cs="Times New Roman"/>
          <w:sz w:val="24"/>
          <w:szCs w:val="24"/>
        </w:rPr>
        <w:t xml:space="preserve">, sealhulgas õigus rakendada abinõusid </w:t>
      </w:r>
      <w:r w:rsidR="00FB241D">
        <w:rPr>
          <w:rFonts w:ascii="Times New Roman" w:hAnsi="Times New Roman" w:cs="Times New Roman"/>
          <w:sz w:val="24"/>
          <w:szCs w:val="24"/>
        </w:rPr>
        <w:t>käitajast</w:t>
      </w:r>
      <w:r w:rsidRPr="00DD15C2">
        <w:rPr>
          <w:rFonts w:ascii="Times New Roman" w:hAnsi="Times New Roman" w:cs="Times New Roman"/>
          <w:sz w:val="24"/>
          <w:szCs w:val="24"/>
        </w:rPr>
        <w:t xml:space="preserve"> sõltumatult.</w:t>
      </w:r>
      <w:r w:rsidR="00FB241D">
        <w:rPr>
          <w:rFonts w:ascii="Times New Roman" w:hAnsi="Times New Roman" w:cs="Times New Roman"/>
          <w:sz w:val="24"/>
          <w:szCs w:val="24"/>
        </w:rPr>
        <w:t xml:space="preserve"> </w:t>
      </w:r>
      <w:r w:rsidRPr="00DD15C2">
        <w:rPr>
          <w:rFonts w:ascii="Times New Roman" w:hAnsi="Times New Roman" w:cs="Times New Roman"/>
          <w:sz w:val="24"/>
          <w:szCs w:val="24"/>
        </w:rPr>
        <w:t>Lõige tagab, et tuumakäitis püsib kontrolli all ka siis, kui loa omaja ei täida oma kohustusi, ning võimaldab riigil vältida ohtlikke olukordi, tegutsedes kiiresti ja tõhusalt.</w:t>
      </w:r>
    </w:p>
    <w:p w14:paraId="294D5B5E" w14:textId="01AEAB1F" w:rsidR="008458FC" w:rsidRPr="00FD2708" w:rsidRDefault="02B7917A" w:rsidP="008458FC">
      <w:pPr>
        <w:jc w:val="both"/>
        <w:rPr>
          <w:rFonts w:ascii="Times New Roman" w:hAnsi="Times New Roman" w:cs="Times New Roman"/>
          <w:b/>
          <w:bCs/>
          <w:sz w:val="24"/>
          <w:szCs w:val="24"/>
        </w:rPr>
      </w:pPr>
      <w:r w:rsidRPr="7AFF92FC">
        <w:rPr>
          <w:rFonts w:ascii="Times New Roman" w:hAnsi="Times New Roman" w:cs="Times New Roman"/>
          <w:b/>
          <w:bCs/>
          <w:sz w:val="24"/>
          <w:szCs w:val="24"/>
        </w:rPr>
        <w:t>Eelnõu §</w:t>
      </w:r>
      <w:r w:rsidR="008458FC" w:rsidRPr="00FD2708">
        <w:rPr>
          <w:rFonts w:ascii="Times New Roman" w:hAnsi="Times New Roman" w:cs="Times New Roman"/>
          <w:b/>
          <w:bCs/>
          <w:sz w:val="24"/>
          <w:szCs w:val="24"/>
        </w:rPr>
        <w:t xml:space="preserve"> 28 </w:t>
      </w:r>
      <w:r w:rsidR="008458FC" w:rsidRPr="7AFF92FC">
        <w:rPr>
          <w:rFonts w:ascii="Times New Roman" w:hAnsi="Times New Roman" w:cs="Times New Roman"/>
          <w:sz w:val="24"/>
          <w:szCs w:val="24"/>
        </w:rPr>
        <w:t xml:space="preserve">sätestab tuumaohutusloa </w:t>
      </w:r>
      <w:proofErr w:type="spellStart"/>
      <w:r w:rsidR="008458FC" w:rsidRPr="7AFF92FC">
        <w:rPr>
          <w:rFonts w:ascii="Times New Roman" w:hAnsi="Times New Roman" w:cs="Times New Roman"/>
          <w:sz w:val="24"/>
          <w:szCs w:val="24"/>
        </w:rPr>
        <w:t>üldkohustused</w:t>
      </w:r>
      <w:proofErr w:type="spellEnd"/>
      <w:r w:rsidR="008458FC" w:rsidRPr="7AFF92FC">
        <w:rPr>
          <w:rFonts w:ascii="Times New Roman" w:hAnsi="Times New Roman" w:cs="Times New Roman"/>
          <w:sz w:val="24"/>
          <w:szCs w:val="24"/>
        </w:rPr>
        <w:t>.</w:t>
      </w:r>
    </w:p>
    <w:p w14:paraId="7A46F040" w14:textId="3D52112A" w:rsidR="00A21DCC" w:rsidRPr="00A21DCC" w:rsidRDefault="00A21DCC" w:rsidP="00A21DCC">
      <w:pPr>
        <w:jc w:val="both"/>
        <w:rPr>
          <w:rFonts w:ascii="Times New Roman" w:hAnsi="Times New Roman" w:cs="Times New Roman"/>
          <w:sz w:val="24"/>
          <w:szCs w:val="24"/>
        </w:rPr>
      </w:pPr>
      <w:r w:rsidRPr="00A21DCC">
        <w:rPr>
          <w:rFonts w:ascii="Times New Roman" w:hAnsi="Times New Roman" w:cs="Times New Roman"/>
          <w:sz w:val="24"/>
          <w:szCs w:val="24"/>
        </w:rPr>
        <w:t xml:space="preserve">Paragrahv sätestab tuumaohutusloa omaja üldised ja läbivad kohustused, mis moodustavad tuumaohutuse tagamise aluspõhimõtted kõigi tuumakütusetsükli etappide jooksul. Sätte eesmärk on kinnitada seaduse tasandil see, et tuumaohutus ja tuumakäitise ohutu toimimine sõltuvad eeskätt </w:t>
      </w:r>
      <w:r w:rsidR="00882611">
        <w:rPr>
          <w:rFonts w:ascii="Times New Roman" w:hAnsi="Times New Roman" w:cs="Times New Roman"/>
          <w:sz w:val="24"/>
          <w:szCs w:val="24"/>
        </w:rPr>
        <w:t xml:space="preserve">loa omaja </w:t>
      </w:r>
      <w:r w:rsidRPr="00A21DCC">
        <w:rPr>
          <w:rFonts w:ascii="Times New Roman" w:hAnsi="Times New Roman" w:cs="Times New Roman"/>
          <w:sz w:val="24"/>
          <w:szCs w:val="24"/>
        </w:rPr>
        <w:t>professionaalsest suutlikkusest, vastutustundlikust tegevusest, kvaliteedijuhtimisest ja ressursiotsustest ning et käitaja vastutus on kõikehõlmav ja ei ole ülekantav kolmandatele isikutele. Selline käsitlus lähtub Euratom tuumaohutuse direktiivist, mille kohaselt jääb esmane vastutus tuumaohutuse tagamise eest tuumakäitise käitajale kogu käitise elukaare vältel.</w:t>
      </w:r>
    </w:p>
    <w:p w14:paraId="0E7BB267" w14:textId="69686D1C" w:rsidR="00A21DCC" w:rsidRPr="00A21DCC" w:rsidRDefault="4F636D61" w:rsidP="00A21DCC">
      <w:pPr>
        <w:jc w:val="both"/>
        <w:rPr>
          <w:rFonts w:ascii="Times New Roman" w:hAnsi="Times New Roman" w:cs="Times New Roman"/>
          <w:sz w:val="24"/>
          <w:szCs w:val="24"/>
        </w:rPr>
      </w:pPr>
      <w:r w:rsidRPr="7AFF92FC">
        <w:rPr>
          <w:rFonts w:ascii="Times New Roman" w:hAnsi="Times New Roman" w:cs="Times New Roman"/>
          <w:b/>
          <w:bCs/>
          <w:sz w:val="24"/>
          <w:szCs w:val="24"/>
        </w:rPr>
        <w:t>Eelnõu § 28  l</w:t>
      </w:r>
      <w:r w:rsidR="78BD2ECA" w:rsidRPr="7AFF92FC">
        <w:rPr>
          <w:rFonts w:ascii="Times New Roman" w:hAnsi="Times New Roman" w:cs="Times New Roman"/>
          <w:b/>
          <w:bCs/>
          <w:sz w:val="24"/>
          <w:szCs w:val="24"/>
        </w:rPr>
        <w:t>õikes</w:t>
      </w:r>
      <w:r w:rsidR="78BD2ECA" w:rsidRPr="7AFF92FC">
        <w:rPr>
          <w:rFonts w:ascii="Times New Roman" w:hAnsi="Times New Roman" w:cs="Times New Roman"/>
          <w:sz w:val="24"/>
          <w:szCs w:val="24"/>
        </w:rPr>
        <w:t xml:space="preserve"> </w:t>
      </w:r>
      <w:r w:rsidR="65E58509" w:rsidRPr="7AFF92FC">
        <w:rPr>
          <w:rFonts w:ascii="Times New Roman" w:hAnsi="Times New Roman" w:cs="Times New Roman"/>
          <w:b/>
          <w:bCs/>
          <w:sz w:val="24"/>
          <w:szCs w:val="24"/>
        </w:rPr>
        <w:t>1</w:t>
      </w:r>
      <w:r w:rsidR="00A21DCC" w:rsidRPr="7AFF92FC">
        <w:rPr>
          <w:rFonts w:ascii="Times New Roman" w:hAnsi="Times New Roman" w:cs="Times New Roman"/>
          <w:b/>
          <w:sz w:val="24"/>
          <w:szCs w:val="24"/>
        </w:rPr>
        <w:t xml:space="preserve"> </w:t>
      </w:r>
      <w:r w:rsidR="00A21DCC" w:rsidRPr="00364ACA">
        <w:rPr>
          <w:rFonts w:ascii="Times New Roman" w:hAnsi="Times New Roman" w:cs="Times New Roman"/>
          <w:bCs/>
          <w:sz w:val="24"/>
          <w:szCs w:val="24"/>
        </w:rPr>
        <w:t>rõhutatakse,</w:t>
      </w:r>
      <w:r w:rsidR="00A21DCC" w:rsidRPr="00A21DCC">
        <w:rPr>
          <w:rFonts w:ascii="Times New Roman" w:hAnsi="Times New Roman" w:cs="Times New Roman"/>
          <w:sz w:val="24"/>
          <w:szCs w:val="24"/>
        </w:rPr>
        <w:t xml:space="preserve"> et käitaja peab tagama nii tuumakäitise konstruktsiooni, tehnoloogilise lahenduse kui ka projektilahenduste vastavuse kohaldatavatele ohutusnõuetele. See tähendab, et ohutus peab olema integreeritud nii projekteerimisetappi, ehitusprotsessi kui ka käitamise ja </w:t>
      </w:r>
      <w:proofErr w:type="spellStart"/>
      <w:r w:rsidR="00A21DCC" w:rsidRPr="00A21DCC">
        <w:rPr>
          <w:rFonts w:ascii="Times New Roman" w:hAnsi="Times New Roman" w:cs="Times New Roman"/>
          <w:sz w:val="24"/>
          <w:szCs w:val="24"/>
        </w:rPr>
        <w:t>dekomisjoneerimise</w:t>
      </w:r>
      <w:proofErr w:type="spellEnd"/>
      <w:r w:rsidR="00A21DCC" w:rsidRPr="00A21DCC">
        <w:rPr>
          <w:rFonts w:ascii="Times New Roman" w:hAnsi="Times New Roman" w:cs="Times New Roman"/>
          <w:sz w:val="24"/>
          <w:szCs w:val="24"/>
        </w:rPr>
        <w:t xml:space="preserve"> perioodi. Käitaja ülesanne ei piirdu üksnes olemasolevate süsteemide korrashoiuga, vaid hõlmab ka kohustust tagada ohutuse seisukohast piisavad tehnilised lahendused enne käitamise alustamist ning ne</w:t>
      </w:r>
      <w:r w:rsidR="00D072CD">
        <w:rPr>
          <w:rFonts w:ascii="Times New Roman" w:hAnsi="Times New Roman" w:cs="Times New Roman"/>
          <w:sz w:val="24"/>
          <w:szCs w:val="24"/>
        </w:rPr>
        <w:t>id</w:t>
      </w:r>
      <w:r w:rsidR="00A21DCC" w:rsidRPr="00A21DCC">
        <w:rPr>
          <w:rFonts w:ascii="Times New Roman" w:hAnsi="Times New Roman" w:cs="Times New Roman"/>
          <w:sz w:val="24"/>
          <w:szCs w:val="24"/>
        </w:rPr>
        <w:t xml:space="preserve"> pidev</w:t>
      </w:r>
      <w:r w:rsidR="00D072CD">
        <w:rPr>
          <w:rFonts w:ascii="Times New Roman" w:hAnsi="Times New Roman" w:cs="Times New Roman"/>
          <w:sz w:val="24"/>
          <w:szCs w:val="24"/>
        </w:rPr>
        <w:t>alt</w:t>
      </w:r>
      <w:r w:rsidR="00A21DCC" w:rsidRPr="00A21DCC">
        <w:rPr>
          <w:rFonts w:ascii="Times New Roman" w:hAnsi="Times New Roman" w:cs="Times New Roman"/>
          <w:sz w:val="24"/>
          <w:szCs w:val="24"/>
        </w:rPr>
        <w:t xml:space="preserve"> paran</w:t>
      </w:r>
      <w:r w:rsidR="00D072CD">
        <w:rPr>
          <w:rFonts w:ascii="Times New Roman" w:hAnsi="Times New Roman" w:cs="Times New Roman"/>
          <w:sz w:val="24"/>
          <w:szCs w:val="24"/>
        </w:rPr>
        <w:t>dada</w:t>
      </w:r>
      <w:r w:rsidR="00A21DCC" w:rsidRPr="00A21DCC">
        <w:rPr>
          <w:rFonts w:ascii="Times New Roman" w:hAnsi="Times New Roman" w:cs="Times New Roman"/>
          <w:sz w:val="24"/>
          <w:szCs w:val="24"/>
        </w:rPr>
        <w:t xml:space="preserve"> ja kohanda</w:t>
      </w:r>
      <w:r w:rsidR="00D072CD">
        <w:rPr>
          <w:rFonts w:ascii="Times New Roman" w:hAnsi="Times New Roman" w:cs="Times New Roman"/>
          <w:sz w:val="24"/>
          <w:szCs w:val="24"/>
        </w:rPr>
        <w:t>da</w:t>
      </w:r>
      <w:r w:rsidR="00A21DCC" w:rsidRPr="00A21DCC">
        <w:rPr>
          <w:rFonts w:ascii="Times New Roman" w:hAnsi="Times New Roman" w:cs="Times New Roman"/>
          <w:sz w:val="24"/>
          <w:szCs w:val="24"/>
        </w:rPr>
        <w:t xml:space="preserve"> kogu </w:t>
      </w:r>
      <w:r w:rsidR="001549CD">
        <w:rPr>
          <w:rFonts w:ascii="Times New Roman" w:hAnsi="Times New Roman" w:cs="Times New Roman"/>
          <w:sz w:val="24"/>
          <w:szCs w:val="24"/>
        </w:rPr>
        <w:t xml:space="preserve">tuumakäitise </w:t>
      </w:r>
      <w:r w:rsidR="00A21DCC" w:rsidRPr="00A21DCC">
        <w:rPr>
          <w:rFonts w:ascii="Times New Roman" w:hAnsi="Times New Roman" w:cs="Times New Roman"/>
          <w:sz w:val="24"/>
          <w:szCs w:val="24"/>
        </w:rPr>
        <w:t>elukaare vältel.</w:t>
      </w:r>
    </w:p>
    <w:p w14:paraId="3A77C34E" w14:textId="2B808F62" w:rsidR="00A21DCC" w:rsidRPr="00A21DCC" w:rsidRDefault="1256BBD8" w:rsidP="00A21DCC">
      <w:pPr>
        <w:jc w:val="both"/>
        <w:rPr>
          <w:rFonts w:ascii="Times New Roman" w:hAnsi="Times New Roman" w:cs="Times New Roman"/>
          <w:sz w:val="24"/>
          <w:szCs w:val="24"/>
        </w:rPr>
      </w:pPr>
      <w:r w:rsidRPr="7AFF92FC">
        <w:rPr>
          <w:rFonts w:ascii="Times New Roman" w:hAnsi="Times New Roman" w:cs="Times New Roman"/>
          <w:b/>
          <w:bCs/>
          <w:sz w:val="24"/>
          <w:szCs w:val="24"/>
        </w:rPr>
        <w:t>Eelnõu § 28  l</w:t>
      </w:r>
      <w:r w:rsidR="78BD2ECA" w:rsidRPr="7AFF92FC">
        <w:rPr>
          <w:rFonts w:ascii="Times New Roman" w:hAnsi="Times New Roman" w:cs="Times New Roman"/>
          <w:b/>
          <w:bCs/>
          <w:sz w:val="24"/>
          <w:szCs w:val="24"/>
        </w:rPr>
        <w:t>õikes</w:t>
      </w:r>
      <w:r w:rsidR="11867B29" w:rsidRPr="7AFF92FC">
        <w:rPr>
          <w:rFonts w:ascii="Times New Roman" w:hAnsi="Times New Roman" w:cs="Times New Roman"/>
          <w:b/>
          <w:bCs/>
          <w:sz w:val="24"/>
          <w:szCs w:val="24"/>
        </w:rPr>
        <w:t xml:space="preserve"> 2</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 xml:space="preserve">kehtestatakse kohustus rakendada kvaliteedijuhtimissüsteemi, mis katab kõik tegevused, mis võivad mõjutada tuumaohutust või -julgeolekut. Nõue hõlmab süsteemseid protseduure, ressursside juhtimist, otsustusprotsesside läbipaistvust ja kontrollimehhanisme. Kvaliteedijuhtimissüsteemi eesmärk on tagada, et käitaja tegevus oleks prognoositav, </w:t>
      </w:r>
      <w:r w:rsidR="00BB12D8">
        <w:rPr>
          <w:rFonts w:ascii="Times New Roman" w:hAnsi="Times New Roman" w:cs="Times New Roman"/>
          <w:sz w:val="24"/>
          <w:szCs w:val="24"/>
        </w:rPr>
        <w:t>korrastatud</w:t>
      </w:r>
      <w:r w:rsidR="00A21DCC" w:rsidRPr="00A21DCC">
        <w:rPr>
          <w:rFonts w:ascii="Times New Roman" w:hAnsi="Times New Roman" w:cs="Times New Roman"/>
          <w:sz w:val="24"/>
          <w:szCs w:val="24"/>
        </w:rPr>
        <w:t xml:space="preserve"> ning vastaks kindlaksmääratud ohutusstandarditele. Säte on kooskõlas IAEA ohutusstandarditega, mis eeldavad terviklikku juhtimissüsteemi (</w:t>
      </w:r>
      <w:proofErr w:type="spellStart"/>
      <w:r w:rsidR="00A21DCC" w:rsidRPr="00A21DCC">
        <w:rPr>
          <w:rFonts w:ascii="Times New Roman" w:hAnsi="Times New Roman" w:cs="Times New Roman"/>
          <w:sz w:val="24"/>
          <w:szCs w:val="24"/>
        </w:rPr>
        <w:t>management</w:t>
      </w:r>
      <w:proofErr w:type="spellEnd"/>
      <w:r w:rsidR="00A21DCC" w:rsidRPr="00A21DCC">
        <w:rPr>
          <w:rFonts w:ascii="Times New Roman" w:hAnsi="Times New Roman" w:cs="Times New Roman"/>
          <w:sz w:val="24"/>
          <w:szCs w:val="24"/>
        </w:rPr>
        <w:t xml:space="preserve"> </w:t>
      </w:r>
      <w:proofErr w:type="spellStart"/>
      <w:r w:rsidR="00A21DCC" w:rsidRPr="00A21DCC">
        <w:rPr>
          <w:rFonts w:ascii="Times New Roman" w:hAnsi="Times New Roman" w:cs="Times New Roman"/>
          <w:sz w:val="24"/>
          <w:szCs w:val="24"/>
        </w:rPr>
        <w:t>system</w:t>
      </w:r>
      <w:proofErr w:type="spellEnd"/>
      <w:r w:rsidR="00A21DCC" w:rsidRPr="00A21DCC">
        <w:rPr>
          <w:rFonts w:ascii="Times New Roman" w:hAnsi="Times New Roman" w:cs="Times New Roman"/>
          <w:sz w:val="24"/>
          <w:szCs w:val="24"/>
        </w:rPr>
        <w:t>) rakendamist nii ohutuse, julgeoleku kui ka kvaliteedi tagamiseks.</w:t>
      </w:r>
    </w:p>
    <w:p w14:paraId="1F8C4F6B" w14:textId="77743C8B" w:rsidR="00A21DCC" w:rsidRPr="00A21DCC" w:rsidRDefault="1D8AED01" w:rsidP="00A21DCC">
      <w:pPr>
        <w:jc w:val="both"/>
        <w:rPr>
          <w:rFonts w:ascii="Times New Roman" w:hAnsi="Times New Roman" w:cs="Times New Roman"/>
          <w:sz w:val="24"/>
          <w:szCs w:val="24"/>
        </w:rPr>
      </w:pPr>
      <w:r w:rsidRPr="7AFF92FC">
        <w:rPr>
          <w:rFonts w:ascii="Times New Roman" w:hAnsi="Times New Roman" w:cs="Times New Roman"/>
          <w:b/>
          <w:bCs/>
          <w:sz w:val="24"/>
          <w:szCs w:val="24"/>
        </w:rPr>
        <w:t>Eelnõu § 28  l</w:t>
      </w:r>
      <w:r w:rsidR="78BD2ECA" w:rsidRPr="7AFF92FC">
        <w:rPr>
          <w:rFonts w:ascii="Times New Roman" w:hAnsi="Times New Roman" w:cs="Times New Roman"/>
          <w:b/>
          <w:bCs/>
          <w:sz w:val="24"/>
          <w:szCs w:val="24"/>
        </w:rPr>
        <w:t>õike</w:t>
      </w:r>
      <w:r w:rsidR="246E8590" w:rsidRPr="7AFF92FC">
        <w:rPr>
          <w:rFonts w:ascii="Times New Roman" w:hAnsi="Times New Roman" w:cs="Times New Roman"/>
          <w:b/>
          <w:bCs/>
          <w:sz w:val="24"/>
          <w:szCs w:val="24"/>
        </w:rPr>
        <w:t>s 3</w:t>
      </w:r>
      <w:r w:rsidR="78BD2ECA" w:rsidRPr="7AFF92FC">
        <w:rPr>
          <w:rFonts w:ascii="Times New Roman" w:hAnsi="Times New Roman" w:cs="Times New Roman"/>
          <w:sz w:val="24"/>
          <w:szCs w:val="24"/>
        </w:rPr>
        <w:t xml:space="preserve"> </w:t>
      </w:r>
      <w:r w:rsidR="2C59245B" w:rsidRPr="7AFF92FC">
        <w:rPr>
          <w:rFonts w:ascii="Times New Roman" w:hAnsi="Times New Roman" w:cs="Times New Roman"/>
          <w:sz w:val="24"/>
          <w:szCs w:val="24"/>
        </w:rPr>
        <w:t>sä</w:t>
      </w:r>
      <w:r w:rsidR="78BD2ECA" w:rsidRPr="7AFF92FC">
        <w:rPr>
          <w:rFonts w:ascii="Times New Roman" w:hAnsi="Times New Roman" w:cs="Times New Roman"/>
          <w:sz w:val="24"/>
          <w:szCs w:val="24"/>
        </w:rPr>
        <w:t>t</w:t>
      </w:r>
      <w:r w:rsidR="2C59245B" w:rsidRPr="7AFF92FC">
        <w:rPr>
          <w:rFonts w:ascii="Times New Roman" w:hAnsi="Times New Roman" w:cs="Times New Roman"/>
          <w:sz w:val="24"/>
          <w:szCs w:val="24"/>
        </w:rPr>
        <w:t>estatakse,</w:t>
      </w:r>
      <w:r w:rsidR="5FF4964D" w:rsidRPr="7AFF92FC">
        <w:rPr>
          <w:rFonts w:ascii="Times New Roman" w:hAnsi="Times New Roman" w:cs="Times New Roman"/>
          <w:sz w:val="24"/>
          <w:szCs w:val="24"/>
        </w:rPr>
        <w:t xml:space="preserve"> </w:t>
      </w:r>
      <w:r w:rsidR="2C59245B" w:rsidRPr="7AFF92FC">
        <w:rPr>
          <w:rFonts w:ascii="Times New Roman" w:hAnsi="Times New Roman" w:cs="Times New Roman"/>
          <w:sz w:val="24"/>
          <w:szCs w:val="24"/>
        </w:rPr>
        <w:t xml:space="preserve">et </w:t>
      </w:r>
      <w:r w:rsidR="78BD2ECA" w:rsidRPr="7AFF92FC">
        <w:rPr>
          <w:rFonts w:ascii="Times New Roman" w:hAnsi="Times New Roman" w:cs="Times New Roman"/>
          <w:sz w:val="24"/>
          <w:szCs w:val="24"/>
        </w:rPr>
        <w:t>loa</w:t>
      </w:r>
      <w:r w:rsidR="6A0A4989" w:rsidRPr="7AFF92FC">
        <w:rPr>
          <w:rFonts w:ascii="Times New Roman" w:hAnsi="Times New Roman" w:cs="Times New Roman"/>
          <w:sz w:val="24"/>
          <w:szCs w:val="24"/>
        </w:rPr>
        <w:t xml:space="preserve"> omaja</w:t>
      </w:r>
      <w:r w:rsidR="78BD2ECA" w:rsidRPr="7AFF92FC">
        <w:rPr>
          <w:rFonts w:ascii="Times New Roman" w:hAnsi="Times New Roman" w:cs="Times New Roman"/>
          <w:sz w:val="24"/>
          <w:szCs w:val="24"/>
        </w:rPr>
        <w:t xml:space="preserve"> </w:t>
      </w:r>
      <w:r w:rsidR="479EFF94" w:rsidRPr="7AFF92FC">
        <w:rPr>
          <w:rFonts w:ascii="Times New Roman" w:hAnsi="Times New Roman" w:cs="Times New Roman"/>
          <w:sz w:val="24"/>
          <w:szCs w:val="24"/>
        </w:rPr>
        <w:t>peab</w:t>
      </w:r>
      <w:r w:rsidR="00A21DCC" w:rsidRPr="00A21DCC">
        <w:rPr>
          <w:rFonts w:ascii="Times New Roman" w:hAnsi="Times New Roman" w:cs="Times New Roman"/>
          <w:sz w:val="24"/>
          <w:szCs w:val="24"/>
        </w:rPr>
        <w:t xml:space="preserve"> tagama piisavad rahalised</w:t>
      </w:r>
      <w:r w:rsidR="00C86BB4">
        <w:rPr>
          <w:rFonts w:ascii="Times New Roman" w:hAnsi="Times New Roman" w:cs="Times New Roman"/>
          <w:sz w:val="24"/>
          <w:szCs w:val="24"/>
        </w:rPr>
        <w:t xml:space="preserve"> vahendid ja töötajad</w:t>
      </w:r>
      <w:r w:rsidR="00041556">
        <w:rPr>
          <w:rFonts w:ascii="Times New Roman" w:hAnsi="Times New Roman" w:cs="Times New Roman"/>
          <w:sz w:val="24"/>
          <w:szCs w:val="24"/>
        </w:rPr>
        <w:t xml:space="preserve"> (ressursid)</w:t>
      </w:r>
      <w:r w:rsidR="00A21DCC" w:rsidRPr="00A21DCC">
        <w:rPr>
          <w:rFonts w:ascii="Times New Roman" w:hAnsi="Times New Roman" w:cs="Times New Roman"/>
          <w:sz w:val="24"/>
          <w:szCs w:val="24"/>
        </w:rPr>
        <w:t xml:space="preserve">, et täita temale pandud kohustusi. Ressursside piisavus </w:t>
      </w:r>
      <w:r w:rsidR="005C09EC">
        <w:rPr>
          <w:rFonts w:ascii="Times New Roman" w:hAnsi="Times New Roman" w:cs="Times New Roman"/>
          <w:sz w:val="24"/>
          <w:szCs w:val="24"/>
        </w:rPr>
        <w:t>tähendab</w:t>
      </w:r>
      <w:r w:rsidR="00A21DCC" w:rsidRPr="00A21DCC">
        <w:rPr>
          <w:rFonts w:ascii="Times New Roman" w:hAnsi="Times New Roman" w:cs="Times New Roman"/>
          <w:sz w:val="24"/>
          <w:szCs w:val="24"/>
        </w:rPr>
        <w:t xml:space="preserve"> nii käitamise normaalseteks tingimusteks vajalikke vahendeid kui ka ettenägematute olukordade lahendamiseks mõeldud reserve. Säte on seotud käitaja esmase vastutuse põhimõttega: kui käitaja ei suuda tagada vajalikke vahendeid ohutuse tagamiseks, ei ole võimalik täita seaduses sätestatud nõudeid ning sellisel juhul ei saa tegevust pidada ohutuks.</w:t>
      </w:r>
    </w:p>
    <w:p w14:paraId="64CF8BAB" w14:textId="46EA45B3" w:rsidR="00A21DCC" w:rsidRPr="00A21DCC" w:rsidRDefault="3CA7FEB9" w:rsidP="00A21DCC">
      <w:pPr>
        <w:jc w:val="both"/>
        <w:rPr>
          <w:rFonts w:ascii="Times New Roman" w:hAnsi="Times New Roman" w:cs="Times New Roman"/>
          <w:sz w:val="24"/>
          <w:szCs w:val="24"/>
        </w:rPr>
      </w:pPr>
      <w:r w:rsidRPr="7AFF92FC">
        <w:rPr>
          <w:rFonts w:ascii="Times New Roman" w:hAnsi="Times New Roman" w:cs="Times New Roman"/>
          <w:b/>
          <w:bCs/>
          <w:sz w:val="24"/>
          <w:szCs w:val="24"/>
        </w:rPr>
        <w:t>Eelnõu § 28 l</w:t>
      </w:r>
      <w:r w:rsidR="78BD2ECA" w:rsidRPr="7AFF92FC">
        <w:rPr>
          <w:rFonts w:ascii="Times New Roman" w:hAnsi="Times New Roman" w:cs="Times New Roman"/>
          <w:b/>
          <w:bCs/>
          <w:sz w:val="24"/>
          <w:szCs w:val="24"/>
        </w:rPr>
        <w:t>õikes</w:t>
      </w:r>
      <w:r w:rsidR="78BD2ECA" w:rsidRPr="7AFF92FC">
        <w:rPr>
          <w:rFonts w:ascii="Times New Roman" w:hAnsi="Times New Roman" w:cs="Times New Roman"/>
          <w:sz w:val="24"/>
          <w:szCs w:val="24"/>
        </w:rPr>
        <w:t xml:space="preserve"> </w:t>
      </w:r>
      <w:r w:rsidR="5C80C34D" w:rsidRPr="7AFF92FC">
        <w:rPr>
          <w:rFonts w:ascii="Times New Roman" w:hAnsi="Times New Roman" w:cs="Times New Roman"/>
          <w:b/>
          <w:bCs/>
          <w:sz w:val="24"/>
          <w:szCs w:val="24"/>
        </w:rPr>
        <w:t>4</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täpsustatakse, et käitaja vastutus laieneb ka töövõtjate tegevusele. Tuumaohutuse seisukohast olulisi töid ei tohi anda osapooltele, kellel puuduvad nõutud pädevused, kogemused või väljaõpe. Käitaja peab kontrollima ja tagama, et kõik töövõtjad, alltöövõtjad ja nende töötajad järgivad samu ohutusstandardeid nagu käitaja ise. See tagab, et ohutuskultuur on ühtlase tasemega kogu tarneahelas.</w:t>
      </w:r>
    </w:p>
    <w:p w14:paraId="092E0A1F" w14:textId="1F93097B" w:rsidR="00A21DCC" w:rsidRPr="00A21DCC" w:rsidRDefault="03680C2D" w:rsidP="00A21DCC">
      <w:pPr>
        <w:jc w:val="both"/>
        <w:rPr>
          <w:rFonts w:ascii="Times New Roman" w:hAnsi="Times New Roman" w:cs="Times New Roman"/>
          <w:sz w:val="24"/>
          <w:szCs w:val="24"/>
        </w:rPr>
      </w:pPr>
      <w:r w:rsidRPr="7AFF92FC">
        <w:rPr>
          <w:rFonts w:ascii="Times New Roman" w:hAnsi="Times New Roman" w:cs="Times New Roman"/>
          <w:b/>
          <w:bCs/>
          <w:sz w:val="24"/>
          <w:szCs w:val="24"/>
        </w:rPr>
        <w:t>Eelnõu § 28  lõ</w:t>
      </w:r>
      <w:r w:rsidR="78BD2ECA" w:rsidRPr="7AFF92FC">
        <w:rPr>
          <w:rFonts w:ascii="Times New Roman" w:hAnsi="Times New Roman" w:cs="Times New Roman"/>
          <w:b/>
          <w:bCs/>
          <w:sz w:val="24"/>
          <w:szCs w:val="24"/>
        </w:rPr>
        <w:t>i</w:t>
      </w:r>
      <w:r w:rsidR="0B4EABA4" w:rsidRPr="7AFF92FC">
        <w:rPr>
          <w:rFonts w:ascii="Times New Roman" w:hAnsi="Times New Roman" w:cs="Times New Roman"/>
          <w:b/>
          <w:bCs/>
          <w:sz w:val="24"/>
          <w:szCs w:val="24"/>
        </w:rPr>
        <w:t>ge 5</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sätestab dokumenteerimis</w:t>
      </w:r>
      <w:r w:rsidR="001202DC">
        <w:rPr>
          <w:rFonts w:ascii="Times New Roman" w:hAnsi="Times New Roman" w:cs="Times New Roman"/>
          <w:sz w:val="24"/>
          <w:szCs w:val="24"/>
        </w:rPr>
        <w:t>e</w:t>
      </w:r>
      <w:r w:rsidR="00A21DCC" w:rsidRPr="00A21DCC">
        <w:rPr>
          <w:rFonts w:ascii="Times New Roman" w:hAnsi="Times New Roman" w:cs="Times New Roman"/>
          <w:sz w:val="24"/>
          <w:szCs w:val="24"/>
        </w:rPr>
        <w:t xml:space="preserve"> ja </w:t>
      </w:r>
      <w:r w:rsidR="00FF261C">
        <w:rPr>
          <w:rFonts w:ascii="Times New Roman" w:hAnsi="Times New Roman" w:cs="Times New Roman"/>
          <w:sz w:val="24"/>
          <w:szCs w:val="24"/>
        </w:rPr>
        <w:t xml:space="preserve">andmete </w:t>
      </w:r>
      <w:r w:rsidR="00A21DCC" w:rsidRPr="00A21DCC">
        <w:rPr>
          <w:rFonts w:ascii="Times New Roman" w:hAnsi="Times New Roman" w:cs="Times New Roman"/>
          <w:sz w:val="24"/>
          <w:szCs w:val="24"/>
        </w:rPr>
        <w:t>säilitamis</w:t>
      </w:r>
      <w:r w:rsidR="00FF261C">
        <w:rPr>
          <w:rFonts w:ascii="Times New Roman" w:hAnsi="Times New Roman" w:cs="Times New Roman"/>
          <w:sz w:val="24"/>
          <w:szCs w:val="24"/>
        </w:rPr>
        <w:t xml:space="preserve">e </w:t>
      </w:r>
      <w:r w:rsidR="00A21DCC" w:rsidRPr="00A21DCC">
        <w:rPr>
          <w:rFonts w:ascii="Times New Roman" w:hAnsi="Times New Roman" w:cs="Times New Roman"/>
          <w:sz w:val="24"/>
          <w:szCs w:val="24"/>
        </w:rPr>
        <w:t xml:space="preserve">kohustuse, mis hõlmab kõiki ohutuse ja julgeoleku seisukohast olulisi tegevusi, otsuseid ja sündmusi. Dokumenteerimine tagab tuumaohutuse jälgitavuse, läbipaistvuse ja </w:t>
      </w:r>
      <w:proofErr w:type="spellStart"/>
      <w:r w:rsidR="00A21DCC" w:rsidRPr="00A21DCC">
        <w:rPr>
          <w:rFonts w:ascii="Times New Roman" w:hAnsi="Times New Roman" w:cs="Times New Roman"/>
          <w:sz w:val="24"/>
          <w:szCs w:val="24"/>
        </w:rPr>
        <w:t>kontrollitavuse</w:t>
      </w:r>
      <w:proofErr w:type="spellEnd"/>
      <w:r w:rsidR="00A21DCC" w:rsidRPr="00A21DCC">
        <w:rPr>
          <w:rFonts w:ascii="Times New Roman" w:hAnsi="Times New Roman" w:cs="Times New Roman"/>
          <w:sz w:val="24"/>
          <w:szCs w:val="24"/>
        </w:rPr>
        <w:t xml:space="preserve"> ning loob aluse hilisematele hindamistele (sh perioodilistele ohutushinnangutele). Andmete säilitamise kohustus kogu </w:t>
      </w:r>
      <w:r w:rsidR="009A5594">
        <w:rPr>
          <w:rFonts w:ascii="Times New Roman" w:hAnsi="Times New Roman" w:cs="Times New Roman"/>
          <w:sz w:val="24"/>
          <w:szCs w:val="24"/>
        </w:rPr>
        <w:t xml:space="preserve">tuumakäitise </w:t>
      </w:r>
      <w:r w:rsidR="00A21DCC" w:rsidRPr="00A21DCC">
        <w:rPr>
          <w:rFonts w:ascii="Times New Roman" w:hAnsi="Times New Roman" w:cs="Times New Roman"/>
          <w:sz w:val="24"/>
          <w:szCs w:val="24"/>
        </w:rPr>
        <w:t>elukaare vältel tagab, et ka käitise sulgemise ja dekomis</w:t>
      </w:r>
      <w:r w:rsidR="00DD7324">
        <w:rPr>
          <w:rFonts w:ascii="Times New Roman" w:hAnsi="Times New Roman" w:cs="Times New Roman"/>
          <w:sz w:val="24"/>
          <w:szCs w:val="24"/>
        </w:rPr>
        <w:t>si</w:t>
      </w:r>
      <w:r w:rsidR="00A21DCC" w:rsidRPr="00A21DCC">
        <w:rPr>
          <w:rFonts w:ascii="Times New Roman" w:hAnsi="Times New Roman" w:cs="Times New Roman"/>
          <w:sz w:val="24"/>
          <w:szCs w:val="24"/>
        </w:rPr>
        <w:t xml:space="preserve">oneerimise etapis on olemas täielik ajalooline ülevaade käitise </w:t>
      </w:r>
      <w:r w:rsidR="00145318">
        <w:rPr>
          <w:rFonts w:ascii="Times New Roman" w:hAnsi="Times New Roman" w:cs="Times New Roman"/>
          <w:sz w:val="24"/>
          <w:szCs w:val="24"/>
        </w:rPr>
        <w:t>tööst</w:t>
      </w:r>
      <w:r w:rsidR="00A21DCC" w:rsidRPr="00A21DCC">
        <w:rPr>
          <w:rFonts w:ascii="Times New Roman" w:hAnsi="Times New Roman" w:cs="Times New Roman"/>
          <w:sz w:val="24"/>
          <w:szCs w:val="24"/>
        </w:rPr>
        <w:t>, muutustest ja ohutusega seotud asjaoludest. Säte kehtestab ka kohustuse anda dokumentatsioon tegevuse lõpus üle pädevale asutusele, mis on vajalik järelevalve jätkamiseks ja rahvusvaheliste kohustuste täitmiseks (nt jäätmete juhtimise ja lõpphoidmise aruandlus).</w:t>
      </w:r>
    </w:p>
    <w:p w14:paraId="4647096C" w14:textId="417D4908" w:rsidR="00A21DCC" w:rsidRPr="00A21DCC" w:rsidRDefault="00A21DCC" w:rsidP="00A21DCC">
      <w:pPr>
        <w:jc w:val="both"/>
        <w:rPr>
          <w:rFonts w:ascii="Times New Roman" w:hAnsi="Times New Roman" w:cs="Times New Roman"/>
          <w:sz w:val="24"/>
          <w:szCs w:val="24"/>
        </w:rPr>
      </w:pPr>
      <w:r w:rsidRPr="00A21DCC">
        <w:rPr>
          <w:rFonts w:ascii="Times New Roman" w:hAnsi="Times New Roman" w:cs="Times New Roman"/>
          <w:sz w:val="24"/>
          <w:szCs w:val="24"/>
        </w:rPr>
        <w:t>Kokkuvõttes moodustavad § 28 sätted üldise raamistikku, mis tagab, et tuumaohutusloa omaja tegutseb järjepidevalt ja professionaalselt tuumaohutust esikohale seades, rakendab rahvusvaheliste standarditega kooskõlas olevat juhtimissüsteemi ning vastutab oma tegevuse ja töövõtjate tegevuse eest kogu tuumakäitise elukaare jooksul. Säte toetab kogu seaduse ülesehitust, milles ohutus on kõrgeim kaalutlus ning käitaja on selle saavutamise eest alati esmavastutaja.</w:t>
      </w:r>
      <w:r w:rsidR="00EC01D0">
        <w:rPr>
          <w:rFonts w:ascii="Times New Roman" w:hAnsi="Times New Roman" w:cs="Times New Roman"/>
          <w:sz w:val="24"/>
          <w:szCs w:val="24"/>
        </w:rPr>
        <w:t xml:space="preserve"> Tuumaohutusloa omaja täpsemad kohustused sätestatakse </w:t>
      </w:r>
      <w:r w:rsidR="001C4777">
        <w:rPr>
          <w:rFonts w:ascii="Times New Roman" w:hAnsi="Times New Roman" w:cs="Times New Roman"/>
          <w:sz w:val="24"/>
          <w:szCs w:val="24"/>
        </w:rPr>
        <w:t>peatüki 2. jaos ning vastavates alamaktides.</w:t>
      </w:r>
    </w:p>
    <w:p w14:paraId="04EA5258" w14:textId="6B490D99" w:rsidR="00C76E6B" w:rsidRPr="009F5A9A" w:rsidRDefault="5704F823"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w:t>
      </w:r>
      <w:r w:rsidR="00242C90">
        <w:rPr>
          <w:rFonts w:ascii="Times New Roman" w:hAnsi="Times New Roman" w:cs="Times New Roman"/>
          <w:b/>
          <w:bCs/>
          <w:sz w:val="24"/>
          <w:szCs w:val="24"/>
        </w:rPr>
        <w:t xml:space="preserve"> 29 </w:t>
      </w:r>
      <w:r w:rsidR="00242C90" w:rsidRPr="7AFF92FC">
        <w:rPr>
          <w:rFonts w:ascii="Times New Roman" w:hAnsi="Times New Roman" w:cs="Times New Roman"/>
          <w:sz w:val="24"/>
          <w:szCs w:val="24"/>
        </w:rPr>
        <w:t>sätestab d</w:t>
      </w:r>
      <w:r w:rsidR="009F5A9A" w:rsidRPr="7AFF92FC">
        <w:rPr>
          <w:rFonts w:ascii="Times New Roman" w:hAnsi="Times New Roman" w:cs="Times New Roman"/>
          <w:sz w:val="24"/>
          <w:szCs w:val="24"/>
        </w:rPr>
        <w:t>okumentide uuendami</w:t>
      </w:r>
      <w:r w:rsidR="00242C90" w:rsidRPr="7AFF92FC">
        <w:rPr>
          <w:rFonts w:ascii="Times New Roman" w:hAnsi="Times New Roman" w:cs="Times New Roman"/>
          <w:sz w:val="24"/>
          <w:szCs w:val="24"/>
        </w:rPr>
        <w:t>s</w:t>
      </w:r>
      <w:r w:rsidR="009F5A9A" w:rsidRPr="7AFF92FC">
        <w:rPr>
          <w:rFonts w:ascii="Times New Roman" w:hAnsi="Times New Roman" w:cs="Times New Roman"/>
          <w:sz w:val="24"/>
          <w:szCs w:val="24"/>
        </w:rPr>
        <w:t>e ja kooskõlastami</w:t>
      </w:r>
      <w:r w:rsidR="00242C90" w:rsidRPr="7AFF92FC">
        <w:rPr>
          <w:rFonts w:ascii="Times New Roman" w:hAnsi="Times New Roman" w:cs="Times New Roman"/>
          <w:sz w:val="24"/>
          <w:szCs w:val="24"/>
        </w:rPr>
        <w:t>s</w:t>
      </w:r>
      <w:r w:rsidR="009F5A9A" w:rsidRPr="7AFF92FC">
        <w:rPr>
          <w:rFonts w:ascii="Times New Roman" w:hAnsi="Times New Roman" w:cs="Times New Roman"/>
          <w:sz w:val="24"/>
          <w:szCs w:val="24"/>
        </w:rPr>
        <w:t>e, tegevuse kooskõlastamine ning muudatustest teavitami</w:t>
      </w:r>
      <w:r w:rsidR="00C76E6B" w:rsidRPr="7AFF92FC">
        <w:rPr>
          <w:rFonts w:ascii="Times New Roman" w:hAnsi="Times New Roman" w:cs="Times New Roman"/>
          <w:sz w:val="24"/>
          <w:szCs w:val="24"/>
        </w:rPr>
        <w:t>se kohustused</w:t>
      </w:r>
      <w:r w:rsidR="12ADCAAE" w:rsidRPr="7AFF92FC">
        <w:rPr>
          <w:rFonts w:ascii="Times New Roman" w:hAnsi="Times New Roman" w:cs="Times New Roman"/>
          <w:sz w:val="24"/>
          <w:szCs w:val="24"/>
        </w:rPr>
        <w:t xml:space="preserve"> (p</w:t>
      </w:r>
      <w:r w:rsidR="087B02A6" w:rsidRPr="7AFF92FC">
        <w:rPr>
          <w:rFonts w:ascii="Times New Roman" w:hAnsi="Times New Roman" w:cs="Times New Roman"/>
          <w:sz w:val="24"/>
          <w:szCs w:val="24"/>
        </w:rPr>
        <w:t>aragrahv</w:t>
      </w:r>
      <w:r w:rsidR="00FE3E5E" w:rsidRPr="004C1EE6">
        <w:rPr>
          <w:rFonts w:ascii="Times New Roman" w:hAnsi="Times New Roman" w:cs="Times New Roman"/>
          <w:sz w:val="24"/>
          <w:szCs w:val="24"/>
        </w:rPr>
        <w:t xml:space="preserve"> on välja töötatud kemikaaliseaduse §-de 22 ja 23 eeskujul</w:t>
      </w:r>
      <w:r w:rsidR="2A3601C7" w:rsidRPr="7AFF92FC">
        <w:rPr>
          <w:rFonts w:ascii="Times New Roman" w:hAnsi="Times New Roman" w:cs="Times New Roman"/>
          <w:sz w:val="24"/>
          <w:szCs w:val="24"/>
        </w:rPr>
        <w:t>)</w:t>
      </w:r>
      <w:r w:rsidR="0B017007" w:rsidRPr="7AFF92FC">
        <w:rPr>
          <w:rFonts w:ascii="Times New Roman" w:hAnsi="Times New Roman" w:cs="Times New Roman"/>
          <w:sz w:val="24"/>
          <w:szCs w:val="24"/>
        </w:rPr>
        <w:t>.</w:t>
      </w:r>
    </w:p>
    <w:p w14:paraId="7776F1E0" w14:textId="77777777" w:rsidR="009F5A9A" w:rsidRP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Paragrahv reguleerib tuumaohutusloa omaja kohustusi seoses tuumakäitise ohutust mõjutada võivate muudatuste planeerimise, elluviimise ja dokumentatsiooni uuendamisega. Sätte eesmärk on luua selge, astmeline ja riskipõhine raamistik, mis eristab:</w:t>
      </w:r>
    </w:p>
    <w:p w14:paraId="292A1224" w14:textId="5337C348" w:rsidR="009F5A9A" w:rsidRPr="009F5A9A" w:rsidRDefault="009F5A9A" w:rsidP="00784155">
      <w:pPr>
        <w:numPr>
          <w:ilvl w:val="0"/>
          <w:numId w:val="21"/>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vajavad pädeva asutuse eelnevat kooskõlastust</w:t>
      </w:r>
      <w:r w:rsidR="00B57EB0">
        <w:rPr>
          <w:rFonts w:ascii="Times New Roman" w:hAnsi="Times New Roman" w:cs="Times New Roman"/>
          <w:sz w:val="24"/>
          <w:szCs w:val="24"/>
        </w:rPr>
        <w:t>,</w:t>
      </w:r>
    </w:p>
    <w:p w14:paraId="4E06BAFB" w14:textId="77777777" w:rsidR="009F5A9A" w:rsidRPr="009F5A9A" w:rsidRDefault="009F5A9A" w:rsidP="00784155">
      <w:pPr>
        <w:numPr>
          <w:ilvl w:val="0"/>
          <w:numId w:val="21"/>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eeldavad üksnes teavitamist, ning</w:t>
      </w:r>
    </w:p>
    <w:p w14:paraId="73400918" w14:textId="1EFFE8FF" w:rsidR="009F5A9A" w:rsidRDefault="009F5A9A" w:rsidP="00784155">
      <w:pPr>
        <w:numPr>
          <w:ilvl w:val="0"/>
          <w:numId w:val="21"/>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on sedavõrd olulised, et võivad tuua kaasa vajaduse muuta tuumaohutusluba</w:t>
      </w:r>
      <w:r w:rsidR="00B57EB0">
        <w:rPr>
          <w:rFonts w:ascii="Times New Roman" w:hAnsi="Times New Roman" w:cs="Times New Roman"/>
          <w:sz w:val="24"/>
          <w:szCs w:val="24"/>
        </w:rPr>
        <w:t xml:space="preserve"> (selleks eraldi alus</w:t>
      </w:r>
      <w:r w:rsidR="00B1676E">
        <w:rPr>
          <w:rFonts w:ascii="Times New Roman" w:hAnsi="Times New Roman" w:cs="Times New Roman"/>
          <w:sz w:val="24"/>
          <w:szCs w:val="24"/>
        </w:rPr>
        <w:t>ed</w:t>
      </w:r>
      <w:r w:rsidR="00B57EB0">
        <w:rPr>
          <w:rFonts w:ascii="Times New Roman" w:hAnsi="Times New Roman" w:cs="Times New Roman"/>
          <w:sz w:val="24"/>
          <w:szCs w:val="24"/>
        </w:rPr>
        <w:t xml:space="preserve"> §-s </w:t>
      </w:r>
      <w:r w:rsidR="00B1676E">
        <w:rPr>
          <w:rFonts w:ascii="Times New Roman" w:hAnsi="Times New Roman" w:cs="Times New Roman"/>
          <w:sz w:val="24"/>
          <w:szCs w:val="24"/>
        </w:rPr>
        <w:t>25)</w:t>
      </w:r>
      <w:r w:rsidRPr="009F5A9A">
        <w:rPr>
          <w:rFonts w:ascii="Times New Roman" w:hAnsi="Times New Roman" w:cs="Times New Roman"/>
          <w:sz w:val="24"/>
          <w:szCs w:val="24"/>
        </w:rPr>
        <w:t>.</w:t>
      </w:r>
    </w:p>
    <w:p w14:paraId="1F3A3D3F" w14:textId="77777777" w:rsidR="002F4FAF" w:rsidRPr="009F5A9A" w:rsidRDefault="002F4FAF" w:rsidP="002F4FAF">
      <w:pPr>
        <w:spacing w:after="0" w:line="240" w:lineRule="auto"/>
        <w:ind w:left="714"/>
        <w:jc w:val="both"/>
        <w:rPr>
          <w:rFonts w:ascii="Times New Roman" w:hAnsi="Times New Roman" w:cs="Times New Roman"/>
          <w:sz w:val="24"/>
          <w:szCs w:val="24"/>
        </w:rPr>
      </w:pPr>
    </w:p>
    <w:p w14:paraId="7AA9DCB8" w14:textId="6746B6F4" w:rsidR="009F5A9A" w:rsidRP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Sellise ülesehituse kaudu tagatakse, et pädev asutus saab hinnata kõiki muudatusi, millel võib olla mõju tuumaohutusele, samas ei koormata loa</w:t>
      </w:r>
      <w:r w:rsidR="00132DDD">
        <w:rPr>
          <w:rFonts w:ascii="Times New Roman" w:hAnsi="Times New Roman" w:cs="Times New Roman"/>
          <w:sz w:val="24"/>
          <w:szCs w:val="24"/>
        </w:rPr>
        <w:t xml:space="preserve"> omajat</w:t>
      </w:r>
      <w:r w:rsidRPr="009F5A9A">
        <w:rPr>
          <w:rFonts w:ascii="Times New Roman" w:hAnsi="Times New Roman" w:cs="Times New Roman"/>
          <w:sz w:val="24"/>
          <w:szCs w:val="24"/>
        </w:rPr>
        <w:t xml:space="preserve"> ega pädevat asutust ebaoluliste või rutiinsete muudatuste menetlemisega.</w:t>
      </w:r>
    </w:p>
    <w:p w14:paraId="58BB48DD" w14:textId="1DBC5457" w:rsidR="009F5A9A" w:rsidRPr="009F5A9A" w:rsidRDefault="1E53FC84" w:rsidP="009F5A9A">
      <w:pPr>
        <w:jc w:val="both"/>
        <w:rPr>
          <w:rFonts w:ascii="Times New Roman" w:hAnsi="Times New Roman" w:cs="Times New Roman"/>
          <w:sz w:val="24"/>
          <w:szCs w:val="24"/>
        </w:rPr>
      </w:pPr>
      <w:r w:rsidRPr="0A9C6937">
        <w:rPr>
          <w:rFonts w:ascii="Times New Roman" w:hAnsi="Times New Roman" w:cs="Times New Roman"/>
          <w:b/>
          <w:bCs/>
          <w:sz w:val="24"/>
          <w:szCs w:val="24"/>
        </w:rPr>
        <w:t>Eelnõu § 29 l</w:t>
      </w:r>
      <w:r w:rsidR="009F5A9A" w:rsidRPr="0A9C6937">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1</w:t>
      </w:r>
      <w:r w:rsidR="009F5A9A" w:rsidRPr="009F5A9A">
        <w:rPr>
          <w:rFonts w:ascii="Times New Roman" w:hAnsi="Times New Roman" w:cs="Times New Roman"/>
          <w:sz w:val="24"/>
          <w:szCs w:val="24"/>
        </w:rPr>
        <w:t xml:space="preserve"> sätestab üldise kohustuse taotleda pädeva asutuse kirjalikku kooskõlastust sellistele tegevustele või dokumentide muudatustele, mis võivad mõjutada tuumaohutust, kuid mille ulatusest ei piisa loa muutmise alustamiseks. See on vaheaste oluliste muudatuste ja tavapäraste töökorralduslike muudatuste vahel. Selline lähenemine loob paindlikkuse: kõik ohutusega seotud muudatused jõuavad pädeva asutuseni, kuid loa muutmise menetlust kasutatakse ainult juhtudel, kus muudatus mõjutab loa sisu, ulatust või ohutusnõudeid.</w:t>
      </w:r>
    </w:p>
    <w:p w14:paraId="23E737BB" w14:textId="72BA3B7B" w:rsidR="009F5A9A" w:rsidRPr="009F5A9A" w:rsidRDefault="079EC94B"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2</w:t>
      </w:r>
      <w:r w:rsidR="009F5A9A" w:rsidRPr="009F5A9A">
        <w:rPr>
          <w:rFonts w:ascii="Times New Roman" w:hAnsi="Times New Roman" w:cs="Times New Roman"/>
          <w:sz w:val="24"/>
          <w:szCs w:val="24"/>
        </w:rPr>
        <w:t xml:space="preserve"> reguleerib vastutavate ametikohtade täitmist. Kuna vastutavate töötajate pädevus ja kogemus on tuumaohutuse seisukohast kriitilise tähtsusega, peab loa</w:t>
      </w:r>
      <w:r w:rsidR="004C38A4">
        <w:rPr>
          <w:rFonts w:ascii="Times New Roman" w:hAnsi="Times New Roman" w:cs="Times New Roman"/>
          <w:sz w:val="24"/>
          <w:szCs w:val="24"/>
        </w:rPr>
        <w:t xml:space="preserve"> omaja</w:t>
      </w:r>
      <w:r w:rsidR="009F5A9A" w:rsidRPr="009F5A9A">
        <w:rPr>
          <w:rFonts w:ascii="Times New Roman" w:hAnsi="Times New Roman" w:cs="Times New Roman"/>
          <w:sz w:val="24"/>
          <w:szCs w:val="24"/>
        </w:rPr>
        <w:t xml:space="preserve"> nende määramise </w:t>
      </w:r>
      <w:r w:rsidR="00974DD0">
        <w:rPr>
          <w:rFonts w:ascii="Times New Roman" w:hAnsi="Times New Roman" w:cs="Times New Roman"/>
          <w:sz w:val="24"/>
          <w:szCs w:val="24"/>
        </w:rPr>
        <w:t xml:space="preserve">pädeva asutusega </w:t>
      </w:r>
      <w:r w:rsidR="009F5A9A" w:rsidRPr="009F5A9A">
        <w:rPr>
          <w:rFonts w:ascii="Times New Roman" w:hAnsi="Times New Roman" w:cs="Times New Roman"/>
          <w:sz w:val="24"/>
          <w:szCs w:val="24"/>
        </w:rPr>
        <w:t>kooskõlastama. See tagab, et pädev asutus saab kontrollida, kas loa</w:t>
      </w:r>
      <w:r w:rsidR="007D69F1">
        <w:rPr>
          <w:rFonts w:ascii="Times New Roman" w:hAnsi="Times New Roman" w:cs="Times New Roman"/>
          <w:sz w:val="24"/>
          <w:szCs w:val="24"/>
        </w:rPr>
        <w:t xml:space="preserve"> omaja</w:t>
      </w:r>
      <w:r w:rsidR="009F5A9A" w:rsidRPr="009F5A9A">
        <w:rPr>
          <w:rFonts w:ascii="Times New Roman" w:hAnsi="Times New Roman" w:cs="Times New Roman"/>
          <w:sz w:val="24"/>
          <w:szCs w:val="24"/>
        </w:rPr>
        <w:t xml:space="preserve"> täidab seaduse üldist nõuet omada piisava kvalifikatsiooniga töötajaid.</w:t>
      </w:r>
    </w:p>
    <w:p w14:paraId="7851B48E" w14:textId="609B9254" w:rsidR="009F5A9A" w:rsidRPr="009F5A9A" w:rsidRDefault="02D8A80E"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3</w:t>
      </w:r>
      <w:r w:rsidR="009F5A9A" w:rsidRPr="009F5A9A">
        <w:rPr>
          <w:rFonts w:ascii="Times New Roman" w:hAnsi="Times New Roman" w:cs="Times New Roman"/>
          <w:sz w:val="24"/>
          <w:szCs w:val="24"/>
        </w:rPr>
        <w:t xml:space="preserve"> loetleb dokumendid, mille muutmine on alati tuumaohutuse seisukohast oluline, sõltumata muudatuse mahust. Siia kuuluvad katsetusprogramm, jäätme- ja </w:t>
      </w:r>
      <w:proofErr w:type="spellStart"/>
      <w:r w:rsidR="009F5A9A" w:rsidRPr="009F5A9A">
        <w:rPr>
          <w:rFonts w:ascii="Times New Roman" w:hAnsi="Times New Roman" w:cs="Times New Roman"/>
          <w:sz w:val="24"/>
          <w:szCs w:val="24"/>
        </w:rPr>
        <w:t>dekomis</w:t>
      </w:r>
      <w:r w:rsidR="004F281D">
        <w:rPr>
          <w:rFonts w:ascii="Times New Roman" w:hAnsi="Times New Roman" w:cs="Times New Roman"/>
          <w:sz w:val="24"/>
          <w:szCs w:val="24"/>
        </w:rPr>
        <w:t>si</w:t>
      </w:r>
      <w:r w:rsidR="009F5A9A" w:rsidRPr="009F5A9A">
        <w:rPr>
          <w:rFonts w:ascii="Times New Roman" w:hAnsi="Times New Roman" w:cs="Times New Roman"/>
          <w:sz w:val="24"/>
          <w:szCs w:val="24"/>
        </w:rPr>
        <w:t>oneerimiskavad</w:t>
      </w:r>
      <w:proofErr w:type="spellEnd"/>
      <w:r w:rsidR="009F5A9A" w:rsidRPr="009F5A9A">
        <w:rPr>
          <w:rFonts w:ascii="Times New Roman" w:hAnsi="Times New Roman" w:cs="Times New Roman"/>
          <w:sz w:val="24"/>
          <w:szCs w:val="24"/>
        </w:rPr>
        <w:t xml:space="preserve">, </w:t>
      </w:r>
      <w:r w:rsidR="00AA57A8" w:rsidRPr="002F4FAF">
        <w:rPr>
          <w:rFonts w:ascii="Times New Roman" w:hAnsi="Times New Roman" w:cs="Times New Roman"/>
          <w:sz w:val="24"/>
          <w:szCs w:val="24"/>
        </w:rPr>
        <w:t>tuumakäitise ohutusaruanne,</w:t>
      </w:r>
      <w:r w:rsidR="00AA57A8">
        <w:rPr>
          <w:rFonts w:ascii="Times New Roman" w:hAnsi="Times New Roman" w:cs="Times New Roman"/>
          <w:sz w:val="24"/>
          <w:szCs w:val="24"/>
        </w:rPr>
        <w:t xml:space="preserve"> </w:t>
      </w:r>
      <w:r w:rsidR="009F5A9A" w:rsidRPr="009F5A9A">
        <w:rPr>
          <w:rFonts w:ascii="Times New Roman" w:hAnsi="Times New Roman" w:cs="Times New Roman"/>
          <w:sz w:val="24"/>
          <w:szCs w:val="24"/>
        </w:rPr>
        <w:t>hädaolukorra- ja turvaplaanid ning perioodilise ohutushindamisega seotud dokumendid. Kuigi iga muudatus ei pruugi nõuda loa muutmist, peab pädev asutus hindama, kas kavandatavad muudatused mõjutavad tuumakäitise ohutust või käitami</w:t>
      </w:r>
      <w:r w:rsidR="00CA4D5D">
        <w:rPr>
          <w:rFonts w:ascii="Times New Roman" w:hAnsi="Times New Roman" w:cs="Times New Roman"/>
          <w:sz w:val="24"/>
          <w:szCs w:val="24"/>
        </w:rPr>
        <w:t>stingimusi</w:t>
      </w:r>
      <w:r w:rsidR="009F5A9A" w:rsidRPr="009F5A9A">
        <w:rPr>
          <w:rFonts w:ascii="Times New Roman" w:hAnsi="Times New Roman" w:cs="Times New Roman"/>
          <w:sz w:val="24"/>
          <w:szCs w:val="24"/>
        </w:rPr>
        <w:t xml:space="preserve"> selliselt, et oleks vaja </w:t>
      </w:r>
      <w:r w:rsidR="009020FD">
        <w:rPr>
          <w:rFonts w:ascii="Times New Roman" w:hAnsi="Times New Roman" w:cs="Times New Roman"/>
          <w:sz w:val="24"/>
          <w:szCs w:val="24"/>
        </w:rPr>
        <w:t>muuta</w:t>
      </w:r>
      <w:r w:rsidR="009F5A9A" w:rsidRPr="009F5A9A">
        <w:rPr>
          <w:rFonts w:ascii="Times New Roman" w:hAnsi="Times New Roman" w:cs="Times New Roman"/>
          <w:sz w:val="24"/>
          <w:szCs w:val="24"/>
        </w:rPr>
        <w:t xml:space="preserve"> ka loa</w:t>
      </w:r>
      <w:r w:rsidR="009020FD">
        <w:rPr>
          <w:rFonts w:ascii="Times New Roman" w:hAnsi="Times New Roman" w:cs="Times New Roman"/>
          <w:sz w:val="24"/>
          <w:szCs w:val="24"/>
        </w:rPr>
        <w:t xml:space="preserve"> nõudeid</w:t>
      </w:r>
      <w:r w:rsidR="009F5A9A" w:rsidRPr="009F5A9A">
        <w:rPr>
          <w:rFonts w:ascii="Times New Roman" w:hAnsi="Times New Roman" w:cs="Times New Roman"/>
          <w:sz w:val="24"/>
          <w:szCs w:val="24"/>
        </w:rPr>
        <w:t>.</w:t>
      </w:r>
    </w:p>
    <w:p w14:paraId="7188B18E" w14:textId="5A6F428E" w:rsidR="009F5A9A" w:rsidRPr="009F5A9A" w:rsidRDefault="5F29197D"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4</w:t>
      </w:r>
      <w:r w:rsidR="009F5A9A" w:rsidRPr="7AFF92FC">
        <w:rPr>
          <w:rFonts w:ascii="Times New Roman" w:hAnsi="Times New Roman" w:cs="Times New Roman"/>
          <w:b/>
          <w:sz w:val="24"/>
          <w:szCs w:val="24"/>
        </w:rPr>
        <w:t xml:space="preserve"> </w:t>
      </w:r>
      <w:r w:rsidR="009F5A9A" w:rsidRPr="009F5A9A">
        <w:rPr>
          <w:rFonts w:ascii="Times New Roman" w:hAnsi="Times New Roman" w:cs="Times New Roman"/>
          <w:sz w:val="24"/>
          <w:szCs w:val="24"/>
        </w:rPr>
        <w:t>täpsustab hädaolukorra- ja turvaplaanide regulaarse läbivaatamise kohustust. Regulaarne ajakohastamine tagab, et planeerimine vastab käitise tegelikule seisundile ning arvestab tehnoloogia, ohutusteadmiste ja turvaohtude muutumisega.</w:t>
      </w:r>
    </w:p>
    <w:p w14:paraId="24108C19" w14:textId="5B4FB09F" w:rsidR="009F5A9A" w:rsidRPr="009F5A9A" w:rsidRDefault="644C46A4"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5</w:t>
      </w:r>
      <w:r w:rsidR="009F5A9A" w:rsidRPr="009F5A9A">
        <w:rPr>
          <w:rFonts w:ascii="Times New Roman" w:hAnsi="Times New Roman" w:cs="Times New Roman"/>
          <w:sz w:val="24"/>
          <w:szCs w:val="24"/>
        </w:rPr>
        <w:t xml:space="preserve"> sätestab, et kooskõlastamist nõudvaid muudatusi ei tohi rakendada enne kooskõlastuse saamist. See välistab olukorra, </w:t>
      </w:r>
      <w:r w:rsidR="00104FCF">
        <w:rPr>
          <w:rFonts w:ascii="Times New Roman" w:hAnsi="Times New Roman" w:cs="Times New Roman"/>
          <w:sz w:val="24"/>
          <w:szCs w:val="24"/>
        </w:rPr>
        <w:t>milles</w:t>
      </w:r>
      <w:r w:rsidR="009F5A9A" w:rsidRPr="009F5A9A">
        <w:rPr>
          <w:rFonts w:ascii="Times New Roman" w:hAnsi="Times New Roman" w:cs="Times New Roman"/>
          <w:sz w:val="24"/>
          <w:szCs w:val="24"/>
        </w:rPr>
        <w:t xml:space="preserve"> käitaja muudaks süsteeme, protseduure või dokumente viisil, mis võik</w:t>
      </w:r>
      <w:r w:rsidR="00DC4676">
        <w:rPr>
          <w:rFonts w:ascii="Times New Roman" w:hAnsi="Times New Roman" w:cs="Times New Roman"/>
          <w:sz w:val="24"/>
          <w:szCs w:val="24"/>
        </w:rPr>
        <w:t>s</w:t>
      </w:r>
      <w:r w:rsidR="009F5A9A" w:rsidRPr="009F5A9A">
        <w:rPr>
          <w:rFonts w:ascii="Times New Roman" w:hAnsi="Times New Roman" w:cs="Times New Roman"/>
          <w:sz w:val="24"/>
          <w:szCs w:val="24"/>
        </w:rPr>
        <w:t xml:space="preserve"> </w:t>
      </w:r>
      <w:r w:rsidR="00F73990">
        <w:rPr>
          <w:rFonts w:ascii="Times New Roman" w:hAnsi="Times New Roman" w:cs="Times New Roman"/>
          <w:sz w:val="24"/>
          <w:szCs w:val="24"/>
        </w:rPr>
        <w:t>oluliselt</w:t>
      </w:r>
      <w:r w:rsidR="00F73990" w:rsidRPr="009F5A9A">
        <w:rPr>
          <w:rFonts w:ascii="Times New Roman" w:hAnsi="Times New Roman" w:cs="Times New Roman"/>
          <w:sz w:val="24"/>
          <w:szCs w:val="24"/>
        </w:rPr>
        <w:t xml:space="preserve"> </w:t>
      </w:r>
      <w:r w:rsidR="002C58CC">
        <w:rPr>
          <w:rFonts w:ascii="Times New Roman" w:hAnsi="Times New Roman" w:cs="Times New Roman"/>
          <w:sz w:val="24"/>
          <w:szCs w:val="24"/>
        </w:rPr>
        <w:t>mõjutada tuumaohutust</w:t>
      </w:r>
      <w:r w:rsidR="00C7038A">
        <w:rPr>
          <w:rFonts w:ascii="Times New Roman" w:hAnsi="Times New Roman" w:cs="Times New Roman"/>
          <w:sz w:val="24"/>
          <w:szCs w:val="24"/>
        </w:rPr>
        <w:t xml:space="preserve"> </w:t>
      </w:r>
      <w:r w:rsidR="009F5A9A" w:rsidRPr="009F5A9A">
        <w:rPr>
          <w:rFonts w:ascii="Times New Roman" w:hAnsi="Times New Roman" w:cs="Times New Roman"/>
          <w:sz w:val="24"/>
          <w:szCs w:val="24"/>
        </w:rPr>
        <w:t>või pädeva asutuse järelevalve</w:t>
      </w:r>
      <w:r w:rsidR="004B5A15">
        <w:rPr>
          <w:rFonts w:ascii="Times New Roman" w:hAnsi="Times New Roman" w:cs="Times New Roman"/>
          <w:sz w:val="24"/>
          <w:szCs w:val="24"/>
        </w:rPr>
        <w:t xml:space="preserve"> teostamist</w:t>
      </w:r>
      <w:r w:rsidR="009F5A9A" w:rsidRPr="009F5A9A">
        <w:rPr>
          <w:rFonts w:ascii="Times New Roman" w:hAnsi="Times New Roman" w:cs="Times New Roman"/>
          <w:sz w:val="24"/>
          <w:szCs w:val="24"/>
        </w:rPr>
        <w:t>.</w:t>
      </w:r>
    </w:p>
    <w:p w14:paraId="61836607" w14:textId="7D2AF6E7" w:rsidR="009F5A9A" w:rsidRPr="009F5A9A" w:rsidRDefault="480A63F9"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6</w:t>
      </w:r>
      <w:r w:rsidR="009F5A9A" w:rsidRPr="009F5A9A">
        <w:rPr>
          <w:rFonts w:ascii="Times New Roman" w:hAnsi="Times New Roman" w:cs="Times New Roman"/>
          <w:sz w:val="24"/>
          <w:szCs w:val="24"/>
        </w:rPr>
        <w:t xml:space="preserve"> seob kooskõlastusmenetluse vahetult loa muutmisega. Kui pädev asutus hindab muudatusest tulenevaid riske selliselt, et kooskõlastus ei ole võimalik, peab ta kaaluma, kas muudatus eeldab tuumaohutusloa muutmist. Loa muutmise kaalumine on sisuline filter juhtudel, kus kavandatav muudatus eeldaks loa</w:t>
      </w:r>
      <w:r w:rsidR="00AA1BA3">
        <w:rPr>
          <w:rFonts w:ascii="Times New Roman" w:hAnsi="Times New Roman" w:cs="Times New Roman"/>
          <w:sz w:val="24"/>
          <w:szCs w:val="24"/>
        </w:rPr>
        <w:t xml:space="preserve"> nõuete</w:t>
      </w:r>
      <w:r w:rsidR="009F5A9A" w:rsidRPr="009F5A9A">
        <w:rPr>
          <w:rFonts w:ascii="Times New Roman" w:hAnsi="Times New Roman" w:cs="Times New Roman"/>
          <w:sz w:val="24"/>
          <w:szCs w:val="24"/>
        </w:rPr>
        <w:t xml:space="preserve"> täpsustamist või täiendamist.</w:t>
      </w:r>
    </w:p>
    <w:p w14:paraId="08EE05EB" w14:textId="465F7FE0" w:rsidR="009F5A9A" w:rsidRPr="009F5A9A" w:rsidRDefault="009F5A9A" w:rsidP="7AFF92FC">
      <w:pPr>
        <w:spacing w:after="0" w:line="240" w:lineRule="auto"/>
        <w:jc w:val="both"/>
        <w:rPr>
          <w:rFonts w:ascii="Times New Roman" w:hAnsi="Times New Roman" w:cs="Times New Roman"/>
          <w:sz w:val="24"/>
          <w:szCs w:val="24"/>
        </w:rPr>
      </w:pPr>
      <w:r w:rsidRPr="009F5A9A">
        <w:rPr>
          <w:rFonts w:ascii="Times New Roman" w:hAnsi="Times New Roman" w:cs="Times New Roman"/>
          <w:sz w:val="24"/>
          <w:szCs w:val="24"/>
        </w:rPr>
        <w:t>See loob selge eristus</w:t>
      </w:r>
      <w:r w:rsidR="00BD596C">
        <w:rPr>
          <w:rFonts w:ascii="Times New Roman" w:hAnsi="Times New Roman" w:cs="Times New Roman"/>
          <w:sz w:val="24"/>
          <w:szCs w:val="24"/>
        </w:rPr>
        <w:t>e</w:t>
      </w:r>
      <w:r w:rsidRPr="009F5A9A">
        <w:rPr>
          <w:rFonts w:ascii="Times New Roman" w:hAnsi="Times New Roman" w:cs="Times New Roman"/>
          <w:sz w:val="24"/>
          <w:szCs w:val="24"/>
        </w:rPr>
        <w:t>:</w:t>
      </w:r>
    </w:p>
    <w:p w14:paraId="2E65C703" w14:textId="77777777" w:rsidR="009F5A9A" w:rsidRPr="009F5A9A" w:rsidRDefault="009F5A9A" w:rsidP="00784155">
      <w:pPr>
        <w:numPr>
          <w:ilvl w:val="0"/>
          <w:numId w:val="22"/>
        </w:num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kooskõlastus</w:t>
      </w:r>
      <w:r w:rsidRPr="009F5A9A">
        <w:rPr>
          <w:rFonts w:ascii="Times New Roman" w:hAnsi="Times New Roman" w:cs="Times New Roman"/>
          <w:sz w:val="24"/>
          <w:szCs w:val="24"/>
        </w:rPr>
        <w:t xml:space="preserve"> sobib muudatustele, mis ei muuda loa sisu, kuid omavad ohutuslikku tähtsust;</w:t>
      </w:r>
    </w:p>
    <w:p w14:paraId="1190923D" w14:textId="401A7238" w:rsidR="009F5A9A" w:rsidRPr="009F5A9A" w:rsidRDefault="009F5A9A" w:rsidP="00784155">
      <w:pPr>
        <w:numPr>
          <w:ilvl w:val="0"/>
          <w:numId w:val="22"/>
        </w:num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loa muutmine</w:t>
      </w:r>
      <w:r w:rsidRPr="009F5A9A">
        <w:rPr>
          <w:rFonts w:ascii="Times New Roman" w:hAnsi="Times New Roman" w:cs="Times New Roman"/>
          <w:sz w:val="24"/>
          <w:szCs w:val="24"/>
        </w:rPr>
        <w:t xml:space="preserve"> on vajalik, kui muudatuse mõjud on sellised, et tuleb muuta</w:t>
      </w:r>
      <w:r w:rsidR="00100DA3">
        <w:rPr>
          <w:rFonts w:ascii="Times New Roman" w:hAnsi="Times New Roman" w:cs="Times New Roman"/>
          <w:sz w:val="24"/>
          <w:szCs w:val="24"/>
        </w:rPr>
        <w:t xml:space="preserve"> loas sätestatud õigusi või kohustusi</w:t>
      </w:r>
      <w:r w:rsidRPr="009F5A9A">
        <w:rPr>
          <w:rFonts w:ascii="Times New Roman" w:hAnsi="Times New Roman" w:cs="Times New Roman"/>
          <w:sz w:val="24"/>
          <w:szCs w:val="24"/>
        </w:rPr>
        <w:t xml:space="preserve"> või tuumaohutuse tagamine vajab uutel alustel hindamist.</w:t>
      </w:r>
    </w:p>
    <w:p w14:paraId="42E166C8" w14:textId="7356F81F" w:rsidR="7AFF92FC" w:rsidRDefault="7AFF92FC" w:rsidP="00364ACA">
      <w:pPr>
        <w:spacing w:after="0" w:line="240" w:lineRule="auto"/>
        <w:ind w:left="720"/>
        <w:jc w:val="both"/>
        <w:rPr>
          <w:rFonts w:ascii="Times New Roman" w:hAnsi="Times New Roman" w:cs="Times New Roman"/>
          <w:sz w:val="24"/>
          <w:szCs w:val="24"/>
        </w:rPr>
      </w:pPr>
    </w:p>
    <w:p w14:paraId="24311D0D" w14:textId="0B8FC3A9" w:rsidR="009F5A9A" w:rsidRPr="009F5A9A" w:rsidRDefault="2A03BEE1"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7</w:t>
      </w:r>
      <w:r w:rsidR="009F5A9A" w:rsidRPr="009F5A9A">
        <w:rPr>
          <w:rFonts w:ascii="Times New Roman" w:hAnsi="Times New Roman" w:cs="Times New Roman"/>
          <w:sz w:val="24"/>
          <w:szCs w:val="24"/>
        </w:rPr>
        <w:t xml:space="preserve"> sätestab lihtsustatud korra muudatustele, mis ei mõjuta käitamispiire ja -tingimusi, ohutusaruande eeldusi ega loas sätestatud ohutusnõudeid, kuid võivad mõjutada käitise töökorraldust. Selliste muudatuste puhul piisab kirjalikust teavitamisest, sest nende riskimõju on madal ja otsene seos ohutusega puudub. Tegemist on riskipõhise halduskoormuse leevendamisega, mis võimaldab pädeval asutusel siiski hoida ülevaadet käitise olulistest protsessidest.</w:t>
      </w:r>
    </w:p>
    <w:p w14:paraId="718409D4" w14:textId="3F1CF1F1" w:rsidR="009F5A9A" w:rsidRPr="009F5A9A" w:rsidRDefault="1E46C0BB"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 29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w:t>
      </w:r>
      <w:r w:rsidR="009F5A9A" w:rsidRPr="00364ACA">
        <w:rPr>
          <w:rFonts w:ascii="Times New Roman" w:hAnsi="Times New Roman" w:cs="Times New Roman"/>
          <w:b/>
          <w:bCs/>
          <w:sz w:val="24"/>
          <w:szCs w:val="24"/>
        </w:rPr>
        <w:t>8</w:t>
      </w:r>
      <w:r w:rsidR="009F5A9A" w:rsidRPr="009F5A9A">
        <w:rPr>
          <w:rFonts w:ascii="Times New Roman" w:hAnsi="Times New Roman" w:cs="Times New Roman"/>
          <w:sz w:val="24"/>
          <w:szCs w:val="24"/>
        </w:rPr>
        <w:t xml:space="preserve"> annab pädevale asutusele õiguse tuumaohutusloas täpsustada ka muude, seaduses nimetamata dokumentide või tegevuste kooskõlastamise või teavitamise kohustusi. See on vajalik, et reageerida tuumatehnoloogia arengule, käitise eripäradele ja muudatustele, mida ei ole võimalik seaduse tasandil ammendavalt loetleda. Samas peab pädev asutus järgima paragrahvis sätestatud põhimõtteid ja riskipõhisust.</w:t>
      </w:r>
    </w:p>
    <w:p w14:paraId="6E2C8306" w14:textId="5B2D4412" w:rsidR="009F5A9A" w:rsidRPr="009F5A9A" w:rsidRDefault="197052A8" w:rsidP="009F5A9A">
      <w:pPr>
        <w:jc w:val="both"/>
        <w:rPr>
          <w:rFonts w:ascii="Times New Roman" w:hAnsi="Times New Roman" w:cs="Times New Roman"/>
          <w:sz w:val="24"/>
          <w:szCs w:val="24"/>
        </w:rPr>
      </w:pPr>
      <w:r w:rsidRPr="5E8AF8B2">
        <w:rPr>
          <w:rFonts w:ascii="Times New Roman" w:hAnsi="Times New Roman" w:cs="Times New Roman"/>
          <w:b/>
          <w:bCs/>
          <w:sz w:val="24"/>
          <w:szCs w:val="24"/>
        </w:rPr>
        <w:t>Eelnõu § 29 l</w:t>
      </w:r>
      <w:r w:rsidR="009F5A9A" w:rsidRPr="5E8AF8B2">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9</w:t>
      </w:r>
      <w:r w:rsidR="009F5A9A" w:rsidRPr="009F5A9A">
        <w:rPr>
          <w:rFonts w:ascii="Times New Roman" w:hAnsi="Times New Roman" w:cs="Times New Roman"/>
          <w:sz w:val="24"/>
          <w:szCs w:val="24"/>
        </w:rPr>
        <w:t xml:space="preserve"> annab ministrile volituse kehtestada määrus, mis täpsustab andmete ajakohastamise, kooskõlastamise ja teavitamise korda. Volitusnorm on vajalik, sest kooskõlastamisnõuded võivad ajas täpsustuda tehnoloogia arengu, ohutuspraktika muutumise ja rahvusvaheliste standardite täpsustumise tõttu.</w:t>
      </w:r>
    </w:p>
    <w:p w14:paraId="19047537" w14:textId="77777777" w:rsid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Kokkuvõttes tagab § 29 selge ja riskipõhise menetluskorra, mis eristab teavitamist, kooskõlastust ja loa muutmist ning võimaldab pädeval asutusel hinnata kõiki muudatusi, mis võivad mõjutada tuumaohutust. Säte toetab nii käitaja kui pädeva asutuse kohustust tagada tuumaohutus kogu tuumakäitise elukaare vältel.</w:t>
      </w:r>
    </w:p>
    <w:p w14:paraId="4F8B6617" w14:textId="1BF00E01" w:rsidR="00DF1411" w:rsidRDefault="0DD10D4F" w:rsidP="009F5A9A">
      <w:pPr>
        <w:jc w:val="both"/>
        <w:rPr>
          <w:rFonts w:ascii="Times New Roman" w:hAnsi="Times New Roman" w:cs="Times New Roman"/>
          <w:b/>
          <w:bCs/>
          <w:sz w:val="24"/>
          <w:szCs w:val="24"/>
        </w:rPr>
      </w:pPr>
      <w:r w:rsidRPr="44C7FBAC">
        <w:rPr>
          <w:rFonts w:ascii="Times New Roman" w:hAnsi="Times New Roman" w:cs="Times New Roman"/>
          <w:b/>
          <w:bCs/>
          <w:sz w:val="24"/>
          <w:szCs w:val="24"/>
        </w:rPr>
        <w:t>Eelnõu §</w:t>
      </w:r>
      <w:r w:rsidR="00B635E6" w:rsidRPr="002D5D52">
        <w:rPr>
          <w:rFonts w:ascii="Times New Roman" w:hAnsi="Times New Roman" w:cs="Times New Roman"/>
          <w:b/>
          <w:bCs/>
          <w:sz w:val="24"/>
          <w:szCs w:val="24"/>
        </w:rPr>
        <w:t xml:space="preserve"> 30 </w:t>
      </w:r>
      <w:r w:rsidR="00B635E6" w:rsidRPr="00364ACA">
        <w:rPr>
          <w:rFonts w:ascii="Times New Roman" w:hAnsi="Times New Roman" w:cs="Times New Roman"/>
          <w:sz w:val="24"/>
          <w:szCs w:val="24"/>
        </w:rPr>
        <w:t xml:space="preserve">sätestab </w:t>
      </w:r>
      <w:r w:rsidR="00DF1411" w:rsidRPr="44C7FBAC">
        <w:rPr>
          <w:rFonts w:ascii="Times New Roman" w:hAnsi="Times New Roman" w:cs="Times New Roman"/>
          <w:sz w:val="24"/>
          <w:szCs w:val="24"/>
        </w:rPr>
        <w:t>järelevalve tuumaohutusloa omaja tegevuse üle.</w:t>
      </w:r>
    </w:p>
    <w:p w14:paraId="26ECA27F" w14:textId="11505A89"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Paragrahv sätestab pädeva asutuse regulaarse ja süsteemse järelevalve</w:t>
      </w:r>
      <w:r w:rsidR="00B30201">
        <w:rPr>
          <w:rFonts w:ascii="Times New Roman" w:hAnsi="Times New Roman" w:cs="Times New Roman"/>
          <w:sz w:val="24"/>
          <w:szCs w:val="24"/>
        </w:rPr>
        <w:t xml:space="preserve"> teostamise </w:t>
      </w:r>
      <w:r w:rsidR="0084195A">
        <w:rPr>
          <w:rFonts w:ascii="Times New Roman" w:hAnsi="Times New Roman" w:cs="Times New Roman"/>
          <w:sz w:val="24"/>
          <w:szCs w:val="24"/>
        </w:rPr>
        <w:t xml:space="preserve">nõuded </w:t>
      </w:r>
      <w:r w:rsidR="00556155">
        <w:rPr>
          <w:rFonts w:ascii="Times New Roman" w:hAnsi="Times New Roman" w:cs="Times New Roman"/>
          <w:sz w:val="24"/>
          <w:szCs w:val="24"/>
        </w:rPr>
        <w:t xml:space="preserve">ja </w:t>
      </w:r>
      <w:r w:rsidRPr="00383103">
        <w:rPr>
          <w:rFonts w:ascii="Times New Roman" w:hAnsi="Times New Roman" w:cs="Times New Roman"/>
          <w:sz w:val="24"/>
          <w:szCs w:val="24"/>
        </w:rPr>
        <w:t>korra tuumaohutusloa omaja tegevuse üle. Sätte eesmärk on tagada, et tuumakäitis toimi</w:t>
      </w:r>
      <w:r w:rsidR="00D82632">
        <w:rPr>
          <w:rFonts w:ascii="Times New Roman" w:hAnsi="Times New Roman" w:cs="Times New Roman"/>
          <w:sz w:val="24"/>
          <w:szCs w:val="24"/>
        </w:rPr>
        <w:t>ks</w:t>
      </w:r>
      <w:r w:rsidRPr="00383103">
        <w:rPr>
          <w:rFonts w:ascii="Times New Roman" w:hAnsi="Times New Roman" w:cs="Times New Roman"/>
          <w:sz w:val="24"/>
          <w:szCs w:val="24"/>
        </w:rPr>
        <w:t xml:space="preserve"> ohutult kogu elukaare vältel ning et käitaja täida</w:t>
      </w:r>
      <w:r w:rsidR="00D82632">
        <w:rPr>
          <w:rFonts w:ascii="Times New Roman" w:hAnsi="Times New Roman" w:cs="Times New Roman"/>
          <w:sz w:val="24"/>
          <w:szCs w:val="24"/>
        </w:rPr>
        <w:t>ks</w:t>
      </w:r>
      <w:r w:rsidRPr="00383103">
        <w:rPr>
          <w:rFonts w:ascii="Times New Roman" w:hAnsi="Times New Roman" w:cs="Times New Roman"/>
          <w:sz w:val="24"/>
          <w:szCs w:val="24"/>
        </w:rPr>
        <w:t xml:space="preserve"> talle seadusest ja tuumaohutusloast tulenevaid kohustusi. Regulaarne järelevalve on ennetava iseloomuga ja on suunatud ohutussüsteemide toimimise, ohutuskultuuri, juhtimissüsteemi ja loatingimuste täitmise hindamisele.</w:t>
      </w:r>
    </w:p>
    <w:p w14:paraId="4FAF78BA" w14:textId="2F605EF3" w:rsidR="00383103" w:rsidRPr="00383103" w:rsidRDefault="32CE6A62" w:rsidP="00383103">
      <w:pPr>
        <w:jc w:val="both"/>
        <w:rPr>
          <w:rFonts w:ascii="Times New Roman" w:hAnsi="Times New Roman" w:cs="Times New Roman"/>
          <w:sz w:val="24"/>
          <w:szCs w:val="24"/>
        </w:rPr>
      </w:pPr>
      <w:r w:rsidRPr="7AFF92FC">
        <w:rPr>
          <w:rFonts w:ascii="Times New Roman" w:hAnsi="Times New Roman" w:cs="Times New Roman"/>
          <w:b/>
          <w:bCs/>
          <w:sz w:val="24"/>
          <w:szCs w:val="24"/>
        </w:rPr>
        <w:t>Eelnõu § 30 l</w:t>
      </w:r>
      <w:r w:rsidR="1D805A3A" w:rsidRPr="7AFF92FC">
        <w:rPr>
          <w:rFonts w:ascii="Times New Roman" w:hAnsi="Times New Roman" w:cs="Times New Roman"/>
          <w:b/>
          <w:bCs/>
          <w:sz w:val="24"/>
          <w:szCs w:val="24"/>
        </w:rPr>
        <w:t>õigetes</w:t>
      </w:r>
      <w:r w:rsidR="00383103" w:rsidRPr="00383103">
        <w:rPr>
          <w:rFonts w:ascii="Times New Roman" w:hAnsi="Times New Roman" w:cs="Times New Roman"/>
          <w:b/>
          <w:bCs/>
          <w:sz w:val="24"/>
          <w:szCs w:val="24"/>
        </w:rPr>
        <w:t xml:space="preserve"> 1–3</w:t>
      </w:r>
      <w:r w:rsidR="00383103" w:rsidRPr="7AFF92FC">
        <w:rPr>
          <w:rFonts w:ascii="Times New Roman" w:hAnsi="Times New Roman" w:cs="Times New Roman"/>
          <w:b/>
          <w:sz w:val="24"/>
          <w:szCs w:val="24"/>
        </w:rPr>
        <w:t xml:space="preserve"> </w:t>
      </w:r>
      <w:r w:rsidR="00383103" w:rsidRPr="00383103">
        <w:rPr>
          <w:rFonts w:ascii="Times New Roman" w:hAnsi="Times New Roman" w:cs="Times New Roman"/>
          <w:sz w:val="24"/>
          <w:szCs w:val="24"/>
        </w:rPr>
        <w:t>sätestatakse, et tuumaohutuse järelevalve toimub astmelise ohupõhise lähenemise alusel ning pädeva asutuse koostatud järelevalvekava järgi. See tähendab, et järelevalve ulatus, sagedus ja meetodid määratakse riskitaseme, käitise eripära, tehnilise seisundi, ohutusalase tulemuslikkuse ja ajaloolise käitumise põhjal. Selline lähenemine vastab rahvusvahelisele praktikale, mille järgi on käitaja ohutusalane ajalugu ja riskiprofiil aluseks järelevalve intensiivsuse kujundamisel.</w:t>
      </w:r>
    </w:p>
    <w:p w14:paraId="19B76844" w14:textId="194E09E2"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Järelevalvekava lisamine loale tagab läbipaistvuse käitaja jaoks ning loob selge raamistiku järelevalveks, analoogselt keskkonnakompleksloa</w:t>
      </w:r>
      <w:r w:rsidR="00951C3B">
        <w:rPr>
          <w:rFonts w:ascii="Times New Roman" w:hAnsi="Times New Roman" w:cs="Times New Roman"/>
          <w:sz w:val="24"/>
          <w:szCs w:val="24"/>
        </w:rPr>
        <w:t xml:space="preserve"> </w:t>
      </w:r>
      <w:r w:rsidR="00587640">
        <w:rPr>
          <w:rFonts w:ascii="Times New Roman" w:hAnsi="Times New Roman" w:cs="Times New Roman"/>
          <w:sz w:val="24"/>
          <w:szCs w:val="24"/>
        </w:rPr>
        <w:t>plaanilisele järelevalvele</w:t>
      </w:r>
      <w:r w:rsidRPr="00383103">
        <w:rPr>
          <w:rFonts w:ascii="Times New Roman" w:hAnsi="Times New Roman" w:cs="Times New Roman"/>
          <w:sz w:val="24"/>
          <w:szCs w:val="24"/>
        </w:rPr>
        <w:t xml:space="preserve">, kus Keskkonnaamet viib läbi korrapärast kontrolli vastavalt kompleksloa ohutuse ja keskkonnamõju riskitasemele. Sarnaselt </w:t>
      </w:r>
      <w:r w:rsidR="00E35B57">
        <w:rPr>
          <w:rFonts w:ascii="Times New Roman" w:hAnsi="Times New Roman" w:cs="Times New Roman"/>
          <w:sz w:val="24"/>
          <w:szCs w:val="24"/>
        </w:rPr>
        <w:t>tööstusheiteseaduse</w:t>
      </w:r>
      <w:r w:rsidRPr="36AF290C">
        <w:rPr>
          <w:rStyle w:val="Allmrkuseviide"/>
          <w:rFonts w:ascii="Times New Roman" w:hAnsi="Times New Roman" w:cs="Times New Roman"/>
          <w:sz w:val="24"/>
          <w:szCs w:val="24"/>
        </w:rPr>
        <w:footnoteReference w:id="37"/>
      </w:r>
      <w:r w:rsidR="00E35B57">
        <w:rPr>
          <w:rFonts w:ascii="Times New Roman" w:hAnsi="Times New Roman" w:cs="Times New Roman"/>
          <w:sz w:val="24"/>
          <w:szCs w:val="24"/>
        </w:rPr>
        <w:t xml:space="preserve"> (</w:t>
      </w:r>
      <w:r w:rsidRPr="00383103">
        <w:rPr>
          <w:rFonts w:ascii="Times New Roman" w:hAnsi="Times New Roman" w:cs="Times New Roman"/>
          <w:sz w:val="24"/>
          <w:szCs w:val="24"/>
        </w:rPr>
        <w:t>THS</w:t>
      </w:r>
      <w:r w:rsidR="00E35B57">
        <w:rPr>
          <w:rFonts w:ascii="Times New Roman" w:hAnsi="Times New Roman" w:cs="Times New Roman"/>
          <w:sz w:val="24"/>
          <w:szCs w:val="24"/>
        </w:rPr>
        <w:t>)</w:t>
      </w:r>
      <w:r w:rsidRPr="00383103">
        <w:rPr>
          <w:rFonts w:ascii="Times New Roman" w:hAnsi="Times New Roman" w:cs="Times New Roman"/>
          <w:sz w:val="24"/>
          <w:szCs w:val="24"/>
        </w:rPr>
        <w:t xml:space="preserve"> regulaarsele kontrollile on ka tuumaohutusjärelevalve ennetav ja süsteemne ning keskendub käitaja võimele täita </w:t>
      </w:r>
      <w:r w:rsidR="009803AA">
        <w:rPr>
          <w:rFonts w:ascii="Times New Roman" w:hAnsi="Times New Roman" w:cs="Times New Roman"/>
          <w:sz w:val="24"/>
          <w:szCs w:val="24"/>
        </w:rPr>
        <w:t xml:space="preserve">kõiki </w:t>
      </w:r>
      <w:r w:rsidRPr="00383103">
        <w:rPr>
          <w:rFonts w:ascii="Times New Roman" w:hAnsi="Times New Roman" w:cs="Times New Roman"/>
          <w:sz w:val="24"/>
          <w:szCs w:val="24"/>
        </w:rPr>
        <w:t>ohutus</w:t>
      </w:r>
      <w:r w:rsidR="009803AA">
        <w:rPr>
          <w:rFonts w:ascii="Times New Roman" w:hAnsi="Times New Roman" w:cs="Times New Roman"/>
          <w:sz w:val="24"/>
          <w:szCs w:val="24"/>
        </w:rPr>
        <w:t xml:space="preserve">e alaseid </w:t>
      </w:r>
      <w:r w:rsidRPr="00383103">
        <w:rPr>
          <w:rFonts w:ascii="Times New Roman" w:hAnsi="Times New Roman" w:cs="Times New Roman"/>
          <w:sz w:val="24"/>
          <w:szCs w:val="24"/>
        </w:rPr>
        <w:t>kohustusi, mitte üksikjuhtumite reageerimisele.</w:t>
      </w:r>
    </w:p>
    <w:p w14:paraId="2C27B360" w14:textId="6223B5B2"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Paralleel THS-iga seisneb selles, et mõlema loasüsteemi puhul on järelevalve osa loatingimuste täitmise kontrollist ning seda tehakse regulaarse, riskipõhise ja plaanilise metoodika alusel. Erinevus seisneb aga selles, et tuumakäitisel on riskid kõrgemad</w:t>
      </w:r>
      <w:r w:rsidR="00E479CC">
        <w:rPr>
          <w:rFonts w:ascii="Times New Roman" w:hAnsi="Times New Roman" w:cs="Times New Roman"/>
          <w:sz w:val="24"/>
          <w:szCs w:val="24"/>
        </w:rPr>
        <w:t xml:space="preserve"> ja kaitse eesmärk eelkõige inimene</w:t>
      </w:r>
      <w:r w:rsidR="0035175E">
        <w:rPr>
          <w:rFonts w:ascii="Times New Roman" w:hAnsi="Times New Roman" w:cs="Times New Roman"/>
          <w:sz w:val="24"/>
          <w:szCs w:val="24"/>
        </w:rPr>
        <w:t>, kompleksloa kaitse eesmärgiks on keskkond</w:t>
      </w:r>
      <w:r w:rsidRPr="00383103">
        <w:rPr>
          <w:rFonts w:ascii="Times New Roman" w:hAnsi="Times New Roman" w:cs="Times New Roman"/>
          <w:sz w:val="24"/>
          <w:szCs w:val="24"/>
        </w:rPr>
        <w:t xml:space="preserve"> ning seetõttu on järelevalve ulatus ja detailsus märksa laiem, hõlmates nii tehnilist seisukorda, ohutuskultuuri kui ka juhtimissüsteemi toimimist.</w:t>
      </w:r>
    </w:p>
    <w:p w14:paraId="01D26880" w14:textId="77777777" w:rsidR="00383103" w:rsidRPr="00383103" w:rsidRDefault="00383103" w:rsidP="7AFF92FC">
      <w:p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Regulaarse tuumaohutusjärelevalve eesmärk on hinnata:</w:t>
      </w:r>
    </w:p>
    <w:p w14:paraId="7FFF9BF6" w14:textId="77777777" w:rsidR="00383103" w:rsidRPr="00383103" w:rsidRDefault="00383103" w:rsidP="00784155">
      <w:pPr>
        <w:numPr>
          <w:ilvl w:val="0"/>
          <w:numId w:val="23"/>
        </w:num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tuumakäitisest tulenevaid riske,</w:t>
      </w:r>
    </w:p>
    <w:p w14:paraId="0C0F25AF" w14:textId="77777777" w:rsidR="00383103" w:rsidRPr="00383103" w:rsidRDefault="00383103" w:rsidP="00784155">
      <w:pPr>
        <w:numPr>
          <w:ilvl w:val="0"/>
          <w:numId w:val="23"/>
        </w:num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ohutuskultuuri taset,</w:t>
      </w:r>
    </w:p>
    <w:p w14:paraId="3C25519D" w14:textId="77777777" w:rsidR="00383103" w:rsidRPr="00383103" w:rsidRDefault="00383103" w:rsidP="00784155">
      <w:pPr>
        <w:numPr>
          <w:ilvl w:val="0"/>
          <w:numId w:val="23"/>
        </w:num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juhtimissüsteemi toimimist,</w:t>
      </w:r>
    </w:p>
    <w:p w14:paraId="7EB8BFDC" w14:textId="134CCE4E" w:rsidR="00383103" w:rsidRPr="00383103" w:rsidRDefault="00383103" w:rsidP="00784155">
      <w:pPr>
        <w:numPr>
          <w:ilvl w:val="0"/>
          <w:numId w:val="23"/>
        </w:num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loa</w:t>
      </w:r>
      <w:r w:rsidR="005938B8">
        <w:rPr>
          <w:rFonts w:ascii="Times New Roman" w:hAnsi="Times New Roman" w:cs="Times New Roman"/>
          <w:sz w:val="24"/>
          <w:szCs w:val="24"/>
        </w:rPr>
        <w:t xml:space="preserve"> nõuete</w:t>
      </w:r>
      <w:r w:rsidRPr="00383103">
        <w:rPr>
          <w:rFonts w:ascii="Times New Roman" w:hAnsi="Times New Roman" w:cs="Times New Roman"/>
          <w:sz w:val="24"/>
          <w:szCs w:val="24"/>
        </w:rPr>
        <w:t xml:space="preserve"> täitmist,</w:t>
      </w:r>
    </w:p>
    <w:p w14:paraId="10A5543C" w14:textId="13AC31F5" w:rsidR="00383103" w:rsidRPr="00383103" w:rsidRDefault="00383103" w:rsidP="00784155">
      <w:pPr>
        <w:numPr>
          <w:ilvl w:val="0"/>
          <w:numId w:val="23"/>
        </w:numPr>
        <w:spacing w:after="0" w:line="240" w:lineRule="auto"/>
        <w:jc w:val="both"/>
        <w:rPr>
          <w:rFonts w:ascii="Times New Roman" w:hAnsi="Times New Roman" w:cs="Times New Roman"/>
          <w:sz w:val="24"/>
          <w:szCs w:val="24"/>
        </w:rPr>
      </w:pPr>
      <w:r w:rsidRPr="00383103">
        <w:rPr>
          <w:rFonts w:ascii="Times New Roman" w:hAnsi="Times New Roman" w:cs="Times New Roman"/>
          <w:sz w:val="24"/>
          <w:szCs w:val="24"/>
        </w:rPr>
        <w:t xml:space="preserve">rikkumiste ennetamist enne olukorra </w:t>
      </w:r>
      <w:r w:rsidR="00D465B8" w:rsidRPr="00383103">
        <w:rPr>
          <w:rFonts w:ascii="Times New Roman" w:hAnsi="Times New Roman" w:cs="Times New Roman"/>
          <w:sz w:val="24"/>
          <w:szCs w:val="24"/>
        </w:rPr>
        <w:t xml:space="preserve">ohtlikuks </w:t>
      </w:r>
      <w:r w:rsidR="00D465B8">
        <w:rPr>
          <w:rFonts w:ascii="Times New Roman" w:hAnsi="Times New Roman" w:cs="Times New Roman"/>
          <w:sz w:val="24"/>
          <w:szCs w:val="24"/>
        </w:rPr>
        <w:t>muutumist</w:t>
      </w:r>
      <w:r w:rsidRPr="00383103">
        <w:rPr>
          <w:rFonts w:ascii="Times New Roman" w:hAnsi="Times New Roman" w:cs="Times New Roman"/>
          <w:sz w:val="24"/>
          <w:szCs w:val="24"/>
        </w:rPr>
        <w:t>.</w:t>
      </w:r>
    </w:p>
    <w:p w14:paraId="197553FA" w14:textId="76EC21DE" w:rsidR="7AFF92FC" w:rsidRDefault="7AFF92FC" w:rsidP="7AFF92FC">
      <w:pPr>
        <w:spacing w:after="0" w:line="240" w:lineRule="auto"/>
        <w:ind w:left="720"/>
        <w:jc w:val="both"/>
        <w:rPr>
          <w:rFonts w:ascii="Times New Roman" w:hAnsi="Times New Roman" w:cs="Times New Roman"/>
          <w:sz w:val="24"/>
          <w:szCs w:val="24"/>
        </w:rPr>
      </w:pPr>
    </w:p>
    <w:p w14:paraId="319D3845" w14:textId="77777777"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Järelevalve ei piirdu üksikute sündmuste uurimisega, vaid vaatab terviklikult käitaja võimekust ohutust tagada. Selles osas ületab tuumaohutuse järelevalve tavapärast korrakaitselist kontrolli ning kuulub pigem tehnilise järelevalve ja sektoripõhise regulatiivse kontrolli valdkonda.</w:t>
      </w:r>
    </w:p>
    <w:p w14:paraId="735E7276" w14:textId="1A2DC17C" w:rsidR="00383103" w:rsidRPr="00383103" w:rsidRDefault="1DDB9C41" w:rsidP="00383103">
      <w:pPr>
        <w:jc w:val="both"/>
        <w:rPr>
          <w:rFonts w:ascii="Times New Roman" w:hAnsi="Times New Roman" w:cs="Times New Roman"/>
          <w:sz w:val="24"/>
          <w:szCs w:val="24"/>
        </w:rPr>
      </w:pPr>
      <w:r w:rsidRPr="3FA88655">
        <w:rPr>
          <w:rFonts w:ascii="Times New Roman" w:hAnsi="Times New Roman" w:cs="Times New Roman"/>
          <w:b/>
          <w:bCs/>
          <w:sz w:val="24"/>
          <w:szCs w:val="24"/>
        </w:rPr>
        <w:t>Eelnõu § 30 l</w:t>
      </w:r>
      <w:r w:rsidR="00383103" w:rsidRPr="3FA88655">
        <w:rPr>
          <w:rFonts w:ascii="Times New Roman" w:hAnsi="Times New Roman" w:cs="Times New Roman"/>
          <w:b/>
          <w:bCs/>
          <w:sz w:val="24"/>
          <w:szCs w:val="24"/>
        </w:rPr>
        <w:t>õige</w:t>
      </w:r>
      <w:r w:rsidR="00383103" w:rsidRPr="00383103">
        <w:rPr>
          <w:rFonts w:ascii="Times New Roman" w:hAnsi="Times New Roman" w:cs="Times New Roman"/>
          <w:b/>
          <w:bCs/>
          <w:sz w:val="24"/>
          <w:szCs w:val="24"/>
        </w:rPr>
        <w:t xml:space="preserve"> </w:t>
      </w:r>
      <w:r w:rsidR="00383103" w:rsidRPr="00F9A905">
        <w:rPr>
          <w:rFonts w:ascii="Times New Roman" w:hAnsi="Times New Roman" w:cs="Times New Roman"/>
          <w:sz w:val="24"/>
          <w:szCs w:val="24"/>
        </w:rPr>
        <w:t>4</w:t>
      </w:r>
      <w:r w:rsidR="00383103" w:rsidRPr="00383103">
        <w:rPr>
          <w:rFonts w:ascii="Times New Roman" w:hAnsi="Times New Roman" w:cs="Times New Roman"/>
          <w:sz w:val="24"/>
          <w:szCs w:val="24"/>
        </w:rPr>
        <w:t xml:space="preserve"> annab pädevale asutusele</w:t>
      </w:r>
      <w:r w:rsidR="00C15F1B">
        <w:rPr>
          <w:rFonts w:ascii="Times New Roman" w:hAnsi="Times New Roman" w:cs="Times New Roman"/>
          <w:sz w:val="24"/>
          <w:szCs w:val="24"/>
        </w:rPr>
        <w:t xml:space="preserve"> õiguse teha ettekirjutusi, kuid lisaks on pädeval asutusel õigus </w:t>
      </w:r>
      <w:r w:rsidR="008C10BE">
        <w:rPr>
          <w:rFonts w:ascii="Times New Roman" w:hAnsi="Times New Roman" w:cs="Times New Roman"/>
          <w:sz w:val="24"/>
          <w:szCs w:val="24"/>
        </w:rPr>
        <w:t xml:space="preserve">muuta luba, </w:t>
      </w:r>
      <w:r w:rsidR="00C15F1B">
        <w:rPr>
          <w:rFonts w:ascii="Times New Roman" w:hAnsi="Times New Roman" w:cs="Times New Roman"/>
          <w:sz w:val="24"/>
          <w:szCs w:val="24"/>
        </w:rPr>
        <w:t>peatada loa kehtivus</w:t>
      </w:r>
      <w:r w:rsidR="008C10BE">
        <w:rPr>
          <w:rFonts w:ascii="Times New Roman" w:hAnsi="Times New Roman" w:cs="Times New Roman"/>
          <w:sz w:val="24"/>
          <w:szCs w:val="24"/>
        </w:rPr>
        <w:t xml:space="preserve"> või peatada käitaja tegevus (viimane on juba korrakaitse meede)</w:t>
      </w:r>
      <w:r w:rsidR="00DB7666">
        <w:rPr>
          <w:rFonts w:ascii="Times New Roman" w:hAnsi="Times New Roman" w:cs="Times New Roman"/>
          <w:sz w:val="24"/>
          <w:szCs w:val="24"/>
        </w:rPr>
        <w:t xml:space="preserve"> seaduses sätestatud muudel alustel</w:t>
      </w:r>
      <w:r w:rsidR="008C10BE">
        <w:rPr>
          <w:rFonts w:ascii="Times New Roman" w:hAnsi="Times New Roman" w:cs="Times New Roman"/>
          <w:sz w:val="24"/>
          <w:szCs w:val="24"/>
        </w:rPr>
        <w:t xml:space="preserve">. </w:t>
      </w:r>
      <w:r w:rsidR="00383103" w:rsidRPr="00383103">
        <w:rPr>
          <w:rFonts w:ascii="Times New Roman" w:hAnsi="Times New Roman" w:cs="Times New Roman"/>
          <w:sz w:val="24"/>
          <w:szCs w:val="24"/>
        </w:rPr>
        <w:t>Need meetmed on regulaarse järelevalve</w:t>
      </w:r>
      <w:r w:rsidR="00EA2743">
        <w:rPr>
          <w:rFonts w:ascii="Times New Roman" w:hAnsi="Times New Roman" w:cs="Times New Roman"/>
          <w:sz w:val="24"/>
          <w:szCs w:val="24"/>
        </w:rPr>
        <w:t xml:space="preserve"> </w:t>
      </w:r>
      <w:r w:rsidR="0052023A">
        <w:rPr>
          <w:rFonts w:ascii="Times New Roman" w:hAnsi="Times New Roman" w:cs="Times New Roman"/>
          <w:sz w:val="24"/>
          <w:szCs w:val="24"/>
        </w:rPr>
        <w:t>võimalikud tulemused</w:t>
      </w:r>
      <w:r w:rsidR="00383103" w:rsidRPr="00383103">
        <w:rPr>
          <w:rFonts w:ascii="Times New Roman" w:hAnsi="Times New Roman" w:cs="Times New Roman"/>
          <w:sz w:val="24"/>
          <w:szCs w:val="24"/>
        </w:rPr>
        <w:t xml:space="preserve">, </w:t>
      </w:r>
      <w:r w:rsidR="0052023A">
        <w:rPr>
          <w:rFonts w:ascii="Times New Roman" w:hAnsi="Times New Roman" w:cs="Times New Roman"/>
          <w:sz w:val="24"/>
          <w:szCs w:val="24"/>
        </w:rPr>
        <w:t>kui</w:t>
      </w:r>
      <w:r w:rsidR="00383103" w:rsidRPr="00383103">
        <w:rPr>
          <w:rFonts w:ascii="Times New Roman" w:hAnsi="Times New Roman" w:cs="Times New Roman"/>
          <w:sz w:val="24"/>
          <w:szCs w:val="24"/>
        </w:rPr>
        <w:t xml:space="preserve"> avastatud puudused võivad eeldada loatingimuste muutmist või tegevuse ajutist peatamist, kui tuumakäitis ei vasta ohutusnõuetele.</w:t>
      </w:r>
    </w:p>
    <w:p w14:paraId="5D224015" w14:textId="61EC3DD0" w:rsidR="00383103" w:rsidRPr="00383103" w:rsidRDefault="52BB9998" w:rsidP="00383103">
      <w:pPr>
        <w:jc w:val="both"/>
        <w:rPr>
          <w:rFonts w:ascii="Times New Roman" w:hAnsi="Times New Roman" w:cs="Times New Roman"/>
          <w:sz w:val="24"/>
          <w:szCs w:val="24"/>
        </w:rPr>
      </w:pPr>
      <w:r w:rsidRPr="13A43D3A">
        <w:rPr>
          <w:rFonts w:ascii="Times New Roman" w:hAnsi="Times New Roman" w:cs="Times New Roman"/>
          <w:b/>
          <w:bCs/>
          <w:sz w:val="24"/>
          <w:szCs w:val="24"/>
        </w:rPr>
        <w:t xml:space="preserve">Eelnõu § 30 </w:t>
      </w:r>
      <w:r w:rsidRPr="48ADE685">
        <w:rPr>
          <w:rFonts w:ascii="Times New Roman" w:hAnsi="Times New Roman" w:cs="Times New Roman"/>
          <w:b/>
          <w:bCs/>
          <w:sz w:val="24"/>
          <w:szCs w:val="24"/>
        </w:rPr>
        <w:t>l</w:t>
      </w:r>
      <w:r w:rsidR="00383103" w:rsidRPr="48ADE685">
        <w:rPr>
          <w:rFonts w:ascii="Times New Roman" w:hAnsi="Times New Roman" w:cs="Times New Roman"/>
          <w:b/>
          <w:bCs/>
          <w:sz w:val="24"/>
          <w:szCs w:val="24"/>
        </w:rPr>
        <w:t>õige</w:t>
      </w:r>
      <w:r w:rsidR="00383103" w:rsidRPr="00383103">
        <w:rPr>
          <w:rFonts w:ascii="Times New Roman" w:hAnsi="Times New Roman" w:cs="Times New Roman"/>
          <w:b/>
          <w:bCs/>
          <w:sz w:val="24"/>
          <w:szCs w:val="24"/>
        </w:rPr>
        <w:t xml:space="preserve"> 5</w:t>
      </w:r>
      <w:r w:rsidR="00383103" w:rsidRPr="00383103">
        <w:rPr>
          <w:rFonts w:ascii="Times New Roman" w:hAnsi="Times New Roman" w:cs="Times New Roman"/>
          <w:sz w:val="24"/>
          <w:szCs w:val="24"/>
        </w:rPr>
        <w:t xml:space="preserve"> eristab tuumaohutusjärelevalvet korrakaitse</w:t>
      </w:r>
      <w:r w:rsidR="00411BC6">
        <w:rPr>
          <w:rFonts w:ascii="Times New Roman" w:hAnsi="Times New Roman" w:cs="Times New Roman"/>
          <w:sz w:val="24"/>
          <w:szCs w:val="24"/>
        </w:rPr>
        <w:t xml:space="preserve"> </w:t>
      </w:r>
      <w:r w:rsidR="00383103" w:rsidRPr="00383103">
        <w:rPr>
          <w:rFonts w:ascii="Times New Roman" w:hAnsi="Times New Roman" w:cs="Times New Roman"/>
          <w:sz w:val="24"/>
          <w:szCs w:val="24"/>
        </w:rPr>
        <w:t>järelevalvest</w:t>
      </w:r>
      <w:r w:rsidR="00411BC6">
        <w:rPr>
          <w:rFonts w:ascii="Times New Roman" w:hAnsi="Times New Roman" w:cs="Times New Roman"/>
          <w:sz w:val="24"/>
          <w:szCs w:val="24"/>
        </w:rPr>
        <w:t xml:space="preserve">, mille aluseks on korrakaitseseadus ja milleks on </w:t>
      </w:r>
      <w:r w:rsidR="00664CDF">
        <w:rPr>
          <w:rFonts w:ascii="Times New Roman" w:hAnsi="Times New Roman" w:cs="Times New Roman"/>
          <w:sz w:val="24"/>
          <w:szCs w:val="24"/>
        </w:rPr>
        <w:t>regulatsioon</w:t>
      </w:r>
      <w:r w:rsidR="00411BC6">
        <w:rPr>
          <w:rFonts w:ascii="Times New Roman" w:hAnsi="Times New Roman" w:cs="Times New Roman"/>
          <w:sz w:val="24"/>
          <w:szCs w:val="24"/>
        </w:rPr>
        <w:t xml:space="preserve"> seaduse </w:t>
      </w:r>
      <w:r w:rsidR="008126D9">
        <w:rPr>
          <w:rFonts w:ascii="Times New Roman" w:hAnsi="Times New Roman" w:cs="Times New Roman"/>
          <w:sz w:val="24"/>
          <w:szCs w:val="24"/>
        </w:rPr>
        <w:t>13. pea</w:t>
      </w:r>
      <w:r w:rsidR="00667FB1">
        <w:rPr>
          <w:rFonts w:ascii="Times New Roman" w:hAnsi="Times New Roman" w:cs="Times New Roman"/>
          <w:sz w:val="24"/>
          <w:szCs w:val="24"/>
        </w:rPr>
        <w:t>tüki 1. jaos</w:t>
      </w:r>
      <w:r w:rsidR="00383103" w:rsidRPr="00383103">
        <w:rPr>
          <w:rFonts w:ascii="Times New Roman" w:hAnsi="Times New Roman" w:cs="Times New Roman"/>
          <w:sz w:val="24"/>
          <w:szCs w:val="24"/>
        </w:rPr>
        <w:t>.</w:t>
      </w:r>
      <w:r w:rsidR="00667FB1">
        <w:rPr>
          <w:rFonts w:ascii="Times New Roman" w:hAnsi="Times New Roman" w:cs="Times New Roman"/>
          <w:sz w:val="24"/>
          <w:szCs w:val="24"/>
        </w:rPr>
        <w:t xml:space="preserve"> </w:t>
      </w:r>
      <w:r w:rsidR="00383103" w:rsidRPr="00383103">
        <w:rPr>
          <w:rFonts w:ascii="Times New Roman" w:hAnsi="Times New Roman" w:cs="Times New Roman"/>
          <w:sz w:val="24"/>
          <w:szCs w:val="24"/>
        </w:rPr>
        <w:t>Korrakaitseseaduse alusel sekku</w:t>
      </w:r>
      <w:r w:rsidR="006D3821">
        <w:rPr>
          <w:rFonts w:ascii="Times New Roman" w:hAnsi="Times New Roman" w:cs="Times New Roman"/>
          <w:sz w:val="24"/>
          <w:szCs w:val="24"/>
        </w:rPr>
        <w:t>b pädev asutus</w:t>
      </w:r>
      <w:r w:rsidR="00383103" w:rsidRPr="00383103">
        <w:rPr>
          <w:rFonts w:ascii="Times New Roman" w:hAnsi="Times New Roman" w:cs="Times New Roman"/>
          <w:sz w:val="24"/>
          <w:szCs w:val="24"/>
        </w:rPr>
        <w:t xml:space="preserve"> vaid vahetu ja olulise ohu korral, näiteks kui on tekkinud olukord, mis ohustab </w:t>
      </w:r>
      <w:r w:rsidR="0059011C">
        <w:rPr>
          <w:rFonts w:ascii="Times New Roman" w:hAnsi="Times New Roman" w:cs="Times New Roman"/>
          <w:sz w:val="24"/>
          <w:szCs w:val="24"/>
        </w:rPr>
        <w:t>inimese</w:t>
      </w:r>
      <w:r w:rsidR="00383103" w:rsidRPr="00383103">
        <w:rPr>
          <w:rFonts w:ascii="Times New Roman" w:hAnsi="Times New Roman" w:cs="Times New Roman"/>
          <w:sz w:val="24"/>
          <w:szCs w:val="24"/>
        </w:rPr>
        <w:t xml:space="preserve"> elu, tervist või keskkonda ning nõuab kiiret reageerimist korrakaitseorganitelt.</w:t>
      </w:r>
    </w:p>
    <w:p w14:paraId="06014EAF" w14:textId="525DEBD0"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Tuumaohutusjärelevalve seevastu on regulatiivne ja süsteemne tegevus, mille eesmärk on ennetada selliseid olukordi. See hõlmab tehnilisi ja organisatsioonilisi kontrollimeetmeid ning loa</w:t>
      </w:r>
      <w:r w:rsidR="00667E31">
        <w:rPr>
          <w:rFonts w:ascii="Times New Roman" w:hAnsi="Times New Roman" w:cs="Times New Roman"/>
          <w:sz w:val="24"/>
          <w:szCs w:val="24"/>
        </w:rPr>
        <w:t xml:space="preserve"> nõuete</w:t>
      </w:r>
      <w:r w:rsidRPr="00383103">
        <w:rPr>
          <w:rFonts w:ascii="Times New Roman" w:hAnsi="Times New Roman" w:cs="Times New Roman"/>
          <w:sz w:val="24"/>
          <w:szCs w:val="24"/>
        </w:rPr>
        <w:t xml:space="preserve"> täitmise hindamist, mitte vahetut reageerimist ohule.</w:t>
      </w:r>
    </w:p>
    <w:p w14:paraId="7B343602" w14:textId="77777777"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Seega on rakendusvaldkonnad eristatavad:</w:t>
      </w:r>
    </w:p>
    <w:p w14:paraId="1D08F1E6" w14:textId="77777777" w:rsidR="00383103" w:rsidRPr="00383103" w:rsidRDefault="00383103" w:rsidP="00784155">
      <w:pPr>
        <w:numPr>
          <w:ilvl w:val="0"/>
          <w:numId w:val="24"/>
        </w:numPr>
        <w:spacing w:after="0" w:line="240" w:lineRule="auto"/>
        <w:ind w:left="714" w:hanging="357"/>
        <w:jc w:val="both"/>
        <w:rPr>
          <w:rFonts w:ascii="Times New Roman" w:hAnsi="Times New Roman" w:cs="Times New Roman"/>
          <w:sz w:val="24"/>
          <w:szCs w:val="24"/>
        </w:rPr>
      </w:pPr>
      <w:r w:rsidRPr="00383103">
        <w:rPr>
          <w:rFonts w:ascii="Times New Roman" w:hAnsi="Times New Roman" w:cs="Times New Roman"/>
          <w:sz w:val="24"/>
          <w:szCs w:val="24"/>
        </w:rPr>
        <w:t>Regulaarne tuumaohutusjärelevalve: ennetav, süsteemne, riskipõhine, lisatud loale, toimib pidevalt.</w:t>
      </w:r>
    </w:p>
    <w:p w14:paraId="7B34D21A" w14:textId="41E91682" w:rsidR="00383103" w:rsidRDefault="00383103" w:rsidP="00784155">
      <w:pPr>
        <w:numPr>
          <w:ilvl w:val="0"/>
          <w:numId w:val="24"/>
        </w:numPr>
        <w:spacing w:after="0" w:line="240" w:lineRule="auto"/>
        <w:ind w:left="714" w:hanging="357"/>
        <w:jc w:val="both"/>
        <w:rPr>
          <w:rFonts w:ascii="Times New Roman" w:hAnsi="Times New Roman" w:cs="Times New Roman"/>
          <w:sz w:val="24"/>
          <w:szCs w:val="24"/>
        </w:rPr>
      </w:pPr>
      <w:r w:rsidRPr="00383103">
        <w:rPr>
          <w:rFonts w:ascii="Times New Roman" w:hAnsi="Times New Roman" w:cs="Times New Roman"/>
          <w:sz w:val="24"/>
          <w:szCs w:val="24"/>
        </w:rPr>
        <w:t xml:space="preserve">Korrakaitse järelevalve: reageeriv, kohene sekkumine vahetu ohu korral, allub üldistele korrakaitse </w:t>
      </w:r>
      <w:r w:rsidR="00787B67">
        <w:rPr>
          <w:rFonts w:ascii="Times New Roman" w:hAnsi="Times New Roman" w:cs="Times New Roman"/>
          <w:sz w:val="24"/>
          <w:szCs w:val="24"/>
        </w:rPr>
        <w:t>reeglitele</w:t>
      </w:r>
      <w:r w:rsidRPr="00383103">
        <w:rPr>
          <w:rFonts w:ascii="Times New Roman" w:hAnsi="Times New Roman" w:cs="Times New Roman"/>
          <w:sz w:val="24"/>
          <w:szCs w:val="24"/>
        </w:rPr>
        <w:t xml:space="preserve"> ja organitele.</w:t>
      </w:r>
    </w:p>
    <w:p w14:paraId="5C0CCA47" w14:textId="77777777" w:rsidR="002F4FAF" w:rsidRPr="00383103" w:rsidRDefault="002F4FAF" w:rsidP="002F4FAF">
      <w:pPr>
        <w:spacing w:after="0" w:line="240" w:lineRule="auto"/>
        <w:ind w:left="714"/>
        <w:jc w:val="both"/>
        <w:rPr>
          <w:rFonts w:ascii="Times New Roman" w:hAnsi="Times New Roman" w:cs="Times New Roman"/>
          <w:sz w:val="24"/>
          <w:szCs w:val="24"/>
        </w:rPr>
      </w:pPr>
    </w:p>
    <w:p w14:paraId="0FEE7B06" w14:textId="7367666A" w:rsidR="00896B46" w:rsidRDefault="005E392B" w:rsidP="00383103">
      <w:pPr>
        <w:jc w:val="both"/>
        <w:rPr>
          <w:rFonts w:ascii="Times New Roman" w:hAnsi="Times New Roman" w:cs="Times New Roman"/>
          <w:sz w:val="24"/>
          <w:szCs w:val="24"/>
        </w:rPr>
      </w:pPr>
      <w:r w:rsidRPr="005E392B">
        <w:rPr>
          <w:rFonts w:ascii="Times New Roman" w:hAnsi="Times New Roman" w:cs="Times New Roman"/>
          <w:sz w:val="24"/>
          <w:szCs w:val="24"/>
        </w:rPr>
        <w:t xml:space="preserve">Tuumaohutuse regulaarne järelevalve ja </w:t>
      </w:r>
      <w:proofErr w:type="spellStart"/>
      <w:r w:rsidRPr="005E392B">
        <w:rPr>
          <w:rFonts w:ascii="Times New Roman" w:hAnsi="Times New Roman" w:cs="Times New Roman"/>
          <w:sz w:val="24"/>
          <w:szCs w:val="24"/>
        </w:rPr>
        <w:t>KorS-i</w:t>
      </w:r>
      <w:proofErr w:type="spellEnd"/>
      <w:r w:rsidRPr="005E392B">
        <w:rPr>
          <w:rFonts w:ascii="Times New Roman" w:hAnsi="Times New Roman" w:cs="Times New Roman"/>
          <w:sz w:val="24"/>
          <w:szCs w:val="24"/>
        </w:rPr>
        <w:t xml:space="preserve"> ohuennetus on sarnased selle poolest, et mõlemad on ennetavad ja tulevikku suunatud tegevused, mille eesmärk on vältida ohukahtluse või ohu teket. Sisuliselt ja õiguslikult on tegemist erinevate järelevalveliikidega: tuumaohutusjärelevalve on eriseadusest tulenev plaaniline, riskipõhine ja tehniliselt sisuline regulatiivne järelevalve, samas kui </w:t>
      </w:r>
      <w:proofErr w:type="spellStart"/>
      <w:r w:rsidRPr="005E392B">
        <w:rPr>
          <w:rFonts w:ascii="Times New Roman" w:hAnsi="Times New Roman" w:cs="Times New Roman"/>
          <w:sz w:val="24"/>
          <w:szCs w:val="24"/>
        </w:rPr>
        <w:t>KorS-i</w:t>
      </w:r>
      <w:proofErr w:type="spellEnd"/>
      <w:r w:rsidRPr="005E392B">
        <w:rPr>
          <w:rFonts w:ascii="Times New Roman" w:hAnsi="Times New Roman" w:cs="Times New Roman"/>
          <w:sz w:val="24"/>
          <w:szCs w:val="24"/>
        </w:rPr>
        <w:t xml:space="preserve"> ohuennetus on üld</w:t>
      </w:r>
      <w:r w:rsidR="00E95314">
        <w:rPr>
          <w:rFonts w:ascii="Times New Roman" w:hAnsi="Times New Roman" w:cs="Times New Roman"/>
          <w:sz w:val="24"/>
          <w:szCs w:val="24"/>
        </w:rPr>
        <w:t>i</w:t>
      </w:r>
      <w:r w:rsidR="00F25970">
        <w:rPr>
          <w:rFonts w:ascii="Times New Roman" w:hAnsi="Times New Roman" w:cs="Times New Roman"/>
          <w:sz w:val="24"/>
          <w:szCs w:val="24"/>
        </w:rPr>
        <w:t xml:space="preserve">ne </w:t>
      </w:r>
      <w:r w:rsidRPr="005E392B">
        <w:rPr>
          <w:rFonts w:ascii="Times New Roman" w:hAnsi="Times New Roman" w:cs="Times New Roman"/>
          <w:sz w:val="24"/>
          <w:szCs w:val="24"/>
        </w:rPr>
        <w:t>korrakaitse</w:t>
      </w:r>
      <w:r w:rsidR="00F25970">
        <w:rPr>
          <w:rFonts w:ascii="Times New Roman" w:hAnsi="Times New Roman" w:cs="Times New Roman"/>
          <w:sz w:val="24"/>
          <w:szCs w:val="24"/>
        </w:rPr>
        <w:t xml:space="preserve"> alane</w:t>
      </w:r>
      <w:r w:rsidRPr="005E392B">
        <w:rPr>
          <w:rFonts w:ascii="Times New Roman" w:hAnsi="Times New Roman" w:cs="Times New Roman"/>
          <w:sz w:val="24"/>
          <w:szCs w:val="24"/>
        </w:rPr>
        <w:t xml:space="preserve"> info kogumise ja riski</w:t>
      </w:r>
      <w:r w:rsidR="00530656">
        <w:rPr>
          <w:rFonts w:ascii="Times New Roman" w:hAnsi="Times New Roman" w:cs="Times New Roman"/>
          <w:sz w:val="24"/>
          <w:szCs w:val="24"/>
        </w:rPr>
        <w:t xml:space="preserve"> </w:t>
      </w:r>
      <w:r w:rsidRPr="005E392B">
        <w:rPr>
          <w:rFonts w:ascii="Times New Roman" w:hAnsi="Times New Roman" w:cs="Times New Roman"/>
          <w:sz w:val="24"/>
          <w:szCs w:val="24"/>
        </w:rPr>
        <w:t>hindami</w:t>
      </w:r>
      <w:r w:rsidR="00530656">
        <w:rPr>
          <w:rFonts w:ascii="Times New Roman" w:hAnsi="Times New Roman" w:cs="Times New Roman"/>
          <w:sz w:val="24"/>
          <w:szCs w:val="24"/>
        </w:rPr>
        <w:t>n</w:t>
      </w:r>
      <w:r w:rsidRPr="005E392B">
        <w:rPr>
          <w:rFonts w:ascii="Times New Roman" w:hAnsi="Times New Roman" w:cs="Times New Roman"/>
          <w:sz w:val="24"/>
          <w:szCs w:val="24"/>
        </w:rPr>
        <w:t>e, mis ei ole seotud loa</w:t>
      </w:r>
      <w:r w:rsidR="000162E2">
        <w:rPr>
          <w:rFonts w:ascii="Times New Roman" w:hAnsi="Times New Roman" w:cs="Times New Roman"/>
          <w:sz w:val="24"/>
          <w:szCs w:val="24"/>
        </w:rPr>
        <w:t xml:space="preserve"> olemasoluga</w:t>
      </w:r>
      <w:r w:rsidRPr="005E392B">
        <w:rPr>
          <w:rFonts w:ascii="Times New Roman" w:hAnsi="Times New Roman" w:cs="Times New Roman"/>
          <w:sz w:val="24"/>
          <w:szCs w:val="24"/>
        </w:rPr>
        <w:t xml:space="preserve"> ega toimu järelevalvekava alusel.</w:t>
      </w:r>
    </w:p>
    <w:p w14:paraId="5BC6E541" w14:textId="536728B9" w:rsidR="00383103" w:rsidRPr="00383103" w:rsidRDefault="7AF98DC0" w:rsidP="00383103">
      <w:pPr>
        <w:jc w:val="both"/>
        <w:rPr>
          <w:rFonts w:ascii="Times New Roman" w:hAnsi="Times New Roman" w:cs="Times New Roman"/>
          <w:sz w:val="24"/>
          <w:szCs w:val="24"/>
        </w:rPr>
      </w:pPr>
      <w:r w:rsidRPr="48ADE685">
        <w:rPr>
          <w:rFonts w:ascii="Times New Roman" w:hAnsi="Times New Roman" w:cs="Times New Roman"/>
          <w:b/>
          <w:bCs/>
          <w:sz w:val="24"/>
          <w:szCs w:val="24"/>
        </w:rPr>
        <w:t>Eelnõu § 30 l</w:t>
      </w:r>
      <w:r w:rsidR="00383103" w:rsidRPr="48ADE685">
        <w:rPr>
          <w:rFonts w:ascii="Times New Roman" w:hAnsi="Times New Roman" w:cs="Times New Roman"/>
          <w:b/>
          <w:bCs/>
          <w:sz w:val="24"/>
          <w:szCs w:val="24"/>
        </w:rPr>
        <w:t>õige</w:t>
      </w:r>
      <w:r w:rsidR="00383103" w:rsidRPr="00383103">
        <w:rPr>
          <w:rFonts w:ascii="Times New Roman" w:hAnsi="Times New Roman" w:cs="Times New Roman"/>
          <w:b/>
          <w:bCs/>
          <w:sz w:val="24"/>
          <w:szCs w:val="24"/>
        </w:rPr>
        <w:t xml:space="preserve"> 6</w:t>
      </w:r>
      <w:r w:rsidR="00383103" w:rsidRPr="00383103">
        <w:rPr>
          <w:rFonts w:ascii="Times New Roman" w:hAnsi="Times New Roman" w:cs="Times New Roman"/>
          <w:sz w:val="24"/>
          <w:szCs w:val="24"/>
        </w:rPr>
        <w:t xml:space="preserve"> täpsustab, et käitaja peab tagama pädevale asutusele juurdepääsu dokumentatsioonile ja </w:t>
      </w:r>
      <w:r w:rsidR="00917075">
        <w:rPr>
          <w:rFonts w:ascii="Times New Roman" w:hAnsi="Times New Roman" w:cs="Times New Roman"/>
          <w:sz w:val="24"/>
          <w:szCs w:val="24"/>
        </w:rPr>
        <w:t>käitise territooriumile</w:t>
      </w:r>
      <w:r w:rsidR="00383103" w:rsidRPr="00383103">
        <w:rPr>
          <w:rFonts w:ascii="Times New Roman" w:hAnsi="Times New Roman" w:cs="Times New Roman"/>
          <w:sz w:val="24"/>
          <w:szCs w:val="24"/>
        </w:rPr>
        <w:t xml:space="preserve"> mahus, mis on vajalik järelevalvekava </w:t>
      </w:r>
      <w:r w:rsidR="004E17F4">
        <w:rPr>
          <w:rFonts w:ascii="Times New Roman" w:hAnsi="Times New Roman" w:cs="Times New Roman"/>
          <w:sz w:val="24"/>
          <w:szCs w:val="24"/>
        </w:rPr>
        <w:t>täitmiseks</w:t>
      </w:r>
      <w:r w:rsidR="00383103" w:rsidRPr="00383103">
        <w:rPr>
          <w:rFonts w:ascii="Times New Roman" w:hAnsi="Times New Roman" w:cs="Times New Roman"/>
          <w:sz w:val="24"/>
          <w:szCs w:val="24"/>
        </w:rPr>
        <w:t>. See on kooskõlas tuumaohutuse põhimõttega, mille järgi käitaja peab tagama läbipaistvuse ja andmete täieliku kättesaadavuse järelevalve jaoks.</w:t>
      </w:r>
    </w:p>
    <w:p w14:paraId="424758FB" w14:textId="3BC0DA37" w:rsidR="007D18E2" w:rsidRPr="00825B10" w:rsidRDefault="255964C7" w:rsidP="007D18E2">
      <w:pPr>
        <w:pStyle w:val="paragraph"/>
        <w:spacing w:before="0" w:beforeAutospacing="0" w:after="0" w:afterAutospacing="0"/>
        <w:contextualSpacing/>
        <w:jc w:val="both"/>
        <w:textAlignment w:val="baseline"/>
        <w:rPr>
          <w:rStyle w:val="eop"/>
          <w:rFonts w:eastAsiaTheme="majorEastAsia"/>
        </w:rPr>
      </w:pPr>
      <w:r w:rsidRPr="48ADE685">
        <w:rPr>
          <w:b/>
          <w:bCs/>
        </w:rPr>
        <w:t>Eelnõu § 30 l</w:t>
      </w:r>
      <w:r w:rsidR="00383103" w:rsidRPr="48ADE685">
        <w:rPr>
          <w:b/>
          <w:bCs/>
        </w:rPr>
        <w:t>õige</w:t>
      </w:r>
      <w:r w:rsidR="00383103" w:rsidRPr="00383103">
        <w:rPr>
          <w:b/>
          <w:bCs/>
        </w:rPr>
        <w:t xml:space="preserve"> 7</w:t>
      </w:r>
      <w:r w:rsidR="00383103" w:rsidRPr="00383103">
        <w:t xml:space="preserve"> </w:t>
      </w:r>
      <w:r w:rsidR="007D18E2">
        <w:rPr>
          <w:rStyle w:val="normaltextrun"/>
          <w:rFonts w:eastAsiaTheme="majorEastAsia"/>
        </w:rPr>
        <w:t xml:space="preserve"> annab p</w:t>
      </w:r>
      <w:r w:rsidR="007D18E2" w:rsidRPr="3A91F63E">
        <w:rPr>
          <w:rStyle w:val="normaltextrun"/>
          <w:rFonts w:eastAsiaTheme="majorEastAsia"/>
        </w:rPr>
        <w:t>ädeval</w:t>
      </w:r>
      <w:r w:rsidR="007D18E2">
        <w:rPr>
          <w:rStyle w:val="normaltextrun"/>
          <w:rFonts w:eastAsiaTheme="majorEastAsia"/>
        </w:rPr>
        <w:t>e</w:t>
      </w:r>
      <w:r w:rsidR="007D18E2" w:rsidRPr="3A91F63E">
        <w:rPr>
          <w:rStyle w:val="normaltextrun"/>
          <w:rFonts w:eastAsiaTheme="majorEastAsia"/>
        </w:rPr>
        <w:t xml:space="preserve"> asutusel</w:t>
      </w:r>
      <w:r w:rsidR="007D18E2">
        <w:rPr>
          <w:rStyle w:val="normaltextrun"/>
          <w:rFonts w:eastAsiaTheme="majorEastAsia"/>
        </w:rPr>
        <w:t>e</w:t>
      </w:r>
      <w:r w:rsidR="007D18E2" w:rsidRPr="3A91F63E">
        <w:rPr>
          <w:rStyle w:val="normaltextrun"/>
          <w:rFonts w:eastAsiaTheme="majorEastAsia"/>
        </w:rPr>
        <w:t xml:space="preserve"> õigus</w:t>
      </w:r>
      <w:r w:rsidR="007D18E2">
        <w:rPr>
          <w:rStyle w:val="normaltextrun"/>
          <w:rFonts w:eastAsiaTheme="majorEastAsia"/>
        </w:rPr>
        <w:t>e</w:t>
      </w:r>
      <w:r w:rsidR="007D18E2" w:rsidRPr="3A91F63E">
        <w:rPr>
          <w:rStyle w:val="normaltextrun"/>
          <w:rFonts w:eastAsiaTheme="majorEastAsia"/>
        </w:rPr>
        <w:t xml:space="preserve"> omal algatusel järelevalvekava muuta:</w:t>
      </w:r>
      <w:r w:rsidR="007D18E2" w:rsidRPr="3A91F63E">
        <w:rPr>
          <w:rStyle w:val="eop"/>
          <w:rFonts w:eastAsiaTheme="majorEastAsia"/>
        </w:rPr>
        <w:t> </w:t>
      </w:r>
    </w:p>
    <w:p w14:paraId="462D7BC3" w14:textId="77777777" w:rsidR="007D18E2" w:rsidRPr="00825B10" w:rsidRDefault="007D18E2" w:rsidP="007D18E2">
      <w:pPr>
        <w:pStyle w:val="paragraph"/>
        <w:spacing w:before="0" w:beforeAutospacing="0" w:after="0" w:afterAutospacing="0"/>
        <w:contextualSpacing/>
        <w:jc w:val="both"/>
        <w:textAlignment w:val="baseline"/>
        <w:rPr>
          <w:rStyle w:val="eop"/>
          <w:rFonts w:eastAsiaTheme="majorEastAsia"/>
        </w:rPr>
      </w:pPr>
      <w:r w:rsidRPr="00825B10">
        <w:rPr>
          <w:rStyle w:val="normaltextrun"/>
          <w:rFonts w:eastAsiaTheme="majorEastAsia"/>
        </w:rPr>
        <w:t>1) tuumaohutusloa muutmisel; </w:t>
      </w:r>
      <w:r w:rsidRPr="00825B10">
        <w:rPr>
          <w:rStyle w:val="eop"/>
          <w:rFonts w:eastAsiaTheme="majorEastAsia"/>
        </w:rPr>
        <w:t> </w:t>
      </w:r>
    </w:p>
    <w:p w14:paraId="63214562" w14:textId="56322D38" w:rsidR="00383103" w:rsidRPr="00383103" w:rsidRDefault="007D18E2" w:rsidP="00213F43">
      <w:pPr>
        <w:pStyle w:val="paragraph"/>
        <w:spacing w:before="0" w:beforeAutospacing="0" w:after="0" w:afterAutospacing="0"/>
        <w:contextualSpacing/>
        <w:jc w:val="both"/>
        <w:textAlignment w:val="baseline"/>
        <w:rPr>
          <w:rFonts w:eastAsiaTheme="majorEastAsia"/>
        </w:rPr>
      </w:pPr>
      <w:r w:rsidRPr="00825B10">
        <w:rPr>
          <w:rStyle w:val="normaltextrun"/>
        </w:rPr>
        <w:t>2) t</w:t>
      </w:r>
      <w:r w:rsidRPr="00825B10">
        <w:t>uumakontrollimeetmete, käitise ja tuumamaterjali füüsilise kaitse meetmete muutmisel.</w:t>
      </w:r>
    </w:p>
    <w:p w14:paraId="0E6FBF02" w14:textId="77777777"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See võimaldab järelevalvet ajakohastada vastavalt käitise riskiprofiili muutumisele ja tagada, et järelevalve vastab alati tegelikele oludele.</w:t>
      </w:r>
    </w:p>
    <w:p w14:paraId="3603173E" w14:textId="0F45305C" w:rsidR="00383103" w:rsidRPr="00383103" w:rsidRDefault="00383103" w:rsidP="00383103">
      <w:pPr>
        <w:jc w:val="both"/>
        <w:rPr>
          <w:rFonts w:ascii="Times New Roman" w:hAnsi="Times New Roman" w:cs="Times New Roman"/>
          <w:sz w:val="24"/>
          <w:szCs w:val="24"/>
        </w:rPr>
      </w:pPr>
      <w:r w:rsidRPr="00383103">
        <w:rPr>
          <w:rFonts w:ascii="Times New Roman" w:hAnsi="Times New Roman" w:cs="Times New Roman"/>
          <w:sz w:val="24"/>
          <w:szCs w:val="24"/>
        </w:rPr>
        <w:t xml:space="preserve">Kokkuvõttes loob § 30 tervikliku ja eristuva järelevalveraamistiku, mis eristab ennetavat, loapõhist ja riskipõhist tuumaohutusjärelevalvet </w:t>
      </w:r>
      <w:proofErr w:type="spellStart"/>
      <w:r w:rsidR="0087478C">
        <w:rPr>
          <w:rFonts w:ascii="Times New Roman" w:hAnsi="Times New Roman" w:cs="Times New Roman"/>
          <w:sz w:val="24"/>
          <w:szCs w:val="24"/>
        </w:rPr>
        <w:t>KoRS</w:t>
      </w:r>
      <w:proofErr w:type="spellEnd"/>
      <w:r w:rsidRPr="00383103">
        <w:rPr>
          <w:rFonts w:ascii="Times New Roman" w:hAnsi="Times New Roman" w:cs="Times New Roman"/>
          <w:sz w:val="24"/>
          <w:szCs w:val="24"/>
        </w:rPr>
        <w:t xml:space="preserve"> järelevalvest ning on üles ehitatud sarnaselt teiste valdkondade plaanilise riskipõhise järelevalvega, näiteks THS-i kompleksloa korralise kontrolliga.</w:t>
      </w:r>
    </w:p>
    <w:p w14:paraId="426CD737" w14:textId="5ACD3699" w:rsidR="00113517" w:rsidRPr="00DA764C" w:rsidRDefault="009E3DC6" w:rsidP="0097726B">
      <w:pPr>
        <w:spacing w:line="240" w:lineRule="auto"/>
        <w:jc w:val="both"/>
        <w:rPr>
          <w:rFonts w:ascii="Times New Roman" w:hAnsi="Times New Roman" w:cs="Times New Roman"/>
          <w:b/>
          <w:bCs/>
          <w:sz w:val="24"/>
          <w:szCs w:val="24"/>
        </w:rPr>
      </w:pPr>
      <w:r w:rsidRPr="00DA764C">
        <w:rPr>
          <w:rFonts w:ascii="Times New Roman" w:hAnsi="Times New Roman" w:cs="Times New Roman"/>
          <w:b/>
          <w:bCs/>
          <w:sz w:val="24"/>
          <w:szCs w:val="24"/>
        </w:rPr>
        <w:t xml:space="preserve">Eelnõu </w:t>
      </w:r>
      <w:r w:rsidR="00BD412D" w:rsidRPr="00DA764C">
        <w:rPr>
          <w:rFonts w:ascii="Times New Roman" w:hAnsi="Times New Roman" w:cs="Times New Roman"/>
          <w:b/>
          <w:bCs/>
          <w:sz w:val="24"/>
          <w:szCs w:val="24"/>
        </w:rPr>
        <w:t>4</w:t>
      </w:r>
      <w:r w:rsidRPr="00DA764C">
        <w:rPr>
          <w:rFonts w:ascii="Times New Roman" w:hAnsi="Times New Roman" w:cs="Times New Roman"/>
          <w:b/>
          <w:bCs/>
          <w:sz w:val="24"/>
          <w:szCs w:val="24"/>
        </w:rPr>
        <w:t>. peatüki 2. jao</w:t>
      </w:r>
      <w:r w:rsidR="00BD412D" w:rsidRPr="00DA764C">
        <w:rPr>
          <w:rFonts w:ascii="Times New Roman" w:hAnsi="Times New Roman" w:cs="Times New Roman"/>
          <w:b/>
          <w:bCs/>
          <w:sz w:val="24"/>
          <w:szCs w:val="24"/>
        </w:rPr>
        <w:t xml:space="preserve"> </w:t>
      </w:r>
      <w:r w:rsidR="003F39A2" w:rsidRPr="7AFF92FC">
        <w:rPr>
          <w:rFonts w:ascii="Times New Roman" w:hAnsi="Times New Roman" w:cs="Times New Roman"/>
          <w:sz w:val="24"/>
          <w:szCs w:val="24"/>
        </w:rPr>
        <w:t>eesmärk</w:t>
      </w:r>
      <w:r w:rsidR="003F39A2" w:rsidRPr="00DA764C">
        <w:rPr>
          <w:rFonts w:ascii="Times New Roman" w:hAnsi="Times New Roman" w:cs="Times New Roman"/>
          <w:b/>
          <w:bCs/>
          <w:sz w:val="24"/>
          <w:szCs w:val="24"/>
        </w:rPr>
        <w:t xml:space="preserve"> </w:t>
      </w:r>
      <w:r w:rsidR="003F39A2" w:rsidRPr="7AFF92FC">
        <w:rPr>
          <w:rFonts w:ascii="Times New Roman" w:hAnsi="Times New Roman" w:cs="Times New Roman"/>
          <w:sz w:val="24"/>
          <w:szCs w:val="24"/>
        </w:rPr>
        <w:t xml:space="preserve">on luua õiguslik raamistik </w:t>
      </w:r>
      <w:r w:rsidR="00BA24E1" w:rsidRPr="7AFF92FC">
        <w:rPr>
          <w:rFonts w:ascii="Times New Roman" w:hAnsi="Times New Roman" w:cs="Times New Roman"/>
          <w:sz w:val="24"/>
          <w:szCs w:val="24"/>
        </w:rPr>
        <w:t>tuumaohutuse seisukohalt tuumakäitise elukaare kõige olulisemateks etappideks</w:t>
      </w:r>
      <w:r w:rsidR="003F39A2" w:rsidRPr="7AFF92FC">
        <w:rPr>
          <w:rFonts w:ascii="Times New Roman" w:hAnsi="Times New Roman" w:cs="Times New Roman"/>
          <w:sz w:val="24"/>
          <w:szCs w:val="24"/>
        </w:rPr>
        <w:t xml:space="preserve">: </w:t>
      </w:r>
      <w:r w:rsidR="005F5E98" w:rsidRPr="7AFF92FC">
        <w:rPr>
          <w:rFonts w:ascii="Times New Roman" w:hAnsi="Times New Roman" w:cs="Times New Roman"/>
          <w:sz w:val="24"/>
          <w:szCs w:val="24"/>
        </w:rPr>
        <w:t xml:space="preserve">käitise </w:t>
      </w:r>
      <w:r w:rsidR="003F39A2" w:rsidRPr="7AFF92FC">
        <w:rPr>
          <w:rFonts w:ascii="Times New Roman" w:hAnsi="Times New Roman" w:cs="Times New Roman"/>
          <w:sz w:val="24"/>
          <w:szCs w:val="24"/>
        </w:rPr>
        <w:t xml:space="preserve">katsetamiseks, </w:t>
      </w:r>
      <w:r w:rsidR="0047749A" w:rsidRPr="7AFF92FC">
        <w:rPr>
          <w:rFonts w:ascii="Times New Roman" w:hAnsi="Times New Roman" w:cs="Times New Roman"/>
          <w:sz w:val="24"/>
          <w:szCs w:val="24"/>
        </w:rPr>
        <w:t>korraliseks</w:t>
      </w:r>
      <w:r w:rsidR="003F39A2" w:rsidRPr="7AFF92FC">
        <w:rPr>
          <w:rFonts w:ascii="Times New Roman" w:hAnsi="Times New Roman" w:cs="Times New Roman"/>
          <w:sz w:val="24"/>
          <w:szCs w:val="24"/>
        </w:rPr>
        <w:t xml:space="preserve"> käitamiseks ja tegevuse lõpetamiseks. </w:t>
      </w:r>
    </w:p>
    <w:p w14:paraId="7BA1F35D" w14:textId="13B1FF99" w:rsidR="003F39A2" w:rsidRPr="00490294" w:rsidRDefault="003F39A2" w:rsidP="0097726B">
      <w:pPr>
        <w:spacing w:line="240" w:lineRule="auto"/>
        <w:jc w:val="both"/>
      </w:pPr>
      <w:r w:rsidRPr="00BD412D">
        <w:rPr>
          <w:rFonts w:ascii="Times New Roman" w:hAnsi="Times New Roman" w:cs="Times New Roman"/>
          <w:sz w:val="24"/>
          <w:szCs w:val="24"/>
        </w:rPr>
        <w:t>Sätted lähtuvad astmelise lähenemise põhimõttest</w:t>
      </w:r>
      <w:r w:rsidR="00CB2FD9">
        <w:rPr>
          <w:rFonts w:ascii="Times New Roman" w:hAnsi="Times New Roman" w:cs="Times New Roman"/>
          <w:sz w:val="24"/>
          <w:szCs w:val="24"/>
        </w:rPr>
        <w:t>, mida on kirjeldatud IAEA juhendmaterjalis (</w:t>
      </w:r>
      <w:proofErr w:type="spellStart"/>
      <w:r w:rsidR="00CB2FD9" w:rsidRPr="00CB2FD9">
        <w:rPr>
          <w:rFonts w:ascii="Times New Roman" w:hAnsi="Times New Roman" w:cs="Times New Roman"/>
          <w:i/>
          <w:iCs/>
          <w:sz w:val="24"/>
          <w:szCs w:val="24"/>
        </w:rPr>
        <w:t>Safety</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Reports</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Series</w:t>
      </w:r>
      <w:proofErr w:type="spellEnd"/>
      <w:r w:rsidR="00CB2FD9" w:rsidRPr="00CB2FD9">
        <w:rPr>
          <w:rFonts w:ascii="Times New Roman" w:hAnsi="Times New Roman" w:cs="Times New Roman"/>
          <w:i/>
          <w:iCs/>
          <w:sz w:val="24"/>
          <w:szCs w:val="24"/>
        </w:rPr>
        <w:t xml:space="preserve"> No. 119 - </w:t>
      </w:r>
      <w:proofErr w:type="spellStart"/>
      <w:r w:rsidR="00CB2FD9" w:rsidRPr="00CB2FD9">
        <w:rPr>
          <w:rFonts w:ascii="Times New Roman" w:hAnsi="Times New Roman" w:cs="Times New Roman"/>
          <w:i/>
          <w:iCs/>
          <w:sz w:val="24"/>
          <w:szCs w:val="24"/>
        </w:rPr>
        <w:t>Licensing</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Process</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for</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the</w:t>
      </w:r>
      <w:proofErr w:type="spellEnd"/>
      <w:r w:rsidR="00CB2FD9" w:rsidRPr="00CB2FD9">
        <w:rPr>
          <w:rFonts w:ascii="Times New Roman" w:hAnsi="Times New Roman" w:cs="Times New Roman"/>
          <w:i/>
          <w:iCs/>
          <w:sz w:val="24"/>
          <w:szCs w:val="24"/>
        </w:rPr>
        <w:t xml:space="preserve"> Construction, </w:t>
      </w:r>
      <w:proofErr w:type="spellStart"/>
      <w:r w:rsidR="00CB2FD9" w:rsidRPr="00CB2FD9">
        <w:rPr>
          <w:rFonts w:ascii="Times New Roman" w:hAnsi="Times New Roman" w:cs="Times New Roman"/>
          <w:i/>
          <w:iCs/>
          <w:sz w:val="24"/>
          <w:szCs w:val="24"/>
        </w:rPr>
        <w:t>Commissioning</w:t>
      </w:r>
      <w:proofErr w:type="spellEnd"/>
      <w:r w:rsidR="00CB2FD9" w:rsidRPr="00CB2FD9">
        <w:rPr>
          <w:rFonts w:ascii="Times New Roman" w:hAnsi="Times New Roman" w:cs="Times New Roman"/>
          <w:i/>
          <w:iCs/>
          <w:sz w:val="24"/>
          <w:szCs w:val="24"/>
        </w:rPr>
        <w:t xml:space="preserve"> and </w:t>
      </w:r>
      <w:proofErr w:type="spellStart"/>
      <w:r w:rsidR="00CB2FD9" w:rsidRPr="00CB2FD9">
        <w:rPr>
          <w:rFonts w:ascii="Times New Roman" w:hAnsi="Times New Roman" w:cs="Times New Roman"/>
          <w:i/>
          <w:iCs/>
          <w:sz w:val="24"/>
          <w:szCs w:val="24"/>
        </w:rPr>
        <w:t>Operation</w:t>
      </w:r>
      <w:proofErr w:type="spellEnd"/>
      <w:r w:rsidR="00CB2FD9" w:rsidRPr="00CB2FD9">
        <w:rPr>
          <w:rFonts w:ascii="Times New Roman" w:hAnsi="Times New Roman" w:cs="Times New Roman"/>
          <w:i/>
          <w:iCs/>
          <w:sz w:val="24"/>
          <w:szCs w:val="24"/>
        </w:rPr>
        <w:t xml:space="preserve"> of </w:t>
      </w:r>
      <w:proofErr w:type="spellStart"/>
      <w:r w:rsidR="00CB2FD9" w:rsidRPr="00CB2FD9">
        <w:rPr>
          <w:rFonts w:ascii="Times New Roman" w:hAnsi="Times New Roman" w:cs="Times New Roman"/>
          <w:i/>
          <w:iCs/>
          <w:sz w:val="24"/>
          <w:szCs w:val="24"/>
        </w:rPr>
        <w:t>Nuclear</w:t>
      </w:r>
      <w:proofErr w:type="spellEnd"/>
      <w:r w:rsidR="00CB2FD9" w:rsidRPr="00CB2FD9">
        <w:rPr>
          <w:rFonts w:ascii="Times New Roman" w:hAnsi="Times New Roman" w:cs="Times New Roman"/>
          <w:i/>
          <w:iCs/>
          <w:sz w:val="24"/>
          <w:szCs w:val="24"/>
        </w:rPr>
        <w:t xml:space="preserve"> Power </w:t>
      </w:r>
      <w:proofErr w:type="spellStart"/>
      <w:r w:rsidR="00CB2FD9" w:rsidRPr="00CB2FD9">
        <w:rPr>
          <w:rFonts w:ascii="Times New Roman" w:hAnsi="Times New Roman" w:cs="Times New Roman"/>
          <w:i/>
          <w:iCs/>
          <w:sz w:val="24"/>
          <w:szCs w:val="24"/>
        </w:rPr>
        <w:t>Plants</w:t>
      </w:r>
      <w:proofErr w:type="spellEnd"/>
      <w:r w:rsidRPr="00BD412D">
        <w:rPr>
          <w:rStyle w:val="Allmrkuseviide"/>
          <w:rFonts w:ascii="Times New Roman" w:hAnsi="Times New Roman" w:cs="Times New Roman"/>
          <w:sz w:val="24"/>
          <w:szCs w:val="24"/>
        </w:rPr>
        <w:footnoteReference w:id="38"/>
      </w:r>
      <w:r w:rsidR="00CB2FD9">
        <w:rPr>
          <w:rFonts w:ascii="Times New Roman" w:hAnsi="Times New Roman" w:cs="Times New Roman"/>
          <w:i/>
          <w:iCs/>
          <w:sz w:val="24"/>
          <w:szCs w:val="24"/>
        </w:rPr>
        <w:t>)</w:t>
      </w:r>
      <w:r w:rsidRPr="00BD412D">
        <w:rPr>
          <w:rFonts w:ascii="Times New Roman" w:hAnsi="Times New Roman" w:cs="Times New Roman"/>
          <w:sz w:val="24"/>
          <w:szCs w:val="24"/>
        </w:rPr>
        <w:t xml:space="preserve">, kus </w:t>
      </w:r>
      <w:r w:rsidR="00B2121A">
        <w:rPr>
          <w:rFonts w:ascii="Times New Roman" w:hAnsi="Times New Roman" w:cs="Times New Roman"/>
          <w:sz w:val="24"/>
          <w:szCs w:val="24"/>
        </w:rPr>
        <w:t>pädev asutus</w:t>
      </w:r>
      <w:r w:rsidRPr="00BD412D">
        <w:rPr>
          <w:rFonts w:ascii="Times New Roman" w:hAnsi="Times New Roman" w:cs="Times New Roman"/>
          <w:sz w:val="24"/>
          <w:szCs w:val="24"/>
        </w:rPr>
        <w:t xml:space="preserve"> teeb </w:t>
      </w:r>
      <w:r w:rsidR="00C03050">
        <w:rPr>
          <w:rFonts w:ascii="Times New Roman" w:hAnsi="Times New Roman" w:cs="Times New Roman"/>
          <w:sz w:val="24"/>
          <w:szCs w:val="24"/>
        </w:rPr>
        <w:t>haldus</w:t>
      </w:r>
      <w:r w:rsidRPr="00BD412D">
        <w:rPr>
          <w:rFonts w:ascii="Times New Roman" w:hAnsi="Times New Roman" w:cs="Times New Roman"/>
          <w:sz w:val="24"/>
          <w:szCs w:val="24"/>
        </w:rPr>
        <w:t xml:space="preserve">otsuseid </w:t>
      </w:r>
      <w:r w:rsidR="003241E0">
        <w:rPr>
          <w:rFonts w:ascii="Times New Roman" w:hAnsi="Times New Roman" w:cs="Times New Roman"/>
          <w:sz w:val="24"/>
          <w:szCs w:val="24"/>
        </w:rPr>
        <w:t xml:space="preserve">enne </w:t>
      </w:r>
      <w:r w:rsidRPr="00BD412D">
        <w:rPr>
          <w:rFonts w:ascii="Times New Roman" w:hAnsi="Times New Roman" w:cs="Times New Roman"/>
          <w:sz w:val="24"/>
          <w:szCs w:val="24"/>
        </w:rPr>
        <w:t>iga olulis</w:t>
      </w:r>
      <w:r w:rsidR="003241E0">
        <w:rPr>
          <w:rFonts w:ascii="Times New Roman" w:hAnsi="Times New Roman" w:cs="Times New Roman"/>
          <w:sz w:val="24"/>
          <w:szCs w:val="24"/>
        </w:rPr>
        <w:t>t</w:t>
      </w:r>
      <w:r w:rsidRPr="00BD412D">
        <w:rPr>
          <w:rFonts w:ascii="Times New Roman" w:hAnsi="Times New Roman" w:cs="Times New Roman"/>
          <w:sz w:val="24"/>
          <w:szCs w:val="24"/>
        </w:rPr>
        <w:t xml:space="preserve"> </w:t>
      </w:r>
      <w:r w:rsidR="0070372A">
        <w:rPr>
          <w:rFonts w:ascii="Times New Roman" w:hAnsi="Times New Roman" w:cs="Times New Roman"/>
          <w:sz w:val="24"/>
          <w:szCs w:val="24"/>
        </w:rPr>
        <w:t xml:space="preserve">tegevuse </w:t>
      </w:r>
      <w:r w:rsidRPr="00BD412D">
        <w:rPr>
          <w:rFonts w:ascii="Times New Roman" w:hAnsi="Times New Roman" w:cs="Times New Roman"/>
          <w:sz w:val="24"/>
          <w:szCs w:val="24"/>
        </w:rPr>
        <w:t>etap</w:t>
      </w:r>
      <w:r w:rsidR="003241E0">
        <w:rPr>
          <w:rFonts w:ascii="Times New Roman" w:hAnsi="Times New Roman" w:cs="Times New Roman"/>
          <w:sz w:val="24"/>
          <w:szCs w:val="24"/>
        </w:rPr>
        <w:t>p</w:t>
      </w:r>
      <w:r w:rsidRPr="00BD412D">
        <w:rPr>
          <w:rFonts w:ascii="Times New Roman" w:hAnsi="Times New Roman" w:cs="Times New Roman"/>
          <w:sz w:val="24"/>
          <w:szCs w:val="24"/>
        </w:rPr>
        <w:t>i, veendumaks, et eelmine etapp on edukalt läbitud ja järgmist on võimalik ohutult ellu viia.</w:t>
      </w:r>
    </w:p>
    <w:p w14:paraId="0F0233B2" w14:textId="3CFE34DC" w:rsidR="003F39A2" w:rsidRPr="00490294" w:rsidRDefault="003F39A2" w:rsidP="003F39A2">
      <w:pPr>
        <w:pStyle w:val="Phitekst"/>
      </w:pPr>
      <w:r w:rsidRPr="00490294">
        <w:t xml:space="preserve">Tuumakäitise katsetamise eesmärk on tõendada, et ehitatud käitis vastab </w:t>
      </w:r>
      <w:r w:rsidR="002B2E30">
        <w:t xml:space="preserve">tuumakäitise </w:t>
      </w:r>
      <w:r w:rsidRPr="00490294">
        <w:t>ohutusaruandes</w:t>
      </w:r>
      <w:r w:rsidR="002B2E30">
        <w:t xml:space="preserve"> (§ 40)</w:t>
      </w:r>
      <w:r w:rsidRPr="00490294">
        <w:t xml:space="preserve"> kirjeldatud lahendustele. </w:t>
      </w:r>
      <w:r w:rsidR="00E707D1">
        <w:t>Tuumakäitise o</w:t>
      </w:r>
      <w:r>
        <w:t>hutusaruann</w:t>
      </w:r>
      <w:r w:rsidR="00AB57A6">
        <w:t>et</w:t>
      </w:r>
      <w:r>
        <w:t xml:space="preserve"> </w:t>
      </w:r>
      <w:r w:rsidR="00AB57A6">
        <w:t xml:space="preserve">täiendatakse </w:t>
      </w:r>
      <w:r w:rsidR="00D40AAD">
        <w:t xml:space="preserve">enne </w:t>
      </w:r>
      <w:r w:rsidR="00AB57A6">
        <w:t xml:space="preserve">iga </w:t>
      </w:r>
      <w:r w:rsidR="00D40AAD">
        <w:t xml:space="preserve">uut </w:t>
      </w:r>
      <w:proofErr w:type="spellStart"/>
      <w:r w:rsidR="00D40AAD">
        <w:t>loastatavat</w:t>
      </w:r>
      <w:proofErr w:type="spellEnd"/>
      <w:r w:rsidR="00C82EFF">
        <w:t xml:space="preserve"> </w:t>
      </w:r>
      <w:r w:rsidR="00246B81">
        <w:t xml:space="preserve">katsetamise ja </w:t>
      </w:r>
      <w:r w:rsidR="00AB6BF6">
        <w:t>käitamis</w:t>
      </w:r>
      <w:r w:rsidR="002B2E30">
        <w:t xml:space="preserve">e </w:t>
      </w:r>
      <w:r w:rsidR="00AB6BF6">
        <w:t>etappi</w:t>
      </w:r>
      <w:r w:rsidR="002B2E30">
        <w:t xml:space="preserve"> ja selle </w:t>
      </w:r>
      <w:r>
        <w:t xml:space="preserve">eesmärk on tõendada tuumakäitise vastavus kehtivatele </w:t>
      </w:r>
      <w:r w:rsidR="007A3B83">
        <w:t xml:space="preserve">tuumaohutuse jm </w:t>
      </w:r>
      <w:r>
        <w:t xml:space="preserve">ohutusnõuetele ja </w:t>
      </w:r>
      <w:r w:rsidR="00DC16BE">
        <w:t xml:space="preserve">tuumaõiguse </w:t>
      </w:r>
      <w:r>
        <w:t>põhimõtetele.</w:t>
      </w:r>
      <w:r w:rsidRPr="00490294">
        <w:t xml:space="preserve"> </w:t>
      </w:r>
      <w:r w:rsidR="00DC16BE">
        <w:t>Ohutusaruanne</w:t>
      </w:r>
      <w:r w:rsidRPr="00490294">
        <w:t xml:space="preserve"> koosneb ohutusanalüüsidest ja -hinnangutest, millega näidatakse, et kavandatud lahendus suudab tagada ohutusnõuete täitmise ka võimalike õnnetusolukordade korral. Kuna ohutusaruanne põhineb kavandamise käigus tehtud analüüsidel ja eeldustel, on vajalik tõendada, et ehitatud tuumakäitis on võimeline dokumendis kirjeldatud funktsioone ka täitma.</w:t>
      </w:r>
    </w:p>
    <w:p w14:paraId="6285DF58" w14:textId="2A694B79" w:rsidR="003F39A2" w:rsidRPr="00490294" w:rsidRDefault="00667992" w:rsidP="003F39A2">
      <w:pPr>
        <w:pStyle w:val="Phitekst"/>
      </w:pPr>
      <w:r w:rsidRPr="00667992">
        <w:t xml:space="preserve">Katsetamisfaasis hinnatakse, kas </w:t>
      </w:r>
      <w:r w:rsidR="004C1592">
        <w:t>ehitatud</w:t>
      </w:r>
      <w:r w:rsidRPr="00667992">
        <w:t xml:space="preserve"> tuumakäitis vastab ohutusaruandes esitatud lahendustele ja eeldustele.</w:t>
      </w:r>
      <w:r>
        <w:t xml:space="preserve"> </w:t>
      </w:r>
      <w:r w:rsidR="003F39A2" w:rsidRPr="00490294">
        <w:t xml:space="preserve">Selleks vajalikke tegevusi kirjeldab tuumakäitise katsetusprogramm, mida viiakse ellu </w:t>
      </w:r>
      <w:r w:rsidR="00AA4336">
        <w:t xml:space="preserve">samuti </w:t>
      </w:r>
      <w:r w:rsidR="003F39A2" w:rsidRPr="00490294">
        <w:t xml:space="preserve">etapiviisiliselt. </w:t>
      </w:r>
    </w:p>
    <w:p w14:paraId="44D62F33" w14:textId="1418FB07" w:rsidR="003F39A2" w:rsidRPr="00490294" w:rsidRDefault="004F0000" w:rsidP="003F39A2">
      <w:pPr>
        <w:pStyle w:val="Paragrahv"/>
      </w:pPr>
      <w:r w:rsidRPr="1DEE7B20">
        <w:t>Eelnõu §-s</w:t>
      </w:r>
      <w:r w:rsidRPr="00490294">
        <w:t xml:space="preserve"> </w:t>
      </w:r>
      <w:r w:rsidR="003F39A2">
        <w:t>31</w:t>
      </w:r>
      <w:r w:rsidR="00E121EF">
        <w:t xml:space="preserve"> </w:t>
      </w:r>
      <w:r w:rsidR="00E121EF">
        <w:rPr>
          <w:b w:val="0"/>
        </w:rPr>
        <w:t>sätestatakse</w:t>
      </w:r>
      <w:r w:rsidR="00E121EF">
        <w:t xml:space="preserve"> </w:t>
      </w:r>
      <w:r w:rsidR="00445FD6">
        <w:rPr>
          <w:b w:val="0"/>
        </w:rPr>
        <w:t>seaduse mõistes t</w:t>
      </w:r>
      <w:r w:rsidR="003F39A2">
        <w:rPr>
          <w:b w:val="0"/>
        </w:rPr>
        <w:t>uumakäitise katsetamine ja käitamine</w:t>
      </w:r>
      <w:r w:rsidR="00445FD6">
        <w:rPr>
          <w:b w:val="0"/>
        </w:rPr>
        <w:t>.</w:t>
      </w:r>
    </w:p>
    <w:p w14:paraId="67DD9782" w14:textId="6D657195" w:rsidR="003F39A2" w:rsidRPr="00490294" w:rsidRDefault="00417BF0"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31</w:t>
      </w:r>
      <w:r w:rsidRPr="00417BF0">
        <w:rPr>
          <w:rFonts w:ascii="Times New Roman" w:hAnsi="Times New Roman" w:cs="Times New Roman"/>
          <w:b/>
          <w:bCs/>
          <w:sz w:val="24"/>
          <w:szCs w:val="24"/>
        </w:rPr>
        <w:t xml:space="preserve"> </w:t>
      </w:r>
      <w:r w:rsidR="00306947">
        <w:rPr>
          <w:rFonts w:ascii="Times New Roman" w:hAnsi="Times New Roman" w:cs="Times New Roman"/>
          <w:b/>
          <w:bCs/>
          <w:sz w:val="24"/>
          <w:szCs w:val="24"/>
        </w:rPr>
        <w:t>l</w:t>
      </w:r>
      <w:r w:rsidR="003F39A2" w:rsidRPr="00490294">
        <w:rPr>
          <w:rFonts w:ascii="Times New Roman" w:hAnsi="Times New Roman" w:cs="Times New Roman"/>
          <w:b/>
          <w:bCs/>
          <w:sz w:val="24"/>
          <w:szCs w:val="24"/>
        </w:rPr>
        <w:t>õi</w:t>
      </w:r>
      <w:r w:rsidR="00323692">
        <w:rPr>
          <w:rFonts w:ascii="Times New Roman" w:hAnsi="Times New Roman" w:cs="Times New Roman"/>
          <w:b/>
          <w:bCs/>
          <w:sz w:val="24"/>
          <w:szCs w:val="24"/>
        </w:rPr>
        <w:t>ke</w:t>
      </w:r>
      <w:r w:rsidR="37B49B78">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1</w:t>
      </w:r>
      <w:r w:rsidR="003F39A2" w:rsidRPr="00490294">
        <w:rPr>
          <w:rFonts w:ascii="Times New Roman" w:hAnsi="Times New Roman" w:cs="Times New Roman"/>
          <w:sz w:val="24"/>
          <w:szCs w:val="24"/>
        </w:rPr>
        <w:t xml:space="preserve"> defineeri</w:t>
      </w:r>
      <w:r w:rsidR="00323692">
        <w:rPr>
          <w:rFonts w:ascii="Times New Roman" w:hAnsi="Times New Roman" w:cs="Times New Roman"/>
          <w:sz w:val="24"/>
          <w:szCs w:val="24"/>
        </w:rPr>
        <w:t>takse</w:t>
      </w:r>
      <w:r w:rsidR="003F39A2" w:rsidRPr="00490294">
        <w:rPr>
          <w:rFonts w:ascii="Times New Roman" w:hAnsi="Times New Roman" w:cs="Times New Roman"/>
          <w:sz w:val="24"/>
          <w:szCs w:val="24"/>
        </w:rPr>
        <w:t xml:space="preserve"> tuumakäitise katsetamise ja käitamise etapid. Toetudes rahvusvahelisele praktikale</w:t>
      </w:r>
      <w:r w:rsidR="00B46CCB">
        <w:rPr>
          <w:rFonts w:ascii="Times New Roman" w:hAnsi="Times New Roman" w:cs="Times New Roman"/>
          <w:sz w:val="24"/>
          <w:szCs w:val="24"/>
        </w:rPr>
        <w:t xml:space="preserve"> (IAEA SRS-119)</w:t>
      </w:r>
      <w:r w:rsidR="003F39A2" w:rsidRPr="00490294">
        <w:rPr>
          <w:rFonts w:ascii="Times New Roman" w:hAnsi="Times New Roman" w:cs="Times New Roman"/>
          <w:sz w:val="24"/>
          <w:szCs w:val="24"/>
        </w:rPr>
        <w:t xml:space="preserve"> jaotatakse </w:t>
      </w:r>
      <w:r w:rsidR="00FF2AF4">
        <w:rPr>
          <w:rFonts w:ascii="Times New Roman" w:hAnsi="Times New Roman" w:cs="Times New Roman"/>
          <w:sz w:val="24"/>
          <w:szCs w:val="24"/>
        </w:rPr>
        <w:t>eelnõukohases</w:t>
      </w:r>
      <w:r w:rsidR="003F39A2" w:rsidRPr="00490294">
        <w:rPr>
          <w:rFonts w:ascii="Times New Roman" w:hAnsi="Times New Roman" w:cs="Times New Roman"/>
          <w:sz w:val="24"/>
          <w:szCs w:val="24"/>
        </w:rPr>
        <w:t xml:space="preserve"> seaduses katsetamine ja käitamine kolme etappi:</w:t>
      </w:r>
    </w:p>
    <w:p w14:paraId="3B0A4A37" w14:textId="438991E3" w:rsidR="003F39A2" w:rsidRPr="00490294" w:rsidRDefault="003F39A2" w:rsidP="00784155">
      <w:pPr>
        <w:numPr>
          <w:ilvl w:val="0"/>
          <w:numId w:val="15"/>
        </w:numPr>
        <w:jc w:val="both"/>
        <w:rPr>
          <w:rFonts w:ascii="Times New Roman" w:hAnsi="Times New Roman" w:cs="Times New Roman"/>
          <w:sz w:val="24"/>
          <w:szCs w:val="24"/>
        </w:rPr>
      </w:pPr>
      <w:r w:rsidRPr="7AFF92FC">
        <w:rPr>
          <w:rFonts w:ascii="Times New Roman" w:hAnsi="Times New Roman" w:cs="Times New Roman"/>
          <w:sz w:val="24"/>
          <w:szCs w:val="24"/>
          <w:u w:val="single"/>
        </w:rPr>
        <w:t>Tuumkütuseta katsetusetapp:</w:t>
      </w:r>
      <w:r w:rsidRPr="00490294">
        <w:rPr>
          <w:rFonts w:ascii="Times New Roman" w:hAnsi="Times New Roman" w:cs="Times New Roman"/>
          <w:b/>
          <w:bCs/>
          <w:sz w:val="24"/>
          <w:szCs w:val="24"/>
        </w:rPr>
        <w:t xml:space="preserve"> </w:t>
      </w:r>
      <w:r w:rsidRPr="00490294">
        <w:rPr>
          <w:rFonts w:ascii="Times New Roman" w:hAnsi="Times New Roman" w:cs="Times New Roman"/>
          <w:sz w:val="24"/>
          <w:szCs w:val="24"/>
        </w:rPr>
        <w:t xml:space="preserve">testitakse integreeritud süsteemide tõhusust ja koostoimet ilma tuumkütuseta (nt pumbad, klapid, juhtimissüsteemid). Eesmärk on veenduda, et kõik süsteemid, konstruktsioonid ja komponendid, mida saab testida tuumkütuseta on ehitatud vastavad projektile ja nende funktsionaalsus on </w:t>
      </w:r>
      <w:r w:rsidR="00E04662">
        <w:rPr>
          <w:rFonts w:ascii="Times New Roman" w:hAnsi="Times New Roman" w:cs="Times New Roman"/>
          <w:sz w:val="24"/>
          <w:szCs w:val="24"/>
        </w:rPr>
        <w:t>sama</w:t>
      </w:r>
      <w:r w:rsidRPr="00490294">
        <w:rPr>
          <w:rFonts w:ascii="Times New Roman" w:hAnsi="Times New Roman" w:cs="Times New Roman"/>
          <w:sz w:val="24"/>
          <w:szCs w:val="24"/>
        </w:rPr>
        <w:t>väärne tuumakäitise ohutusaruandes kirjeldatule. Etapi eesmärgiks on ka veenduda, et tuumkütusega seotud katsetusi on võimalik ohutult läbi viia.</w:t>
      </w:r>
    </w:p>
    <w:p w14:paraId="14CE00B7" w14:textId="7D78F929" w:rsidR="003F39A2" w:rsidRPr="00490294" w:rsidRDefault="003F39A2" w:rsidP="00784155">
      <w:pPr>
        <w:numPr>
          <w:ilvl w:val="0"/>
          <w:numId w:val="15"/>
        </w:numPr>
        <w:jc w:val="both"/>
        <w:rPr>
          <w:rFonts w:ascii="Times New Roman" w:hAnsi="Times New Roman" w:cs="Times New Roman"/>
          <w:sz w:val="24"/>
          <w:szCs w:val="24"/>
        </w:rPr>
      </w:pPr>
      <w:r w:rsidRPr="7AFF92FC">
        <w:rPr>
          <w:rFonts w:ascii="Times New Roman" w:hAnsi="Times New Roman" w:cs="Times New Roman"/>
          <w:sz w:val="24"/>
          <w:szCs w:val="24"/>
          <w:u w:val="single"/>
        </w:rPr>
        <w:t xml:space="preserve">Tuumkütusega katsetusetapp: </w:t>
      </w:r>
      <w:r w:rsidRPr="00490294">
        <w:rPr>
          <w:rFonts w:ascii="Times New Roman" w:hAnsi="Times New Roman" w:cs="Times New Roman"/>
          <w:sz w:val="24"/>
          <w:szCs w:val="24"/>
        </w:rPr>
        <w:t>testitakse tuumakäitise funktsioone tuumkütusega, kaasa</w:t>
      </w:r>
      <w:r w:rsidR="00524923">
        <w:rPr>
          <w:rFonts w:ascii="Times New Roman" w:hAnsi="Times New Roman" w:cs="Times New Roman"/>
          <w:sz w:val="24"/>
          <w:szCs w:val="24"/>
        </w:rPr>
        <w:t xml:space="preserve"> </w:t>
      </w:r>
      <w:r w:rsidRPr="00490294">
        <w:rPr>
          <w:rFonts w:ascii="Times New Roman" w:hAnsi="Times New Roman" w:cs="Times New Roman"/>
          <w:sz w:val="24"/>
          <w:szCs w:val="24"/>
        </w:rPr>
        <w:t xml:space="preserve">arvatud võimekust ohutult energiat toota. Siia kuulub energiat tootva tuumareaktsiooni käivitamine ja võimsuse </w:t>
      </w:r>
      <w:proofErr w:type="spellStart"/>
      <w:r w:rsidRPr="00490294">
        <w:rPr>
          <w:rFonts w:ascii="Times New Roman" w:hAnsi="Times New Roman" w:cs="Times New Roman"/>
          <w:sz w:val="24"/>
          <w:szCs w:val="24"/>
        </w:rPr>
        <w:t>järk-järguline</w:t>
      </w:r>
      <w:proofErr w:type="spellEnd"/>
      <w:r w:rsidRPr="00490294">
        <w:rPr>
          <w:rFonts w:ascii="Times New Roman" w:hAnsi="Times New Roman" w:cs="Times New Roman"/>
          <w:sz w:val="24"/>
          <w:szCs w:val="24"/>
        </w:rPr>
        <w:t xml:space="preserve"> tõstmine. Tuumkütusega katsetusetapi eesmärk on kontrollida, kas energiat on võimalik toota vastavalt kavandatud lahendusele. </w:t>
      </w:r>
      <w:r w:rsidR="00582B8D">
        <w:rPr>
          <w:rFonts w:ascii="Times New Roman" w:hAnsi="Times New Roman" w:cs="Times New Roman"/>
          <w:sz w:val="24"/>
          <w:szCs w:val="24"/>
        </w:rPr>
        <w:t>Selle</w:t>
      </w:r>
      <w:r w:rsidRPr="00490294">
        <w:rPr>
          <w:rFonts w:ascii="Times New Roman" w:hAnsi="Times New Roman" w:cs="Times New Roman"/>
          <w:sz w:val="24"/>
          <w:szCs w:val="24"/>
        </w:rPr>
        <w:t xml:space="preserve"> etapi</w:t>
      </w:r>
      <w:r w:rsidR="00582B8D">
        <w:rPr>
          <w:rFonts w:ascii="Times New Roman" w:hAnsi="Times New Roman" w:cs="Times New Roman"/>
          <w:sz w:val="24"/>
          <w:szCs w:val="24"/>
        </w:rPr>
        <w:t xml:space="preserve"> käigus</w:t>
      </w:r>
      <w:r w:rsidRPr="00490294">
        <w:rPr>
          <w:rFonts w:ascii="Times New Roman" w:hAnsi="Times New Roman" w:cs="Times New Roman"/>
          <w:sz w:val="24"/>
          <w:szCs w:val="24"/>
        </w:rPr>
        <w:t xml:space="preserve"> kontrollitakse ka nende ohutusfunktsioonide sihipärast toimimist, mida ei olnud võimalik hinnata tuumkütuseta katsetusetapis.</w:t>
      </w:r>
    </w:p>
    <w:p w14:paraId="3DFE3310" w14:textId="36B09B28" w:rsidR="003F39A2" w:rsidRPr="00490294" w:rsidRDefault="003F39A2" w:rsidP="00784155">
      <w:pPr>
        <w:numPr>
          <w:ilvl w:val="0"/>
          <w:numId w:val="15"/>
        </w:numPr>
        <w:jc w:val="both"/>
        <w:rPr>
          <w:rFonts w:ascii="Times New Roman" w:hAnsi="Times New Roman" w:cs="Times New Roman"/>
          <w:sz w:val="24"/>
          <w:szCs w:val="24"/>
        </w:rPr>
      </w:pPr>
      <w:r w:rsidRPr="7AFF92FC">
        <w:rPr>
          <w:rFonts w:ascii="Times New Roman" w:hAnsi="Times New Roman" w:cs="Times New Roman"/>
          <w:sz w:val="24"/>
          <w:szCs w:val="24"/>
          <w:u w:val="single"/>
        </w:rPr>
        <w:t>Korralise käitamise etapp:</w:t>
      </w:r>
      <w:r w:rsidRPr="00490294">
        <w:rPr>
          <w:rFonts w:ascii="Times New Roman" w:hAnsi="Times New Roman" w:cs="Times New Roman"/>
          <w:sz w:val="24"/>
          <w:szCs w:val="24"/>
        </w:rPr>
        <w:t xml:space="preserve"> kui varasemates etappides tõendati käitise vastavus tuumakäitise ohutusaruandele, siis saab alustada pikaajalise stabiilse tuumaenergia tootmisega katsetamise käigus kinnitatud käitamispiirides ja tingimustel</w:t>
      </w:r>
      <w:r w:rsidR="004B7B07">
        <w:rPr>
          <w:rFonts w:ascii="Times New Roman" w:hAnsi="Times New Roman" w:cs="Times New Roman"/>
          <w:sz w:val="24"/>
          <w:szCs w:val="24"/>
        </w:rPr>
        <w:t xml:space="preserve"> (IAEA SRS-119 ja </w:t>
      </w:r>
      <w:r w:rsidR="001D36B1" w:rsidRPr="00350577">
        <w:rPr>
          <w:rFonts w:ascii="Times New Roman" w:hAnsi="Times New Roman" w:cs="Times New Roman"/>
          <w:i/>
          <w:iCs/>
          <w:sz w:val="24"/>
          <w:szCs w:val="24"/>
        </w:rPr>
        <w:t xml:space="preserve">IAEA </w:t>
      </w:r>
      <w:r w:rsidR="00350577" w:rsidRPr="00350577">
        <w:rPr>
          <w:rFonts w:ascii="Times New Roman" w:hAnsi="Times New Roman" w:cs="Times New Roman"/>
          <w:i/>
          <w:iCs/>
          <w:sz w:val="24"/>
          <w:szCs w:val="24"/>
        </w:rPr>
        <w:t xml:space="preserve">SSG-12 </w:t>
      </w:r>
      <w:proofErr w:type="spellStart"/>
      <w:r w:rsidR="00350577" w:rsidRPr="00350577">
        <w:rPr>
          <w:rFonts w:ascii="Times New Roman" w:hAnsi="Times New Roman" w:cs="Times New Roman"/>
          <w:i/>
          <w:iCs/>
          <w:sz w:val="24"/>
          <w:szCs w:val="24"/>
        </w:rPr>
        <w:t>Licensing</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Process</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for</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Nuclear</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Installations</w:t>
      </w:r>
      <w:proofErr w:type="spellEnd"/>
      <w:r w:rsidR="004B7B07" w:rsidRPr="00350577">
        <w:rPr>
          <w:rFonts w:ascii="Times New Roman" w:hAnsi="Times New Roman" w:cs="Times New Roman"/>
          <w:sz w:val="24"/>
          <w:szCs w:val="24"/>
        </w:rPr>
        <w:t>)</w:t>
      </w:r>
      <w:r w:rsidRPr="00490294">
        <w:rPr>
          <w:rStyle w:val="Allmrkuseviide"/>
        </w:rPr>
        <w:footnoteReference w:id="39"/>
      </w:r>
      <w:r w:rsidRPr="00490294">
        <w:rPr>
          <w:rFonts w:ascii="Times New Roman" w:hAnsi="Times New Roman" w:cs="Times New Roman"/>
          <w:sz w:val="24"/>
          <w:szCs w:val="24"/>
        </w:rPr>
        <w:t>.</w:t>
      </w:r>
    </w:p>
    <w:p w14:paraId="63F3FD14" w14:textId="10C72C80" w:rsidR="00A54292"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Seaduses kasutatud jaotus tuleneb </w:t>
      </w:r>
      <w:r w:rsidRPr="00CE3A93">
        <w:rPr>
          <w:rFonts w:ascii="Times New Roman" w:hAnsi="Times New Roman" w:cs="Times New Roman"/>
          <w:sz w:val="24"/>
          <w:szCs w:val="24"/>
        </w:rPr>
        <w:t xml:space="preserve">IAEA juhendist </w:t>
      </w:r>
      <w:r w:rsidR="00A54292">
        <w:rPr>
          <w:rFonts w:ascii="Times New Roman" w:hAnsi="Times New Roman" w:cs="Times New Roman"/>
          <w:sz w:val="24"/>
          <w:szCs w:val="24"/>
        </w:rPr>
        <w:t>(</w:t>
      </w:r>
      <w:r w:rsidRPr="00A54292">
        <w:rPr>
          <w:rFonts w:ascii="Times New Roman" w:hAnsi="Times New Roman" w:cs="Times New Roman"/>
          <w:i/>
          <w:iCs/>
          <w:sz w:val="24"/>
          <w:szCs w:val="24"/>
        </w:rPr>
        <w:t xml:space="preserve">SSG-28 </w:t>
      </w:r>
      <w:proofErr w:type="spellStart"/>
      <w:r w:rsidRPr="00A54292">
        <w:rPr>
          <w:rFonts w:ascii="Times New Roman" w:hAnsi="Times New Roman" w:cs="Times New Roman"/>
          <w:i/>
          <w:iCs/>
          <w:sz w:val="24"/>
          <w:szCs w:val="24"/>
        </w:rPr>
        <w:t>Commissioning</w:t>
      </w:r>
      <w:proofErr w:type="spellEnd"/>
      <w:r w:rsidRPr="00A54292">
        <w:rPr>
          <w:rFonts w:ascii="Times New Roman" w:hAnsi="Times New Roman" w:cs="Times New Roman"/>
          <w:i/>
          <w:iCs/>
          <w:sz w:val="24"/>
          <w:szCs w:val="24"/>
        </w:rPr>
        <w:t xml:space="preserve"> </w:t>
      </w:r>
      <w:proofErr w:type="spellStart"/>
      <w:r w:rsidRPr="00A54292">
        <w:rPr>
          <w:rFonts w:ascii="Times New Roman" w:hAnsi="Times New Roman" w:cs="Times New Roman"/>
          <w:i/>
          <w:iCs/>
          <w:sz w:val="24"/>
          <w:szCs w:val="24"/>
        </w:rPr>
        <w:t>for</w:t>
      </w:r>
      <w:proofErr w:type="spellEnd"/>
      <w:r w:rsidRPr="00A54292">
        <w:rPr>
          <w:rFonts w:ascii="Times New Roman" w:hAnsi="Times New Roman" w:cs="Times New Roman"/>
          <w:i/>
          <w:iCs/>
          <w:sz w:val="24"/>
          <w:szCs w:val="24"/>
        </w:rPr>
        <w:t xml:space="preserve"> </w:t>
      </w:r>
      <w:proofErr w:type="spellStart"/>
      <w:r w:rsidRPr="00A54292">
        <w:rPr>
          <w:rFonts w:ascii="Times New Roman" w:hAnsi="Times New Roman" w:cs="Times New Roman"/>
          <w:i/>
          <w:iCs/>
          <w:sz w:val="24"/>
          <w:szCs w:val="24"/>
        </w:rPr>
        <w:t>Nuclear</w:t>
      </w:r>
      <w:proofErr w:type="spellEnd"/>
      <w:r w:rsidRPr="00A54292">
        <w:rPr>
          <w:rFonts w:ascii="Times New Roman" w:hAnsi="Times New Roman" w:cs="Times New Roman"/>
          <w:i/>
          <w:iCs/>
          <w:sz w:val="24"/>
          <w:szCs w:val="24"/>
        </w:rPr>
        <w:t xml:space="preserve"> Power </w:t>
      </w:r>
      <w:proofErr w:type="spellStart"/>
      <w:r w:rsidRPr="00A54292">
        <w:rPr>
          <w:rFonts w:ascii="Times New Roman" w:hAnsi="Times New Roman" w:cs="Times New Roman"/>
          <w:i/>
          <w:iCs/>
          <w:sz w:val="24"/>
          <w:szCs w:val="24"/>
        </w:rPr>
        <w:t>Plants</w:t>
      </w:r>
      <w:proofErr w:type="spellEnd"/>
      <w:r w:rsidR="00255B00">
        <w:rPr>
          <w:rStyle w:val="Allmrkuseviide"/>
          <w:rFonts w:ascii="Times New Roman" w:hAnsi="Times New Roman" w:cs="Times New Roman"/>
          <w:sz w:val="24"/>
          <w:szCs w:val="24"/>
        </w:rPr>
        <w:footnoteReference w:id="40"/>
      </w:r>
      <w:r w:rsidR="00A54292">
        <w:rPr>
          <w:rFonts w:ascii="Times New Roman" w:hAnsi="Times New Roman" w:cs="Times New Roman"/>
          <w:sz w:val="24"/>
          <w:szCs w:val="24"/>
        </w:rPr>
        <w:t>)</w:t>
      </w:r>
      <w:r w:rsidRPr="00CE3A93">
        <w:rPr>
          <w:rFonts w:ascii="Times New Roman" w:hAnsi="Times New Roman" w:cs="Times New Roman"/>
          <w:sz w:val="24"/>
          <w:szCs w:val="24"/>
        </w:rPr>
        <w:t>,</w:t>
      </w:r>
      <w:r w:rsidRPr="00490294">
        <w:rPr>
          <w:rFonts w:ascii="Times New Roman" w:hAnsi="Times New Roman" w:cs="Times New Roman"/>
          <w:sz w:val="24"/>
          <w:szCs w:val="24"/>
        </w:rPr>
        <w:t xml:space="preserve"> mis nõuab selget üleminekukontrolli tuumkütuseta ja tuumkütusega katsete vahel</w:t>
      </w:r>
      <w:r w:rsidR="00B73973">
        <w:rPr>
          <w:rFonts w:ascii="Times New Roman" w:hAnsi="Times New Roman" w:cs="Times New Roman"/>
          <w:sz w:val="24"/>
          <w:szCs w:val="24"/>
        </w:rPr>
        <w:t>, kuna riskitase tõuseb oluliselt, kui alustatakse katsetusi tuumkütusega</w:t>
      </w:r>
      <w:r w:rsidRPr="00490294">
        <w:rPr>
          <w:rFonts w:ascii="Times New Roman" w:hAnsi="Times New Roman" w:cs="Times New Roman"/>
          <w:sz w:val="24"/>
          <w:szCs w:val="24"/>
        </w:rPr>
        <w:t>.</w:t>
      </w:r>
    </w:p>
    <w:p w14:paraId="18E1FF5C" w14:textId="58FE8B6E"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31 l</w:t>
      </w:r>
      <w:r w:rsidR="003F39A2" w:rsidRPr="00490294">
        <w:rPr>
          <w:rFonts w:ascii="Times New Roman" w:hAnsi="Times New Roman" w:cs="Times New Roman"/>
          <w:b/>
          <w:bCs/>
          <w:sz w:val="24"/>
          <w:szCs w:val="24"/>
        </w:rPr>
        <w:t>õi</w:t>
      </w:r>
      <w:r w:rsidR="00323692">
        <w:rPr>
          <w:rFonts w:ascii="Times New Roman" w:hAnsi="Times New Roman" w:cs="Times New Roman"/>
          <w:b/>
          <w:bCs/>
          <w:sz w:val="24"/>
          <w:szCs w:val="24"/>
        </w:rPr>
        <w:t>ke</w:t>
      </w:r>
      <w:r w:rsidR="000A0F9E">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2</w:t>
      </w:r>
      <w:r w:rsidR="003F39A2" w:rsidRPr="00490294">
        <w:rPr>
          <w:rFonts w:ascii="Times New Roman" w:hAnsi="Times New Roman" w:cs="Times New Roman"/>
          <w:sz w:val="24"/>
          <w:szCs w:val="24"/>
        </w:rPr>
        <w:t xml:space="preserve"> </w:t>
      </w:r>
      <w:r w:rsidR="000A0F9E">
        <w:rPr>
          <w:rFonts w:ascii="Times New Roman" w:hAnsi="Times New Roman" w:cs="Times New Roman"/>
          <w:sz w:val="24"/>
          <w:szCs w:val="24"/>
        </w:rPr>
        <w:t>luuakse</w:t>
      </w:r>
      <w:r w:rsidR="003F39A2" w:rsidRPr="00490294">
        <w:rPr>
          <w:rFonts w:ascii="Times New Roman" w:hAnsi="Times New Roman" w:cs="Times New Roman"/>
          <w:sz w:val="24"/>
          <w:szCs w:val="24"/>
        </w:rPr>
        <w:t xml:space="preserve"> selgus, et tuumakäitise katsetamiseks ning käitamiseks vajalikud load on tuumaohutusload, ning kehtivad eelnevas jaos </w:t>
      </w:r>
      <w:r w:rsidR="0047353D">
        <w:rPr>
          <w:rFonts w:ascii="Times New Roman" w:hAnsi="Times New Roman" w:cs="Times New Roman"/>
          <w:sz w:val="24"/>
          <w:szCs w:val="24"/>
        </w:rPr>
        <w:t>säte</w:t>
      </w:r>
      <w:r w:rsidR="001549DF">
        <w:rPr>
          <w:rFonts w:ascii="Times New Roman" w:hAnsi="Times New Roman" w:cs="Times New Roman"/>
          <w:sz w:val="24"/>
          <w:szCs w:val="24"/>
        </w:rPr>
        <w:t>statud</w:t>
      </w:r>
      <w:r w:rsidR="003F39A2" w:rsidRPr="00490294">
        <w:rPr>
          <w:rFonts w:ascii="Times New Roman" w:hAnsi="Times New Roman" w:cs="Times New Roman"/>
          <w:sz w:val="24"/>
          <w:szCs w:val="24"/>
        </w:rPr>
        <w:t xml:space="preserve"> menetlusreeglid.</w:t>
      </w:r>
    </w:p>
    <w:p w14:paraId="44C4F614" w14:textId="46EFA39F" w:rsidR="00C83886" w:rsidRPr="00C83886" w:rsidRDefault="00C83886" w:rsidP="00C83886">
      <w:pPr>
        <w:pStyle w:val="Paragrahv"/>
      </w:pPr>
      <w:r w:rsidRPr="00C83886">
        <w:t xml:space="preserve">Eelnõu §-s 32 </w:t>
      </w:r>
      <w:r>
        <w:rPr>
          <w:b w:val="0"/>
        </w:rPr>
        <w:t>käsitletakse tuumaohutusluba tuumakäitise katsetamiseks tuumkütuseta.</w:t>
      </w:r>
    </w:p>
    <w:p w14:paraId="32413B95" w14:textId="5115ADFD" w:rsidR="000C00DD" w:rsidRPr="00D34660" w:rsidRDefault="000C00DD" w:rsidP="00C83886">
      <w:pPr>
        <w:pStyle w:val="Paragrahv"/>
        <w:spacing w:before="0"/>
      </w:pPr>
      <w:r w:rsidRPr="000C00DD">
        <w:rPr>
          <w:b w:val="0"/>
          <w:bCs w:val="0"/>
        </w:rPr>
        <w:t xml:space="preserve">Kuna </w:t>
      </w:r>
      <w:r>
        <w:rPr>
          <w:b w:val="0"/>
          <w:bCs w:val="0"/>
        </w:rPr>
        <w:t>tuumkütuseta katsetamis</w:t>
      </w:r>
      <w:r w:rsidRPr="000C00DD">
        <w:rPr>
          <w:b w:val="0"/>
          <w:bCs w:val="0"/>
        </w:rPr>
        <w:t xml:space="preserve">luba annab õiguse viia ellu tuumaohutuse seisukohast olulisi tegevusi, siis on see tuumaohutusluba. </w:t>
      </w:r>
      <w:r w:rsidR="00FB5AC9">
        <w:rPr>
          <w:b w:val="0"/>
          <w:bCs w:val="0"/>
        </w:rPr>
        <w:t>S</w:t>
      </w:r>
      <w:r w:rsidRPr="000C00DD">
        <w:rPr>
          <w:b w:val="0"/>
          <w:bCs w:val="0"/>
        </w:rPr>
        <w:t>elle loaga lubatud tegevused on kütuse laadimise ja reaktori käivitamise üheks aluseks ja tuumkütuseta katsetuse käigus viiakse ellu näiteks nende süsteemide kontroll, mis peavad aktiveeruma õnnetusolukordade korral, nt kõrgesurvepumbad, mis peavad olema võimelised jahutama kütust</w:t>
      </w:r>
      <w:r w:rsidR="00BA6E1F">
        <w:rPr>
          <w:b w:val="0"/>
          <w:bCs w:val="0"/>
        </w:rPr>
        <w:t>.</w:t>
      </w:r>
      <w:r w:rsidRPr="000C00DD">
        <w:rPr>
          <w:b w:val="0"/>
          <w:bCs w:val="0"/>
        </w:rPr>
        <w:t xml:space="preserve"> Kõik põhilised ohutusfunktsioonid ja ohutussüsteemid ei sisalda tuumamaterjali, kuid on jaama ohutuse seisukohalt kriitilised, mistõttu saab ja peab neid süsteeme testima enne kütuse laadimist, nt kontrollvarraste liigitusmehhanismid jms. Ehk tegemist on kõige kõrgema ohutusklassi kuuluvate süsteemidega</w:t>
      </w:r>
      <w:r w:rsidR="00486D15">
        <w:rPr>
          <w:b w:val="0"/>
          <w:bCs w:val="0"/>
        </w:rPr>
        <w:t>, mille</w:t>
      </w:r>
      <w:r w:rsidRPr="000C00DD">
        <w:rPr>
          <w:b w:val="0"/>
          <w:bCs w:val="0"/>
        </w:rPr>
        <w:t xml:space="preserve"> käsitlus peaks olema ka vastav</w:t>
      </w:r>
      <w:r w:rsidR="00486D15">
        <w:rPr>
          <w:b w:val="0"/>
          <w:bCs w:val="0"/>
        </w:rPr>
        <w:t xml:space="preserve"> ja see peab olema hõlmatud tuumaohutuslubade süsteemi</w:t>
      </w:r>
      <w:r w:rsidRPr="000C00DD">
        <w:rPr>
          <w:b w:val="0"/>
          <w:bCs w:val="0"/>
        </w:rPr>
        <w:t xml:space="preserve">. </w:t>
      </w:r>
    </w:p>
    <w:p w14:paraId="06FE7FD1" w14:textId="09E425F2"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32 l</w:t>
      </w:r>
      <w:r w:rsidR="003F39A2" w:rsidRPr="00490294">
        <w:rPr>
          <w:rFonts w:ascii="Times New Roman" w:hAnsi="Times New Roman" w:cs="Times New Roman"/>
          <w:b/>
          <w:bCs/>
          <w:sz w:val="24"/>
          <w:szCs w:val="24"/>
        </w:rPr>
        <w:t>õike</w:t>
      </w:r>
      <w:r w:rsidR="00344477">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1 </w:t>
      </w:r>
      <w:r w:rsidR="00344477">
        <w:rPr>
          <w:rFonts w:ascii="Times New Roman" w:hAnsi="Times New Roman" w:cs="Times New Roman"/>
          <w:sz w:val="24"/>
          <w:szCs w:val="24"/>
        </w:rPr>
        <w:t>antakse</w:t>
      </w:r>
      <w:r w:rsidR="003F39A2" w:rsidRPr="00490294">
        <w:rPr>
          <w:rFonts w:ascii="Times New Roman" w:hAnsi="Times New Roman" w:cs="Times New Roman"/>
          <w:sz w:val="24"/>
          <w:szCs w:val="24"/>
        </w:rPr>
        <w:t xml:space="preserve"> </w:t>
      </w:r>
      <w:r w:rsidR="00344477">
        <w:rPr>
          <w:rFonts w:ascii="Times New Roman" w:hAnsi="Times New Roman" w:cs="Times New Roman"/>
          <w:sz w:val="24"/>
          <w:szCs w:val="24"/>
        </w:rPr>
        <w:t xml:space="preserve">tuumakäitise </w:t>
      </w:r>
      <w:r w:rsidR="003F39A2" w:rsidRPr="00490294">
        <w:rPr>
          <w:rFonts w:ascii="Times New Roman" w:hAnsi="Times New Roman" w:cs="Times New Roman"/>
          <w:sz w:val="24"/>
          <w:szCs w:val="24"/>
        </w:rPr>
        <w:t>integreeritud</w:t>
      </w:r>
      <w:r w:rsidR="00E136ED">
        <w:rPr>
          <w:rFonts w:ascii="Times New Roman" w:hAnsi="Times New Roman" w:cs="Times New Roman"/>
          <w:sz w:val="24"/>
          <w:szCs w:val="24"/>
        </w:rPr>
        <w:t xml:space="preserve"> </w:t>
      </w:r>
      <w:r w:rsidR="00E136ED" w:rsidRPr="00490294">
        <w:rPr>
          <w:rFonts w:ascii="Times New Roman" w:hAnsi="Times New Roman" w:cs="Times New Roman"/>
          <w:sz w:val="24"/>
          <w:szCs w:val="24"/>
        </w:rPr>
        <w:t>süsteemide</w:t>
      </w:r>
      <w:r w:rsidR="003F39A2" w:rsidRPr="00490294">
        <w:rPr>
          <w:rFonts w:ascii="Times New Roman" w:hAnsi="Times New Roman" w:cs="Times New Roman"/>
          <w:sz w:val="24"/>
          <w:szCs w:val="24"/>
        </w:rPr>
        <w:t xml:space="preserve"> testimis</w:t>
      </w:r>
      <w:r w:rsidR="00344477">
        <w:rPr>
          <w:rFonts w:ascii="Times New Roman" w:hAnsi="Times New Roman" w:cs="Times New Roman"/>
          <w:sz w:val="24"/>
          <w:szCs w:val="24"/>
        </w:rPr>
        <w:t>e alustamiseks õiguslik alus</w:t>
      </w:r>
      <w:r w:rsidR="003F39A2" w:rsidRPr="00490294">
        <w:rPr>
          <w:rFonts w:ascii="Times New Roman" w:hAnsi="Times New Roman" w:cs="Times New Roman"/>
          <w:sz w:val="24"/>
          <w:szCs w:val="24"/>
        </w:rPr>
        <w:t>. See on vajalik, sest ehkki radioloogilist riski veel</w:t>
      </w:r>
      <w:r w:rsidR="00E136ED">
        <w:rPr>
          <w:rFonts w:ascii="Times New Roman" w:hAnsi="Times New Roman" w:cs="Times New Roman"/>
          <w:sz w:val="24"/>
          <w:szCs w:val="24"/>
        </w:rPr>
        <w:t xml:space="preserve"> selles etapis</w:t>
      </w:r>
      <w:r w:rsidR="003F39A2" w:rsidRPr="00490294">
        <w:rPr>
          <w:rFonts w:ascii="Times New Roman" w:hAnsi="Times New Roman" w:cs="Times New Roman"/>
          <w:sz w:val="24"/>
          <w:szCs w:val="24"/>
        </w:rPr>
        <w:t xml:space="preserve"> </w:t>
      </w:r>
      <w:r w:rsidR="00E136ED">
        <w:rPr>
          <w:rFonts w:ascii="Times New Roman" w:hAnsi="Times New Roman" w:cs="Times New Roman"/>
          <w:sz w:val="24"/>
          <w:szCs w:val="24"/>
        </w:rPr>
        <w:t xml:space="preserve">ei </w:t>
      </w:r>
      <w:r w:rsidR="003F39A2" w:rsidRPr="00490294">
        <w:rPr>
          <w:rFonts w:ascii="Times New Roman" w:hAnsi="Times New Roman" w:cs="Times New Roman"/>
          <w:sz w:val="24"/>
          <w:szCs w:val="24"/>
        </w:rPr>
        <w:t xml:space="preserve">ole, on tegemist keerukate tööstuslike protsessidega (kõrge rõhk, temperatuur), mis nõuavad </w:t>
      </w:r>
      <w:r w:rsidR="00990785">
        <w:rPr>
          <w:rFonts w:ascii="Times New Roman" w:hAnsi="Times New Roman" w:cs="Times New Roman"/>
          <w:sz w:val="24"/>
          <w:szCs w:val="24"/>
        </w:rPr>
        <w:t>pädeva asutuse</w:t>
      </w:r>
      <w:r w:rsidR="003F39A2" w:rsidRPr="00490294">
        <w:rPr>
          <w:rFonts w:ascii="Times New Roman" w:hAnsi="Times New Roman" w:cs="Times New Roman"/>
          <w:sz w:val="24"/>
          <w:szCs w:val="24"/>
        </w:rPr>
        <w:t xml:space="preserve"> </w:t>
      </w:r>
      <w:r w:rsidR="00990785">
        <w:rPr>
          <w:rFonts w:ascii="Times New Roman" w:hAnsi="Times New Roman" w:cs="Times New Roman"/>
          <w:sz w:val="24"/>
          <w:szCs w:val="24"/>
        </w:rPr>
        <w:t>eelkontrolli</w:t>
      </w:r>
      <w:r w:rsidR="003F39A2" w:rsidRPr="00570A64">
        <w:rPr>
          <w:rFonts w:ascii="Times New Roman" w:hAnsi="Times New Roman" w:cs="Times New Roman"/>
          <w:sz w:val="24"/>
          <w:szCs w:val="24"/>
        </w:rPr>
        <w:t xml:space="preserve">. </w:t>
      </w:r>
      <w:r w:rsidR="006E4991" w:rsidRPr="00570A64">
        <w:rPr>
          <w:rFonts w:ascii="Times New Roman" w:hAnsi="Times New Roman" w:cs="Times New Roman"/>
          <w:sz w:val="24"/>
          <w:szCs w:val="24"/>
        </w:rPr>
        <w:t xml:space="preserve">Tuumkütusega katsetamise etapi ohutus tugineb tuumkütuseta katsetamise etapi tulemuste kinnitusele, et kõik olulised ohutusfunktsioonid – sealhulgas reaktiivsuse juhtimine, jääksoojuste eemaldamine ja </w:t>
      </w:r>
      <w:r w:rsidR="00185D97" w:rsidRPr="00570A64">
        <w:rPr>
          <w:rFonts w:ascii="Times New Roman" w:hAnsi="Times New Roman" w:cs="Times New Roman"/>
          <w:sz w:val="24"/>
          <w:szCs w:val="24"/>
        </w:rPr>
        <w:t>kaitsemeetmete</w:t>
      </w:r>
      <w:r w:rsidR="006E4991" w:rsidRPr="00570A64">
        <w:rPr>
          <w:rFonts w:ascii="Times New Roman" w:hAnsi="Times New Roman" w:cs="Times New Roman"/>
          <w:sz w:val="24"/>
          <w:szCs w:val="24"/>
        </w:rPr>
        <w:t xml:space="preserve"> toimimine – töötavad kavandatud viisil ning käitise süsteemid reageerivad koormustele, häiretele ja avariistsenaariumitele vastavalt nõuetele.</w:t>
      </w:r>
    </w:p>
    <w:p w14:paraId="6C7A1BF6" w14:textId="46741A2D"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32 l</w:t>
      </w:r>
      <w:r w:rsidR="003F39A2" w:rsidRPr="00490294">
        <w:rPr>
          <w:rFonts w:ascii="Times New Roman" w:hAnsi="Times New Roman" w:cs="Times New Roman"/>
          <w:b/>
          <w:bCs/>
          <w:sz w:val="24"/>
          <w:szCs w:val="24"/>
        </w:rPr>
        <w:t>õi</w:t>
      </w:r>
      <w:r w:rsidR="00AE485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2</w:t>
      </w:r>
      <w:r w:rsidR="003F39A2" w:rsidRPr="00490294">
        <w:rPr>
          <w:rFonts w:ascii="Times New Roman" w:hAnsi="Times New Roman" w:cs="Times New Roman"/>
          <w:sz w:val="24"/>
          <w:szCs w:val="24"/>
        </w:rPr>
        <w:t xml:space="preserve"> </w:t>
      </w:r>
      <w:r w:rsidR="00AE4855">
        <w:rPr>
          <w:rFonts w:ascii="Times New Roman" w:hAnsi="Times New Roman" w:cs="Times New Roman"/>
          <w:sz w:val="24"/>
          <w:szCs w:val="24"/>
        </w:rPr>
        <w:t>seatakse</w:t>
      </w:r>
      <w:r w:rsidR="003F39A2" w:rsidRPr="00490294">
        <w:rPr>
          <w:rFonts w:ascii="Times New Roman" w:hAnsi="Times New Roman" w:cs="Times New Roman"/>
          <w:sz w:val="24"/>
          <w:szCs w:val="24"/>
        </w:rPr>
        <w:t xml:space="preserve"> loa kehtivus</w:t>
      </w:r>
      <w:r w:rsidR="00EA2BFF">
        <w:rPr>
          <w:rFonts w:ascii="Times New Roman" w:hAnsi="Times New Roman" w:cs="Times New Roman"/>
          <w:sz w:val="24"/>
          <w:szCs w:val="24"/>
        </w:rPr>
        <w:t>aja</w:t>
      </w:r>
      <w:r w:rsidR="00AE4855">
        <w:rPr>
          <w:rFonts w:ascii="Times New Roman" w:hAnsi="Times New Roman" w:cs="Times New Roman"/>
          <w:sz w:val="24"/>
          <w:szCs w:val="24"/>
        </w:rPr>
        <w:t>ks</w:t>
      </w:r>
      <w:r w:rsidR="003F39A2" w:rsidRPr="00490294">
        <w:rPr>
          <w:rFonts w:ascii="Times New Roman" w:hAnsi="Times New Roman" w:cs="Times New Roman"/>
          <w:sz w:val="24"/>
          <w:szCs w:val="24"/>
        </w:rPr>
        <w:t xml:space="preserve"> 12 kuu</w:t>
      </w:r>
      <w:r w:rsidR="00EA2BFF">
        <w:rPr>
          <w:rFonts w:ascii="Times New Roman" w:hAnsi="Times New Roman" w:cs="Times New Roman"/>
          <w:sz w:val="24"/>
          <w:szCs w:val="24"/>
        </w:rPr>
        <w:t>d</w:t>
      </w:r>
      <w:r w:rsidR="003F39A2" w:rsidRPr="00490294">
        <w:rPr>
          <w:rFonts w:ascii="Times New Roman" w:hAnsi="Times New Roman" w:cs="Times New Roman"/>
          <w:sz w:val="24"/>
          <w:szCs w:val="24"/>
        </w:rPr>
        <w:t xml:space="preserve"> eesmärgiga vältida "igavest katsetamist" ja survestada arendajat püsima graafikus, samas võimaldades piisavat aega põhjalikeks testideks. </w:t>
      </w:r>
    </w:p>
    <w:p w14:paraId="238F9E8F" w14:textId="5D5751EE"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32 l</w:t>
      </w:r>
      <w:r w:rsidR="003F39A2" w:rsidRPr="00490294">
        <w:rPr>
          <w:rFonts w:ascii="Times New Roman" w:hAnsi="Times New Roman" w:cs="Times New Roman"/>
          <w:b/>
          <w:bCs/>
          <w:sz w:val="24"/>
          <w:szCs w:val="24"/>
        </w:rPr>
        <w:t>õi</w:t>
      </w:r>
      <w:r w:rsidR="00862B4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3 </w:t>
      </w:r>
      <w:r w:rsidR="000E3C74">
        <w:rPr>
          <w:rFonts w:ascii="Times New Roman" w:hAnsi="Times New Roman" w:cs="Times New Roman"/>
          <w:sz w:val="24"/>
          <w:szCs w:val="24"/>
        </w:rPr>
        <w:t>võimaldatakse loa pikendamist vajadusel, kuna ohutus on kõrgeim kaalutlus ja testid peavad olema tehtud põhjalikult</w:t>
      </w:r>
      <w:r w:rsidR="00A351BD">
        <w:rPr>
          <w:rFonts w:ascii="Times New Roman" w:hAnsi="Times New Roman" w:cs="Times New Roman"/>
          <w:sz w:val="24"/>
          <w:szCs w:val="24"/>
        </w:rPr>
        <w:t xml:space="preserve"> ning ühtlasi</w:t>
      </w:r>
      <w:r w:rsidR="003F39A2" w:rsidRPr="00490294">
        <w:rPr>
          <w:rFonts w:ascii="Times New Roman" w:hAnsi="Times New Roman" w:cs="Times New Roman"/>
          <w:sz w:val="24"/>
          <w:szCs w:val="24"/>
        </w:rPr>
        <w:t xml:space="preserve"> kohustus loa pikendamise</w:t>
      </w:r>
      <w:r w:rsidR="00A351BD">
        <w:rPr>
          <w:rFonts w:ascii="Times New Roman" w:hAnsi="Times New Roman" w:cs="Times New Roman"/>
          <w:sz w:val="24"/>
          <w:szCs w:val="24"/>
        </w:rPr>
        <w:t xml:space="preserve"> taotlemise</w:t>
      </w:r>
      <w:r w:rsidR="003F39A2" w:rsidRPr="00490294">
        <w:rPr>
          <w:rFonts w:ascii="Times New Roman" w:hAnsi="Times New Roman" w:cs="Times New Roman"/>
          <w:sz w:val="24"/>
          <w:szCs w:val="24"/>
        </w:rPr>
        <w:t xml:space="preserve">l esitada </w:t>
      </w:r>
      <w:r w:rsidR="001D2145">
        <w:rPr>
          <w:rFonts w:ascii="Times New Roman" w:hAnsi="Times New Roman" w:cs="Times New Roman"/>
          <w:sz w:val="24"/>
          <w:szCs w:val="24"/>
        </w:rPr>
        <w:t>läbi</w:t>
      </w:r>
      <w:r w:rsidR="003F39A2" w:rsidRPr="00490294">
        <w:rPr>
          <w:rFonts w:ascii="Times New Roman" w:hAnsi="Times New Roman" w:cs="Times New Roman"/>
          <w:sz w:val="24"/>
          <w:szCs w:val="24"/>
        </w:rPr>
        <w:t xml:space="preserve">viidud </w:t>
      </w:r>
      <w:r w:rsidR="004F4542">
        <w:rPr>
          <w:rFonts w:ascii="Times New Roman" w:hAnsi="Times New Roman" w:cs="Times New Roman"/>
          <w:sz w:val="24"/>
          <w:szCs w:val="24"/>
        </w:rPr>
        <w:t>katsetuste</w:t>
      </w:r>
      <w:r w:rsidR="003F39A2" w:rsidRPr="00490294">
        <w:rPr>
          <w:rFonts w:ascii="Times New Roman" w:hAnsi="Times New Roman" w:cs="Times New Roman"/>
          <w:sz w:val="24"/>
          <w:szCs w:val="24"/>
        </w:rPr>
        <w:t xml:space="preserve"> kohta aruanne ning uuendatud </w:t>
      </w:r>
      <w:r w:rsidR="008C58DF">
        <w:rPr>
          <w:rFonts w:ascii="Times New Roman" w:hAnsi="Times New Roman" w:cs="Times New Roman"/>
          <w:sz w:val="24"/>
          <w:szCs w:val="24"/>
        </w:rPr>
        <w:t>katsetusprogramm</w:t>
      </w:r>
      <w:r w:rsidR="003F39A2" w:rsidRPr="00490294">
        <w:rPr>
          <w:rFonts w:ascii="Times New Roman" w:hAnsi="Times New Roman" w:cs="Times New Roman"/>
          <w:sz w:val="24"/>
          <w:szCs w:val="24"/>
        </w:rPr>
        <w:t xml:space="preserve">. Aruanne võimaldab pädeval asutusel hinnata hetkeolukorda ning uuendatud </w:t>
      </w:r>
      <w:r w:rsidR="00D679D7">
        <w:rPr>
          <w:rFonts w:ascii="Times New Roman" w:hAnsi="Times New Roman" w:cs="Times New Roman"/>
          <w:sz w:val="24"/>
          <w:szCs w:val="24"/>
        </w:rPr>
        <w:t>pr</w:t>
      </w:r>
      <w:r w:rsidR="005D7F9F">
        <w:rPr>
          <w:rFonts w:ascii="Times New Roman" w:hAnsi="Times New Roman" w:cs="Times New Roman"/>
          <w:sz w:val="24"/>
          <w:szCs w:val="24"/>
        </w:rPr>
        <w:t>ogrammi</w:t>
      </w:r>
      <w:r w:rsidR="003F39A2" w:rsidRPr="00490294">
        <w:rPr>
          <w:rFonts w:ascii="Times New Roman" w:hAnsi="Times New Roman" w:cs="Times New Roman"/>
          <w:sz w:val="24"/>
          <w:szCs w:val="24"/>
        </w:rPr>
        <w:t xml:space="preserve"> teostatavust.</w:t>
      </w:r>
    </w:p>
    <w:p w14:paraId="57C2A6E5" w14:textId="325B54AD"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32 l</w:t>
      </w:r>
      <w:r w:rsidR="003F39A2" w:rsidRPr="00490294">
        <w:rPr>
          <w:rFonts w:ascii="Times New Roman" w:hAnsi="Times New Roman" w:cs="Times New Roman"/>
          <w:b/>
          <w:bCs/>
          <w:sz w:val="24"/>
          <w:szCs w:val="24"/>
        </w:rPr>
        <w:t>õi</w:t>
      </w:r>
      <w:r w:rsidR="00862B4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4</w:t>
      </w:r>
      <w:r w:rsidR="003F39A2" w:rsidRPr="00490294">
        <w:rPr>
          <w:rFonts w:ascii="Times New Roman" w:hAnsi="Times New Roman" w:cs="Times New Roman"/>
          <w:sz w:val="24"/>
          <w:szCs w:val="24"/>
        </w:rPr>
        <w:t xml:space="preserve"> kohusta</w:t>
      </w:r>
      <w:r w:rsidR="00862B45">
        <w:rPr>
          <w:rFonts w:ascii="Times New Roman" w:hAnsi="Times New Roman" w:cs="Times New Roman"/>
          <w:sz w:val="24"/>
          <w:szCs w:val="24"/>
        </w:rPr>
        <w:t>kse</w:t>
      </w:r>
      <w:r w:rsidR="003F39A2" w:rsidRPr="00490294">
        <w:rPr>
          <w:rFonts w:ascii="Times New Roman" w:hAnsi="Times New Roman" w:cs="Times New Roman"/>
          <w:sz w:val="24"/>
          <w:szCs w:val="24"/>
        </w:rPr>
        <w:t xml:space="preserve"> katsetamist ellu vii</w:t>
      </w:r>
      <w:r w:rsidR="00A74BFA">
        <w:rPr>
          <w:rFonts w:ascii="Times New Roman" w:hAnsi="Times New Roman" w:cs="Times New Roman"/>
          <w:sz w:val="24"/>
          <w:szCs w:val="24"/>
        </w:rPr>
        <w:t>m</w:t>
      </w:r>
      <w:r w:rsidR="003F39A2" w:rsidRPr="00490294">
        <w:rPr>
          <w:rFonts w:ascii="Times New Roman" w:hAnsi="Times New Roman" w:cs="Times New Roman"/>
          <w:sz w:val="24"/>
          <w:szCs w:val="24"/>
        </w:rPr>
        <w:t xml:space="preserve">a tuumakäitise spetsiifiliselt, olles kooskõlas </w:t>
      </w:r>
      <w:r w:rsidR="003F39A2" w:rsidRPr="00CE3A93">
        <w:rPr>
          <w:rFonts w:ascii="Times New Roman" w:hAnsi="Times New Roman" w:cs="Times New Roman"/>
          <w:sz w:val="24"/>
          <w:szCs w:val="24"/>
        </w:rPr>
        <w:t xml:space="preserve">IAEA juhendmaterjalis </w:t>
      </w:r>
      <w:r w:rsidR="00255B00">
        <w:rPr>
          <w:rFonts w:ascii="Times New Roman" w:hAnsi="Times New Roman" w:cs="Times New Roman"/>
          <w:sz w:val="24"/>
          <w:szCs w:val="24"/>
        </w:rPr>
        <w:t>(</w:t>
      </w:r>
      <w:r w:rsidR="003F39A2" w:rsidRPr="00A54292">
        <w:rPr>
          <w:rFonts w:ascii="Times New Roman" w:hAnsi="Times New Roman" w:cs="Times New Roman"/>
          <w:i/>
          <w:sz w:val="24"/>
          <w:szCs w:val="24"/>
        </w:rPr>
        <w:t xml:space="preserve">SSG-28 </w:t>
      </w:r>
      <w:proofErr w:type="spellStart"/>
      <w:r w:rsidR="00255B00" w:rsidRPr="00A54292">
        <w:rPr>
          <w:rFonts w:ascii="Times New Roman" w:hAnsi="Times New Roman" w:cs="Times New Roman"/>
          <w:i/>
          <w:iCs/>
          <w:sz w:val="24"/>
          <w:szCs w:val="24"/>
        </w:rPr>
        <w:t>Commissioning</w:t>
      </w:r>
      <w:proofErr w:type="spellEnd"/>
      <w:r w:rsidR="00255B00" w:rsidRPr="00A54292">
        <w:rPr>
          <w:rFonts w:ascii="Times New Roman" w:hAnsi="Times New Roman" w:cs="Times New Roman"/>
          <w:i/>
          <w:iCs/>
          <w:sz w:val="24"/>
          <w:szCs w:val="24"/>
        </w:rPr>
        <w:t xml:space="preserve"> </w:t>
      </w:r>
      <w:proofErr w:type="spellStart"/>
      <w:r w:rsidR="00255B00" w:rsidRPr="00A54292">
        <w:rPr>
          <w:rFonts w:ascii="Times New Roman" w:hAnsi="Times New Roman" w:cs="Times New Roman"/>
          <w:i/>
          <w:iCs/>
          <w:sz w:val="24"/>
          <w:szCs w:val="24"/>
        </w:rPr>
        <w:t>for</w:t>
      </w:r>
      <w:proofErr w:type="spellEnd"/>
      <w:r w:rsidR="00255B00" w:rsidRPr="00A54292">
        <w:rPr>
          <w:rFonts w:ascii="Times New Roman" w:hAnsi="Times New Roman" w:cs="Times New Roman"/>
          <w:i/>
          <w:iCs/>
          <w:sz w:val="24"/>
          <w:szCs w:val="24"/>
        </w:rPr>
        <w:t xml:space="preserve"> </w:t>
      </w:r>
      <w:proofErr w:type="spellStart"/>
      <w:r w:rsidR="00255B00" w:rsidRPr="00A54292">
        <w:rPr>
          <w:rFonts w:ascii="Times New Roman" w:hAnsi="Times New Roman" w:cs="Times New Roman"/>
          <w:i/>
          <w:iCs/>
          <w:sz w:val="24"/>
          <w:szCs w:val="24"/>
        </w:rPr>
        <w:t>Nuclear</w:t>
      </w:r>
      <w:proofErr w:type="spellEnd"/>
      <w:r w:rsidR="00255B00" w:rsidRPr="00A54292">
        <w:rPr>
          <w:rFonts w:ascii="Times New Roman" w:hAnsi="Times New Roman" w:cs="Times New Roman"/>
          <w:i/>
          <w:iCs/>
          <w:sz w:val="24"/>
          <w:szCs w:val="24"/>
        </w:rPr>
        <w:t xml:space="preserve"> Power </w:t>
      </w:r>
      <w:proofErr w:type="spellStart"/>
      <w:r w:rsidR="00255B00" w:rsidRPr="00A54292">
        <w:rPr>
          <w:rFonts w:ascii="Times New Roman" w:hAnsi="Times New Roman" w:cs="Times New Roman"/>
          <w:i/>
          <w:iCs/>
          <w:sz w:val="24"/>
          <w:szCs w:val="24"/>
        </w:rPr>
        <w:t>Plants</w:t>
      </w:r>
      <w:proofErr w:type="spellEnd"/>
      <w:r w:rsidR="00255B00">
        <w:rPr>
          <w:rStyle w:val="Allmrkuseviide"/>
          <w:rFonts w:ascii="Times New Roman" w:hAnsi="Times New Roman" w:cs="Times New Roman"/>
          <w:sz w:val="24"/>
          <w:szCs w:val="24"/>
        </w:rPr>
        <w:footnoteReference w:id="41"/>
      </w:r>
      <w:r w:rsidR="00255B00">
        <w:rPr>
          <w:rFonts w:ascii="Times New Roman" w:hAnsi="Times New Roman" w:cs="Times New Roman"/>
          <w:sz w:val="24"/>
          <w:szCs w:val="24"/>
        </w:rPr>
        <w:t>)</w:t>
      </w:r>
      <w:r w:rsidR="003F39A2" w:rsidRPr="00490294">
        <w:rPr>
          <w:rFonts w:ascii="Times New Roman" w:hAnsi="Times New Roman" w:cs="Times New Roman"/>
          <w:sz w:val="24"/>
          <w:szCs w:val="24"/>
        </w:rPr>
        <w:t xml:space="preserve"> esitatud nõuetega. Mitme </w:t>
      </w:r>
      <w:proofErr w:type="spellStart"/>
      <w:r w:rsidR="003F39A2" w:rsidRPr="00490294">
        <w:rPr>
          <w:rFonts w:ascii="Times New Roman" w:hAnsi="Times New Roman" w:cs="Times New Roman"/>
          <w:sz w:val="24"/>
          <w:szCs w:val="24"/>
        </w:rPr>
        <w:t>energiatootmisploki</w:t>
      </w:r>
      <w:proofErr w:type="spellEnd"/>
      <w:r w:rsidR="003F39A2" w:rsidRPr="00490294">
        <w:rPr>
          <w:rFonts w:ascii="Times New Roman" w:hAnsi="Times New Roman" w:cs="Times New Roman"/>
          <w:sz w:val="24"/>
          <w:szCs w:val="24"/>
        </w:rPr>
        <w:t xml:space="preserve"> rajamine tuumajaama territooriumile on levinud praktika. Lõi</w:t>
      </w:r>
      <w:r w:rsidR="00FA7203">
        <w:rPr>
          <w:rFonts w:ascii="Times New Roman" w:hAnsi="Times New Roman" w:cs="Times New Roman"/>
          <w:sz w:val="24"/>
          <w:szCs w:val="24"/>
        </w:rPr>
        <w:t>ke</w:t>
      </w:r>
      <w:r w:rsidR="007F0FCA">
        <w:rPr>
          <w:rFonts w:ascii="Times New Roman" w:hAnsi="Times New Roman" w:cs="Times New Roman"/>
          <w:sz w:val="24"/>
          <w:szCs w:val="24"/>
        </w:rPr>
        <w:t>ga</w:t>
      </w:r>
      <w:r w:rsidR="003F39A2" w:rsidRPr="00490294">
        <w:rPr>
          <w:rFonts w:ascii="Times New Roman" w:hAnsi="Times New Roman" w:cs="Times New Roman"/>
          <w:sz w:val="24"/>
          <w:szCs w:val="24"/>
        </w:rPr>
        <w:t xml:space="preserve"> kohusta</w:t>
      </w:r>
      <w:r w:rsidR="00C927DD">
        <w:rPr>
          <w:rFonts w:ascii="Times New Roman" w:hAnsi="Times New Roman" w:cs="Times New Roman"/>
          <w:sz w:val="24"/>
          <w:szCs w:val="24"/>
        </w:rPr>
        <w:t>takse</w:t>
      </w:r>
      <w:r w:rsidR="003F39A2" w:rsidRPr="00490294">
        <w:rPr>
          <w:rFonts w:ascii="Times New Roman" w:hAnsi="Times New Roman" w:cs="Times New Roman"/>
          <w:sz w:val="24"/>
          <w:szCs w:val="24"/>
        </w:rPr>
        <w:t xml:space="preserve"> ka </w:t>
      </w:r>
      <w:r w:rsidR="00C94126">
        <w:rPr>
          <w:rFonts w:ascii="Times New Roman" w:hAnsi="Times New Roman" w:cs="Times New Roman"/>
          <w:sz w:val="24"/>
          <w:szCs w:val="24"/>
        </w:rPr>
        <w:t xml:space="preserve">jagatud </w:t>
      </w:r>
      <w:r w:rsidR="00F91FAD">
        <w:rPr>
          <w:rFonts w:ascii="Times New Roman" w:hAnsi="Times New Roman" w:cs="Times New Roman"/>
          <w:sz w:val="24"/>
          <w:szCs w:val="24"/>
        </w:rPr>
        <w:t xml:space="preserve">või </w:t>
      </w:r>
      <w:r w:rsidR="003F39A2" w:rsidRPr="00490294">
        <w:rPr>
          <w:rFonts w:ascii="Times New Roman" w:hAnsi="Times New Roman" w:cs="Times New Roman"/>
          <w:sz w:val="24"/>
          <w:szCs w:val="24"/>
        </w:rPr>
        <w:t xml:space="preserve">integreeritud ohutusfunktsioonidega käitiste korral katsetada ja testida igat käitist eraldi, et veenduda </w:t>
      </w:r>
      <w:r w:rsidR="001627BA">
        <w:rPr>
          <w:rFonts w:ascii="Times New Roman" w:hAnsi="Times New Roman" w:cs="Times New Roman"/>
          <w:sz w:val="24"/>
          <w:szCs w:val="24"/>
        </w:rPr>
        <w:t xml:space="preserve">iga </w:t>
      </w:r>
      <w:r w:rsidR="003F39A2" w:rsidRPr="00490294">
        <w:rPr>
          <w:rFonts w:ascii="Times New Roman" w:hAnsi="Times New Roman" w:cs="Times New Roman"/>
          <w:sz w:val="24"/>
          <w:szCs w:val="24"/>
        </w:rPr>
        <w:t>käitise sõltumatus ohutuses.</w:t>
      </w:r>
    </w:p>
    <w:p w14:paraId="61897BF3" w14:textId="78AD0D58" w:rsidR="003F39A2" w:rsidRPr="00490294" w:rsidRDefault="00306947" w:rsidP="003F39A2">
      <w:pPr>
        <w:jc w:val="both"/>
        <w:rPr>
          <w:rFonts w:ascii="Times New Roman" w:hAnsi="Times New Roman" w:cs="Times New Roman"/>
          <w:b/>
          <w:bCs/>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32 l</w:t>
      </w:r>
      <w:r w:rsidR="003F39A2" w:rsidRPr="00490294">
        <w:rPr>
          <w:rFonts w:ascii="Times New Roman" w:hAnsi="Times New Roman" w:cs="Times New Roman"/>
          <w:b/>
          <w:bCs/>
          <w:sz w:val="24"/>
          <w:szCs w:val="24"/>
        </w:rPr>
        <w:t>õi</w:t>
      </w:r>
      <w:r w:rsidR="001627BA">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5</w:t>
      </w:r>
      <w:r w:rsidR="003F39A2" w:rsidRPr="00490294">
        <w:rPr>
          <w:rFonts w:ascii="Times New Roman" w:hAnsi="Times New Roman" w:cs="Times New Roman"/>
          <w:sz w:val="24"/>
          <w:szCs w:val="24"/>
        </w:rPr>
        <w:t xml:space="preserve"> kohusta</w:t>
      </w:r>
      <w:r w:rsidR="001627BA">
        <w:rPr>
          <w:rFonts w:ascii="Times New Roman" w:hAnsi="Times New Roman" w:cs="Times New Roman"/>
          <w:sz w:val="24"/>
          <w:szCs w:val="24"/>
        </w:rPr>
        <w:t xml:space="preserve">takse </w:t>
      </w:r>
      <w:r w:rsidR="002A4C2A">
        <w:rPr>
          <w:rFonts w:ascii="Times New Roman" w:hAnsi="Times New Roman" w:cs="Times New Roman"/>
          <w:sz w:val="24"/>
          <w:szCs w:val="24"/>
        </w:rPr>
        <w:t>pädevat asutust</w:t>
      </w:r>
      <w:r w:rsidR="003F39A2" w:rsidRPr="00490294">
        <w:rPr>
          <w:rFonts w:ascii="Times New Roman" w:hAnsi="Times New Roman" w:cs="Times New Roman"/>
          <w:sz w:val="24"/>
          <w:szCs w:val="24"/>
        </w:rPr>
        <w:t xml:space="preserve"> kooskõlasta</w:t>
      </w:r>
      <w:r w:rsidR="008404FF">
        <w:rPr>
          <w:rFonts w:ascii="Times New Roman" w:hAnsi="Times New Roman" w:cs="Times New Roman"/>
          <w:sz w:val="24"/>
          <w:szCs w:val="24"/>
        </w:rPr>
        <w:t xml:space="preserve">ma </w:t>
      </w:r>
      <w:r w:rsidR="00A856BE">
        <w:rPr>
          <w:rFonts w:ascii="Times New Roman" w:hAnsi="Times New Roman" w:cs="Times New Roman"/>
          <w:sz w:val="24"/>
          <w:szCs w:val="24"/>
        </w:rPr>
        <w:t>katsetamisloa eelnõu</w:t>
      </w:r>
      <w:r w:rsidR="003F39A2" w:rsidRPr="00490294">
        <w:rPr>
          <w:rFonts w:ascii="Times New Roman" w:hAnsi="Times New Roman" w:cs="Times New Roman"/>
          <w:sz w:val="24"/>
          <w:szCs w:val="24"/>
        </w:rPr>
        <w:t xml:space="preserve"> asjakohaste</w:t>
      </w:r>
      <w:r w:rsidR="005F7193">
        <w:rPr>
          <w:rFonts w:ascii="Times New Roman" w:hAnsi="Times New Roman" w:cs="Times New Roman"/>
          <w:sz w:val="24"/>
          <w:szCs w:val="24"/>
        </w:rPr>
        <w:t xml:space="preserve"> pädevate</w:t>
      </w:r>
      <w:r w:rsidR="003F39A2" w:rsidRPr="00490294">
        <w:rPr>
          <w:rFonts w:ascii="Times New Roman" w:hAnsi="Times New Roman" w:cs="Times New Roman"/>
          <w:sz w:val="24"/>
          <w:szCs w:val="24"/>
        </w:rPr>
        <w:t xml:space="preserve"> asutustega. Kooskõlastatakse nii Siseministeeriumi, Päästeameti kui Politsei- ja Piirivalveametiga, sest tuumkütusega katsetamise algus on oluliseks verstapostiks, millest alates võib pidada võimalikuks hädaolukordade realiseerumine koos julgeolekuga seotud riskidega. Selleks etapiks peavad olema </w:t>
      </w:r>
      <w:r w:rsidR="000A5E44">
        <w:rPr>
          <w:rFonts w:ascii="Times New Roman" w:hAnsi="Times New Roman" w:cs="Times New Roman"/>
          <w:sz w:val="24"/>
          <w:szCs w:val="24"/>
        </w:rPr>
        <w:t>tehtud</w:t>
      </w:r>
      <w:r w:rsidR="003F39A2" w:rsidRPr="00490294">
        <w:rPr>
          <w:rFonts w:ascii="Times New Roman" w:hAnsi="Times New Roman" w:cs="Times New Roman"/>
          <w:sz w:val="24"/>
          <w:szCs w:val="24"/>
        </w:rPr>
        <w:t xml:space="preserve"> ettevalmistused hädaolukorra ja </w:t>
      </w:r>
      <w:r w:rsidR="00985DEE">
        <w:rPr>
          <w:rFonts w:ascii="Times New Roman" w:hAnsi="Times New Roman" w:cs="Times New Roman"/>
          <w:sz w:val="24"/>
          <w:szCs w:val="24"/>
        </w:rPr>
        <w:t>tüüpohu profiilist tulenevate</w:t>
      </w:r>
      <w:r w:rsidR="003F39A2" w:rsidRPr="00490294">
        <w:rPr>
          <w:rFonts w:ascii="Times New Roman" w:hAnsi="Times New Roman" w:cs="Times New Roman"/>
          <w:sz w:val="24"/>
          <w:szCs w:val="24"/>
        </w:rPr>
        <w:t xml:space="preserve"> ohtude lahendamiseks</w:t>
      </w:r>
      <w:r w:rsidR="00255B00">
        <w:rPr>
          <w:rFonts w:ascii="Times New Roman" w:hAnsi="Times New Roman" w:cs="Times New Roman"/>
          <w:sz w:val="24"/>
          <w:szCs w:val="24"/>
        </w:rPr>
        <w:t xml:space="preserve"> (</w:t>
      </w:r>
      <w:r w:rsidR="00255B00">
        <w:rPr>
          <w:rFonts w:ascii="Times New Roman" w:hAnsi="Times New Roman" w:cs="Times New Roman"/>
          <w:i/>
          <w:iCs/>
          <w:sz w:val="24"/>
          <w:szCs w:val="24"/>
        </w:rPr>
        <w:t>SRS-</w:t>
      </w:r>
      <w:r w:rsidR="00255B00" w:rsidRPr="00CB2FD9">
        <w:rPr>
          <w:rFonts w:ascii="Times New Roman" w:hAnsi="Times New Roman" w:cs="Times New Roman"/>
          <w:i/>
          <w:iCs/>
          <w:sz w:val="24"/>
          <w:szCs w:val="24"/>
        </w:rPr>
        <w:t>119</w:t>
      </w:r>
      <w:r w:rsidR="00255B00">
        <w:rPr>
          <w:rFonts w:ascii="Times New Roman" w:hAnsi="Times New Roman" w:cs="Times New Roman"/>
          <w:i/>
          <w:iCs/>
          <w:sz w:val="24"/>
          <w:szCs w:val="24"/>
        </w:rPr>
        <w:t>,</w:t>
      </w:r>
      <w:r w:rsidR="00255B00" w:rsidRPr="00CB2FD9">
        <w:rPr>
          <w:rFonts w:ascii="Times New Roman" w:hAnsi="Times New Roman" w:cs="Times New Roman"/>
          <w:i/>
          <w:iCs/>
          <w:sz w:val="24"/>
          <w:szCs w:val="24"/>
        </w:rPr>
        <w:t xml:space="preserve"> </w:t>
      </w:r>
      <w:proofErr w:type="spellStart"/>
      <w:r w:rsidR="00255B00" w:rsidRPr="00CB2FD9">
        <w:rPr>
          <w:rFonts w:ascii="Times New Roman" w:hAnsi="Times New Roman" w:cs="Times New Roman"/>
          <w:i/>
          <w:iCs/>
          <w:sz w:val="24"/>
          <w:szCs w:val="24"/>
        </w:rPr>
        <w:t>Licensing</w:t>
      </w:r>
      <w:proofErr w:type="spellEnd"/>
      <w:r w:rsidR="00255B00" w:rsidRPr="00CB2FD9">
        <w:rPr>
          <w:rFonts w:ascii="Times New Roman" w:hAnsi="Times New Roman" w:cs="Times New Roman"/>
          <w:i/>
          <w:iCs/>
          <w:sz w:val="24"/>
          <w:szCs w:val="24"/>
        </w:rPr>
        <w:t xml:space="preserve"> </w:t>
      </w:r>
      <w:proofErr w:type="spellStart"/>
      <w:r w:rsidR="00255B00" w:rsidRPr="00CB2FD9">
        <w:rPr>
          <w:rFonts w:ascii="Times New Roman" w:hAnsi="Times New Roman" w:cs="Times New Roman"/>
          <w:i/>
          <w:iCs/>
          <w:sz w:val="24"/>
          <w:szCs w:val="24"/>
        </w:rPr>
        <w:t>Process</w:t>
      </w:r>
      <w:proofErr w:type="spellEnd"/>
      <w:r w:rsidR="00255B00" w:rsidRPr="00CB2FD9">
        <w:rPr>
          <w:rFonts w:ascii="Times New Roman" w:hAnsi="Times New Roman" w:cs="Times New Roman"/>
          <w:i/>
          <w:iCs/>
          <w:sz w:val="24"/>
          <w:szCs w:val="24"/>
        </w:rPr>
        <w:t xml:space="preserve"> </w:t>
      </w:r>
      <w:proofErr w:type="spellStart"/>
      <w:r w:rsidR="00255B00" w:rsidRPr="00CB2FD9">
        <w:rPr>
          <w:rFonts w:ascii="Times New Roman" w:hAnsi="Times New Roman" w:cs="Times New Roman"/>
          <w:i/>
          <w:iCs/>
          <w:sz w:val="24"/>
          <w:szCs w:val="24"/>
        </w:rPr>
        <w:t>for</w:t>
      </w:r>
      <w:proofErr w:type="spellEnd"/>
      <w:r w:rsidR="00255B00" w:rsidRPr="00CB2FD9">
        <w:rPr>
          <w:rFonts w:ascii="Times New Roman" w:hAnsi="Times New Roman" w:cs="Times New Roman"/>
          <w:i/>
          <w:iCs/>
          <w:sz w:val="24"/>
          <w:szCs w:val="24"/>
        </w:rPr>
        <w:t xml:space="preserve"> </w:t>
      </w:r>
      <w:proofErr w:type="spellStart"/>
      <w:r w:rsidR="00255B00" w:rsidRPr="00CB2FD9">
        <w:rPr>
          <w:rFonts w:ascii="Times New Roman" w:hAnsi="Times New Roman" w:cs="Times New Roman"/>
          <w:i/>
          <w:iCs/>
          <w:sz w:val="24"/>
          <w:szCs w:val="24"/>
        </w:rPr>
        <w:t>the</w:t>
      </w:r>
      <w:proofErr w:type="spellEnd"/>
      <w:r w:rsidR="00255B00" w:rsidRPr="00CB2FD9">
        <w:rPr>
          <w:rFonts w:ascii="Times New Roman" w:hAnsi="Times New Roman" w:cs="Times New Roman"/>
          <w:i/>
          <w:iCs/>
          <w:sz w:val="24"/>
          <w:szCs w:val="24"/>
        </w:rPr>
        <w:t xml:space="preserve"> Construction, </w:t>
      </w:r>
      <w:proofErr w:type="spellStart"/>
      <w:r w:rsidR="00255B00" w:rsidRPr="00CB2FD9">
        <w:rPr>
          <w:rFonts w:ascii="Times New Roman" w:hAnsi="Times New Roman" w:cs="Times New Roman"/>
          <w:i/>
          <w:iCs/>
          <w:sz w:val="24"/>
          <w:szCs w:val="24"/>
        </w:rPr>
        <w:t>Commissioning</w:t>
      </w:r>
      <w:proofErr w:type="spellEnd"/>
      <w:r w:rsidR="00255B00" w:rsidRPr="00CB2FD9">
        <w:rPr>
          <w:rFonts w:ascii="Times New Roman" w:hAnsi="Times New Roman" w:cs="Times New Roman"/>
          <w:i/>
          <w:iCs/>
          <w:sz w:val="24"/>
          <w:szCs w:val="24"/>
        </w:rPr>
        <w:t xml:space="preserve"> and </w:t>
      </w:r>
      <w:proofErr w:type="spellStart"/>
      <w:r w:rsidR="00255B00" w:rsidRPr="00CB2FD9">
        <w:rPr>
          <w:rFonts w:ascii="Times New Roman" w:hAnsi="Times New Roman" w:cs="Times New Roman"/>
          <w:i/>
          <w:iCs/>
          <w:sz w:val="24"/>
          <w:szCs w:val="24"/>
        </w:rPr>
        <w:t>Operation</w:t>
      </w:r>
      <w:proofErr w:type="spellEnd"/>
      <w:r w:rsidR="00255B00" w:rsidRPr="00CB2FD9">
        <w:rPr>
          <w:rFonts w:ascii="Times New Roman" w:hAnsi="Times New Roman" w:cs="Times New Roman"/>
          <w:i/>
          <w:iCs/>
          <w:sz w:val="24"/>
          <w:szCs w:val="24"/>
        </w:rPr>
        <w:t xml:space="preserve"> of </w:t>
      </w:r>
      <w:proofErr w:type="spellStart"/>
      <w:r w:rsidR="00255B00" w:rsidRPr="00CB2FD9">
        <w:rPr>
          <w:rFonts w:ascii="Times New Roman" w:hAnsi="Times New Roman" w:cs="Times New Roman"/>
          <w:i/>
          <w:iCs/>
          <w:sz w:val="24"/>
          <w:szCs w:val="24"/>
        </w:rPr>
        <w:t>Nuclear</w:t>
      </w:r>
      <w:proofErr w:type="spellEnd"/>
      <w:r w:rsidR="00255B00" w:rsidRPr="00CB2FD9">
        <w:rPr>
          <w:rFonts w:ascii="Times New Roman" w:hAnsi="Times New Roman" w:cs="Times New Roman"/>
          <w:i/>
          <w:iCs/>
          <w:sz w:val="24"/>
          <w:szCs w:val="24"/>
        </w:rPr>
        <w:t xml:space="preserve"> Power </w:t>
      </w:r>
      <w:proofErr w:type="spellStart"/>
      <w:r w:rsidR="00255B00" w:rsidRPr="00CB2FD9">
        <w:rPr>
          <w:rFonts w:ascii="Times New Roman" w:hAnsi="Times New Roman" w:cs="Times New Roman"/>
          <w:i/>
          <w:iCs/>
          <w:sz w:val="24"/>
          <w:szCs w:val="24"/>
        </w:rPr>
        <w:t>Plants</w:t>
      </w:r>
      <w:proofErr w:type="spellEnd"/>
      <w:r w:rsidR="003F39A2" w:rsidRPr="00BD412D">
        <w:rPr>
          <w:rStyle w:val="Allmrkuseviide"/>
          <w:rFonts w:ascii="Times New Roman" w:hAnsi="Times New Roman" w:cs="Times New Roman"/>
          <w:sz w:val="24"/>
          <w:szCs w:val="24"/>
        </w:rPr>
        <w:footnoteReference w:id="42"/>
      </w:r>
      <w:r w:rsidR="00255B00">
        <w:rPr>
          <w:rFonts w:ascii="Times New Roman" w:hAnsi="Times New Roman" w:cs="Times New Roman"/>
          <w:i/>
          <w:iCs/>
          <w:sz w:val="24"/>
          <w:szCs w:val="24"/>
        </w:rPr>
        <w:t>)</w:t>
      </w:r>
      <w:r w:rsidR="003F39A2" w:rsidRPr="00490294">
        <w:rPr>
          <w:rFonts w:ascii="Times New Roman" w:hAnsi="Times New Roman" w:cs="Times New Roman"/>
          <w:sz w:val="24"/>
          <w:szCs w:val="24"/>
        </w:rPr>
        <w:t>. Samuti kaasneb teavit</w:t>
      </w:r>
      <w:r w:rsidR="00267E9B">
        <w:rPr>
          <w:rFonts w:ascii="Times New Roman" w:hAnsi="Times New Roman" w:cs="Times New Roman"/>
          <w:sz w:val="24"/>
          <w:szCs w:val="24"/>
        </w:rPr>
        <w:t>ami</w:t>
      </w:r>
      <w:r w:rsidR="003F39A2" w:rsidRPr="00490294">
        <w:rPr>
          <w:rFonts w:ascii="Times New Roman" w:hAnsi="Times New Roman" w:cs="Times New Roman"/>
          <w:sz w:val="24"/>
          <w:szCs w:val="24"/>
        </w:rPr>
        <w:t>skohustus kohalikule omavalitsusele.</w:t>
      </w:r>
    </w:p>
    <w:p w14:paraId="48EE1D62" w14:textId="77777777" w:rsidR="00B80D00" w:rsidRPr="00B80D00" w:rsidRDefault="00B80D00" w:rsidP="00B80D00">
      <w:pPr>
        <w:jc w:val="both"/>
        <w:rPr>
          <w:rFonts w:ascii="Times New Roman" w:hAnsi="Times New Roman" w:cs="Times New Roman"/>
          <w:sz w:val="24"/>
          <w:szCs w:val="24"/>
        </w:rPr>
      </w:pPr>
      <w:r w:rsidRPr="00B80D00">
        <w:rPr>
          <w:rFonts w:ascii="Times New Roman" w:hAnsi="Times New Roman" w:cs="Times New Roman"/>
          <w:b/>
          <w:bCs/>
          <w:sz w:val="24"/>
          <w:szCs w:val="24"/>
        </w:rPr>
        <w:t xml:space="preserve">Eelnõu §-s 33 </w:t>
      </w:r>
      <w:r w:rsidRPr="7AFF92FC">
        <w:rPr>
          <w:rFonts w:ascii="Times New Roman" w:hAnsi="Times New Roman" w:cs="Times New Roman"/>
          <w:sz w:val="24"/>
          <w:szCs w:val="24"/>
        </w:rPr>
        <w:t>defineeritakse tuumkütusega katsetamist (osaline käitamisluba) ja korralist käitamist võimaldava loa olemus (käitamisluba).</w:t>
      </w:r>
    </w:p>
    <w:p w14:paraId="2AD19DE4" w14:textId="3EA28D7B" w:rsidR="003F39A2" w:rsidRPr="00670007"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33 l</w:t>
      </w:r>
      <w:r w:rsidR="003F39A2" w:rsidRPr="00490294">
        <w:rPr>
          <w:rFonts w:ascii="Times New Roman" w:hAnsi="Times New Roman" w:cs="Times New Roman"/>
          <w:b/>
          <w:bCs/>
          <w:sz w:val="24"/>
          <w:szCs w:val="24"/>
        </w:rPr>
        <w:t>õi</w:t>
      </w:r>
      <w:r w:rsidR="008439A8">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1 </w:t>
      </w:r>
      <w:r w:rsidR="00E012A1">
        <w:rPr>
          <w:rFonts w:ascii="Times New Roman" w:hAnsi="Times New Roman" w:cs="Times New Roman"/>
          <w:sz w:val="24"/>
          <w:szCs w:val="24"/>
        </w:rPr>
        <w:t>de</w:t>
      </w:r>
      <w:r w:rsidR="003F39A2" w:rsidRPr="00490294">
        <w:rPr>
          <w:rFonts w:ascii="Times New Roman" w:hAnsi="Times New Roman" w:cs="Times New Roman"/>
          <w:sz w:val="24"/>
          <w:szCs w:val="24"/>
        </w:rPr>
        <w:t>fineeri</w:t>
      </w:r>
      <w:r w:rsidR="00E012A1">
        <w:rPr>
          <w:rFonts w:ascii="Times New Roman" w:hAnsi="Times New Roman" w:cs="Times New Roman"/>
          <w:sz w:val="24"/>
          <w:szCs w:val="24"/>
        </w:rPr>
        <w:t>takse</w:t>
      </w:r>
      <w:r w:rsidR="003F39A2" w:rsidRPr="00490294">
        <w:rPr>
          <w:rFonts w:ascii="Times New Roman" w:hAnsi="Times New Roman" w:cs="Times New Roman"/>
          <w:sz w:val="24"/>
          <w:szCs w:val="24"/>
        </w:rPr>
        <w:t xml:space="preserve"> tuumkütusega katsetamist</w:t>
      </w:r>
      <w:r w:rsidR="00E012A1">
        <w:rPr>
          <w:rFonts w:ascii="Times New Roman" w:hAnsi="Times New Roman" w:cs="Times New Roman"/>
          <w:sz w:val="24"/>
          <w:szCs w:val="24"/>
        </w:rPr>
        <w:t xml:space="preserve"> (osaline käitamisluba)</w:t>
      </w:r>
      <w:r w:rsidR="003F39A2" w:rsidRPr="00490294">
        <w:rPr>
          <w:rFonts w:ascii="Times New Roman" w:hAnsi="Times New Roman" w:cs="Times New Roman"/>
          <w:sz w:val="24"/>
          <w:szCs w:val="24"/>
        </w:rPr>
        <w:t xml:space="preserve"> ja edaspidist korralist käitamist võimaldava loa olemus (käitamisluba). Tuumkütusega katsetamist </w:t>
      </w:r>
      <w:proofErr w:type="spellStart"/>
      <w:r w:rsidR="003F39A2" w:rsidRPr="00490294">
        <w:rPr>
          <w:rFonts w:ascii="Times New Roman" w:hAnsi="Times New Roman" w:cs="Times New Roman"/>
          <w:sz w:val="24"/>
          <w:szCs w:val="24"/>
        </w:rPr>
        <w:t>loastatakse</w:t>
      </w:r>
      <w:proofErr w:type="spellEnd"/>
      <w:r w:rsidR="003F39A2" w:rsidRPr="00490294">
        <w:rPr>
          <w:rFonts w:ascii="Times New Roman" w:hAnsi="Times New Roman" w:cs="Times New Roman"/>
          <w:sz w:val="24"/>
          <w:szCs w:val="24"/>
        </w:rPr>
        <w:t xml:space="preserve"> osalise käitamisloana, kuna katsetamisega seotud riskid </w:t>
      </w:r>
      <w:r w:rsidR="00FE0A60">
        <w:rPr>
          <w:rFonts w:ascii="Times New Roman" w:hAnsi="Times New Roman" w:cs="Times New Roman"/>
          <w:sz w:val="24"/>
          <w:szCs w:val="24"/>
        </w:rPr>
        <w:t xml:space="preserve">on </w:t>
      </w:r>
      <w:r w:rsidR="003F39A2" w:rsidRPr="00490294">
        <w:rPr>
          <w:rFonts w:ascii="Times New Roman" w:hAnsi="Times New Roman" w:cs="Times New Roman"/>
          <w:sz w:val="24"/>
          <w:szCs w:val="24"/>
        </w:rPr>
        <w:t xml:space="preserve">sarnased korralise käitamisega seotud riskidele kui tuumkütuseta katsetamise riskidele. Peale kütuse reaktorisse laadimist ja ahelreaktsiooni kriitilise oleku saavutamist aktiveeruvad reaktori vahetus läheduses olevad süsteemid, konstruktsioonid ja komponendid (SKK) ning kütuses tekivad lõhustusproduktid. Aktiveerunud </w:t>
      </w:r>
      <w:proofErr w:type="spellStart"/>
      <w:r w:rsidR="003F39A2" w:rsidRPr="00490294">
        <w:rPr>
          <w:rFonts w:ascii="Times New Roman" w:hAnsi="Times New Roman" w:cs="Times New Roman"/>
          <w:sz w:val="24"/>
          <w:szCs w:val="24"/>
        </w:rPr>
        <w:t>SKK-d</w:t>
      </w:r>
      <w:proofErr w:type="spellEnd"/>
      <w:r w:rsidR="003F39A2" w:rsidRPr="00490294">
        <w:rPr>
          <w:rFonts w:ascii="Times New Roman" w:hAnsi="Times New Roman" w:cs="Times New Roman"/>
          <w:sz w:val="24"/>
          <w:szCs w:val="24"/>
        </w:rPr>
        <w:t xml:space="preserve"> ja kiiritatud kütus on oht töötajatele ning nende kahjulik mõju tuumakäitise </w:t>
      </w:r>
      <w:r w:rsidR="00BC4422">
        <w:rPr>
          <w:rFonts w:ascii="Times New Roman" w:hAnsi="Times New Roman" w:cs="Times New Roman"/>
          <w:sz w:val="24"/>
          <w:szCs w:val="24"/>
        </w:rPr>
        <w:t>väärtoimimisel või tõrkel</w:t>
      </w:r>
      <w:r w:rsidR="003F39A2" w:rsidRPr="00490294">
        <w:rPr>
          <w:rFonts w:ascii="Times New Roman" w:hAnsi="Times New Roman" w:cs="Times New Roman"/>
          <w:sz w:val="24"/>
          <w:szCs w:val="24"/>
        </w:rPr>
        <w:t xml:space="preserve"> võib ohustada ka jaama ümbritsevat </w:t>
      </w:r>
      <w:r w:rsidR="00D20BD6">
        <w:rPr>
          <w:rFonts w:ascii="Times New Roman" w:hAnsi="Times New Roman" w:cs="Times New Roman"/>
          <w:sz w:val="24"/>
          <w:szCs w:val="24"/>
        </w:rPr>
        <w:t>elanikkonda ja keskkonda</w:t>
      </w:r>
      <w:r w:rsidR="003F39A2" w:rsidRPr="00490294">
        <w:rPr>
          <w:rFonts w:ascii="Times New Roman" w:hAnsi="Times New Roman" w:cs="Times New Roman"/>
          <w:sz w:val="24"/>
          <w:szCs w:val="24"/>
        </w:rPr>
        <w:t xml:space="preserve">. Seetõttu on tuumkütusega katsetamine ja korraline käitamine </w:t>
      </w:r>
      <w:r w:rsidR="003F39A2" w:rsidRPr="00670007">
        <w:rPr>
          <w:rFonts w:ascii="Times New Roman" w:hAnsi="Times New Roman" w:cs="Times New Roman"/>
          <w:sz w:val="24"/>
          <w:szCs w:val="24"/>
        </w:rPr>
        <w:t>lubatud vaid loaga kehtestatud selgetes piirides ja tingimustel.</w:t>
      </w:r>
    </w:p>
    <w:p w14:paraId="46A310AA" w14:textId="6247CE51" w:rsidR="003F39A2" w:rsidRPr="00490294" w:rsidRDefault="00306947" w:rsidP="003F39A2">
      <w:pPr>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33 l</w:t>
      </w:r>
      <w:r w:rsidR="003F39A2" w:rsidRPr="00670007">
        <w:rPr>
          <w:rFonts w:ascii="Times New Roman" w:hAnsi="Times New Roman" w:cs="Times New Roman"/>
          <w:b/>
          <w:bCs/>
          <w:sz w:val="24"/>
          <w:szCs w:val="24"/>
        </w:rPr>
        <w:t>õi</w:t>
      </w:r>
      <w:r w:rsidR="00E012A1">
        <w:rPr>
          <w:rFonts w:ascii="Times New Roman" w:hAnsi="Times New Roman" w:cs="Times New Roman"/>
          <w:b/>
          <w:bCs/>
          <w:sz w:val="24"/>
          <w:szCs w:val="24"/>
        </w:rPr>
        <w:t>kes</w:t>
      </w:r>
      <w:r w:rsidR="003F39A2" w:rsidRPr="00670007">
        <w:rPr>
          <w:rFonts w:ascii="Times New Roman" w:hAnsi="Times New Roman" w:cs="Times New Roman"/>
          <w:b/>
          <w:bCs/>
          <w:sz w:val="24"/>
          <w:szCs w:val="24"/>
        </w:rPr>
        <w:t xml:space="preserve"> 2 </w:t>
      </w:r>
      <w:r w:rsidR="003F39A2" w:rsidRPr="00670007">
        <w:rPr>
          <w:rFonts w:ascii="Times New Roman" w:hAnsi="Times New Roman" w:cs="Times New Roman"/>
          <w:sz w:val="24"/>
          <w:szCs w:val="24"/>
        </w:rPr>
        <w:t>sätesta</w:t>
      </w:r>
      <w:r w:rsidR="00AF7983">
        <w:rPr>
          <w:rFonts w:ascii="Times New Roman" w:hAnsi="Times New Roman" w:cs="Times New Roman"/>
          <w:sz w:val="24"/>
          <w:szCs w:val="24"/>
        </w:rPr>
        <w:t>takse</w:t>
      </w:r>
      <w:r w:rsidR="003F39A2" w:rsidRPr="00670007">
        <w:rPr>
          <w:rFonts w:ascii="Times New Roman" w:hAnsi="Times New Roman" w:cs="Times New Roman"/>
          <w:sz w:val="24"/>
          <w:szCs w:val="24"/>
        </w:rPr>
        <w:t xml:space="preserve"> analoogselt § 32</w:t>
      </w:r>
      <w:r w:rsidR="003657EB">
        <w:rPr>
          <w:rFonts w:ascii="Times New Roman" w:hAnsi="Times New Roman" w:cs="Times New Roman"/>
          <w:sz w:val="24"/>
          <w:szCs w:val="24"/>
        </w:rPr>
        <w:t xml:space="preserve"> l</w:t>
      </w:r>
      <w:r w:rsidR="003F39A2" w:rsidRPr="00670007">
        <w:rPr>
          <w:rFonts w:ascii="Times New Roman" w:hAnsi="Times New Roman" w:cs="Times New Roman"/>
          <w:sz w:val="24"/>
          <w:szCs w:val="24"/>
        </w:rPr>
        <w:t>õikega 4 kohustus taotleda käitamisluba iga tuumakäitise kohta eraldi.</w:t>
      </w:r>
    </w:p>
    <w:p w14:paraId="6F864977" w14:textId="2A7A0EF6" w:rsidR="00CF5861" w:rsidRPr="00490294" w:rsidRDefault="00CF5861" w:rsidP="003F39A2">
      <w:pPr>
        <w:pStyle w:val="Paragrahv"/>
      </w:pPr>
      <w:r w:rsidRPr="006C332C">
        <w:t>Eelnõu §</w:t>
      </w:r>
      <w:r>
        <w:t>-s</w:t>
      </w:r>
      <w:r w:rsidRPr="006C332C">
        <w:t xml:space="preserve"> </w:t>
      </w:r>
      <w:r>
        <w:t xml:space="preserve">34 </w:t>
      </w:r>
      <w:r>
        <w:rPr>
          <w:b w:val="0"/>
        </w:rPr>
        <w:t xml:space="preserve">täpsustatakse osalise käitamisloa andmisega seotud eeldused, kooskõlastamise aluseks olevad asutused ning loa kehtivusaeg. </w:t>
      </w:r>
    </w:p>
    <w:p w14:paraId="718712C2" w14:textId="25EBF2ED" w:rsidR="003F39A2" w:rsidRPr="00490294" w:rsidRDefault="00340BF9" w:rsidP="003F39A2">
      <w:pPr>
        <w:pStyle w:val="Phitekst"/>
      </w:pPr>
      <w:r w:rsidRPr="00340BF9">
        <w:rPr>
          <w:b/>
          <w:bCs/>
        </w:rPr>
        <w:t xml:space="preserve">Eelnõu § 34 lõikes 1 </w:t>
      </w:r>
      <w:r w:rsidRPr="00340BF9">
        <w:t xml:space="preserve">sätestatakse, et tuumkütusega katsetamise luba </w:t>
      </w:r>
      <w:r w:rsidR="002671B5">
        <w:t xml:space="preserve">ehk osaline käitamisluba </w:t>
      </w:r>
      <w:r w:rsidRPr="00340BF9">
        <w:t>antakse juhul, kui tuumkütuseta katsetamise tulemused on kinnitanud ohutust tagavate funktsioonide töövalmidust.</w:t>
      </w:r>
      <w:r>
        <w:rPr>
          <w:b/>
          <w:bCs/>
        </w:rPr>
        <w:t xml:space="preserve"> </w:t>
      </w:r>
      <w:r w:rsidR="003F39A2" w:rsidRPr="00490294">
        <w:t>Tegemist on olulise kontrollpunktiga, millele järgneb esmakordne tuumaahelreaktsiooni käivitamine energiatootmise eesmärgil ning katsetatakse reaktori talitamist progresseeruvatel võimsustel kuni 100%-</w:t>
      </w:r>
      <w:proofErr w:type="spellStart"/>
      <w:r w:rsidR="003F39A2" w:rsidRPr="00490294">
        <w:t>ni</w:t>
      </w:r>
      <w:proofErr w:type="spellEnd"/>
      <w:r w:rsidR="003F39A2" w:rsidRPr="00490294">
        <w:t>. Enne tegevustega alustamist peab pädev asutus veenduma, et tegevuste ohutuks elluviimiseks on kõik eeldused täidetud.</w:t>
      </w:r>
    </w:p>
    <w:p w14:paraId="65E7A020" w14:textId="3D61AF39" w:rsidR="003F39A2" w:rsidRPr="00490294" w:rsidRDefault="00306947" w:rsidP="003F39A2">
      <w:pPr>
        <w:pStyle w:val="Phitekst"/>
      </w:pPr>
      <w:r w:rsidRPr="00417BF0">
        <w:rPr>
          <w:b/>
          <w:bCs/>
        </w:rPr>
        <w:t>Eelnõu §</w:t>
      </w:r>
      <w:r>
        <w:rPr>
          <w:b/>
          <w:bCs/>
        </w:rPr>
        <w:t xml:space="preserve"> 34 l</w:t>
      </w:r>
      <w:r w:rsidR="003F39A2" w:rsidRPr="00490294">
        <w:rPr>
          <w:b/>
        </w:rPr>
        <w:t>õike</w:t>
      </w:r>
      <w:r w:rsidR="00C831A6">
        <w:rPr>
          <w:b/>
        </w:rPr>
        <w:t>s</w:t>
      </w:r>
      <w:r w:rsidR="003F39A2" w:rsidRPr="00490294">
        <w:rPr>
          <w:b/>
        </w:rPr>
        <w:t xml:space="preserve"> 2</w:t>
      </w:r>
      <w:r w:rsidR="003F39A2" w:rsidRPr="00490294">
        <w:rPr>
          <w:bCs/>
        </w:rPr>
        <w:t xml:space="preserve"> </w:t>
      </w:r>
      <w:r w:rsidR="003F39A2" w:rsidRPr="00490294">
        <w:t>sätesta</w:t>
      </w:r>
      <w:r w:rsidR="00CC4F46">
        <w:t>takse</w:t>
      </w:r>
      <w:r w:rsidR="003F39A2" w:rsidRPr="00490294">
        <w:t xml:space="preserve"> osalise käitamisloa kehtivusa</w:t>
      </w:r>
      <w:r w:rsidR="00CE6FE9">
        <w:t>eg</w:t>
      </w:r>
      <w:r w:rsidR="003F39A2" w:rsidRPr="00490294">
        <w:t xml:space="preserve"> (kuni 18 kuud), kuhu on arvestatud tüüpilise tuumakäitise tuumkütusega katsetamise raames tehtavad tegevused (kütuse laadimine, kriitilisuse saavutamine, võimsuse tõstmine järkjärgult 100%-</w:t>
      </w:r>
      <w:proofErr w:type="spellStart"/>
      <w:r w:rsidR="003F39A2" w:rsidRPr="00490294">
        <w:t>ni</w:t>
      </w:r>
      <w:proofErr w:type="spellEnd"/>
      <w:r w:rsidR="003F39A2" w:rsidRPr="00490294">
        <w:t>) ning tegevustele eelnevate kontrollpunktide läbimiseks kuluv aeg.</w:t>
      </w:r>
    </w:p>
    <w:p w14:paraId="01F6CB03" w14:textId="09FD95EF" w:rsidR="003F39A2" w:rsidRPr="00670007" w:rsidRDefault="00306947" w:rsidP="003F39A2">
      <w:pPr>
        <w:pStyle w:val="Phitekst"/>
      </w:pPr>
      <w:r w:rsidRPr="00417BF0">
        <w:rPr>
          <w:b/>
          <w:bCs/>
        </w:rPr>
        <w:t>Eelnõu §</w:t>
      </w:r>
      <w:r>
        <w:rPr>
          <w:b/>
          <w:bCs/>
        </w:rPr>
        <w:t xml:space="preserve"> 34 l</w:t>
      </w:r>
      <w:r w:rsidR="003F39A2" w:rsidRPr="00490294">
        <w:rPr>
          <w:b/>
        </w:rPr>
        <w:t>õike</w:t>
      </w:r>
      <w:r w:rsidR="00CE6FE9">
        <w:rPr>
          <w:b/>
        </w:rPr>
        <w:t>s</w:t>
      </w:r>
      <w:r w:rsidR="003F39A2" w:rsidRPr="00490294">
        <w:rPr>
          <w:b/>
        </w:rPr>
        <w:t xml:space="preserve"> 3</w:t>
      </w:r>
      <w:r w:rsidR="003F39A2" w:rsidRPr="00490294">
        <w:t xml:space="preserve"> sätesta</w:t>
      </w:r>
      <w:r w:rsidR="00CE6FE9">
        <w:t>takse</w:t>
      </w:r>
      <w:r w:rsidR="003F39A2" w:rsidRPr="00490294">
        <w:t xml:space="preserve"> </w:t>
      </w:r>
      <w:r w:rsidR="003F39A2" w:rsidRPr="00670007">
        <w:t>analoogselt § 32 lõikega 3 loa kehtivuse pikendamise protsess.</w:t>
      </w:r>
    </w:p>
    <w:p w14:paraId="73D6EE54" w14:textId="29687BF2" w:rsidR="003F39A2" w:rsidRDefault="00306947" w:rsidP="003F39A2">
      <w:pPr>
        <w:pStyle w:val="Phitekst"/>
      </w:pPr>
      <w:r w:rsidRPr="00417BF0">
        <w:rPr>
          <w:b/>
          <w:bCs/>
        </w:rPr>
        <w:t>Eelnõu §</w:t>
      </w:r>
      <w:r>
        <w:rPr>
          <w:b/>
          <w:bCs/>
        </w:rPr>
        <w:t xml:space="preserve"> 34 l</w:t>
      </w:r>
      <w:r w:rsidR="003F39A2" w:rsidRPr="00670007">
        <w:rPr>
          <w:b/>
        </w:rPr>
        <w:t>õi</w:t>
      </w:r>
      <w:r w:rsidR="00CE6FE9">
        <w:rPr>
          <w:b/>
        </w:rPr>
        <w:t>kes</w:t>
      </w:r>
      <w:r w:rsidR="003F39A2" w:rsidRPr="00670007">
        <w:rPr>
          <w:b/>
        </w:rPr>
        <w:t xml:space="preserve"> 4</w:t>
      </w:r>
      <w:r w:rsidR="003F39A2" w:rsidRPr="00670007">
        <w:t xml:space="preserve"> sätesta</w:t>
      </w:r>
      <w:r w:rsidR="00CE6FE9">
        <w:t>takse</w:t>
      </w:r>
      <w:r w:rsidR="003F39A2" w:rsidRPr="00670007">
        <w:t xml:space="preserve"> analoogselt § 32 lõikega 5 kohustus kooskõlastada ja teavitada asjakohaseid asutusi.</w:t>
      </w:r>
    </w:p>
    <w:p w14:paraId="141ECBA2" w14:textId="0FBDE0B0" w:rsidR="00EC6946" w:rsidRPr="002671B5" w:rsidRDefault="00EC6946" w:rsidP="00EC6946">
      <w:pPr>
        <w:pStyle w:val="Phitekst"/>
      </w:pPr>
      <w:r w:rsidRPr="002671B5">
        <w:t>Osaline käitamisluba on osahaldusakt HMS</w:t>
      </w:r>
      <w:r w:rsidR="00D00315">
        <w:t xml:space="preserve"> § 52 lg 1 p 1 tähenduses.</w:t>
      </w:r>
    </w:p>
    <w:p w14:paraId="4186C4A7" w14:textId="0387CFDE" w:rsidR="00123E86" w:rsidRPr="00490294" w:rsidRDefault="00123E86" w:rsidP="003F39A2">
      <w:pPr>
        <w:pStyle w:val="Paragrahv"/>
      </w:pPr>
      <w:r w:rsidRPr="006C332C">
        <w:t>Eelnõu §</w:t>
      </w:r>
      <w:r>
        <w:t>-s</w:t>
      </w:r>
      <w:r w:rsidRPr="006C332C">
        <w:t xml:space="preserve"> </w:t>
      </w:r>
      <w:r>
        <w:t xml:space="preserve">35 </w:t>
      </w:r>
      <w:r w:rsidR="00AD7534">
        <w:rPr>
          <w:b w:val="0"/>
        </w:rPr>
        <w:t>täpsustatakse</w:t>
      </w:r>
      <w:r>
        <w:rPr>
          <w:b w:val="0"/>
        </w:rPr>
        <w:t xml:space="preserve"> </w:t>
      </w:r>
      <w:r w:rsidR="00EF2370">
        <w:rPr>
          <w:b w:val="0"/>
        </w:rPr>
        <w:t>korralise</w:t>
      </w:r>
      <w:r>
        <w:rPr>
          <w:b w:val="0"/>
        </w:rPr>
        <w:t xml:space="preserve"> käitamisloa </w:t>
      </w:r>
      <w:r w:rsidR="00EF2370">
        <w:rPr>
          <w:b w:val="0"/>
        </w:rPr>
        <w:t>andmise</w:t>
      </w:r>
      <w:r w:rsidR="00AD7534">
        <w:rPr>
          <w:b w:val="0"/>
        </w:rPr>
        <w:t>ga seotud</w:t>
      </w:r>
      <w:r w:rsidR="00EF2370">
        <w:rPr>
          <w:b w:val="0"/>
        </w:rPr>
        <w:t xml:space="preserve"> eeldused</w:t>
      </w:r>
      <w:r w:rsidR="00AD7534">
        <w:rPr>
          <w:b w:val="0"/>
        </w:rPr>
        <w:t>, kooskõlastamise</w:t>
      </w:r>
      <w:r w:rsidR="0071688F">
        <w:rPr>
          <w:b w:val="0"/>
        </w:rPr>
        <w:t xml:space="preserve"> </w:t>
      </w:r>
      <w:r w:rsidR="00BD3FB7">
        <w:rPr>
          <w:b w:val="0"/>
        </w:rPr>
        <w:t>aluseks olevad asutused</w:t>
      </w:r>
      <w:r w:rsidR="0071688F">
        <w:rPr>
          <w:b w:val="0"/>
        </w:rPr>
        <w:t xml:space="preserve"> ning </w:t>
      </w:r>
      <w:r w:rsidR="00CF5861">
        <w:rPr>
          <w:b w:val="0"/>
        </w:rPr>
        <w:t>loa</w:t>
      </w:r>
      <w:r w:rsidR="0071688F">
        <w:rPr>
          <w:b w:val="0"/>
        </w:rPr>
        <w:t xml:space="preserve"> </w:t>
      </w:r>
      <w:r w:rsidR="00F0757A">
        <w:rPr>
          <w:b w:val="0"/>
        </w:rPr>
        <w:t>kehtivusaeg</w:t>
      </w:r>
      <w:r>
        <w:rPr>
          <w:b w:val="0"/>
        </w:rPr>
        <w:t xml:space="preserve">. </w:t>
      </w:r>
    </w:p>
    <w:p w14:paraId="736854EE" w14:textId="230B0E3E"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35 l</w:t>
      </w:r>
      <w:r w:rsidR="003F39A2" w:rsidRPr="00490294">
        <w:rPr>
          <w:rFonts w:ascii="Times New Roman" w:hAnsi="Times New Roman" w:cs="Times New Roman"/>
          <w:b/>
          <w:bCs/>
          <w:sz w:val="24"/>
          <w:szCs w:val="24"/>
        </w:rPr>
        <w:t>õi</w:t>
      </w:r>
      <w:r w:rsidR="00B67061">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1</w:t>
      </w:r>
      <w:r w:rsidR="003F39A2" w:rsidRPr="00490294">
        <w:rPr>
          <w:rFonts w:ascii="Times New Roman" w:hAnsi="Times New Roman" w:cs="Times New Roman"/>
          <w:sz w:val="24"/>
          <w:szCs w:val="24"/>
        </w:rPr>
        <w:t xml:space="preserve"> sätest</w:t>
      </w:r>
      <w:r w:rsidR="00C72C57">
        <w:rPr>
          <w:rFonts w:ascii="Times New Roman" w:hAnsi="Times New Roman" w:cs="Times New Roman"/>
          <w:sz w:val="24"/>
          <w:szCs w:val="24"/>
        </w:rPr>
        <w:t>atakse</w:t>
      </w:r>
      <w:r w:rsidR="003F39A2" w:rsidRPr="00490294">
        <w:rPr>
          <w:rFonts w:ascii="Times New Roman" w:hAnsi="Times New Roman" w:cs="Times New Roman"/>
          <w:sz w:val="24"/>
          <w:szCs w:val="24"/>
        </w:rPr>
        <w:t xml:space="preserve"> eeldused, mille täitmisel annab pädev asutus käitamisloa tuumakäitise korraliseks käitamiseks. Korraline käitamine võib alata alles pärast seda, kui tuumkütus</w:t>
      </w:r>
      <w:r w:rsidR="00F5231D">
        <w:rPr>
          <w:rFonts w:ascii="Times New Roman" w:hAnsi="Times New Roman" w:cs="Times New Roman"/>
          <w:sz w:val="24"/>
          <w:szCs w:val="24"/>
        </w:rPr>
        <w:t xml:space="preserve">ega </w:t>
      </w:r>
      <w:r w:rsidR="003F39A2" w:rsidRPr="00490294">
        <w:rPr>
          <w:rFonts w:ascii="Times New Roman" w:hAnsi="Times New Roman" w:cs="Times New Roman"/>
          <w:sz w:val="24"/>
          <w:szCs w:val="24"/>
        </w:rPr>
        <w:t>katsetusetapp on katsetusprogrammi kohaselt edukalt lõpule viidud ja pädev asutus on tulemused heaks kiitnud</w:t>
      </w:r>
      <w:r w:rsidR="00C95D8C">
        <w:rPr>
          <w:rFonts w:ascii="Times New Roman" w:hAnsi="Times New Roman" w:cs="Times New Roman"/>
          <w:sz w:val="24"/>
          <w:szCs w:val="24"/>
        </w:rPr>
        <w:t xml:space="preserve"> </w:t>
      </w:r>
      <w:r w:rsidR="00C95D8C" w:rsidRPr="48ADE685">
        <w:rPr>
          <w:rFonts w:ascii="Times New Roman" w:hAnsi="Times New Roman" w:cs="Times New Roman"/>
          <w:sz w:val="24"/>
          <w:szCs w:val="24"/>
        </w:rPr>
        <w:t>(see kajastub tuumakäitise ohutusaruandes, mis</w:t>
      </w:r>
      <w:r w:rsidR="00CC29EF" w:rsidRPr="48ADE685">
        <w:rPr>
          <w:rFonts w:ascii="Times New Roman" w:hAnsi="Times New Roman" w:cs="Times New Roman"/>
          <w:sz w:val="24"/>
          <w:szCs w:val="24"/>
        </w:rPr>
        <w:t xml:space="preserve"> esitatakse iga loa taotluse lisana</w:t>
      </w:r>
      <w:r w:rsidR="00A609AA" w:rsidRPr="48ADE685">
        <w:rPr>
          <w:rFonts w:ascii="Times New Roman" w:hAnsi="Times New Roman" w:cs="Times New Roman"/>
          <w:sz w:val="24"/>
          <w:szCs w:val="24"/>
        </w:rPr>
        <w:t xml:space="preserve"> uuendatud kujul)</w:t>
      </w:r>
      <w:r w:rsidR="003F39A2" w:rsidRPr="00490294">
        <w:rPr>
          <w:rFonts w:ascii="Times New Roman" w:hAnsi="Times New Roman" w:cs="Times New Roman"/>
          <w:sz w:val="24"/>
          <w:szCs w:val="24"/>
        </w:rPr>
        <w:t xml:space="preserve">. Käitamisloa andmiseks peab tulevane käitaja </w:t>
      </w:r>
      <w:r w:rsidR="004A0620">
        <w:rPr>
          <w:rFonts w:ascii="Times New Roman" w:hAnsi="Times New Roman" w:cs="Times New Roman"/>
          <w:sz w:val="24"/>
          <w:szCs w:val="24"/>
        </w:rPr>
        <w:t>vastama järgmistele nõuetele</w:t>
      </w:r>
      <w:r w:rsidR="003F39A2" w:rsidRPr="00490294">
        <w:rPr>
          <w:rFonts w:ascii="Times New Roman" w:hAnsi="Times New Roman" w:cs="Times New Roman"/>
          <w:sz w:val="24"/>
          <w:szCs w:val="24"/>
        </w:rPr>
        <w:t>:</w:t>
      </w:r>
    </w:p>
    <w:p w14:paraId="048F1F75" w14:textId="61C07E61"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1. Kui </w:t>
      </w:r>
      <w:r w:rsidR="008075E1">
        <w:rPr>
          <w:rFonts w:ascii="Times New Roman" w:hAnsi="Times New Roman" w:cs="Times New Roman"/>
          <w:sz w:val="24"/>
          <w:szCs w:val="24"/>
        </w:rPr>
        <w:t xml:space="preserve">tuumkütusega </w:t>
      </w:r>
      <w:r w:rsidRPr="00490294">
        <w:rPr>
          <w:rFonts w:ascii="Times New Roman" w:hAnsi="Times New Roman" w:cs="Times New Roman"/>
          <w:sz w:val="24"/>
          <w:szCs w:val="24"/>
        </w:rPr>
        <w:t xml:space="preserve">katsetamise käigus selgub käitise </w:t>
      </w:r>
      <w:r w:rsidR="00192387">
        <w:rPr>
          <w:rFonts w:ascii="Times New Roman" w:hAnsi="Times New Roman" w:cs="Times New Roman"/>
          <w:sz w:val="24"/>
          <w:szCs w:val="24"/>
        </w:rPr>
        <w:t>toimimises</w:t>
      </w:r>
      <w:r w:rsidRPr="00490294">
        <w:rPr>
          <w:rFonts w:ascii="Times New Roman" w:hAnsi="Times New Roman" w:cs="Times New Roman"/>
          <w:sz w:val="24"/>
          <w:szCs w:val="24"/>
        </w:rPr>
        <w:t xml:space="preserve"> sisuline kõrvalekalle tuumakäitise ohutusaruandes kirjeldatust, tuleb ohutusaruannet uuendada, et see vastaks tegelikkusele.</w:t>
      </w:r>
    </w:p>
    <w:p w14:paraId="01B67BB0" w14:textId="05674EB5"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2. Kui tuumakäitise ohutusaruannet on uuendatud ja tuumkütusega katsetused on osalise käitamisloa alusel ning katsetusprogrammis kirjeldatud viisil ellu viidud, siis tuleb tegevuste ja kats</w:t>
      </w:r>
      <w:r w:rsidR="00631A30">
        <w:rPr>
          <w:rFonts w:ascii="Times New Roman" w:hAnsi="Times New Roman" w:cs="Times New Roman"/>
          <w:sz w:val="24"/>
          <w:szCs w:val="24"/>
        </w:rPr>
        <w:t>et</w:t>
      </w:r>
      <w:r w:rsidR="00C36D33">
        <w:rPr>
          <w:rFonts w:ascii="Times New Roman" w:hAnsi="Times New Roman" w:cs="Times New Roman"/>
          <w:sz w:val="24"/>
          <w:szCs w:val="24"/>
        </w:rPr>
        <w:t>uste</w:t>
      </w:r>
      <w:r w:rsidRPr="00490294">
        <w:rPr>
          <w:rFonts w:ascii="Times New Roman" w:hAnsi="Times New Roman" w:cs="Times New Roman"/>
          <w:sz w:val="24"/>
          <w:szCs w:val="24"/>
        </w:rPr>
        <w:t xml:space="preserve"> tulemused esitada </w:t>
      </w:r>
      <w:r w:rsidR="00EB0D44">
        <w:rPr>
          <w:rFonts w:ascii="Times New Roman" w:hAnsi="Times New Roman" w:cs="Times New Roman"/>
          <w:sz w:val="24"/>
          <w:szCs w:val="24"/>
        </w:rPr>
        <w:t>ohutus</w:t>
      </w:r>
      <w:r w:rsidRPr="00490294">
        <w:rPr>
          <w:rFonts w:ascii="Times New Roman" w:hAnsi="Times New Roman" w:cs="Times New Roman"/>
          <w:sz w:val="24"/>
          <w:szCs w:val="24"/>
        </w:rPr>
        <w:t>aruande</w:t>
      </w:r>
      <w:r w:rsidR="009703E7">
        <w:rPr>
          <w:rFonts w:ascii="Times New Roman" w:hAnsi="Times New Roman" w:cs="Times New Roman"/>
          <w:sz w:val="24"/>
          <w:szCs w:val="24"/>
        </w:rPr>
        <w:t>s</w:t>
      </w:r>
      <w:r w:rsidRPr="00490294">
        <w:rPr>
          <w:rFonts w:ascii="Times New Roman" w:hAnsi="Times New Roman" w:cs="Times New Roman"/>
          <w:sz w:val="24"/>
          <w:szCs w:val="24"/>
        </w:rPr>
        <w:t xml:space="preserve"> pädevale asutusele ülevaatamiseks. Korralise käitamisloa andmise eeltingimus on nende katsetuste edukas läbimine ja tulemuste heakskiitmine pädeva asutuse poolt</w:t>
      </w:r>
      <w:r w:rsidR="009C48DE">
        <w:rPr>
          <w:rFonts w:ascii="Times New Roman" w:hAnsi="Times New Roman" w:cs="Times New Roman"/>
          <w:sz w:val="24"/>
          <w:szCs w:val="24"/>
        </w:rPr>
        <w:t xml:space="preserve"> korralise käitamisloa menetluses</w:t>
      </w:r>
      <w:r w:rsidRPr="00490294">
        <w:rPr>
          <w:rFonts w:ascii="Times New Roman" w:hAnsi="Times New Roman" w:cs="Times New Roman"/>
          <w:sz w:val="24"/>
          <w:szCs w:val="24"/>
        </w:rPr>
        <w:t>.</w:t>
      </w:r>
    </w:p>
    <w:p w14:paraId="50B3BA8C" w14:textId="1C5E57BE"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3. Katsetusprogrammi eesmärk on kontrollida ja tõendada käitise vastavust </w:t>
      </w:r>
      <w:r w:rsidR="00410712">
        <w:rPr>
          <w:rFonts w:ascii="Times New Roman" w:hAnsi="Times New Roman" w:cs="Times New Roman"/>
          <w:sz w:val="24"/>
          <w:szCs w:val="24"/>
        </w:rPr>
        <w:t xml:space="preserve">reaktori </w:t>
      </w:r>
      <w:r w:rsidRPr="00490294">
        <w:rPr>
          <w:rFonts w:ascii="Times New Roman" w:hAnsi="Times New Roman" w:cs="Times New Roman"/>
          <w:sz w:val="24"/>
          <w:szCs w:val="24"/>
        </w:rPr>
        <w:t xml:space="preserve">disainile </w:t>
      </w:r>
      <w:r w:rsidR="00410712">
        <w:rPr>
          <w:rFonts w:ascii="Times New Roman" w:hAnsi="Times New Roman" w:cs="Times New Roman"/>
          <w:sz w:val="24"/>
          <w:szCs w:val="24"/>
        </w:rPr>
        <w:t xml:space="preserve">ehk projektile </w:t>
      </w:r>
      <w:r w:rsidRPr="00490294">
        <w:rPr>
          <w:rFonts w:ascii="Times New Roman" w:hAnsi="Times New Roman" w:cs="Times New Roman"/>
          <w:sz w:val="24"/>
          <w:szCs w:val="24"/>
        </w:rPr>
        <w:t xml:space="preserve">enne korralise käitamise algust. See tagab, et enne ahelreaktsiooni käivitamist ja energiatootmise alustamist on kontrollitud kõik kriitilised </w:t>
      </w:r>
      <w:r w:rsidR="00463CA7">
        <w:rPr>
          <w:rFonts w:ascii="Times New Roman" w:hAnsi="Times New Roman" w:cs="Times New Roman"/>
          <w:sz w:val="24"/>
          <w:szCs w:val="24"/>
        </w:rPr>
        <w:t>konstruktsioonid, süsteemid ja komponendid</w:t>
      </w:r>
      <w:r w:rsidRPr="00490294">
        <w:rPr>
          <w:rFonts w:ascii="Times New Roman" w:hAnsi="Times New Roman" w:cs="Times New Roman"/>
          <w:sz w:val="24"/>
          <w:szCs w:val="24"/>
        </w:rPr>
        <w:t>. Esitatud katsetusaruanne peab tõendab, et kõik ohutusfunktsioonid ja ohutussüsteemid toimivad kavandatud viisil, ning vastavad ohutusnõuetele.</w:t>
      </w:r>
    </w:p>
    <w:p w14:paraId="1A085BC4" w14:textId="25F6D5D3"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4. Korralise käitamise tingimused on käitamisloa lahutamatu osa ning määravad käitise </w:t>
      </w:r>
      <w:r w:rsidR="002469AD">
        <w:rPr>
          <w:rFonts w:ascii="Times New Roman" w:hAnsi="Times New Roman" w:cs="Times New Roman"/>
          <w:sz w:val="24"/>
          <w:szCs w:val="24"/>
        </w:rPr>
        <w:t>käitamis</w:t>
      </w:r>
      <w:r w:rsidRPr="00490294">
        <w:rPr>
          <w:rFonts w:ascii="Times New Roman" w:hAnsi="Times New Roman" w:cs="Times New Roman"/>
          <w:sz w:val="24"/>
          <w:szCs w:val="24"/>
        </w:rPr>
        <w:t>piirid ja -tingimused. Pädev asutus võib neid tingimusi muuta, kui see on vajalik ohutuse tagamiseks. Valdkonna eest vastutav minister kehtestab määrusega nõuded ohutu käitamise ning juhtimissüsteemi rakendamise kohta.</w:t>
      </w:r>
    </w:p>
    <w:p w14:paraId="4DB51C95" w14:textId="0DD7CABB" w:rsidR="003F39A2" w:rsidRPr="00670007"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35 l</w:t>
      </w:r>
      <w:r w:rsidR="003F39A2" w:rsidRPr="00490294">
        <w:rPr>
          <w:rFonts w:ascii="Times New Roman" w:hAnsi="Times New Roman" w:cs="Times New Roman"/>
          <w:b/>
          <w:bCs/>
          <w:sz w:val="24"/>
          <w:szCs w:val="24"/>
        </w:rPr>
        <w:t>õi</w:t>
      </w:r>
      <w:r w:rsidR="00C72C57">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2 </w:t>
      </w:r>
      <w:r w:rsidR="003F39A2" w:rsidRPr="00490294">
        <w:rPr>
          <w:rFonts w:ascii="Times New Roman" w:hAnsi="Times New Roman" w:cs="Times New Roman"/>
          <w:sz w:val="24"/>
          <w:szCs w:val="24"/>
        </w:rPr>
        <w:t>sätesta</w:t>
      </w:r>
      <w:r w:rsidR="00C72C57">
        <w:rPr>
          <w:rFonts w:ascii="Times New Roman" w:hAnsi="Times New Roman" w:cs="Times New Roman"/>
          <w:sz w:val="24"/>
          <w:szCs w:val="24"/>
        </w:rPr>
        <w:t>takse</w:t>
      </w:r>
      <w:r w:rsidR="003F39A2" w:rsidRPr="00490294">
        <w:rPr>
          <w:rFonts w:ascii="Times New Roman" w:hAnsi="Times New Roman" w:cs="Times New Roman"/>
          <w:sz w:val="24"/>
          <w:szCs w:val="24"/>
        </w:rPr>
        <w:t xml:space="preserve">, et luba tuumakäitise käitamiseks antakse selle </w:t>
      </w:r>
      <w:proofErr w:type="spellStart"/>
      <w:r w:rsidR="003F39A2" w:rsidRPr="00490294">
        <w:rPr>
          <w:rFonts w:ascii="Times New Roman" w:hAnsi="Times New Roman" w:cs="Times New Roman"/>
          <w:sz w:val="24"/>
          <w:szCs w:val="24"/>
        </w:rPr>
        <w:t>dekomissioneerimiseni</w:t>
      </w:r>
      <w:proofErr w:type="spellEnd"/>
      <w:r w:rsidR="003F39A2" w:rsidRPr="00490294">
        <w:rPr>
          <w:rFonts w:ascii="Times New Roman" w:hAnsi="Times New Roman" w:cs="Times New Roman"/>
          <w:sz w:val="24"/>
          <w:szCs w:val="24"/>
        </w:rPr>
        <w:t xml:space="preserve">, aga mitte </w:t>
      </w:r>
      <w:r w:rsidR="00FF4E30">
        <w:rPr>
          <w:rFonts w:ascii="Times New Roman" w:hAnsi="Times New Roman" w:cs="Times New Roman"/>
          <w:sz w:val="24"/>
          <w:szCs w:val="24"/>
        </w:rPr>
        <w:t>kauemaks</w:t>
      </w:r>
      <w:r w:rsidR="003F39A2" w:rsidRPr="00490294">
        <w:rPr>
          <w:rFonts w:ascii="Times New Roman" w:hAnsi="Times New Roman" w:cs="Times New Roman"/>
          <w:sz w:val="24"/>
          <w:szCs w:val="24"/>
        </w:rPr>
        <w:t xml:space="preserve"> kui on kavandatud käitise </w:t>
      </w:r>
      <w:r w:rsidR="001F31D6">
        <w:rPr>
          <w:rFonts w:ascii="Times New Roman" w:hAnsi="Times New Roman" w:cs="Times New Roman"/>
          <w:sz w:val="24"/>
          <w:szCs w:val="24"/>
        </w:rPr>
        <w:t>elukaar</w:t>
      </w:r>
      <w:r w:rsidR="003F39A2" w:rsidRPr="00490294">
        <w:rPr>
          <w:rFonts w:ascii="Times New Roman" w:hAnsi="Times New Roman" w:cs="Times New Roman"/>
          <w:sz w:val="24"/>
          <w:szCs w:val="24"/>
        </w:rPr>
        <w:t xml:space="preserve"> tuumakäitise ohutusaruandes. Kuigi tegemist on väga pikaajalise loaga (40-60 aastat</w:t>
      </w:r>
      <w:r w:rsidR="003F39A2" w:rsidRPr="00670007">
        <w:rPr>
          <w:rFonts w:ascii="Times New Roman" w:hAnsi="Times New Roman" w:cs="Times New Roman"/>
          <w:sz w:val="24"/>
          <w:szCs w:val="24"/>
        </w:rPr>
        <w:t xml:space="preserve">), </w:t>
      </w:r>
      <w:r w:rsidR="00844AA0">
        <w:rPr>
          <w:rFonts w:ascii="Times New Roman" w:hAnsi="Times New Roman" w:cs="Times New Roman"/>
          <w:sz w:val="24"/>
          <w:szCs w:val="24"/>
        </w:rPr>
        <w:t xml:space="preserve">tuleb </w:t>
      </w:r>
      <w:r w:rsidR="003F39A2" w:rsidRPr="00670007">
        <w:rPr>
          <w:rFonts w:ascii="Times New Roman" w:hAnsi="Times New Roman" w:cs="Times New Roman"/>
          <w:sz w:val="24"/>
          <w:szCs w:val="24"/>
        </w:rPr>
        <w:t>§ 43</w:t>
      </w:r>
      <w:r w:rsidR="003F39A2" w:rsidRPr="00490294">
        <w:rPr>
          <w:rFonts w:ascii="Times New Roman" w:hAnsi="Times New Roman" w:cs="Times New Roman"/>
          <w:b/>
          <w:bCs/>
          <w:sz w:val="24"/>
          <w:szCs w:val="24"/>
        </w:rPr>
        <w:t xml:space="preserve"> </w:t>
      </w:r>
      <w:r w:rsidR="003F39A2" w:rsidRPr="00490294">
        <w:rPr>
          <w:rFonts w:ascii="Times New Roman" w:hAnsi="Times New Roman" w:cs="Times New Roman"/>
          <w:sz w:val="24"/>
          <w:szCs w:val="24"/>
        </w:rPr>
        <w:t xml:space="preserve">alusel regulaarselt (vähemalt kord 10 aasta jooksul) üle vaadata, et tuumakäitis vastab endiselt kehtivatele ohutusnõuetele. See tagab investeerimiskindluse, säilitades samas </w:t>
      </w:r>
      <w:r w:rsidR="00460706">
        <w:rPr>
          <w:rFonts w:ascii="Times New Roman" w:hAnsi="Times New Roman" w:cs="Times New Roman"/>
          <w:sz w:val="24"/>
          <w:szCs w:val="24"/>
        </w:rPr>
        <w:t>pädeva asutuse</w:t>
      </w:r>
      <w:r w:rsidR="003F39A2" w:rsidRPr="00490294">
        <w:rPr>
          <w:rFonts w:ascii="Times New Roman" w:hAnsi="Times New Roman" w:cs="Times New Roman"/>
          <w:sz w:val="24"/>
          <w:szCs w:val="24"/>
        </w:rPr>
        <w:t xml:space="preserve"> järelevalve ja kooskõla rahvusvahelise parima praktikaga, mida on kirjeldanud </w:t>
      </w:r>
      <w:r w:rsidR="003F39A2" w:rsidRPr="00670007">
        <w:rPr>
          <w:rFonts w:ascii="Times New Roman" w:hAnsi="Times New Roman" w:cs="Times New Roman"/>
          <w:sz w:val="24"/>
          <w:szCs w:val="24"/>
        </w:rPr>
        <w:t>IAEA juhendmaterjalis SSG-25 „</w:t>
      </w:r>
      <w:proofErr w:type="spellStart"/>
      <w:r w:rsidR="003F39A2" w:rsidRPr="00670007">
        <w:rPr>
          <w:rFonts w:ascii="Times New Roman" w:hAnsi="Times New Roman" w:cs="Times New Roman"/>
          <w:sz w:val="24"/>
          <w:szCs w:val="24"/>
        </w:rPr>
        <w:t>Periodic</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Safety</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Review</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for</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Nuclear</w:t>
      </w:r>
      <w:proofErr w:type="spellEnd"/>
      <w:r w:rsidR="003F39A2" w:rsidRPr="00670007">
        <w:rPr>
          <w:rFonts w:ascii="Times New Roman" w:hAnsi="Times New Roman" w:cs="Times New Roman"/>
          <w:sz w:val="24"/>
          <w:szCs w:val="24"/>
        </w:rPr>
        <w:t xml:space="preserve"> Power </w:t>
      </w:r>
      <w:proofErr w:type="spellStart"/>
      <w:r w:rsidR="003F39A2" w:rsidRPr="00670007">
        <w:rPr>
          <w:rFonts w:ascii="Times New Roman" w:hAnsi="Times New Roman" w:cs="Times New Roman"/>
          <w:sz w:val="24"/>
          <w:szCs w:val="24"/>
        </w:rPr>
        <w:t>Plants</w:t>
      </w:r>
      <w:proofErr w:type="spellEnd"/>
      <w:r w:rsidR="107E3A65" w:rsidRPr="7AFF92FC">
        <w:rPr>
          <w:rFonts w:ascii="Times New Roman" w:hAnsi="Times New Roman" w:cs="Times New Roman"/>
          <w:sz w:val="24"/>
          <w:szCs w:val="24"/>
        </w:rPr>
        <w:t>“</w:t>
      </w:r>
      <w:r w:rsidRPr="7AFF92FC">
        <w:rPr>
          <w:rStyle w:val="Allmrkuseviide"/>
          <w:rFonts w:ascii="Times New Roman" w:hAnsi="Times New Roman" w:cs="Times New Roman"/>
          <w:sz w:val="24"/>
          <w:szCs w:val="24"/>
        </w:rPr>
        <w:footnoteReference w:id="43"/>
      </w:r>
      <w:r w:rsidR="107E3A65" w:rsidRPr="7AFF92FC">
        <w:rPr>
          <w:rFonts w:ascii="Times New Roman" w:hAnsi="Times New Roman" w:cs="Times New Roman"/>
          <w:sz w:val="24"/>
          <w:szCs w:val="24"/>
        </w:rPr>
        <w:t>.</w:t>
      </w:r>
      <w:r w:rsidR="003F39A2" w:rsidRPr="00670007">
        <w:rPr>
          <w:rFonts w:ascii="Times New Roman" w:hAnsi="Times New Roman" w:cs="Times New Roman"/>
          <w:sz w:val="24"/>
          <w:szCs w:val="24"/>
        </w:rPr>
        <w:t xml:space="preserve"> </w:t>
      </w:r>
    </w:p>
    <w:p w14:paraId="38166AAE" w14:textId="037D2B13"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35 l</w:t>
      </w:r>
      <w:r w:rsidR="003F39A2" w:rsidRPr="00670007">
        <w:rPr>
          <w:rFonts w:ascii="Times New Roman" w:hAnsi="Times New Roman" w:cs="Times New Roman"/>
          <w:b/>
          <w:bCs/>
          <w:sz w:val="24"/>
          <w:szCs w:val="24"/>
        </w:rPr>
        <w:t>õi</w:t>
      </w:r>
      <w:r w:rsidR="006B7617">
        <w:rPr>
          <w:rFonts w:ascii="Times New Roman" w:hAnsi="Times New Roman" w:cs="Times New Roman"/>
          <w:b/>
          <w:bCs/>
          <w:sz w:val="24"/>
          <w:szCs w:val="24"/>
        </w:rPr>
        <w:t>kes</w:t>
      </w:r>
      <w:r w:rsidR="003F39A2" w:rsidRPr="00670007">
        <w:rPr>
          <w:rFonts w:ascii="Times New Roman" w:hAnsi="Times New Roman" w:cs="Times New Roman"/>
          <w:b/>
          <w:bCs/>
          <w:sz w:val="24"/>
          <w:szCs w:val="24"/>
        </w:rPr>
        <w:t xml:space="preserve"> 3</w:t>
      </w:r>
      <w:r w:rsidR="003F39A2" w:rsidRPr="00670007">
        <w:rPr>
          <w:rFonts w:ascii="Times New Roman" w:hAnsi="Times New Roman" w:cs="Times New Roman"/>
          <w:sz w:val="24"/>
          <w:szCs w:val="24"/>
        </w:rPr>
        <w:t xml:space="preserve"> sätesta</w:t>
      </w:r>
      <w:r w:rsidR="00BB7C89">
        <w:rPr>
          <w:rFonts w:ascii="Times New Roman" w:hAnsi="Times New Roman" w:cs="Times New Roman"/>
          <w:sz w:val="24"/>
          <w:szCs w:val="24"/>
        </w:rPr>
        <w:t>takse</w:t>
      </w:r>
      <w:r w:rsidR="003F39A2" w:rsidRPr="00670007">
        <w:rPr>
          <w:rFonts w:ascii="Times New Roman" w:hAnsi="Times New Roman" w:cs="Times New Roman"/>
          <w:sz w:val="24"/>
          <w:szCs w:val="24"/>
        </w:rPr>
        <w:t xml:space="preserve"> analoogselt § 32</w:t>
      </w:r>
      <w:r w:rsidR="003F39A2" w:rsidRPr="00490294">
        <w:rPr>
          <w:rFonts w:ascii="Times New Roman" w:hAnsi="Times New Roman" w:cs="Times New Roman"/>
          <w:sz w:val="24"/>
          <w:szCs w:val="24"/>
        </w:rPr>
        <w:t xml:space="preserve"> lõikega 5 kohustus kooskõlastada loa eelnõu asjakohaste asutustega.</w:t>
      </w:r>
    </w:p>
    <w:p w14:paraId="15DF7791" w14:textId="3DCFE67D" w:rsidR="00123E86" w:rsidRPr="0070780B" w:rsidRDefault="00123E86" w:rsidP="00123E86">
      <w:pPr>
        <w:pStyle w:val="Paragrahv"/>
      </w:pPr>
      <w:r w:rsidRPr="006C332C">
        <w:t>Eelnõu §</w:t>
      </w:r>
      <w:r>
        <w:t>-s</w:t>
      </w:r>
      <w:r w:rsidRPr="006C332C">
        <w:t xml:space="preserve"> </w:t>
      </w:r>
      <w:r>
        <w:t>36 s</w:t>
      </w:r>
      <w:r>
        <w:rPr>
          <w:b w:val="0"/>
        </w:rPr>
        <w:t xml:space="preserve">ätestatakse katsetamisloa ja käitamisloa taotluse andmekoosseis. </w:t>
      </w:r>
    </w:p>
    <w:p w14:paraId="672B8635" w14:textId="45368AEA" w:rsidR="003F39A2" w:rsidRPr="00490294" w:rsidRDefault="00306947" w:rsidP="003F39A2">
      <w:pPr>
        <w:pStyle w:val="Phitekst"/>
      </w:pPr>
      <w:r w:rsidRPr="00417BF0">
        <w:rPr>
          <w:b/>
          <w:bCs/>
        </w:rPr>
        <w:t>Eelnõu §</w:t>
      </w:r>
      <w:r>
        <w:rPr>
          <w:b/>
          <w:bCs/>
        </w:rPr>
        <w:t xml:space="preserve"> 36 l</w:t>
      </w:r>
      <w:r w:rsidR="003F39A2" w:rsidRPr="00490294">
        <w:rPr>
          <w:b/>
          <w:bCs/>
        </w:rPr>
        <w:t>õi</w:t>
      </w:r>
      <w:r w:rsidR="008C6377">
        <w:rPr>
          <w:b/>
          <w:bCs/>
        </w:rPr>
        <w:t>kes</w:t>
      </w:r>
      <w:r w:rsidR="003F39A2" w:rsidRPr="00490294">
        <w:rPr>
          <w:b/>
          <w:bCs/>
        </w:rPr>
        <w:t xml:space="preserve"> 1</w:t>
      </w:r>
      <w:r w:rsidR="003F39A2" w:rsidRPr="00490294">
        <w:t xml:space="preserve"> sätesta</w:t>
      </w:r>
      <w:r w:rsidR="00502D5A">
        <w:t>takse</w:t>
      </w:r>
      <w:r w:rsidR="003F39A2" w:rsidRPr="00490294">
        <w:t xml:space="preserve"> katsetamisloa taotlemise andmekoosseis. Andmekoosseisu kuulub tuumakäitise ohutusaruanne</w:t>
      </w:r>
      <w:r w:rsidR="008869F3">
        <w:t xml:space="preserve"> (kirjeldatud IAEA juhendmaterjalis </w:t>
      </w:r>
      <w:r w:rsidR="008869F3" w:rsidRPr="008869F3">
        <w:rPr>
          <w:i/>
          <w:iCs/>
        </w:rPr>
        <w:t xml:space="preserve">SSG-61 </w:t>
      </w:r>
      <w:proofErr w:type="spellStart"/>
      <w:r w:rsidR="008869F3" w:rsidRPr="008869F3">
        <w:rPr>
          <w:i/>
          <w:iCs/>
        </w:rPr>
        <w:t>Specific</w:t>
      </w:r>
      <w:proofErr w:type="spellEnd"/>
      <w:r w:rsidR="008869F3" w:rsidRPr="008869F3">
        <w:rPr>
          <w:i/>
          <w:iCs/>
        </w:rPr>
        <w:t xml:space="preserve"> </w:t>
      </w:r>
      <w:proofErr w:type="spellStart"/>
      <w:r w:rsidR="008869F3" w:rsidRPr="008869F3">
        <w:rPr>
          <w:i/>
          <w:iCs/>
        </w:rPr>
        <w:t>Safety</w:t>
      </w:r>
      <w:proofErr w:type="spellEnd"/>
      <w:r w:rsidR="008869F3" w:rsidRPr="008869F3">
        <w:rPr>
          <w:i/>
          <w:iCs/>
        </w:rPr>
        <w:t xml:space="preserve"> </w:t>
      </w:r>
      <w:proofErr w:type="spellStart"/>
      <w:r w:rsidR="008869F3" w:rsidRPr="008869F3">
        <w:rPr>
          <w:i/>
          <w:iCs/>
        </w:rPr>
        <w:t>Guide</w:t>
      </w:r>
      <w:proofErr w:type="spellEnd"/>
      <w:r w:rsidR="008869F3" w:rsidRPr="008869F3">
        <w:rPr>
          <w:i/>
          <w:iCs/>
        </w:rPr>
        <w:t xml:space="preserve"> SSG-61 - </w:t>
      </w:r>
      <w:proofErr w:type="spellStart"/>
      <w:r w:rsidR="008869F3" w:rsidRPr="008869F3">
        <w:rPr>
          <w:i/>
          <w:iCs/>
        </w:rPr>
        <w:t>Format</w:t>
      </w:r>
      <w:proofErr w:type="spellEnd"/>
      <w:r w:rsidR="008869F3" w:rsidRPr="008869F3">
        <w:rPr>
          <w:i/>
          <w:iCs/>
        </w:rPr>
        <w:t xml:space="preserve"> and </w:t>
      </w:r>
      <w:proofErr w:type="spellStart"/>
      <w:r w:rsidR="008869F3" w:rsidRPr="008869F3">
        <w:rPr>
          <w:i/>
          <w:iCs/>
        </w:rPr>
        <w:t>Content</w:t>
      </w:r>
      <w:proofErr w:type="spellEnd"/>
      <w:r w:rsidR="008869F3" w:rsidRPr="008869F3">
        <w:rPr>
          <w:i/>
          <w:iCs/>
        </w:rPr>
        <w:t xml:space="preserve"> of </w:t>
      </w:r>
      <w:proofErr w:type="spellStart"/>
      <w:r w:rsidR="008869F3" w:rsidRPr="008869F3">
        <w:rPr>
          <w:i/>
          <w:iCs/>
        </w:rPr>
        <w:t>the</w:t>
      </w:r>
      <w:proofErr w:type="spellEnd"/>
      <w:r w:rsidR="008869F3" w:rsidRPr="008869F3">
        <w:rPr>
          <w:i/>
          <w:iCs/>
        </w:rPr>
        <w:t xml:space="preserve"> </w:t>
      </w:r>
      <w:proofErr w:type="spellStart"/>
      <w:r w:rsidR="008869F3" w:rsidRPr="008869F3">
        <w:rPr>
          <w:i/>
          <w:iCs/>
        </w:rPr>
        <w:t>Safety</w:t>
      </w:r>
      <w:proofErr w:type="spellEnd"/>
      <w:r w:rsidR="008869F3" w:rsidRPr="008869F3">
        <w:rPr>
          <w:i/>
          <w:iCs/>
        </w:rPr>
        <w:t xml:space="preserve"> </w:t>
      </w:r>
      <w:proofErr w:type="spellStart"/>
      <w:r w:rsidR="008869F3" w:rsidRPr="008869F3">
        <w:rPr>
          <w:i/>
          <w:iCs/>
        </w:rPr>
        <w:t>Analysis</w:t>
      </w:r>
      <w:proofErr w:type="spellEnd"/>
      <w:r w:rsidR="008869F3" w:rsidRPr="008869F3">
        <w:rPr>
          <w:i/>
          <w:iCs/>
        </w:rPr>
        <w:t xml:space="preserve"> </w:t>
      </w:r>
      <w:proofErr w:type="spellStart"/>
      <w:r w:rsidR="008869F3" w:rsidRPr="008869F3">
        <w:rPr>
          <w:i/>
          <w:iCs/>
        </w:rPr>
        <w:t>Report</w:t>
      </w:r>
      <w:proofErr w:type="spellEnd"/>
      <w:r w:rsidR="008869F3" w:rsidRPr="008869F3">
        <w:rPr>
          <w:i/>
          <w:iCs/>
        </w:rPr>
        <w:t xml:space="preserve"> for Nuclear Power</w:t>
      </w:r>
      <w:r w:rsidR="008869F3">
        <w:t xml:space="preserve"> </w:t>
      </w:r>
      <w:r w:rsidR="003F39A2" w:rsidRPr="00490294">
        <w:rPr>
          <w:rStyle w:val="Allmrkuseviide"/>
        </w:rPr>
        <w:footnoteReference w:id="44"/>
      </w:r>
      <w:r w:rsidR="008869F3">
        <w:t>)</w:t>
      </w:r>
      <w:r w:rsidR="003F39A2" w:rsidRPr="00490294">
        <w:t xml:space="preserve"> kui ka katsetusprogramm</w:t>
      </w:r>
      <w:r w:rsidR="008869F3">
        <w:t xml:space="preserve"> (</w:t>
      </w:r>
      <w:r w:rsidR="008869F3" w:rsidRPr="007B3DA2">
        <w:rPr>
          <w:i/>
          <w:iCs/>
        </w:rPr>
        <w:t xml:space="preserve">IAEA SSR-2/2 </w:t>
      </w:r>
      <w:proofErr w:type="spellStart"/>
      <w:r w:rsidR="008869F3" w:rsidRPr="007B3DA2">
        <w:rPr>
          <w:i/>
          <w:iCs/>
        </w:rPr>
        <w:t>Safety</w:t>
      </w:r>
      <w:proofErr w:type="spellEnd"/>
      <w:r w:rsidR="008869F3" w:rsidRPr="007B3DA2">
        <w:rPr>
          <w:i/>
          <w:iCs/>
        </w:rPr>
        <w:t xml:space="preserve"> of </w:t>
      </w:r>
      <w:proofErr w:type="spellStart"/>
      <w:r w:rsidR="008869F3" w:rsidRPr="007B3DA2">
        <w:rPr>
          <w:i/>
          <w:iCs/>
        </w:rPr>
        <w:t>Nuclear</w:t>
      </w:r>
      <w:proofErr w:type="spellEnd"/>
      <w:r w:rsidR="008869F3" w:rsidRPr="007B3DA2">
        <w:rPr>
          <w:i/>
          <w:iCs/>
        </w:rPr>
        <w:t xml:space="preserve"> Power </w:t>
      </w:r>
      <w:proofErr w:type="spellStart"/>
      <w:r w:rsidR="008869F3" w:rsidRPr="007B3DA2">
        <w:rPr>
          <w:i/>
          <w:iCs/>
        </w:rPr>
        <w:t>Plants</w:t>
      </w:r>
      <w:proofErr w:type="spellEnd"/>
      <w:r w:rsidR="008869F3" w:rsidRPr="007B3DA2">
        <w:rPr>
          <w:i/>
          <w:iCs/>
        </w:rPr>
        <w:t xml:space="preserve">: </w:t>
      </w:r>
      <w:proofErr w:type="spellStart"/>
      <w:r w:rsidR="008869F3" w:rsidRPr="007B3DA2">
        <w:rPr>
          <w:i/>
          <w:iCs/>
        </w:rPr>
        <w:t>Commissioning</w:t>
      </w:r>
      <w:proofErr w:type="spellEnd"/>
      <w:r w:rsidR="008869F3" w:rsidRPr="007B3DA2">
        <w:rPr>
          <w:i/>
          <w:iCs/>
        </w:rPr>
        <w:t xml:space="preserve"> and </w:t>
      </w:r>
      <w:proofErr w:type="spellStart"/>
      <w:r w:rsidR="008869F3" w:rsidRPr="007B3DA2">
        <w:rPr>
          <w:i/>
          <w:iCs/>
        </w:rPr>
        <w:t>Operation</w:t>
      </w:r>
      <w:proofErr w:type="spellEnd"/>
      <w:r w:rsidR="003F39A2" w:rsidRPr="007B3DA2">
        <w:rPr>
          <w:rStyle w:val="Allmrkuseviide"/>
          <w:i/>
          <w:iCs/>
        </w:rPr>
        <w:footnoteReference w:id="45"/>
      </w:r>
      <w:r w:rsidR="007B3DA2" w:rsidRPr="007B3DA2">
        <w:rPr>
          <w:i/>
          <w:iCs/>
        </w:rPr>
        <w:t>).</w:t>
      </w:r>
      <w:r w:rsidR="007B3DA2">
        <w:t xml:space="preserve"> Ohutusaruande ja katsetusprogrammi</w:t>
      </w:r>
      <w:r w:rsidR="003F39A2" w:rsidRPr="00490294">
        <w:t xml:space="preserve"> vastastikmõju on kirjeldatud käesoleva jao alguses. Ohutusaruanne peab olema katsetamisloa taotlemise hetkeks uuendatud ehitamise käigus tehtud muudatustega</w:t>
      </w:r>
      <w:r w:rsidR="00322043">
        <w:t xml:space="preserve"> ja </w:t>
      </w:r>
      <w:r w:rsidR="003F39A2" w:rsidRPr="00490294">
        <w:t xml:space="preserve">ehitamise </w:t>
      </w:r>
      <w:r w:rsidR="00691B09">
        <w:t>ajal</w:t>
      </w:r>
      <w:r w:rsidR="003F39A2" w:rsidRPr="00490294">
        <w:t xml:space="preserve"> tehtud muudatustega, tagades, et ohutusanalüüsid ja hinnangud põhinevad käitise tegelikul, lõplikul ehituskonfiguratsioonil. </w:t>
      </w:r>
    </w:p>
    <w:p w14:paraId="0BC89AAA" w14:textId="6E32BB19" w:rsidR="003F39A2" w:rsidRPr="00490294" w:rsidRDefault="003F39A2" w:rsidP="003F39A2">
      <w:pPr>
        <w:pStyle w:val="Phitekst"/>
      </w:pPr>
      <w:r w:rsidRPr="00490294">
        <w:t>Lisaks tehnilisele dokumentatsioonile (</w:t>
      </w:r>
      <w:r>
        <w:t>punktid 3, 4 ja 5</w:t>
      </w:r>
      <w:r w:rsidRPr="00490294">
        <w:t>), mis kirjeldavad detailselt katsetatavaid süsteeme, juhtimist, kiirguskaitset ja avariiohutusmeetmeid, on oluline rõhk pandud ka organisatsioonilisele valmisolekule (</w:t>
      </w:r>
      <w:r>
        <w:t>punktid 6</w:t>
      </w:r>
      <w:r w:rsidR="00691B09">
        <w:t xml:space="preserve"> ja </w:t>
      </w:r>
      <w:r>
        <w:t>7</w:t>
      </w:r>
      <w:r w:rsidRPr="00490294">
        <w:t>). Nõue kvalifitseeritud personali, juhtimisstruktuuride, hädaolukorra- ja turvaplaanide esitamisele (</w:t>
      </w:r>
      <w:r>
        <w:t>punktid 8</w:t>
      </w:r>
      <w:r w:rsidR="00DA6D7A">
        <w:t xml:space="preserve"> ja</w:t>
      </w:r>
      <w:r>
        <w:t xml:space="preserve"> 9</w:t>
      </w:r>
      <w:r w:rsidRPr="00490294">
        <w:t>) tagab, et käitaja on suuteline tagama pideva kontrolli ja ohutuse nii tavapärases olukorras kui ka avariiolukordades.</w:t>
      </w:r>
    </w:p>
    <w:p w14:paraId="29E22574" w14:textId="3BFA2989" w:rsidR="003F39A2" w:rsidRPr="00490294" w:rsidRDefault="003F39A2" w:rsidP="003F39A2">
      <w:pPr>
        <w:pStyle w:val="Phitekst"/>
      </w:pPr>
      <w:r w:rsidRPr="00490294">
        <w:t>Esitatud dokumendid peavad kokkuvõtvalt olema piisavad, et pädev asutus saaks hinnata, kas taotlejal on kõik vajalikud tehnilised, organisatsioonilised ja protseduurilised</w:t>
      </w:r>
      <w:r w:rsidR="00E331AA">
        <w:t xml:space="preserve"> (juhtimiskorralduslikud)</w:t>
      </w:r>
      <w:r w:rsidRPr="00490294">
        <w:t xml:space="preserve"> eeldused järgnevaid katsetusperioodi tegevusi ellu viia ning luba ohutult anda. Lõike lõpetab nõue esitada täiendatud dekomissioneerimiskava (</w:t>
      </w:r>
      <w:r>
        <w:t>punkt 10</w:t>
      </w:r>
      <w:r w:rsidRPr="00490294">
        <w:t>), mis peab kajastama ehitusaegseid muudatusi, tagamaks, et käitise sulgemine on planeeritud kogu selle elu</w:t>
      </w:r>
      <w:r w:rsidR="003117E9">
        <w:t>kaare</w:t>
      </w:r>
      <w:r w:rsidRPr="00490294">
        <w:t xml:space="preserve"> ulatuses.</w:t>
      </w:r>
    </w:p>
    <w:p w14:paraId="63C3A7BC" w14:textId="363AC683" w:rsidR="003F39A2" w:rsidRPr="00EE34D3" w:rsidRDefault="00306947" w:rsidP="003F39A2">
      <w:pPr>
        <w:spacing w:after="0" w:line="240" w:lineRule="auto"/>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1FED02B" w:rsidRPr="7AFF92FC">
        <w:rPr>
          <w:rFonts w:ascii="Times New Roman" w:hAnsi="Times New Roman" w:cs="Times New Roman"/>
          <w:b/>
          <w:bCs/>
          <w:sz w:val="24"/>
          <w:szCs w:val="24"/>
        </w:rPr>
        <w:t>3</w:t>
      </w:r>
      <w:r w:rsidR="03AE411E" w:rsidRPr="7AFF92FC">
        <w:rPr>
          <w:rFonts w:ascii="Times New Roman" w:hAnsi="Times New Roman" w:cs="Times New Roman"/>
          <w:b/>
          <w:bCs/>
          <w:sz w:val="24"/>
          <w:szCs w:val="24"/>
        </w:rPr>
        <w:t>6</w:t>
      </w:r>
      <w:r>
        <w:rPr>
          <w:rFonts w:ascii="Times New Roman" w:hAnsi="Times New Roman" w:cs="Times New Roman"/>
          <w:b/>
          <w:bCs/>
          <w:sz w:val="24"/>
          <w:szCs w:val="24"/>
        </w:rPr>
        <w:t xml:space="preserve"> l</w:t>
      </w:r>
      <w:r w:rsidR="003F39A2" w:rsidRPr="00EE34D3">
        <w:rPr>
          <w:rFonts w:ascii="Times New Roman" w:eastAsia="Times New Roman" w:hAnsi="Times New Roman" w:cs="Times New Roman"/>
          <w:b/>
          <w:bCs/>
          <w:sz w:val="24"/>
          <w:szCs w:val="24"/>
        </w:rPr>
        <w:t>õi</w:t>
      </w:r>
      <w:r w:rsidR="00502D5A">
        <w:rPr>
          <w:rFonts w:ascii="Times New Roman" w:eastAsia="Times New Roman" w:hAnsi="Times New Roman" w:cs="Times New Roman"/>
          <w:b/>
          <w:bCs/>
          <w:sz w:val="24"/>
          <w:szCs w:val="24"/>
        </w:rPr>
        <w:t>kes</w:t>
      </w:r>
      <w:r w:rsidR="003F39A2" w:rsidRPr="00EE34D3">
        <w:rPr>
          <w:rFonts w:ascii="Times New Roman" w:eastAsia="Times New Roman" w:hAnsi="Times New Roman" w:cs="Times New Roman"/>
          <w:b/>
          <w:bCs/>
          <w:sz w:val="24"/>
          <w:szCs w:val="24"/>
        </w:rPr>
        <w:t xml:space="preserve"> 2</w:t>
      </w:r>
      <w:r w:rsidR="003F39A2" w:rsidRPr="00EE34D3">
        <w:rPr>
          <w:rFonts w:ascii="Times New Roman" w:eastAsia="Times New Roman" w:hAnsi="Times New Roman" w:cs="Times New Roman"/>
          <w:sz w:val="24"/>
          <w:szCs w:val="24"/>
        </w:rPr>
        <w:t xml:space="preserve"> sätesta</w:t>
      </w:r>
      <w:r w:rsidR="00502D5A">
        <w:rPr>
          <w:rFonts w:ascii="Times New Roman" w:eastAsia="Times New Roman" w:hAnsi="Times New Roman" w:cs="Times New Roman"/>
          <w:sz w:val="24"/>
          <w:szCs w:val="24"/>
        </w:rPr>
        <w:t>takse</w:t>
      </w:r>
      <w:r w:rsidR="003F39A2" w:rsidRPr="00EE34D3">
        <w:rPr>
          <w:rFonts w:ascii="Times New Roman" w:eastAsia="Times New Roman" w:hAnsi="Times New Roman" w:cs="Times New Roman"/>
          <w:sz w:val="24"/>
          <w:szCs w:val="24"/>
        </w:rPr>
        <w:t xml:space="preserve"> käitamisloa taotluse andmekoosseis, mis on laiendatud võrreldes katsetamisloa taotlusega lõikes 1. Tuumkütusega katsetamise ja korralise käitamise etapid keskenduvad </w:t>
      </w:r>
      <w:r w:rsidR="003205C5">
        <w:rPr>
          <w:rFonts w:ascii="Times New Roman" w:eastAsia="Times New Roman" w:hAnsi="Times New Roman" w:cs="Times New Roman"/>
          <w:sz w:val="24"/>
          <w:szCs w:val="24"/>
        </w:rPr>
        <w:t>tehnilisele</w:t>
      </w:r>
      <w:r w:rsidR="004E5B19">
        <w:rPr>
          <w:rFonts w:ascii="Times New Roman" w:eastAsia="Times New Roman" w:hAnsi="Times New Roman" w:cs="Times New Roman"/>
          <w:sz w:val="24"/>
          <w:szCs w:val="24"/>
        </w:rPr>
        <w:t xml:space="preserve"> ja</w:t>
      </w:r>
      <w:r w:rsidR="003205C5">
        <w:rPr>
          <w:rFonts w:ascii="Times New Roman" w:eastAsia="Times New Roman" w:hAnsi="Times New Roman" w:cs="Times New Roman"/>
          <w:sz w:val="24"/>
          <w:szCs w:val="24"/>
        </w:rPr>
        <w:t xml:space="preserve"> juhtimiskorralduslikul</w:t>
      </w:r>
      <w:r w:rsidR="004E5B19">
        <w:rPr>
          <w:rFonts w:ascii="Times New Roman" w:eastAsia="Times New Roman" w:hAnsi="Times New Roman" w:cs="Times New Roman"/>
          <w:sz w:val="24"/>
          <w:szCs w:val="24"/>
        </w:rPr>
        <w:t>e</w:t>
      </w:r>
      <w:r w:rsidR="003F39A2" w:rsidRPr="00EE34D3">
        <w:rPr>
          <w:rFonts w:ascii="Times New Roman" w:eastAsia="Times New Roman" w:hAnsi="Times New Roman" w:cs="Times New Roman"/>
          <w:sz w:val="24"/>
          <w:szCs w:val="24"/>
        </w:rPr>
        <w:t xml:space="preserve"> valmisolekule ning osalise käitamisloa taotlemi</w:t>
      </w:r>
      <w:r w:rsidR="005E1776">
        <w:rPr>
          <w:rFonts w:ascii="Times New Roman" w:eastAsia="Times New Roman" w:hAnsi="Times New Roman" w:cs="Times New Roman"/>
          <w:sz w:val="24"/>
          <w:szCs w:val="24"/>
        </w:rPr>
        <w:t>sel</w:t>
      </w:r>
      <w:r w:rsidR="003F39A2" w:rsidRPr="00EE34D3">
        <w:rPr>
          <w:rFonts w:ascii="Times New Roman" w:eastAsia="Times New Roman" w:hAnsi="Times New Roman" w:cs="Times New Roman"/>
          <w:sz w:val="24"/>
          <w:szCs w:val="24"/>
        </w:rPr>
        <w:t xml:space="preserve"> </w:t>
      </w:r>
      <w:r w:rsidR="005E1776">
        <w:rPr>
          <w:rFonts w:ascii="Times New Roman" w:eastAsia="Times New Roman" w:hAnsi="Times New Roman" w:cs="Times New Roman"/>
          <w:sz w:val="24"/>
          <w:szCs w:val="24"/>
        </w:rPr>
        <w:t>nõutakse</w:t>
      </w:r>
      <w:r w:rsidR="003F39A2" w:rsidRPr="00EE34D3">
        <w:rPr>
          <w:rFonts w:ascii="Times New Roman" w:eastAsia="Times New Roman" w:hAnsi="Times New Roman" w:cs="Times New Roman"/>
          <w:sz w:val="24"/>
          <w:szCs w:val="24"/>
        </w:rPr>
        <w:t xml:space="preserve"> seetõttu lisadokumentide esitamist, mis hõlmavad tuumakäitise elukaare seisukohalt kriitilisi valdkondi:</w:t>
      </w:r>
    </w:p>
    <w:p w14:paraId="6406B3E8" w14:textId="21C27382" w:rsidR="003F39A2" w:rsidRPr="00EE34D3" w:rsidRDefault="003F39A2" w:rsidP="00784155">
      <w:pPr>
        <w:pStyle w:val="Loendilik"/>
        <w:numPr>
          <w:ilvl w:val="0"/>
          <w:numId w:val="16"/>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Käitamisloa saamiseks peab taotleja olema läbinud ja dokumenteerinud (</w:t>
      </w:r>
      <w:r w:rsidRPr="7AFF92FC">
        <w:rPr>
          <w:rFonts w:ascii="Times New Roman" w:eastAsia="Times New Roman" w:hAnsi="Times New Roman" w:cs="Times New Roman"/>
          <w:sz w:val="24"/>
          <w:szCs w:val="24"/>
        </w:rPr>
        <w:t>punkt 1</w:t>
      </w:r>
      <w:r w:rsidRPr="00EE34D3">
        <w:rPr>
          <w:rFonts w:ascii="Times New Roman" w:eastAsia="Times New Roman" w:hAnsi="Times New Roman" w:cs="Times New Roman"/>
          <w:sz w:val="24"/>
          <w:szCs w:val="24"/>
        </w:rPr>
        <w:t>) katsetusprogrammis ettenähtud tegevused, mida tõendab vastav katsetusaruanne.</w:t>
      </w:r>
    </w:p>
    <w:p w14:paraId="7030B899" w14:textId="639016D7" w:rsidR="003F39A2" w:rsidRPr="00EE34D3" w:rsidRDefault="003F39A2" w:rsidP="00784155">
      <w:pPr>
        <w:pStyle w:val="Loendilik"/>
        <w:numPr>
          <w:ilvl w:val="0"/>
          <w:numId w:val="16"/>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Täiendatud tuumakäitise ohutusaruanne (</w:t>
      </w:r>
      <w:r w:rsidRPr="7AFF92FC">
        <w:rPr>
          <w:rFonts w:ascii="Times New Roman" w:eastAsia="Times New Roman" w:hAnsi="Times New Roman" w:cs="Times New Roman"/>
          <w:sz w:val="24"/>
          <w:szCs w:val="24"/>
        </w:rPr>
        <w:t>punkt 2</w:t>
      </w:r>
      <w:r w:rsidRPr="00EE34D3">
        <w:rPr>
          <w:rFonts w:ascii="Times New Roman" w:eastAsia="Times New Roman" w:hAnsi="Times New Roman" w:cs="Times New Roman"/>
          <w:sz w:val="24"/>
          <w:szCs w:val="24"/>
        </w:rPr>
        <w:t>) peab kinnitama, et eelnevalt analüüsitud katsetamise tulemused on tuumakäitise ohutusaruandes kajastatud.</w:t>
      </w:r>
    </w:p>
    <w:p w14:paraId="1826C650" w14:textId="02FA7878" w:rsidR="003F39A2" w:rsidRPr="00EE34D3" w:rsidRDefault="003F39A2" w:rsidP="00784155">
      <w:pPr>
        <w:numPr>
          <w:ilvl w:val="0"/>
          <w:numId w:val="16"/>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Nõutakse tuumkütuse käitlemise, ladustamise korralduse (</w:t>
      </w:r>
      <w:r w:rsidRPr="7AFF92FC">
        <w:rPr>
          <w:rFonts w:ascii="Times New Roman" w:eastAsia="Times New Roman" w:hAnsi="Times New Roman" w:cs="Times New Roman"/>
          <w:sz w:val="24"/>
          <w:szCs w:val="24"/>
        </w:rPr>
        <w:t>punkt 3</w:t>
      </w:r>
      <w:r w:rsidRPr="00EE34D3">
        <w:rPr>
          <w:rFonts w:ascii="Times New Roman" w:eastAsia="Times New Roman" w:hAnsi="Times New Roman" w:cs="Times New Roman"/>
          <w:sz w:val="24"/>
          <w:szCs w:val="24"/>
        </w:rPr>
        <w:t>), tuumajäätmete hoidmise ja käitlemise tegevusplaani (</w:t>
      </w:r>
      <w:r w:rsidRPr="7AFF92FC">
        <w:rPr>
          <w:rFonts w:ascii="Times New Roman" w:eastAsia="Times New Roman" w:hAnsi="Times New Roman" w:cs="Times New Roman"/>
          <w:sz w:val="24"/>
          <w:szCs w:val="24"/>
        </w:rPr>
        <w:t>punkt 4</w:t>
      </w:r>
      <w:r w:rsidRPr="00EE34D3">
        <w:rPr>
          <w:rFonts w:ascii="Times New Roman" w:eastAsia="Times New Roman" w:hAnsi="Times New Roman" w:cs="Times New Roman"/>
          <w:sz w:val="24"/>
          <w:szCs w:val="24"/>
        </w:rPr>
        <w:t>) ning tuumamaterjali arvestuse ja kontrolli süsteemi kirjeldust (</w:t>
      </w:r>
      <w:r w:rsidRPr="7AFF92FC">
        <w:rPr>
          <w:rFonts w:ascii="Times New Roman" w:eastAsia="Times New Roman" w:hAnsi="Times New Roman" w:cs="Times New Roman"/>
          <w:sz w:val="24"/>
          <w:szCs w:val="24"/>
        </w:rPr>
        <w:t>punkt 5</w:t>
      </w:r>
      <w:r w:rsidRPr="00EE34D3">
        <w:rPr>
          <w:rFonts w:ascii="Times New Roman" w:eastAsia="Times New Roman" w:hAnsi="Times New Roman" w:cs="Times New Roman"/>
          <w:sz w:val="24"/>
          <w:szCs w:val="24"/>
        </w:rPr>
        <w:t xml:space="preserve">). Need dokumendid peavad tõendama, et käitajal on välja kujundatud radioaktiivsete jäätmete ja (kasutatud) tuumkütuse ohutu </w:t>
      </w:r>
      <w:r w:rsidR="00967553">
        <w:rPr>
          <w:rFonts w:ascii="Times New Roman" w:eastAsia="Times New Roman" w:hAnsi="Times New Roman" w:cs="Times New Roman"/>
          <w:sz w:val="24"/>
          <w:szCs w:val="24"/>
        </w:rPr>
        <w:t>käitlemise</w:t>
      </w:r>
      <w:r w:rsidRPr="00EE34D3">
        <w:rPr>
          <w:rFonts w:ascii="Times New Roman" w:eastAsia="Times New Roman" w:hAnsi="Times New Roman" w:cs="Times New Roman"/>
          <w:sz w:val="24"/>
          <w:szCs w:val="24"/>
        </w:rPr>
        <w:t xml:space="preserve"> süsteem koos asjakohase tuumamaterjali arvestuse ja kontrolli süsteemiga alates</w:t>
      </w:r>
      <w:r w:rsidR="00967553">
        <w:rPr>
          <w:rFonts w:ascii="Times New Roman" w:eastAsia="Times New Roman" w:hAnsi="Times New Roman" w:cs="Times New Roman"/>
          <w:sz w:val="24"/>
          <w:szCs w:val="24"/>
        </w:rPr>
        <w:t xml:space="preserve"> osalise </w:t>
      </w:r>
      <w:r w:rsidRPr="00EE34D3">
        <w:rPr>
          <w:rFonts w:ascii="Times New Roman" w:eastAsia="Times New Roman" w:hAnsi="Times New Roman" w:cs="Times New Roman"/>
          <w:sz w:val="24"/>
          <w:szCs w:val="24"/>
        </w:rPr>
        <w:t xml:space="preserve"> käitamise esimesest päevast.</w:t>
      </w:r>
    </w:p>
    <w:p w14:paraId="2292A0F0" w14:textId="40A6202A" w:rsidR="003F39A2" w:rsidRDefault="003F39A2" w:rsidP="00784155">
      <w:pPr>
        <w:numPr>
          <w:ilvl w:val="0"/>
          <w:numId w:val="16"/>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Taotleja peab esitama dokumentatsiooni finantstagatise kohta (</w:t>
      </w:r>
      <w:r w:rsidRPr="7AFF92FC">
        <w:rPr>
          <w:rFonts w:ascii="Times New Roman" w:eastAsia="Times New Roman" w:hAnsi="Times New Roman" w:cs="Times New Roman"/>
          <w:sz w:val="24"/>
          <w:szCs w:val="24"/>
        </w:rPr>
        <w:t>punkt 6</w:t>
      </w:r>
      <w:r w:rsidRPr="00EE34D3">
        <w:rPr>
          <w:rFonts w:ascii="Times New Roman" w:eastAsia="Times New Roman" w:hAnsi="Times New Roman" w:cs="Times New Roman"/>
          <w:sz w:val="24"/>
          <w:szCs w:val="24"/>
        </w:rPr>
        <w:t xml:space="preserve">), millega tagatakse riikliku </w:t>
      </w:r>
      <w:proofErr w:type="spellStart"/>
      <w:r w:rsidRPr="00EE34D3">
        <w:rPr>
          <w:rFonts w:ascii="Times New Roman" w:eastAsia="Times New Roman" w:hAnsi="Times New Roman" w:cs="Times New Roman"/>
          <w:sz w:val="24"/>
          <w:szCs w:val="24"/>
        </w:rPr>
        <w:t>dekomissioneerimisfondiga</w:t>
      </w:r>
      <w:proofErr w:type="spellEnd"/>
      <w:r w:rsidRPr="00EE34D3">
        <w:rPr>
          <w:rFonts w:ascii="Times New Roman" w:eastAsia="Times New Roman" w:hAnsi="Times New Roman" w:cs="Times New Roman"/>
          <w:sz w:val="24"/>
          <w:szCs w:val="24"/>
        </w:rPr>
        <w:t xml:space="preserve"> seotud finantskohustuste täitmine</w:t>
      </w:r>
      <w:r w:rsidR="004D3033">
        <w:rPr>
          <w:rFonts w:ascii="Times New Roman" w:eastAsia="Times New Roman" w:hAnsi="Times New Roman" w:cs="Times New Roman"/>
          <w:sz w:val="24"/>
          <w:szCs w:val="24"/>
        </w:rPr>
        <w:t xml:space="preserve"> (kirjeldatud IAEA juhendmaterjalis SRS-119</w:t>
      </w:r>
      <w:r w:rsidRPr="00EE34D3">
        <w:rPr>
          <w:rStyle w:val="Allmrkuseviide"/>
          <w:rFonts w:ascii="Times New Roman" w:hAnsi="Times New Roman" w:cs="Times New Roman"/>
          <w:sz w:val="24"/>
          <w:szCs w:val="24"/>
        </w:rPr>
        <w:footnoteReference w:id="46"/>
      </w:r>
      <w:r w:rsidR="004D3033">
        <w:rPr>
          <w:rFonts w:ascii="Times New Roman" w:eastAsia="Times New Roman" w:hAnsi="Times New Roman" w:cs="Times New Roman"/>
          <w:sz w:val="24"/>
          <w:szCs w:val="24"/>
        </w:rPr>
        <w:t>)</w:t>
      </w:r>
      <w:r w:rsidRPr="00EE34D3">
        <w:rPr>
          <w:rFonts w:ascii="Times New Roman" w:eastAsia="Times New Roman" w:hAnsi="Times New Roman" w:cs="Times New Roman"/>
          <w:sz w:val="24"/>
          <w:szCs w:val="24"/>
        </w:rPr>
        <w:t>.</w:t>
      </w:r>
    </w:p>
    <w:p w14:paraId="6E34E1AA" w14:textId="79575BA7" w:rsidR="003F39A2" w:rsidRPr="00670007" w:rsidRDefault="003F39A2" w:rsidP="003F39A2">
      <w:pPr>
        <w:spacing w:after="0" w:line="240" w:lineRule="auto"/>
        <w:ind w:left="360"/>
        <w:jc w:val="both"/>
        <w:rPr>
          <w:rFonts w:ascii="Times New Roman" w:eastAsia="Times New Roman" w:hAnsi="Times New Roman" w:cs="Times New Roman"/>
          <w:sz w:val="24"/>
          <w:szCs w:val="24"/>
        </w:rPr>
      </w:pPr>
    </w:p>
    <w:p w14:paraId="7DC225B9" w14:textId="5B488ECF" w:rsidR="003F39A2" w:rsidRPr="00490294" w:rsidRDefault="00306947" w:rsidP="003F39A2">
      <w:pPr>
        <w:tabs>
          <w:tab w:val="num" w:pos="720"/>
        </w:tabs>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36 l</w:t>
      </w:r>
      <w:r w:rsidR="003F39A2" w:rsidRPr="00490294">
        <w:rPr>
          <w:rFonts w:ascii="Times New Roman" w:eastAsia="Times New Roman" w:hAnsi="Times New Roman" w:cs="Times New Roman"/>
          <w:b/>
          <w:bCs/>
          <w:sz w:val="24"/>
          <w:szCs w:val="24"/>
        </w:rPr>
        <w:t>õi</w:t>
      </w:r>
      <w:r w:rsidR="00502D5A">
        <w:rPr>
          <w:rFonts w:ascii="Times New Roman" w:eastAsia="Times New Roman" w:hAnsi="Times New Roman" w:cs="Times New Roman"/>
          <w:b/>
          <w:bCs/>
          <w:sz w:val="24"/>
          <w:szCs w:val="24"/>
        </w:rPr>
        <w:t>kes</w:t>
      </w:r>
      <w:r w:rsidR="003F39A2" w:rsidRPr="00490294">
        <w:rPr>
          <w:rFonts w:ascii="Times New Roman" w:eastAsia="Times New Roman" w:hAnsi="Times New Roman" w:cs="Times New Roman"/>
          <w:b/>
          <w:bCs/>
          <w:sz w:val="24"/>
          <w:szCs w:val="24"/>
        </w:rPr>
        <w:t xml:space="preserve"> 3</w:t>
      </w:r>
      <w:r w:rsidR="003F39A2" w:rsidRPr="00490294">
        <w:rPr>
          <w:rFonts w:ascii="Times New Roman" w:eastAsia="Times New Roman" w:hAnsi="Times New Roman" w:cs="Times New Roman"/>
          <w:sz w:val="24"/>
          <w:szCs w:val="24"/>
        </w:rPr>
        <w:t xml:space="preserve"> an</w:t>
      </w:r>
      <w:r w:rsidR="00502D5A">
        <w:rPr>
          <w:rFonts w:ascii="Times New Roman" w:eastAsia="Times New Roman" w:hAnsi="Times New Roman" w:cs="Times New Roman"/>
          <w:sz w:val="24"/>
          <w:szCs w:val="24"/>
        </w:rPr>
        <w:t>takse</w:t>
      </w:r>
      <w:r w:rsidR="003F39A2" w:rsidRPr="00490294">
        <w:rPr>
          <w:rFonts w:ascii="Times New Roman" w:eastAsia="Times New Roman" w:hAnsi="Times New Roman" w:cs="Times New Roman"/>
          <w:sz w:val="24"/>
          <w:szCs w:val="24"/>
        </w:rPr>
        <w:t xml:space="preserve"> valdkonna eest vastutavale ministrile volitusnorm kehtestada määrusega kõigi kolme loa (katsetamis-, osalise ja korralise käitamisloa) taotluste täpsustatud andmekoosseisud</w:t>
      </w:r>
      <w:r w:rsidR="00DD1695">
        <w:rPr>
          <w:rFonts w:ascii="Times New Roman" w:eastAsia="Times New Roman" w:hAnsi="Times New Roman" w:cs="Times New Roman"/>
          <w:sz w:val="24"/>
          <w:szCs w:val="24"/>
        </w:rPr>
        <w:t xml:space="preserve"> eraldi</w:t>
      </w:r>
      <w:r w:rsidR="003F39A2" w:rsidRPr="00490294">
        <w:rPr>
          <w:rFonts w:ascii="Times New Roman" w:eastAsia="Times New Roman" w:hAnsi="Times New Roman" w:cs="Times New Roman"/>
          <w:sz w:val="24"/>
          <w:szCs w:val="24"/>
        </w:rPr>
        <w:t>.</w:t>
      </w:r>
      <w:r w:rsidR="00271B82">
        <w:rPr>
          <w:rFonts w:ascii="Times New Roman" w:eastAsia="Times New Roman" w:hAnsi="Times New Roman" w:cs="Times New Roman"/>
          <w:sz w:val="24"/>
          <w:szCs w:val="24"/>
        </w:rPr>
        <w:t xml:space="preserve"> See võimaldab eristada osalise käitamisloa ja korralise käitamisloa taotluste andmekoosseisusid, mis on vajalik õigusselguse huvides.</w:t>
      </w:r>
      <w:r w:rsidR="002F180B">
        <w:rPr>
          <w:rFonts w:ascii="Times New Roman" w:eastAsia="Times New Roman" w:hAnsi="Times New Roman" w:cs="Times New Roman"/>
          <w:sz w:val="24"/>
          <w:szCs w:val="24"/>
        </w:rPr>
        <w:t xml:space="preserve"> Seaduses oleks selline detailne eristamine vastuolus seaduse abstraktsuse põhimõttega.</w:t>
      </w:r>
    </w:p>
    <w:p w14:paraId="34618C7A" w14:textId="210E9D70" w:rsidR="00123E86" w:rsidRPr="00490294" w:rsidRDefault="00123E86" w:rsidP="003F39A2">
      <w:pPr>
        <w:pStyle w:val="Paragrahv"/>
      </w:pPr>
      <w:r w:rsidRPr="006C332C">
        <w:t>Eelnõu §</w:t>
      </w:r>
      <w:r>
        <w:t>-s</w:t>
      </w:r>
      <w:r w:rsidRPr="006C332C">
        <w:t xml:space="preserve"> </w:t>
      </w:r>
      <w:r>
        <w:t xml:space="preserve">37 sätestatakse katsetamisloa ja käitamisloa andmekoosseis. </w:t>
      </w:r>
    </w:p>
    <w:p w14:paraId="322F0F1E" w14:textId="5EE40214" w:rsidR="003F39A2" w:rsidRPr="00490294" w:rsidRDefault="00306947" w:rsidP="003F39A2">
      <w:pPr>
        <w:pStyle w:val="Phitekst"/>
      </w:pPr>
      <w:r w:rsidRPr="00417BF0">
        <w:rPr>
          <w:b/>
          <w:bCs/>
        </w:rPr>
        <w:t>Eelnõu §</w:t>
      </w:r>
      <w:r>
        <w:rPr>
          <w:b/>
          <w:bCs/>
        </w:rPr>
        <w:t xml:space="preserve"> 37 l</w:t>
      </w:r>
      <w:r w:rsidR="003F39A2" w:rsidRPr="00490294">
        <w:rPr>
          <w:b/>
          <w:bCs/>
        </w:rPr>
        <w:t>õi</w:t>
      </w:r>
      <w:r w:rsidR="00167485">
        <w:rPr>
          <w:b/>
          <w:bCs/>
        </w:rPr>
        <w:t>ke</w:t>
      </w:r>
      <w:r w:rsidR="00D17F28">
        <w:rPr>
          <w:b/>
          <w:bCs/>
        </w:rPr>
        <w:t>s</w:t>
      </w:r>
      <w:r w:rsidR="003F39A2" w:rsidRPr="00490294">
        <w:rPr>
          <w:b/>
          <w:bCs/>
        </w:rPr>
        <w:t xml:space="preserve"> 1</w:t>
      </w:r>
      <w:r w:rsidR="003F39A2" w:rsidRPr="00490294">
        <w:t xml:space="preserve"> </w:t>
      </w:r>
      <w:r w:rsidR="00986667">
        <w:t>määratletakse</w:t>
      </w:r>
      <w:r w:rsidR="003F39A2" w:rsidRPr="00490294">
        <w:t xml:space="preserve"> katsetamisloa andmekoosseis, mis keskendub tegevuste ohutule ja kontrollitud läbiviimisele. See ei ole enam taotleja esitatud teave, vaid pädeva asutuse poolt kehtestatud siduvad </w:t>
      </w:r>
      <w:r w:rsidR="005D2A42">
        <w:t>nõuded</w:t>
      </w:r>
      <w:r w:rsidR="003F39A2" w:rsidRPr="00490294">
        <w:t>. Luba fikseerib täpselt lubatud katsetuste ulatuse, liigid ja läbiviimise tingimused (</w:t>
      </w:r>
      <w:r w:rsidR="003F39A2">
        <w:t>punkt 1</w:t>
      </w:r>
      <w:r w:rsidR="003F39A2" w:rsidRPr="00490294">
        <w:t>), tagades, et katsetamine toimub rangelt piiritletud raamis.</w:t>
      </w:r>
    </w:p>
    <w:p w14:paraId="5263B987" w14:textId="36762800" w:rsidR="003F39A2" w:rsidRPr="00490294" w:rsidRDefault="003F39A2" w:rsidP="003F39A2">
      <w:pPr>
        <w:pStyle w:val="Phitekst"/>
      </w:pPr>
      <w:r w:rsidRPr="00490294">
        <w:t xml:space="preserve">Luba seab konkreetsed käitamise ohutusega seotud nõuded nii töötajatele kui ka juhtkonnale </w:t>
      </w:r>
      <w:r w:rsidRPr="7AFF92FC">
        <w:rPr>
          <w:b/>
        </w:rPr>
        <w:t>(</w:t>
      </w:r>
      <w:r>
        <w:t>punkt 2</w:t>
      </w:r>
      <w:r w:rsidRPr="00490294">
        <w:t>), mis maanda</w:t>
      </w:r>
      <w:r w:rsidR="00F33FD9">
        <w:t>b</w:t>
      </w:r>
      <w:r w:rsidRPr="00490294">
        <w:t xml:space="preserve"> inimfaktoriga seotud riske ohutuse tagamisel. Lisaks tehnilistele nõuetele (</w:t>
      </w:r>
      <w:r>
        <w:t>punktid 4 ja 5</w:t>
      </w:r>
      <w:r w:rsidRPr="00490294">
        <w:t>) on luba mehhanismiks, mille kaudu pädev asutus kehtestab dokumenteerimise, aruandluse ja järelevalve korra (</w:t>
      </w:r>
      <w:r>
        <w:t>punktid 3 ja 6</w:t>
      </w:r>
      <w:r w:rsidRPr="00490294">
        <w:t>). Loa lahutamatu osa on pädeva asutuse ohutusjärelevalve kava (</w:t>
      </w:r>
      <w:r>
        <w:t>punkt 6</w:t>
      </w:r>
      <w:r w:rsidRPr="00490294">
        <w:t>), mille alusel pädev asutus kontrolli</w:t>
      </w:r>
      <w:r w:rsidR="00F33FD9">
        <w:t>b</w:t>
      </w:r>
      <w:r w:rsidRPr="00490294">
        <w:t xml:space="preserve"> katsetuste ohutus</w:t>
      </w:r>
      <w:r w:rsidR="00220A94">
        <w:t>t</w:t>
      </w:r>
      <w:r w:rsidRPr="00490294">
        <w:t xml:space="preserve">, sisaldades muuhulgas täiendavaid kontrollpunkte, mille läbimiseks seab pädev asutus tingimused ning vahetud järelevalvevõimalused (pädev asutus </w:t>
      </w:r>
      <w:r w:rsidR="00220A94">
        <w:t>inspekteerib</w:t>
      </w:r>
      <w:r w:rsidRPr="00490294">
        <w:t xml:space="preserve"> testide </w:t>
      </w:r>
      <w:r w:rsidR="00220A94">
        <w:t>jälgimist</w:t>
      </w:r>
      <w:r w:rsidRPr="00490294">
        <w:t xml:space="preserve">). </w:t>
      </w:r>
      <w:r>
        <w:t>Punkt 7</w:t>
      </w:r>
      <w:r w:rsidRPr="00490294">
        <w:t xml:space="preserve"> võimaldab lisada mis tahes muid tingimusi, mida asutus peab konkreetse käitise puhul ohutuse või julgeoleku tagamiseks vajalikuks.</w:t>
      </w:r>
    </w:p>
    <w:p w14:paraId="56D162C2" w14:textId="0181960D" w:rsidR="003F39A2" w:rsidRPr="00490294" w:rsidRDefault="00306947" w:rsidP="003F39A2">
      <w:pPr>
        <w:pStyle w:val="Phitekst"/>
      </w:pPr>
      <w:r w:rsidRPr="00417BF0">
        <w:rPr>
          <w:b/>
          <w:bCs/>
        </w:rPr>
        <w:t>Eelnõu §</w:t>
      </w:r>
      <w:r>
        <w:rPr>
          <w:b/>
          <w:bCs/>
        </w:rPr>
        <w:t xml:space="preserve"> 37 l</w:t>
      </w:r>
      <w:r w:rsidR="003F39A2" w:rsidRPr="00490294">
        <w:rPr>
          <w:b/>
          <w:bCs/>
        </w:rPr>
        <w:t>õi</w:t>
      </w:r>
      <w:r w:rsidR="00E10D83">
        <w:rPr>
          <w:b/>
          <w:bCs/>
        </w:rPr>
        <w:t>ke</w:t>
      </w:r>
      <w:r w:rsidR="00D17F28">
        <w:rPr>
          <w:b/>
          <w:bCs/>
        </w:rPr>
        <w:t>s</w:t>
      </w:r>
      <w:r w:rsidR="003F39A2" w:rsidRPr="00490294">
        <w:rPr>
          <w:b/>
          <w:bCs/>
        </w:rPr>
        <w:t xml:space="preserve"> 2</w:t>
      </w:r>
      <w:r w:rsidR="003F39A2" w:rsidRPr="00490294">
        <w:t xml:space="preserve"> sätesta</w:t>
      </w:r>
      <w:r w:rsidR="00E10D83">
        <w:t>takse</w:t>
      </w:r>
      <w:r w:rsidR="003F39A2" w:rsidRPr="00490294">
        <w:t xml:space="preserve"> käitamisloa andmekoosseis, täiendades lõikes 1 toodud nõudeid sisuga, mille eesmärk on tagada ohutus tuumkütusega katsetamise ja käitamisega seotud tegevuste ulatuses. Loas tuuakse välja üksikasjalikud andmed ja nõuded tuumkütuse käitlemise ning ladustamise kohta, samuti tuumajäätmete käitlemise ja vastava tegevusplaani kohta.</w:t>
      </w:r>
    </w:p>
    <w:p w14:paraId="53327222" w14:textId="24495B60" w:rsidR="002F4285" w:rsidRDefault="003F39A2" w:rsidP="00CC58CB">
      <w:pPr>
        <w:pStyle w:val="Phitekst"/>
      </w:pPr>
      <w:r w:rsidRPr="00490294">
        <w:t xml:space="preserve">Lisaks määratakse käitamisloas kindlaks tuumakäitise käitamistingimused ja </w:t>
      </w:r>
      <w:r w:rsidR="004C6BD2">
        <w:t>-</w:t>
      </w:r>
      <w:r w:rsidRPr="00490294">
        <w:t>piirangud, mis kirjeldavad käitise lubatud töörežiime ja seisundeid, julgeoleku tagamise meetmed ning pädeva asutuse ohutusjärelevalve kava ja aruandluse kord</w:t>
      </w:r>
      <w:r w:rsidR="00557CDF">
        <w:t>a</w:t>
      </w:r>
      <w:r w:rsidRPr="00490294">
        <w:t xml:space="preserve">. Need moodustavad loa lahutamatu osa ja tagavad pideva regulatiivse kontrolli. Käitamisloas esitatakse ka tuumakäitise dekomissioneerimiskava, mis sisaldab katsetamisel saadud täiendavat teavet ning ülevaadet kavandatavatest tegevustest osalise käitamisloa puhul katsetusprogrammi kujul või </w:t>
      </w:r>
      <w:proofErr w:type="spellStart"/>
      <w:r w:rsidRPr="00490294">
        <w:t>elluviidud</w:t>
      </w:r>
      <w:proofErr w:type="spellEnd"/>
      <w:r w:rsidRPr="00490294">
        <w:t xml:space="preserve"> tegevustest korralise käitamisloa </w:t>
      </w:r>
      <w:r w:rsidR="00A02688">
        <w:t>taotlemisel</w:t>
      </w:r>
      <w:r w:rsidRPr="00490294">
        <w:t xml:space="preserve"> katsetusaruand</w:t>
      </w:r>
      <w:r w:rsidR="00A02688">
        <w:t>ena</w:t>
      </w:r>
      <w:r w:rsidRPr="00490294">
        <w:t xml:space="preserve">. Nagu katsetamisloas, võimaldab ka käitamisloa viimane punkt lisada muid tingimusi, mis on vajalikud tuumaohutuse ja </w:t>
      </w:r>
      <w:r w:rsidR="0011222C">
        <w:t>-</w:t>
      </w:r>
      <w:r w:rsidRPr="00490294">
        <w:t>julgeoleku tagamiseks tuumkütusega katsetamisel või korralisel käitamisel.</w:t>
      </w:r>
    </w:p>
    <w:p w14:paraId="2E076AFD" w14:textId="0E122BB9" w:rsidR="00CC58CB" w:rsidRPr="002F1A0B" w:rsidRDefault="4128E94E" w:rsidP="00CC58CB">
      <w:pPr>
        <w:pStyle w:val="Phitekst"/>
      </w:pPr>
      <w:r w:rsidRPr="002F1A0B">
        <w:rPr>
          <w:b/>
        </w:rPr>
        <w:t>Eelnõu § 37 l</w:t>
      </w:r>
      <w:r w:rsidR="214FF378" w:rsidRPr="002F1A0B">
        <w:rPr>
          <w:b/>
        </w:rPr>
        <w:t>õige</w:t>
      </w:r>
      <w:r w:rsidR="00CC58CB" w:rsidRPr="002F1A0B">
        <w:rPr>
          <w:b/>
        </w:rPr>
        <w:t xml:space="preserve"> 3</w:t>
      </w:r>
      <w:r w:rsidR="00CC58CB" w:rsidRPr="002F1A0B">
        <w:t xml:space="preserve"> volitab valdkonna eest vastutavat ministrit kehtestama tuumakäitise käitamisega seotud täpsustatud nõuded. Volitus on vajalik, kuna </w:t>
      </w:r>
      <w:r w:rsidR="00E9348F" w:rsidRPr="002F1A0B">
        <w:t xml:space="preserve">osalise </w:t>
      </w:r>
      <w:r w:rsidR="00C01524" w:rsidRPr="002F1A0B">
        <w:t>ja korralise käitamise etapid</w:t>
      </w:r>
      <w:r w:rsidR="00CC58CB" w:rsidRPr="002F1A0B">
        <w:t xml:space="preserve"> hõlma</w:t>
      </w:r>
      <w:r w:rsidR="00C01524" w:rsidRPr="002F1A0B">
        <w:t>vad</w:t>
      </w:r>
      <w:r w:rsidR="00CC58CB" w:rsidRPr="002F1A0B">
        <w:t xml:space="preserve"> tehniliselt keerukaid ning kiiresti arenevaid ohutus- ja järele</w:t>
      </w:r>
      <w:r w:rsidR="001F1B43" w:rsidRPr="002F1A0B">
        <w:t>valve</w:t>
      </w:r>
      <w:r w:rsidR="00E70C70" w:rsidRPr="002F1A0B">
        <w:t>nõudeid</w:t>
      </w:r>
      <w:r w:rsidR="00CC58CB" w:rsidRPr="002F1A0B">
        <w:t>, mille üksikasjalik reguleerimine seaduse tasandil ei ole põhjendatud. Määruses täpsustatakse:</w:t>
      </w:r>
    </w:p>
    <w:p w14:paraId="6DA03BA2" w14:textId="2D98F632" w:rsidR="00CC58CB" w:rsidRPr="002F1A0B" w:rsidRDefault="00CC58CB" w:rsidP="00784155">
      <w:pPr>
        <w:pStyle w:val="Phitekst"/>
        <w:numPr>
          <w:ilvl w:val="0"/>
          <w:numId w:val="28"/>
        </w:numPr>
      </w:pPr>
      <w:r w:rsidRPr="002F1A0B">
        <w:t>Tuumakäitise käitamise ohutusnõuded töötajatele ja juhtkonnale.</w:t>
      </w:r>
      <w:r w:rsidRPr="002F1A0B">
        <w:br/>
        <w:t xml:space="preserve">Määrus sätestab töötajate ja juhtkonna töökohapõhised ohutusreeglid, töökorralduse põhimõtted, käitamisprotseduurid ning </w:t>
      </w:r>
      <w:r w:rsidR="00BB0744" w:rsidRPr="002F1A0B">
        <w:t>tehnilise ja organisatoorse</w:t>
      </w:r>
      <w:r w:rsidRPr="002F1A0B">
        <w:t xml:space="preserve"> valmisoleku tõendamise tingimused. Ühtlasi täpsustatakse ohutusfunktsioonide täitmiseks vajalikud protseduurid ja tehnilised nõuded, lähtudes IAEA ohutusstandarditest ja Euratom tuumaohutuse direktiiviga ette nähtud käitaja kohustustest.</w:t>
      </w:r>
    </w:p>
    <w:p w14:paraId="371C99E2" w14:textId="77777777" w:rsidR="00CC58CB" w:rsidRPr="002F1A0B" w:rsidRDefault="00CC58CB" w:rsidP="00784155">
      <w:pPr>
        <w:pStyle w:val="Phitekst"/>
        <w:numPr>
          <w:ilvl w:val="0"/>
          <w:numId w:val="28"/>
        </w:numPr>
      </w:pPr>
      <w:r w:rsidRPr="002F1A0B">
        <w:t>Dokumenteerimise, andmete esitamise ja aruandluse nõuded ja kord.</w:t>
      </w:r>
      <w:r w:rsidRPr="002F1A0B">
        <w:br/>
        <w:t>Käitamisetapp eeldab mahukat ja süstemaatilist dokumentatsiooni (nt käitamisprotseduurid, katsetusprogrammid, ohutuse jälgimise andmed, radioloogilise seire tulemused). Määrusega nähakse ette dokumentide sisu, vorminõuded, esitamise tähtajad ja korra, mis võimaldavad pädeval asutusel teostada järjepidevat ohutusjärelevalvet ning hinnata käitaja vastavust käitamisloaga kehtestatud tingimustele.</w:t>
      </w:r>
    </w:p>
    <w:p w14:paraId="33ABD65F" w14:textId="48060747" w:rsidR="00625DAA" w:rsidRPr="002F1A0B" w:rsidRDefault="004E7E9E" w:rsidP="00784155">
      <w:pPr>
        <w:pStyle w:val="Phitekst"/>
        <w:numPr>
          <w:ilvl w:val="0"/>
          <w:numId w:val="28"/>
        </w:numPr>
      </w:pPr>
      <w:r>
        <w:t>I</w:t>
      </w:r>
      <w:r w:rsidR="00625DAA" w:rsidRPr="002F1A0B">
        <w:t>ga käitamisloa liigi – katsetamisloa tuumkütuseta, osalise käitamisloa tuumkütusega ja korralise käitamisloa – jaoks selgelt eristatud ja ammendavad andmekoosseisud.</w:t>
      </w:r>
      <w:r w:rsidR="00186088" w:rsidRPr="002F1A0B">
        <w:t xml:space="preserve"> K</w:t>
      </w:r>
      <w:r w:rsidR="00625DAA" w:rsidRPr="002F1A0B">
        <w:t>äitis</w:t>
      </w:r>
      <w:r w:rsidR="00186088" w:rsidRPr="002F1A0B">
        <w:t>e tegevus</w:t>
      </w:r>
      <w:r w:rsidR="00625DAA" w:rsidRPr="002F1A0B">
        <w:t xml:space="preserve"> käitamislubade süsteemis </w:t>
      </w:r>
      <w:r w:rsidR="002C73B5">
        <w:t>toimub</w:t>
      </w:r>
      <w:r w:rsidR="00186088" w:rsidRPr="002F1A0B">
        <w:t xml:space="preserve"> </w:t>
      </w:r>
      <w:r w:rsidR="00625DAA" w:rsidRPr="002F1A0B">
        <w:t>etapiviisiliselt ning iga etapp eeldab erineva mahuga infot ohutuse</w:t>
      </w:r>
      <w:r w:rsidR="00263B7D" w:rsidRPr="002F1A0B">
        <w:t xml:space="preserve"> ja tehnilise ning organisatoorse</w:t>
      </w:r>
      <w:r w:rsidR="00625DAA" w:rsidRPr="002F1A0B">
        <w:t xml:space="preserve"> valmisoleku kohta. Seaduse tasandil ei ole otstarbekas üksikasjalikult loetleda kõiki nende etappide spetsiifilisi dokumente, mistõttu on vajalik volitus kehtestada need määrusega.</w:t>
      </w:r>
      <w:r w:rsidR="7AD4A907" w:rsidRPr="002F1A0B">
        <w:t xml:space="preserve"> </w:t>
      </w:r>
      <w:r w:rsidR="00625DAA" w:rsidRPr="002F1A0B">
        <w:t>Erinevate andmekoosseisude määramine on vajalik järgmistel põhjustel:</w:t>
      </w:r>
    </w:p>
    <w:p w14:paraId="624BDBB1" w14:textId="77777777" w:rsidR="00625DAA" w:rsidRPr="002F1A0B" w:rsidRDefault="00625DAA" w:rsidP="00784155">
      <w:pPr>
        <w:pStyle w:val="Phitekst"/>
        <w:numPr>
          <w:ilvl w:val="0"/>
          <w:numId w:val="29"/>
        </w:numPr>
        <w:tabs>
          <w:tab w:val="clear" w:pos="720"/>
          <w:tab w:val="num" w:pos="1068"/>
        </w:tabs>
        <w:ind w:left="1068"/>
      </w:pPr>
      <w:r w:rsidRPr="002F1A0B">
        <w:t xml:space="preserve">Õigusselgus ja </w:t>
      </w:r>
      <w:proofErr w:type="spellStart"/>
      <w:r w:rsidRPr="002F1A0B">
        <w:t>prognoositavus</w:t>
      </w:r>
      <w:proofErr w:type="spellEnd"/>
      <w:r w:rsidRPr="002F1A0B">
        <w:t xml:space="preserve"> – käitaja teab täpselt, milliseid dokumente ja tõendeid tuleb igas etapis esitada, vältides tõlgendusvaidlusi loamenetluses.</w:t>
      </w:r>
    </w:p>
    <w:p w14:paraId="133805B2" w14:textId="77777777" w:rsidR="00625DAA" w:rsidRPr="002F1A0B" w:rsidRDefault="00625DAA" w:rsidP="00784155">
      <w:pPr>
        <w:pStyle w:val="Phitekst"/>
        <w:numPr>
          <w:ilvl w:val="0"/>
          <w:numId w:val="29"/>
        </w:numPr>
        <w:tabs>
          <w:tab w:val="clear" w:pos="720"/>
          <w:tab w:val="num" w:pos="1068"/>
        </w:tabs>
        <w:ind w:left="1068"/>
      </w:pPr>
      <w:r w:rsidRPr="002F1A0B">
        <w:t>Ohutuskeskne etapiviisiline loastamine – tuumkütuseta katsetamiselt tuumkütusega katsetamisele üleminek ning seejärel korralisele käitamisele vastavad erinevad ohutusnõuded, mille aluseks olev dokumentatsioon peab olema eristatud ja konkreetne.</w:t>
      </w:r>
    </w:p>
    <w:p w14:paraId="673F42D2" w14:textId="77777777" w:rsidR="00625DAA" w:rsidRPr="002F1A0B" w:rsidRDefault="00625DAA" w:rsidP="00784155">
      <w:pPr>
        <w:pStyle w:val="Phitekst"/>
        <w:numPr>
          <w:ilvl w:val="0"/>
          <w:numId w:val="29"/>
        </w:numPr>
        <w:tabs>
          <w:tab w:val="clear" w:pos="720"/>
          <w:tab w:val="num" w:pos="1068"/>
        </w:tabs>
        <w:ind w:left="1068"/>
      </w:pPr>
      <w:r w:rsidRPr="002F1A0B">
        <w:t>Ühtlustatud ja läbipaistev järelevalve – pädev asutus saab hinnata esitatud andmeid süsteemselt ja võrreldavalt, iga loa liigi spetsiifikat arvestades.</w:t>
      </w:r>
    </w:p>
    <w:p w14:paraId="00F3653C" w14:textId="77777777" w:rsidR="00625DAA" w:rsidRPr="002F1A0B" w:rsidRDefault="00625DAA" w:rsidP="00784155">
      <w:pPr>
        <w:pStyle w:val="Phitekst"/>
        <w:numPr>
          <w:ilvl w:val="0"/>
          <w:numId w:val="29"/>
        </w:numPr>
        <w:tabs>
          <w:tab w:val="clear" w:pos="720"/>
          <w:tab w:val="num" w:pos="1068"/>
        </w:tabs>
        <w:ind w:left="1068"/>
      </w:pPr>
      <w:r w:rsidRPr="002F1A0B">
        <w:t>Võimalus arvestada IAEA ohutusstandardite (sh SSG-26, SSG-28, SSG-62) muutumist – detailsete dokumentide loetelu saab ajakohastada määruse tasandil, säilitades seaduses püsiva raamistiku.</w:t>
      </w:r>
    </w:p>
    <w:p w14:paraId="147F5457" w14:textId="570F9D88" w:rsidR="00625DAA" w:rsidRPr="002F1A0B" w:rsidRDefault="00625DAA" w:rsidP="00784155">
      <w:pPr>
        <w:pStyle w:val="Phitekst"/>
        <w:numPr>
          <w:ilvl w:val="0"/>
          <w:numId w:val="29"/>
        </w:numPr>
        <w:tabs>
          <w:tab w:val="clear" w:pos="720"/>
          <w:tab w:val="num" w:pos="1068"/>
        </w:tabs>
        <w:ind w:left="1068"/>
      </w:pPr>
      <w:r w:rsidRPr="002F1A0B">
        <w:t>Seega sätestatakse määrusega selged ja eraldi andmekoosseisud iga käitamisloa liigi jaoks, et tagada menetluse läbipaistvus, proportsionaalsus ja ohutuse hindamise järjepidevus kogu käitamisl</w:t>
      </w:r>
      <w:r w:rsidR="00617410" w:rsidRPr="002F1A0B">
        <w:t>ubade</w:t>
      </w:r>
      <w:r w:rsidRPr="002F1A0B">
        <w:t xml:space="preserve"> süsteemis.</w:t>
      </w:r>
    </w:p>
    <w:p w14:paraId="047F82C6" w14:textId="13761FA3" w:rsidR="007D721D" w:rsidRPr="007D721D" w:rsidRDefault="007D721D" w:rsidP="007D721D">
      <w:pPr>
        <w:pStyle w:val="Paragrahv"/>
        <w:rPr>
          <w:rFonts w:eastAsia="Times New Roman"/>
          <w:b w:val="0"/>
        </w:rPr>
      </w:pPr>
      <w:r w:rsidRPr="006C332C">
        <w:t>Eelnõu §</w:t>
      </w:r>
      <w:r>
        <w:t>-s</w:t>
      </w:r>
      <w:r w:rsidRPr="006C332C">
        <w:t xml:space="preserve"> </w:t>
      </w:r>
      <w:r>
        <w:t>38</w:t>
      </w:r>
      <w:r w:rsidRPr="007D721D">
        <w:rPr>
          <w:b w:val="0"/>
          <w:bCs w:val="0"/>
        </w:rPr>
        <w:t xml:space="preserve"> </w:t>
      </w:r>
      <w:r w:rsidR="00C57122">
        <w:rPr>
          <w:b w:val="0"/>
        </w:rPr>
        <w:t>reguleeritakse</w:t>
      </w:r>
      <w:r>
        <w:rPr>
          <w:b w:val="0"/>
        </w:rPr>
        <w:t xml:space="preserve"> </w:t>
      </w:r>
      <w:r w:rsidRPr="7AFF92FC">
        <w:rPr>
          <w:rFonts w:eastAsia="Times New Roman"/>
          <w:b w:val="0"/>
        </w:rPr>
        <w:t>käitamisloa kehtivuse peatamist ja kehtetuks tunnistamist.</w:t>
      </w:r>
    </w:p>
    <w:p w14:paraId="60B573B7" w14:textId="654F5C45" w:rsidR="003F39A2" w:rsidRPr="00296802"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38 l</w:t>
      </w:r>
      <w:r w:rsidR="003F39A2" w:rsidRPr="00961A4B">
        <w:rPr>
          <w:rFonts w:ascii="Times New Roman" w:eastAsia="Times New Roman" w:hAnsi="Times New Roman" w:cs="Times New Roman"/>
          <w:b/>
          <w:bCs/>
          <w:sz w:val="24"/>
          <w:szCs w:val="24"/>
        </w:rPr>
        <w:t>õi</w:t>
      </w:r>
      <w:r w:rsidR="00D17F28">
        <w:rPr>
          <w:rFonts w:ascii="Times New Roman" w:eastAsia="Times New Roman" w:hAnsi="Times New Roman" w:cs="Times New Roman"/>
          <w:b/>
          <w:bCs/>
          <w:sz w:val="24"/>
          <w:szCs w:val="24"/>
        </w:rPr>
        <w:t>kes</w:t>
      </w:r>
      <w:r w:rsidR="003F39A2" w:rsidRPr="00961A4B">
        <w:rPr>
          <w:rFonts w:ascii="Times New Roman" w:eastAsia="Times New Roman" w:hAnsi="Times New Roman" w:cs="Times New Roman"/>
          <w:b/>
          <w:bCs/>
          <w:sz w:val="24"/>
          <w:szCs w:val="24"/>
        </w:rPr>
        <w:t xml:space="preserve"> </w:t>
      </w:r>
      <w:r w:rsidR="00C57122">
        <w:rPr>
          <w:rFonts w:ascii="Times New Roman" w:eastAsia="Times New Roman" w:hAnsi="Times New Roman" w:cs="Times New Roman"/>
          <w:b/>
          <w:bCs/>
          <w:sz w:val="24"/>
          <w:szCs w:val="24"/>
        </w:rPr>
        <w:t>1</w:t>
      </w:r>
      <w:r w:rsidR="003F39A2" w:rsidRPr="00961A4B">
        <w:rPr>
          <w:rFonts w:ascii="Times New Roman" w:eastAsia="Times New Roman" w:hAnsi="Times New Roman" w:cs="Times New Roman"/>
          <w:sz w:val="24"/>
          <w:szCs w:val="24"/>
        </w:rPr>
        <w:t xml:space="preserve"> loetleb neli peamist alust, mille ilmnemisel pädev asutus peatab käitamisloa kehtivuse kas täielikult või osaliselt. Peatamine on kiire reageerimise meede, mille eesmärk on vältida või piirata ohutusriske. </w:t>
      </w:r>
    </w:p>
    <w:p w14:paraId="2C2520E1" w14:textId="7B473FBB"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276B12B5" w14:textId="04F626FF" w:rsidR="003F39A2" w:rsidRPr="00296802" w:rsidRDefault="00517224" w:rsidP="003F39A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w:t>
      </w:r>
      <w:r w:rsidR="003F39A2" w:rsidRPr="000D2D45">
        <w:rPr>
          <w:rFonts w:ascii="Times New Roman" w:eastAsia="Times New Roman" w:hAnsi="Times New Roman" w:cs="Times New Roman"/>
          <w:b/>
          <w:bCs/>
          <w:sz w:val="24"/>
          <w:szCs w:val="24"/>
        </w:rPr>
        <w:t>unkt</w:t>
      </w:r>
      <w:r w:rsidR="00CA32F8">
        <w:rPr>
          <w:rFonts w:ascii="Times New Roman" w:eastAsia="Times New Roman" w:hAnsi="Times New Roman" w:cs="Times New Roman"/>
          <w:b/>
          <w:bCs/>
          <w:sz w:val="24"/>
          <w:szCs w:val="24"/>
        </w:rPr>
        <w:t>is</w:t>
      </w:r>
      <w:r w:rsidR="003F39A2" w:rsidRPr="000D2D45">
        <w:rPr>
          <w:rFonts w:ascii="Times New Roman" w:eastAsia="Times New Roman" w:hAnsi="Times New Roman" w:cs="Times New Roman"/>
          <w:b/>
          <w:bCs/>
          <w:sz w:val="24"/>
          <w:szCs w:val="24"/>
        </w:rPr>
        <w:t xml:space="preserve"> 1</w:t>
      </w:r>
      <w:r w:rsidR="003F39A2" w:rsidRPr="00961A4B">
        <w:rPr>
          <w:rFonts w:ascii="Times New Roman" w:eastAsia="Times New Roman" w:hAnsi="Times New Roman" w:cs="Times New Roman"/>
          <w:sz w:val="24"/>
          <w:szCs w:val="24"/>
        </w:rPr>
        <w:t xml:space="preserve"> käsitle</w:t>
      </w:r>
      <w:r w:rsidR="00CA32F8">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tehnilist kõrvalekallet või riket tuumakäitise konstruktsioonides, süsteemides või komponentides, mis võib mõjutada ohutust. See hõlmab ootamatuid või ettenägematuid vigu, mis võivad </w:t>
      </w:r>
      <w:r w:rsidR="003F39A2" w:rsidRPr="00296802">
        <w:rPr>
          <w:rFonts w:ascii="Times New Roman" w:eastAsia="Times New Roman" w:hAnsi="Times New Roman" w:cs="Times New Roman"/>
          <w:sz w:val="24"/>
          <w:szCs w:val="24"/>
        </w:rPr>
        <w:t>oluliselt suurendada avariiolukordade teket</w:t>
      </w:r>
      <w:r w:rsidR="003F39A2" w:rsidRPr="00961A4B">
        <w:rPr>
          <w:rFonts w:ascii="Times New Roman" w:eastAsia="Times New Roman" w:hAnsi="Times New Roman" w:cs="Times New Roman"/>
          <w:sz w:val="24"/>
          <w:szCs w:val="24"/>
        </w:rPr>
        <w:t xml:space="preserve">. </w:t>
      </w:r>
    </w:p>
    <w:p w14:paraId="51B981B8" w14:textId="250E0BAC"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54B2531F" w14:textId="50871BEC" w:rsidR="003F39A2" w:rsidRPr="00296802" w:rsidRDefault="00517224" w:rsidP="003F39A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w:t>
      </w:r>
      <w:r w:rsidR="003F39A2" w:rsidRPr="000D2D45">
        <w:rPr>
          <w:rFonts w:ascii="Times New Roman" w:eastAsia="Times New Roman" w:hAnsi="Times New Roman" w:cs="Times New Roman"/>
          <w:b/>
          <w:bCs/>
          <w:sz w:val="24"/>
          <w:szCs w:val="24"/>
        </w:rPr>
        <w:t>unkt</w:t>
      </w:r>
      <w:r w:rsidR="00CA32F8">
        <w:rPr>
          <w:rFonts w:ascii="Times New Roman" w:eastAsia="Times New Roman" w:hAnsi="Times New Roman" w:cs="Times New Roman"/>
          <w:b/>
          <w:bCs/>
          <w:sz w:val="24"/>
          <w:szCs w:val="24"/>
        </w:rPr>
        <w:t>is</w:t>
      </w:r>
      <w:r w:rsidR="003F39A2" w:rsidRPr="000D2D45">
        <w:rPr>
          <w:rFonts w:ascii="Times New Roman" w:eastAsia="Times New Roman" w:hAnsi="Times New Roman" w:cs="Times New Roman"/>
          <w:b/>
          <w:bCs/>
          <w:sz w:val="24"/>
          <w:szCs w:val="24"/>
        </w:rPr>
        <w:t xml:space="preserve"> 2</w:t>
      </w:r>
      <w:r w:rsidR="003F39A2" w:rsidRPr="00961A4B">
        <w:rPr>
          <w:rFonts w:ascii="Times New Roman" w:eastAsia="Times New Roman" w:hAnsi="Times New Roman" w:cs="Times New Roman"/>
          <w:sz w:val="24"/>
          <w:szCs w:val="24"/>
        </w:rPr>
        <w:t xml:space="preserve"> vii</w:t>
      </w:r>
      <w:r w:rsidR="00CA32F8">
        <w:rPr>
          <w:rFonts w:ascii="Times New Roman" w:eastAsia="Times New Roman" w:hAnsi="Times New Roman" w:cs="Times New Roman"/>
          <w:sz w:val="24"/>
          <w:szCs w:val="24"/>
        </w:rPr>
        <w:t>datakse</w:t>
      </w:r>
      <w:r w:rsidR="003F39A2" w:rsidRPr="00961A4B">
        <w:rPr>
          <w:rFonts w:ascii="Times New Roman" w:eastAsia="Times New Roman" w:hAnsi="Times New Roman" w:cs="Times New Roman"/>
          <w:sz w:val="24"/>
          <w:szCs w:val="24"/>
        </w:rPr>
        <w:t xml:space="preserve"> kõrvalekalletele projekteeritud lahendustest või </w:t>
      </w:r>
      <w:r w:rsidR="003F39A2" w:rsidRPr="00296802">
        <w:rPr>
          <w:rFonts w:ascii="Times New Roman" w:eastAsia="Times New Roman" w:hAnsi="Times New Roman" w:cs="Times New Roman"/>
          <w:sz w:val="24"/>
          <w:szCs w:val="24"/>
        </w:rPr>
        <w:t>ohutusaruande</w:t>
      </w:r>
      <w:r w:rsidR="003F39A2" w:rsidRPr="00961A4B">
        <w:rPr>
          <w:rFonts w:ascii="Times New Roman" w:eastAsia="Times New Roman" w:hAnsi="Times New Roman" w:cs="Times New Roman"/>
          <w:sz w:val="24"/>
          <w:szCs w:val="24"/>
        </w:rPr>
        <w:t xml:space="preserve"> aluseks olnud eeldustest</w:t>
      </w:r>
      <w:r w:rsidR="003F39A2">
        <w:rPr>
          <w:rFonts w:ascii="Times New Roman" w:eastAsia="Times New Roman" w:hAnsi="Times New Roman" w:cs="Times New Roman"/>
          <w:sz w:val="24"/>
          <w:szCs w:val="24"/>
        </w:rPr>
        <w:t>, mis samuti suurendavad avariiolukordade ohtu ning neid lahendamata ei ole võimalik ohutult katsetamisega jätkata</w:t>
      </w:r>
      <w:r w:rsidR="003F39A2" w:rsidRPr="00961A4B">
        <w:rPr>
          <w:rFonts w:ascii="Times New Roman" w:eastAsia="Times New Roman" w:hAnsi="Times New Roman" w:cs="Times New Roman"/>
          <w:sz w:val="24"/>
          <w:szCs w:val="24"/>
        </w:rPr>
        <w:t>. See</w:t>
      </w:r>
      <w:r w:rsidR="003F39A2">
        <w:rPr>
          <w:rFonts w:ascii="Times New Roman" w:eastAsia="Times New Roman" w:hAnsi="Times New Roman" w:cs="Times New Roman"/>
          <w:sz w:val="24"/>
          <w:szCs w:val="24"/>
        </w:rPr>
        <w:t xml:space="preserve"> punkt</w:t>
      </w:r>
      <w:r w:rsidR="003F39A2" w:rsidRPr="00961A4B">
        <w:rPr>
          <w:rFonts w:ascii="Times New Roman" w:eastAsia="Times New Roman" w:hAnsi="Times New Roman" w:cs="Times New Roman"/>
          <w:sz w:val="24"/>
          <w:szCs w:val="24"/>
        </w:rPr>
        <w:t xml:space="preserve"> tagab, et käitis töötab vastavalt heakskiidetud </w:t>
      </w:r>
      <w:r w:rsidR="003F39A2" w:rsidRPr="00296802">
        <w:rPr>
          <w:rFonts w:ascii="Times New Roman" w:eastAsia="Times New Roman" w:hAnsi="Times New Roman" w:cs="Times New Roman"/>
          <w:sz w:val="24"/>
          <w:szCs w:val="24"/>
        </w:rPr>
        <w:t>ohutusaruandele</w:t>
      </w:r>
      <w:r w:rsidR="003F39A2">
        <w:rPr>
          <w:rFonts w:ascii="Times New Roman" w:eastAsia="Times New Roman" w:hAnsi="Times New Roman" w:cs="Times New Roman"/>
          <w:sz w:val="24"/>
          <w:szCs w:val="24"/>
        </w:rPr>
        <w:t xml:space="preserve"> ja oleks vastavuses aruandes esitatud ohutusanalüüsidega</w:t>
      </w:r>
      <w:r w:rsidR="003F39A2" w:rsidRPr="00961A4B">
        <w:rPr>
          <w:rFonts w:ascii="Times New Roman" w:eastAsia="Times New Roman" w:hAnsi="Times New Roman" w:cs="Times New Roman"/>
          <w:sz w:val="24"/>
          <w:szCs w:val="24"/>
        </w:rPr>
        <w:t xml:space="preserve">. </w:t>
      </w:r>
    </w:p>
    <w:p w14:paraId="582BBFF3" w14:textId="50C9EE7F"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5605DD91" w14:textId="729BD0EC" w:rsidR="003F39A2" w:rsidRDefault="004E5BA6" w:rsidP="003F39A2">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P</w:t>
      </w:r>
      <w:r w:rsidR="006431D0" w:rsidRPr="006431D0">
        <w:rPr>
          <w:rFonts w:ascii="Times New Roman" w:hAnsi="Times New Roman" w:cs="Times New Roman"/>
          <w:b/>
          <w:bCs/>
          <w:sz w:val="24"/>
          <w:szCs w:val="24"/>
        </w:rPr>
        <w:t xml:space="preserve">unktis 3 </w:t>
      </w:r>
      <w:r w:rsidR="006431D0" w:rsidRPr="006431D0">
        <w:rPr>
          <w:rFonts w:ascii="Times New Roman" w:hAnsi="Times New Roman" w:cs="Times New Roman"/>
          <w:sz w:val="24"/>
          <w:szCs w:val="24"/>
        </w:rPr>
        <w:t xml:space="preserve">on sätestatud, et puudused </w:t>
      </w:r>
      <w:r w:rsidR="005033D8">
        <w:rPr>
          <w:rFonts w:ascii="Times New Roman" w:hAnsi="Times New Roman" w:cs="Times New Roman"/>
          <w:sz w:val="24"/>
          <w:szCs w:val="24"/>
        </w:rPr>
        <w:t>loa omaja</w:t>
      </w:r>
      <w:r w:rsidR="006431D0" w:rsidRPr="006431D0">
        <w:rPr>
          <w:rFonts w:ascii="Times New Roman" w:hAnsi="Times New Roman" w:cs="Times New Roman"/>
          <w:sz w:val="24"/>
          <w:szCs w:val="24"/>
        </w:rPr>
        <w:t xml:space="preserve"> rakendatavates meetmetes hädaolukorra lahendamise, julgeoleku, kiirguskaitse või tuumamaterjali füüsilise kaitse valdkonnas </w:t>
      </w:r>
      <w:r w:rsidR="00D76CEB">
        <w:rPr>
          <w:rFonts w:ascii="Times New Roman" w:hAnsi="Times New Roman" w:cs="Times New Roman"/>
          <w:sz w:val="24"/>
          <w:szCs w:val="24"/>
        </w:rPr>
        <w:t>on</w:t>
      </w:r>
      <w:r w:rsidR="006431D0" w:rsidRPr="006431D0">
        <w:rPr>
          <w:rFonts w:ascii="Times New Roman" w:hAnsi="Times New Roman" w:cs="Times New Roman"/>
          <w:sz w:val="24"/>
          <w:szCs w:val="24"/>
        </w:rPr>
        <w:t xml:space="preserve"> ohuallika</w:t>
      </w:r>
      <w:r w:rsidR="00D76CEB">
        <w:rPr>
          <w:rFonts w:ascii="Times New Roman" w:hAnsi="Times New Roman" w:cs="Times New Roman"/>
          <w:sz w:val="24"/>
          <w:szCs w:val="24"/>
        </w:rPr>
        <w:t>d</w:t>
      </w:r>
      <w:r w:rsidR="006431D0" w:rsidRPr="006431D0">
        <w:rPr>
          <w:rFonts w:ascii="Times New Roman" w:hAnsi="Times New Roman" w:cs="Times New Roman"/>
          <w:sz w:val="24"/>
          <w:szCs w:val="24"/>
        </w:rPr>
        <w:t xml:space="preserve"> ja nõuavad kiiret sekkumist.</w:t>
      </w:r>
    </w:p>
    <w:p w14:paraId="5271E7B0" w14:textId="77777777" w:rsidR="006431D0" w:rsidRPr="00296802" w:rsidRDefault="006431D0" w:rsidP="003F39A2">
      <w:pPr>
        <w:spacing w:after="0" w:line="240" w:lineRule="auto"/>
        <w:contextualSpacing/>
        <w:jc w:val="both"/>
        <w:rPr>
          <w:rFonts w:ascii="Times New Roman" w:eastAsia="Times New Roman" w:hAnsi="Times New Roman" w:cs="Times New Roman"/>
          <w:sz w:val="24"/>
          <w:szCs w:val="24"/>
        </w:rPr>
      </w:pPr>
    </w:p>
    <w:p w14:paraId="5ACD9E3A" w14:textId="34A1877E" w:rsidR="003F39A2" w:rsidRDefault="004107A7" w:rsidP="003F39A2">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P</w:t>
      </w:r>
      <w:r w:rsidR="00D1639D" w:rsidRPr="00D1639D">
        <w:rPr>
          <w:rFonts w:ascii="Times New Roman" w:hAnsi="Times New Roman" w:cs="Times New Roman"/>
          <w:b/>
          <w:bCs/>
          <w:sz w:val="24"/>
          <w:szCs w:val="24"/>
        </w:rPr>
        <w:t xml:space="preserve">unktis 4 </w:t>
      </w:r>
      <w:r w:rsidR="00D1639D" w:rsidRPr="00D1639D">
        <w:rPr>
          <w:rFonts w:ascii="Times New Roman" w:hAnsi="Times New Roman" w:cs="Times New Roman"/>
          <w:sz w:val="24"/>
          <w:szCs w:val="24"/>
        </w:rPr>
        <w:t xml:space="preserve">on sätestatud </w:t>
      </w:r>
      <w:r>
        <w:rPr>
          <w:rFonts w:ascii="Times New Roman" w:hAnsi="Times New Roman" w:cs="Times New Roman"/>
          <w:sz w:val="24"/>
          <w:szCs w:val="24"/>
        </w:rPr>
        <w:t>loa omaja</w:t>
      </w:r>
      <w:r w:rsidR="00D1639D" w:rsidRPr="00D1639D">
        <w:rPr>
          <w:rFonts w:ascii="Times New Roman" w:hAnsi="Times New Roman" w:cs="Times New Roman"/>
          <w:sz w:val="24"/>
          <w:szCs w:val="24"/>
        </w:rPr>
        <w:t xml:space="preserve"> sisemise juhtimis</w:t>
      </w:r>
      <w:r>
        <w:rPr>
          <w:rFonts w:ascii="Times New Roman" w:hAnsi="Times New Roman" w:cs="Times New Roman"/>
          <w:sz w:val="24"/>
          <w:szCs w:val="24"/>
        </w:rPr>
        <w:t>süsteemi või juhtimis</w:t>
      </w:r>
      <w:r w:rsidR="00D1639D" w:rsidRPr="00D1639D">
        <w:rPr>
          <w:rFonts w:ascii="Times New Roman" w:hAnsi="Times New Roman" w:cs="Times New Roman"/>
          <w:sz w:val="24"/>
          <w:szCs w:val="24"/>
        </w:rPr>
        <w:t>korralduse nõuetele mittevastavus, mis ei võimalda tagada ohutut käitamist. Sellega rõhutatakse organisatsioonilise ohutuskultuuri tähtsust.</w:t>
      </w:r>
    </w:p>
    <w:p w14:paraId="42F6C650" w14:textId="77777777" w:rsidR="00D1639D" w:rsidRPr="00961A4B" w:rsidRDefault="00D1639D" w:rsidP="003F39A2">
      <w:pPr>
        <w:spacing w:after="0" w:line="240" w:lineRule="auto"/>
        <w:contextualSpacing/>
        <w:jc w:val="both"/>
        <w:rPr>
          <w:rFonts w:ascii="Times New Roman" w:eastAsia="Times New Roman" w:hAnsi="Times New Roman" w:cs="Times New Roman"/>
          <w:sz w:val="24"/>
          <w:szCs w:val="24"/>
        </w:rPr>
      </w:pPr>
    </w:p>
    <w:p w14:paraId="1D3BFDCD" w14:textId="45C61347" w:rsidR="003F39A2" w:rsidRPr="00296802"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38 l</w:t>
      </w:r>
      <w:r w:rsidR="003F39A2" w:rsidRPr="00961A4B">
        <w:rPr>
          <w:rFonts w:ascii="Times New Roman" w:eastAsia="Times New Roman" w:hAnsi="Times New Roman" w:cs="Times New Roman"/>
          <w:b/>
          <w:bCs/>
          <w:sz w:val="24"/>
          <w:szCs w:val="24"/>
        </w:rPr>
        <w:t>õi</w:t>
      </w:r>
      <w:r w:rsidR="00D1639D">
        <w:rPr>
          <w:rFonts w:ascii="Times New Roman" w:eastAsia="Times New Roman" w:hAnsi="Times New Roman" w:cs="Times New Roman"/>
          <w:b/>
          <w:bCs/>
          <w:sz w:val="24"/>
          <w:szCs w:val="24"/>
        </w:rPr>
        <w:t>kes</w:t>
      </w:r>
      <w:r w:rsidR="003F39A2" w:rsidRPr="00961A4B">
        <w:rPr>
          <w:rFonts w:ascii="Times New Roman" w:eastAsia="Times New Roman" w:hAnsi="Times New Roman" w:cs="Times New Roman"/>
          <w:b/>
          <w:bCs/>
          <w:sz w:val="24"/>
          <w:szCs w:val="24"/>
        </w:rPr>
        <w:t xml:space="preserve"> </w:t>
      </w:r>
      <w:r w:rsidR="004107A7">
        <w:rPr>
          <w:rFonts w:ascii="Times New Roman" w:eastAsia="Times New Roman" w:hAnsi="Times New Roman" w:cs="Times New Roman"/>
          <w:b/>
          <w:bCs/>
          <w:sz w:val="24"/>
          <w:szCs w:val="24"/>
        </w:rPr>
        <w:t>2</w:t>
      </w:r>
      <w:r w:rsidR="003F39A2" w:rsidRPr="00961A4B">
        <w:rPr>
          <w:rFonts w:ascii="Times New Roman" w:eastAsia="Times New Roman" w:hAnsi="Times New Roman" w:cs="Times New Roman"/>
          <w:sz w:val="24"/>
          <w:szCs w:val="24"/>
        </w:rPr>
        <w:t xml:space="preserve"> sätesta</w:t>
      </w:r>
      <w:r w:rsidR="00D1639D">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loa omaja kohustus käitamisloa peatamise ajal. </w:t>
      </w:r>
      <w:r w:rsidR="00643BE3">
        <w:rPr>
          <w:rFonts w:ascii="Times New Roman" w:eastAsia="Times New Roman" w:hAnsi="Times New Roman" w:cs="Times New Roman"/>
          <w:sz w:val="24"/>
          <w:szCs w:val="24"/>
        </w:rPr>
        <w:t>Loa omaja</w:t>
      </w:r>
      <w:r w:rsidR="003F39A2" w:rsidRPr="00961A4B">
        <w:rPr>
          <w:rFonts w:ascii="Times New Roman" w:eastAsia="Times New Roman" w:hAnsi="Times New Roman" w:cs="Times New Roman"/>
          <w:sz w:val="24"/>
          <w:szCs w:val="24"/>
        </w:rPr>
        <w:t xml:space="preserve"> on kohustatud viivitamata rakendama meetmeid, et taastada tuumakäitise ohutus ja julgeolek, kõrvaldades peatamise aluseks olnud puudused ja viies käitise nõuetele vastavasse seisundisse. </w:t>
      </w:r>
    </w:p>
    <w:p w14:paraId="21845613" w14:textId="30F32A3C" w:rsidR="003F39A2" w:rsidRPr="00961A4B" w:rsidRDefault="003F39A2" w:rsidP="003F39A2">
      <w:pPr>
        <w:spacing w:after="0" w:line="240" w:lineRule="auto"/>
        <w:contextualSpacing/>
        <w:jc w:val="both"/>
        <w:rPr>
          <w:rFonts w:ascii="Times New Roman" w:eastAsia="Times New Roman" w:hAnsi="Times New Roman" w:cs="Times New Roman"/>
          <w:sz w:val="24"/>
          <w:szCs w:val="24"/>
        </w:rPr>
      </w:pPr>
    </w:p>
    <w:p w14:paraId="6CE6DE02" w14:textId="4D328780" w:rsidR="003F39A2" w:rsidRPr="00DE5E21"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38 l</w:t>
      </w:r>
      <w:r w:rsidR="003F39A2" w:rsidRPr="00961A4B">
        <w:rPr>
          <w:rFonts w:ascii="Times New Roman" w:eastAsia="Times New Roman" w:hAnsi="Times New Roman" w:cs="Times New Roman"/>
          <w:b/>
          <w:bCs/>
          <w:sz w:val="24"/>
          <w:szCs w:val="24"/>
        </w:rPr>
        <w:t>õi</w:t>
      </w:r>
      <w:r w:rsidR="00D1639D">
        <w:rPr>
          <w:rFonts w:ascii="Times New Roman" w:eastAsia="Times New Roman" w:hAnsi="Times New Roman" w:cs="Times New Roman"/>
          <w:b/>
          <w:bCs/>
          <w:sz w:val="24"/>
          <w:szCs w:val="24"/>
        </w:rPr>
        <w:t>kes</w:t>
      </w:r>
      <w:r w:rsidR="003F39A2" w:rsidRPr="00961A4B">
        <w:rPr>
          <w:rFonts w:ascii="Times New Roman" w:eastAsia="Times New Roman" w:hAnsi="Times New Roman" w:cs="Times New Roman"/>
          <w:b/>
          <w:bCs/>
          <w:sz w:val="24"/>
          <w:szCs w:val="24"/>
        </w:rPr>
        <w:t xml:space="preserve"> </w:t>
      </w:r>
      <w:r w:rsidR="004032C4">
        <w:rPr>
          <w:rFonts w:ascii="Times New Roman" w:eastAsia="Times New Roman" w:hAnsi="Times New Roman" w:cs="Times New Roman"/>
          <w:b/>
          <w:bCs/>
          <w:sz w:val="24"/>
          <w:szCs w:val="24"/>
        </w:rPr>
        <w:t>3</w:t>
      </w:r>
      <w:r w:rsidR="003F39A2" w:rsidRPr="00961A4B">
        <w:rPr>
          <w:rFonts w:ascii="Times New Roman" w:eastAsia="Times New Roman" w:hAnsi="Times New Roman" w:cs="Times New Roman"/>
          <w:sz w:val="24"/>
          <w:szCs w:val="24"/>
        </w:rPr>
        <w:t xml:space="preserve"> sätesta</w:t>
      </w:r>
      <w:r w:rsidR="00D1639D">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käitamisloa kehtetuks tunnistamise tingimuse</w:t>
      </w:r>
      <w:r w:rsidR="00D1639D">
        <w:rPr>
          <w:rFonts w:ascii="Times New Roman" w:eastAsia="Times New Roman" w:hAnsi="Times New Roman" w:cs="Times New Roman"/>
          <w:sz w:val="24"/>
          <w:szCs w:val="24"/>
        </w:rPr>
        <w:t>d</w:t>
      </w:r>
      <w:r w:rsidR="003F39A2" w:rsidRPr="00961A4B">
        <w:rPr>
          <w:rFonts w:ascii="Times New Roman" w:eastAsia="Times New Roman" w:hAnsi="Times New Roman" w:cs="Times New Roman"/>
          <w:sz w:val="24"/>
          <w:szCs w:val="24"/>
        </w:rPr>
        <w:t xml:space="preserve">. Kui peatamise aluseks olnud rikkumist või ohtu ei kõrvaldata pädeva asutuse poolt antud tähtajaks, tunnistatakse käitamisluba kehtetuks. </w:t>
      </w:r>
      <w:r w:rsidR="003F39A2">
        <w:rPr>
          <w:rFonts w:ascii="Times New Roman" w:eastAsia="Times New Roman" w:hAnsi="Times New Roman" w:cs="Times New Roman"/>
          <w:sz w:val="24"/>
          <w:szCs w:val="24"/>
        </w:rPr>
        <w:t>M</w:t>
      </w:r>
      <w:r w:rsidR="003F39A2" w:rsidRPr="00961A4B">
        <w:rPr>
          <w:rFonts w:ascii="Times New Roman" w:eastAsia="Times New Roman" w:hAnsi="Times New Roman" w:cs="Times New Roman"/>
          <w:sz w:val="24"/>
          <w:szCs w:val="24"/>
        </w:rPr>
        <w:t>eede</w:t>
      </w:r>
      <w:r w:rsidR="003F39A2">
        <w:rPr>
          <w:rFonts w:ascii="Times New Roman" w:eastAsia="Times New Roman" w:hAnsi="Times New Roman" w:cs="Times New Roman"/>
          <w:sz w:val="24"/>
          <w:szCs w:val="24"/>
        </w:rPr>
        <w:t xml:space="preserve"> </w:t>
      </w:r>
      <w:r w:rsidR="003F39A2" w:rsidRPr="00961A4B">
        <w:rPr>
          <w:rFonts w:ascii="Times New Roman" w:eastAsia="Times New Roman" w:hAnsi="Times New Roman" w:cs="Times New Roman"/>
          <w:sz w:val="24"/>
          <w:szCs w:val="24"/>
        </w:rPr>
        <w:t xml:space="preserve">rakendub olukorras, kus </w:t>
      </w:r>
      <w:r w:rsidR="003F39A2">
        <w:rPr>
          <w:rFonts w:ascii="Times New Roman" w:eastAsia="Times New Roman" w:hAnsi="Times New Roman" w:cs="Times New Roman"/>
          <w:sz w:val="24"/>
          <w:szCs w:val="24"/>
        </w:rPr>
        <w:t>loa omaja</w:t>
      </w:r>
      <w:r w:rsidR="003F39A2" w:rsidRPr="00961A4B">
        <w:rPr>
          <w:rFonts w:ascii="Times New Roman" w:eastAsia="Times New Roman" w:hAnsi="Times New Roman" w:cs="Times New Roman"/>
          <w:sz w:val="24"/>
          <w:szCs w:val="24"/>
        </w:rPr>
        <w:t xml:space="preserve"> ei ole suutnud teatud aja jooksul ohutusnõudeid taastada.</w:t>
      </w:r>
    </w:p>
    <w:p w14:paraId="79A0684C" w14:textId="0B108E34" w:rsidR="00C603A5" w:rsidRDefault="006C332C" w:rsidP="00CB7A99">
      <w:pPr>
        <w:pStyle w:val="Paragrahv"/>
      </w:pPr>
      <w:r w:rsidRPr="006C332C">
        <w:t>Eelnõu §</w:t>
      </w:r>
      <w:r>
        <w:t>-s</w:t>
      </w:r>
      <w:r w:rsidRPr="006C332C">
        <w:t xml:space="preserve"> </w:t>
      </w:r>
      <w:r>
        <w:t>39</w:t>
      </w:r>
      <w:r w:rsidRPr="006C332C">
        <w:t xml:space="preserve"> </w:t>
      </w:r>
      <w:r w:rsidRPr="006C332C">
        <w:rPr>
          <w:b w:val="0"/>
        </w:rPr>
        <w:t>käsitle</w:t>
      </w:r>
      <w:r>
        <w:rPr>
          <w:b w:val="0"/>
        </w:rPr>
        <w:t>takse</w:t>
      </w:r>
      <w:r w:rsidRPr="006C332C">
        <w:rPr>
          <w:b w:val="0"/>
        </w:rPr>
        <w:t xml:space="preserve"> tuumkütuse esmakordset transporti tuumakäitisesse ning selle kooskõlastamise kohustust.</w:t>
      </w:r>
      <w:r w:rsidR="00CB7A99">
        <w:t xml:space="preserve"> </w:t>
      </w:r>
      <w:r w:rsidRPr="00CB7A99">
        <w:rPr>
          <w:b w:val="0"/>
          <w:bCs w:val="0"/>
        </w:rPr>
        <w:t xml:space="preserve">Tuumkütuse esmane transport </w:t>
      </w:r>
      <w:r w:rsidRPr="009C7025">
        <w:rPr>
          <w:b w:val="0"/>
          <w:bCs w:val="0"/>
        </w:rPr>
        <w:t xml:space="preserve">on katsetusprogrammis oluline etapp ja selleks tuleb pädevalt asutuselt saada eelnev kooskõlastus. </w:t>
      </w:r>
      <w:r w:rsidR="003649AD">
        <w:rPr>
          <w:b w:val="0"/>
          <w:bCs w:val="0"/>
        </w:rPr>
        <w:t>Tulevane k</w:t>
      </w:r>
      <w:r w:rsidRPr="009C7025">
        <w:rPr>
          <w:b w:val="0"/>
          <w:bCs w:val="0"/>
        </w:rPr>
        <w:t xml:space="preserve">äitaja peab </w:t>
      </w:r>
      <w:r w:rsidR="004457AA">
        <w:rPr>
          <w:b w:val="0"/>
          <w:bCs w:val="0"/>
        </w:rPr>
        <w:t>reaalselt</w:t>
      </w:r>
      <w:r w:rsidR="004457AA" w:rsidRPr="009C7025">
        <w:rPr>
          <w:b w:val="0"/>
          <w:bCs w:val="0"/>
        </w:rPr>
        <w:t xml:space="preserve"> </w:t>
      </w:r>
      <w:r w:rsidRPr="009C7025">
        <w:rPr>
          <w:b w:val="0"/>
          <w:bCs w:val="0"/>
        </w:rPr>
        <w:t>tõendama, et kütuse käitlemise, ladustamise ja kaitse korraldus vastab ohutus</w:t>
      </w:r>
      <w:r w:rsidR="003649AD">
        <w:rPr>
          <w:b w:val="0"/>
          <w:bCs w:val="0"/>
        </w:rPr>
        <w:t>-</w:t>
      </w:r>
      <w:r w:rsidRPr="009C7025">
        <w:rPr>
          <w:b w:val="0"/>
          <w:bCs w:val="0"/>
        </w:rPr>
        <w:t xml:space="preserve"> ja julgeolekunõuetele ning </w:t>
      </w:r>
      <w:r w:rsidR="003649AD">
        <w:rPr>
          <w:b w:val="0"/>
          <w:bCs w:val="0"/>
        </w:rPr>
        <w:t>on</w:t>
      </w:r>
      <w:r w:rsidRPr="009C7025">
        <w:rPr>
          <w:b w:val="0"/>
          <w:bCs w:val="0"/>
        </w:rPr>
        <w:t xml:space="preserve"> olemas kõik nõutavad load, lepingud ja kokkulepped tuu</w:t>
      </w:r>
      <w:r w:rsidR="004457AA">
        <w:rPr>
          <w:b w:val="0"/>
          <w:bCs w:val="0"/>
        </w:rPr>
        <w:t>mkütuse ohutuks</w:t>
      </w:r>
      <w:r w:rsidRPr="009C7025">
        <w:rPr>
          <w:b w:val="0"/>
          <w:bCs w:val="0"/>
        </w:rPr>
        <w:t xml:space="preserve"> transpordiks</w:t>
      </w:r>
      <w:r w:rsidR="00FA30D2">
        <w:rPr>
          <w:b w:val="0"/>
          <w:bCs w:val="0"/>
        </w:rPr>
        <w:t xml:space="preserve"> (kirjeldatud IAEA juhendmaterjalis SRS-119</w:t>
      </w:r>
      <w:r w:rsidRPr="009C7025">
        <w:rPr>
          <w:rStyle w:val="Allmrkuseviide"/>
          <w:b w:val="0"/>
          <w:bCs w:val="0"/>
        </w:rPr>
        <w:footnoteReference w:id="47"/>
      </w:r>
      <w:r w:rsidR="00FA30D2">
        <w:rPr>
          <w:b w:val="0"/>
          <w:bCs w:val="0"/>
        </w:rPr>
        <w:t>)</w:t>
      </w:r>
      <w:r w:rsidR="003F39A2" w:rsidRPr="009C7025">
        <w:rPr>
          <w:b w:val="0"/>
          <w:bCs w:val="0"/>
        </w:rPr>
        <w:t>.</w:t>
      </w:r>
      <w:r w:rsidR="004457AA">
        <w:rPr>
          <w:b w:val="0"/>
          <w:bCs w:val="0"/>
        </w:rPr>
        <w:t xml:space="preserve"> </w:t>
      </w:r>
      <w:r w:rsidR="004457AA" w:rsidRPr="32221086">
        <w:rPr>
          <w:b w:val="0"/>
        </w:rPr>
        <w:t>Vajadusel kontrollib pädev asutus nõuetele vastavust kohapeal.</w:t>
      </w:r>
    </w:p>
    <w:p w14:paraId="5ACFAC54" w14:textId="6EDD7B26" w:rsidR="00C603A5" w:rsidRDefault="00CF2869" w:rsidP="00C603A5">
      <w:pPr>
        <w:jc w:val="both"/>
        <w:rPr>
          <w:rFonts w:ascii="Times New Roman" w:hAnsi="Times New Roman" w:cs="Times New Roman"/>
          <w:sz w:val="24"/>
          <w:szCs w:val="24"/>
        </w:rPr>
      </w:pPr>
      <w:r>
        <w:rPr>
          <w:rFonts w:ascii="Times New Roman" w:hAnsi="Times New Roman" w:cs="Times New Roman"/>
          <w:sz w:val="24"/>
          <w:szCs w:val="24"/>
        </w:rPr>
        <w:t>T</w:t>
      </w:r>
      <w:r w:rsidR="00A56C71">
        <w:rPr>
          <w:rFonts w:ascii="Times New Roman" w:hAnsi="Times New Roman" w:cs="Times New Roman"/>
          <w:sz w:val="24"/>
          <w:szCs w:val="24"/>
        </w:rPr>
        <w:t>uumkü</w:t>
      </w:r>
      <w:r w:rsidR="00FB3E41">
        <w:rPr>
          <w:rFonts w:ascii="Times New Roman" w:hAnsi="Times New Roman" w:cs="Times New Roman"/>
          <w:sz w:val="24"/>
          <w:szCs w:val="24"/>
        </w:rPr>
        <w:t>tuse</w:t>
      </w:r>
      <w:r>
        <w:rPr>
          <w:rFonts w:ascii="Times New Roman" w:hAnsi="Times New Roman" w:cs="Times New Roman"/>
          <w:sz w:val="24"/>
          <w:szCs w:val="24"/>
        </w:rPr>
        <w:t xml:space="preserve"> esmase</w:t>
      </w:r>
      <w:r w:rsidR="00FB3E41">
        <w:rPr>
          <w:rFonts w:ascii="Times New Roman" w:hAnsi="Times New Roman" w:cs="Times New Roman"/>
          <w:sz w:val="24"/>
          <w:szCs w:val="24"/>
        </w:rPr>
        <w:t xml:space="preserve"> transpordi </w:t>
      </w:r>
      <w:r>
        <w:rPr>
          <w:rFonts w:ascii="Times New Roman" w:hAnsi="Times New Roman" w:cs="Times New Roman"/>
          <w:sz w:val="24"/>
          <w:szCs w:val="24"/>
        </w:rPr>
        <w:t xml:space="preserve">peab </w:t>
      </w:r>
      <w:r w:rsidR="00C603A5" w:rsidRPr="00C603A5">
        <w:rPr>
          <w:rFonts w:ascii="Times New Roman" w:hAnsi="Times New Roman" w:cs="Times New Roman"/>
          <w:sz w:val="24"/>
          <w:szCs w:val="24"/>
        </w:rPr>
        <w:t>katsetamis</w:t>
      </w:r>
      <w:r>
        <w:rPr>
          <w:rFonts w:ascii="Times New Roman" w:hAnsi="Times New Roman" w:cs="Times New Roman"/>
          <w:sz w:val="24"/>
          <w:szCs w:val="24"/>
        </w:rPr>
        <w:t>-</w:t>
      </w:r>
      <w:r w:rsidR="00C603A5" w:rsidRPr="00C603A5">
        <w:rPr>
          <w:rFonts w:ascii="Times New Roman" w:hAnsi="Times New Roman" w:cs="Times New Roman"/>
          <w:sz w:val="24"/>
          <w:szCs w:val="24"/>
        </w:rPr>
        <w:t xml:space="preserve"> või käitamisloa omaja</w:t>
      </w:r>
      <w:r>
        <w:rPr>
          <w:rFonts w:ascii="Times New Roman" w:hAnsi="Times New Roman" w:cs="Times New Roman"/>
          <w:sz w:val="24"/>
          <w:szCs w:val="24"/>
        </w:rPr>
        <w:t xml:space="preserve"> kooskõlastama</w:t>
      </w:r>
      <w:r w:rsidR="00C603A5" w:rsidRPr="00C603A5">
        <w:rPr>
          <w:rFonts w:ascii="Times New Roman" w:hAnsi="Times New Roman" w:cs="Times New Roman"/>
          <w:sz w:val="24"/>
          <w:szCs w:val="24"/>
        </w:rPr>
        <w:t xml:space="preserve"> pädeva asutusega vastavalt § 29 lõigetes 1, 4 ja 5 ning lõike 8 alusel sätestatud korrale</w:t>
      </w:r>
      <w:r w:rsidR="005438B3">
        <w:rPr>
          <w:rFonts w:ascii="Times New Roman" w:hAnsi="Times New Roman" w:cs="Times New Roman"/>
          <w:sz w:val="24"/>
          <w:szCs w:val="24"/>
        </w:rPr>
        <w:t>.</w:t>
      </w:r>
    </w:p>
    <w:p w14:paraId="7ED80CB1" w14:textId="6A42AD62" w:rsidR="003F39A2" w:rsidRPr="009D4E91" w:rsidRDefault="008C3BF0" w:rsidP="003F39A2">
      <w:pPr>
        <w:pStyle w:val="Paragrahv"/>
      </w:pPr>
      <w:r w:rsidRPr="009D4E91">
        <w:t xml:space="preserve">Eelnõu §-s </w:t>
      </w:r>
      <w:r w:rsidR="003F39A2" w:rsidRPr="009D4E91">
        <w:t>40</w:t>
      </w:r>
      <w:r w:rsidR="00C32BED" w:rsidRPr="009D4E91">
        <w:t xml:space="preserve"> sätestatakse </w:t>
      </w:r>
      <w:r w:rsidR="008B4230" w:rsidRPr="009D4E91">
        <w:t>t</w:t>
      </w:r>
      <w:r w:rsidR="003F39A2" w:rsidRPr="009D4E91">
        <w:t>uumakäitise ohutusaruan</w:t>
      </w:r>
      <w:r w:rsidR="008B4230" w:rsidRPr="009D4E91">
        <w:t>de</w:t>
      </w:r>
      <w:r w:rsidR="001A53C0" w:rsidRPr="009D4E91">
        <w:t xml:space="preserve">le kehtivad nõuded ning </w:t>
      </w:r>
      <w:r w:rsidR="009D4E91" w:rsidRPr="009D4E91">
        <w:t>selle tähendus</w:t>
      </w:r>
      <w:r w:rsidR="001A53C0" w:rsidRPr="009D4E91">
        <w:t xml:space="preserve"> tuumaohutuslubade menetluses.</w:t>
      </w:r>
    </w:p>
    <w:p w14:paraId="416BD983" w14:textId="2791AE3A" w:rsidR="003F39A2" w:rsidRPr="00DE5E21" w:rsidRDefault="00306947" w:rsidP="003F39A2">
      <w:pPr>
        <w:pStyle w:val="Phitekst"/>
      </w:pPr>
      <w:r w:rsidRPr="00417BF0">
        <w:rPr>
          <w:b/>
          <w:bCs/>
        </w:rPr>
        <w:t>Eelnõu §</w:t>
      </w:r>
      <w:r>
        <w:rPr>
          <w:b/>
          <w:bCs/>
        </w:rPr>
        <w:t xml:space="preserve"> </w:t>
      </w:r>
      <w:r w:rsidR="00C54D64">
        <w:rPr>
          <w:b/>
          <w:bCs/>
        </w:rPr>
        <w:t>40 l</w:t>
      </w:r>
      <w:r w:rsidR="003F39A2" w:rsidRPr="00DE5E21">
        <w:rPr>
          <w:b/>
          <w:bCs/>
        </w:rPr>
        <w:t>õi</w:t>
      </w:r>
      <w:r w:rsidR="00424BB4">
        <w:rPr>
          <w:b/>
          <w:bCs/>
        </w:rPr>
        <w:t>kes</w:t>
      </w:r>
      <w:r w:rsidR="003F39A2" w:rsidRPr="00DE5E21">
        <w:rPr>
          <w:b/>
          <w:bCs/>
        </w:rPr>
        <w:t xml:space="preserve"> 1</w:t>
      </w:r>
      <w:r w:rsidR="003F39A2" w:rsidRPr="00DE5E21">
        <w:t xml:space="preserve"> määrat</w:t>
      </w:r>
      <w:r w:rsidR="00424BB4">
        <w:t>letakse</w:t>
      </w:r>
      <w:r w:rsidR="003F39A2" w:rsidRPr="00DE5E21">
        <w:t xml:space="preserve"> tuumakäitise ohutusaruande kui tuumaohutus</w:t>
      </w:r>
      <w:r w:rsidR="003F39A2">
        <w:t>t tõendava alusdokumendi olemus</w:t>
      </w:r>
      <w:r w:rsidR="003F39A2" w:rsidRPr="00DE5E21">
        <w:t xml:space="preserve">. Aruande põhieesmärk on </w:t>
      </w:r>
      <w:r w:rsidR="00DB253E" w:rsidRPr="00DE5E21">
        <w:t xml:space="preserve">dokumenteerida </w:t>
      </w:r>
      <w:r w:rsidR="003F39A2" w:rsidRPr="00DE5E21">
        <w:t>ja</w:t>
      </w:r>
      <w:r w:rsidR="00DB253E" w:rsidRPr="00DB253E">
        <w:t xml:space="preserve"> </w:t>
      </w:r>
      <w:r w:rsidR="00DB253E" w:rsidRPr="00DE5E21">
        <w:t>tõendada</w:t>
      </w:r>
      <w:r w:rsidR="003F39A2" w:rsidRPr="00DE5E21">
        <w:t xml:space="preserve">, et käitis on projekteeritud, ehitatud ja seda käitatakse viisil, mis tagab maksimaalse ohutuse kogu selle tööea jooksul </w:t>
      </w:r>
      <w:r w:rsidR="00323BC0">
        <w:t xml:space="preserve">ehk </w:t>
      </w:r>
      <w:r w:rsidR="003F39A2" w:rsidRPr="00DE5E21">
        <w:t>elukaare vältel.</w:t>
      </w:r>
      <w:r w:rsidR="003F39A2">
        <w:t xml:space="preserve"> Dokumendi peab </w:t>
      </w:r>
      <w:r w:rsidR="00931B34">
        <w:t>ehitusloa</w:t>
      </w:r>
      <w:r w:rsidR="007A0A57">
        <w:t xml:space="preserve"> </w:t>
      </w:r>
      <w:r w:rsidR="00166580">
        <w:t xml:space="preserve">ja tuumaohutuslubade taotlemise </w:t>
      </w:r>
      <w:r w:rsidR="003F39A2">
        <w:t xml:space="preserve"> esitama</w:t>
      </w:r>
      <w:r w:rsidR="003F39A2" w:rsidRPr="00DE5E21">
        <w:t xml:space="preserve"> tulevane käitaja. </w:t>
      </w:r>
    </w:p>
    <w:p w14:paraId="61845021" w14:textId="015AB653" w:rsidR="003F39A2" w:rsidRPr="00892302" w:rsidRDefault="003F39A2" w:rsidP="003F39A2">
      <w:pPr>
        <w:pStyle w:val="Phitekst"/>
      </w:pPr>
      <w:r w:rsidRPr="00892302">
        <w:t xml:space="preserve">Tuumakäitise ohutusaruanne peab pakkuma süstemaatilise ja tõenduspõhise ülevaate tuumaohutusest, </w:t>
      </w:r>
      <w:r w:rsidRPr="00240F30">
        <w:t>hõlmates</w:t>
      </w:r>
      <w:r w:rsidRPr="00892302">
        <w:t xml:space="preserve"> </w:t>
      </w:r>
      <w:r w:rsidR="00996734">
        <w:t xml:space="preserve">reaktori </w:t>
      </w:r>
      <w:r w:rsidRPr="00240F30">
        <w:t>d</w:t>
      </w:r>
      <w:r w:rsidRPr="00892302">
        <w:t xml:space="preserve">isaini ja ohutuskontseptsiooni, </w:t>
      </w:r>
      <w:r w:rsidRPr="00240F30">
        <w:t xml:space="preserve">ning </w:t>
      </w:r>
      <w:r w:rsidRPr="00892302">
        <w:t xml:space="preserve">selgitades, kuidas käitis on ehitatud ohtude vältimiseks. Samuti peab see sisaldama töö- ja avariitingimuste analüüsi, mis uurib nii ettenähtavaid kui ka ettenägematuid sündmusi, kaasa arvatud raskete avariide analüüsi ja meetmeid nende mõjude leevendamiseks. </w:t>
      </w:r>
      <w:r w:rsidR="00C040BE">
        <w:t>A</w:t>
      </w:r>
      <w:r w:rsidRPr="00892302">
        <w:t xml:space="preserve">ruanne </w:t>
      </w:r>
      <w:r w:rsidR="00C040BE">
        <w:t xml:space="preserve">selgitab </w:t>
      </w:r>
      <w:r w:rsidR="00594E74">
        <w:t>süva</w:t>
      </w:r>
      <w:r w:rsidRPr="00240F30">
        <w:t xml:space="preserve">kaitse </w:t>
      </w:r>
      <w:r w:rsidRPr="00892302">
        <w:t>rakendamist</w:t>
      </w:r>
      <w:r w:rsidRPr="00240F30">
        <w:t xml:space="preserve"> ning </w:t>
      </w:r>
      <w:r w:rsidRPr="00892302">
        <w:t xml:space="preserve">ohutusfunktsioonide täidetavust, näidates, et kriitilised ohutussüsteemid (nagu reaktori seiskamine, jääksoojuse eemaldamine ja radioaktiivsuse ohjeldamine) on </w:t>
      </w:r>
      <w:r w:rsidRPr="00240F30">
        <w:t>kavandatud</w:t>
      </w:r>
      <w:r w:rsidRPr="00892302">
        <w:t xml:space="preserve"> ja suutelised oma ülesannet täitma ka avariiolukordades.</w:t>
      </w:r>
    </w:p>
    <w:p w14:paraId="2C02DE27" w14:textId="31209555" w:rsidR="003F39A2" w:rsidRPr="00DE5E21" w:rsidRDefault="003F39A2" w:rsidP="003F39A2">
      <w:pPr>
        <w:pStyle w:val="Phitekst"/>
      </w:pPr>
      <w:r w:rsidRPr="009E01DA">
        <w:t>Ohutusaruanne täidab loamenetluses</w:t>
      </w:r>
      <w:r w:rsidR="00415AEA" w:rsidRPr="009E01DA">
        <w:t xml:space="preserve">, käitise </w:t>
      </w:r>
      <w:r w:rsidR="00343565" w:rsidRPr="009E01DA">
        <w:t>töös</w:t>
      </w:r>
      <w:r w:rsidRPr="009E01DA">
        <w:t xml:space="preserve"> ja </w:t>
      </w:r>
      <w:r w:rsidR="00343565" w:rsidRPr="009E01DA">
        <w:t>pädeva asutuse</w:t>
      </w:r>
      <w:r w:rsidRPr="009E01DA">
        <w:t xml:space="preserve"> järelevalves olulist funktsiooni, kuna dokumendi aluse</w:t>
      </w:r>
      <w:r w:rsidR="00E139DD" w:rsidRPr="009E01DA">
        <w:t>l</w:t>
      </w:r>
      <w:r w:rsidRPr="009E01DA">
        <w:t xml:space="preserve"> saab pädev asutus hinnata tuumakäitise </w:t>
      </w:r>
      <w:r w:rsidR="008F51D5" w:rsidRPr="009E01DA">
        <w:t xml:space="preserve">ohutust </w:t>
      </w:r>
      <w:r w:rsidR="004B0F34" w:rsidRPr="009E01DA">
        <w:t>erinevates etappides</w:t>
      </w:r>
      <w:r w:rsidRPr="009E01DA">
        <w:t xml:space="preserve"> tehtud muudatuste objektiivsel alusel.</w:t>
      </w:r>
    </w:p>
    <w:p w14:paraId="27ED588F" w14:textId="75379ED2" w:rsidR="00155A68" w:rsidRDefault="00155A68" w:rsidP="003F39A2">
      <w:pPr>
        <w:pStyle w:val="Phitekst"/>
        <w:rPr>
          <w:b/>
          <w:bCs/>
        </w:rPr>
      </w:pPr>
      <w:r w:rsidRPr="00155A68">
        <w:rPr>
          <w:b/>
          <w:bCs/>
        </w:rPr>
        <w:t xml:space="preserve">Eelnõu § 40 lõigetes 2 ja 3 </w:t>
      </w:r>
      <w:r w:rsidRPr="00155A68">
        <w:t xml:space="preserve">sätestatakse ohutusaruande esitamise kohustus, mis on seotud tuumakäitise loamenetluse erinevate etappidega. Ohutusaruanne tuleb esitada nii ehitusloa kui ka katsetamis ja </w:t>
      </w:r>
      <w:r w:rsidR="007E436D">
        <w:t>-</w:t>
      </w:r>
      <w:r w:rsidRPr="00155A68">
        <w:t>käitamislubade taotlemisel. Loa andmise eeltingimus</w:t>
      </w:r>
      <w:r w:rsidR="009E6C7C">
        <w:t>eks</w:t>
      </w:r>
      <w:r w:rsidRPr="00155A68">
        <w:t xml:space="preserve"> on pädeva asutuse positiivne hinnang esitatud ohutusaruandele, mis kinnitab käitise vastavust kehtivatele ohutusnõuetele.</w:t>
      </w:r>
    </w:p>
    <w:p w14:paraId="581C3ECD" w14:textId="26BB9A0E" w:rsidR="00AA1762" w:rsidRDefault="00AA1762" w:rsidP="003F39A2">
      <w:pPr>
        <w:pStyle w:val="Phitekst"/>
        <w:rPr>
          <w:b/>
          <w:bCs/>
        </w:rPr>
      </w:pPr>
      <w:r w:rsidRPr="00AA1762">
        <w:rPr>
          <w:b/>
          <w:bCs/>
        </w:rPr>
        <w:t xml:space="preserve">Eelnõu § 40 lõike 2 punktis 1 </w:t>
      </w:r>
      <w:r w:rsidRPr="00AA1762">
        <w:t>on sätestatud, et esialgne ohutusaruanne tuleb esitada juba ehitusloa taotlemisel. Selle eesmärk on tagada, et ohutuskriteeriume järgitakse projekteerimise varajases etapis ning vältida hilisemaid kulukaid ja ajamahukaid ümber</w:t>
      </w:r>
      <w:r w:rsidR="00CD118C">
        <w:t>ehitusi</w:t>
      </w:r>
      <w:r w:rsidRPr="00AA1762">
        <w:t>. See võimaldab pädeval asutusel hinnata ohutust enne suuremahulise ehitustegevuse alustamist.</w:t>
      </w:r>
    </w:p>
    <w:p w14:paraId="73F2DD06" w14:textId="42786296" w:rsidR="003F39A2" w:rsidRPr="00DE5E21" w:rsidRDefault="000D2D45" w:rsidP="003F39A2">
      <w:pPr>
        <w:pStyle w:val="Phitekst"/>
      </w:pPr>
      <w:r w:rsidRPr="00417BF0">
        <w:rPr>
          <w:b/>
          <w:bCs/>
        </w:rPr>
        <w:t>Eelnõu §</w:t>
      </w:r>
      <w:r>
        <w:rPr>
          <w:b/>
          <w:bCs/>
        </w:rPr>
        <w:t xml:space="preserve"> 40 </w:t>
      </w:r>
      <w:r w:rsidRPr="000D2D45">
        <w:rPr>
          <w:b/>
          <w:bCs/>
        </w:rPr>
        <w:t>l</w:t>
      </w:r>
      <w:r w:rsidR="003F39A2" w:rsidRPr="000D2D45">
        <w:rPr>
          <w:b/>
          <w:bCs/>
        </w:rPr>
        <w:t>õike 2 punkt</w:t>
      </w:r>
      <w:r w:rsidR="00AA1762">
        <w:rPr>
          <w:b/>
          <w:bCs/>
        </w:rPr>
        <w:t>is</w:t>
      </w:r>
      <w:r w:rsidR="003F39A2" w:rsidRPr="000D2D45">
        <w:rPr>
          <w:b/>
          <w:bCs/>
        </w:rPr>
        <w:t xml:space="preserve"> 2</w:t>
      </w:r>
      <w:r w:rsidR="003F39A2">
        <w:t xml:space="preserve"> täpsusta</w:t>
      </w:r>
      <w:r w:rsidR="00AA1762">
        <w:t>takse</w:t>
      </w:r>
      <w:r w:rsidR="003F39A2">
        <w:t>, et täiendatud</w:t>
      </w:r>
      <w:r w:rsidR="003F39A2" w:rsidRPr="00DE5E21">
        <w:t xml:space="preserve"> ohutusaruanne </w:t>
      </w:r>
      <w:r w:rsidR="003F39A2">
        <w:t xml:space="preserve">on ka </w:t>
      </w:r>
      <w:r w:rsidR="003F39A2" w:rsidRPr="00DE5E21">
        <w:t>katsetamis- ja käitamisloa taotlemise</w:t>
      </w:r>
      <w:r w:rsidR="003F39A2">
        <w:t xml:space="preserve"> osa</w:t>
      </w:r>
      <w:r w:rsidR="003F39A2" w:rsidRPr="00DE5E21">
        <w:t xml:space="preserve">. Selleks ajaks on ehitus on lõpule viidud ja on olemas detailsed andmed paigaldatud seadmete ja tegelike omaduste kohta. </w:t>
      </w:r>
      <w:r w:rsidR="003F39A2">
        <w:t>Täiendatud ohutusaruanne</w:t>
      </w:r>
      <w:r w:rsidR="003F39A2" w:rsidRPr="00DE5E21">
        <w:t xml:space="preserve"> peab kajastama kõiki tegelikke olusid ja on aluseks </w:t>
      </w:r>
      <w:r w:rsidR="003F39A2">
        <w:t>tuumaohutus</w:t>
      </w:r>
      <w:r w:rsidR="003F39A2" w:rsidRPr="00DE5E21">
        <w:t>loa andmisele.</w:t>
      </w:r>
    </w:p>
    <w:p w14:paraId="0834B7B3" w14:textId="40062B82" w:rsidR="00573E4D" w:rsidRDefault="00573E4D" w:rsidP="003F39A2">
      <w:pPr>
        <w:pStyle w:val="Phitekst"/>
        <w:rPr>
          <w:b/>
          <w:bCs/>
        </w:rPr>
      </w:pPr>
      <w:r w:rsidRPr="00573E4D">
        <w:rPr>
          <w:b/>
          <w:bCs/>
        </w:rPr>
        <w:t xml:space="preserve">Eelnõu § 40 lõikes 4 </w:t>
      </w:r>
      <w:r w:rsidRPr="00573E4D">
        <w:t>antakse pädevale asutusele õigus nõuda tuumakäitise ohutusaruande täiendamist või muutmist tuumaohutuse tagamiseks. See võimaldab arvestada muutuvate ohutusnõuete, uute teaduslike ja tehnoloogiliste teadmiste ning rahvusvahelistest lepingutest tulenevate kohustustega.</w:t>
      </w:r>
      <w:r w:rsidR="00462D9B">
        <w:t xml:space="preserve"> </w:t>
      </w:r>
      <w:r w:rsidR="00D246E8" w:rsidRPr="00473CFF">
        <w:t>Säte täpsustab HMS</w:t>
      </w:r>
      <w:r w:rsidR="00C014B8" w:rsidRPr="00473CFF">
        <w:t xml:space="preserve"> § 15 lõikes 2 sätestatud </w:t>
      </w:r>
      <w:r w:rsidR="00B8211E" w:rsidRPr="00473CFF">
        <w:t>taotluses puuduste kõrvaldamise nõuet, eesmärgiga rõhutada tuumakäitise ohutusaruande olulisust</w:t>
      </w:r>
      <w:r w:rsidR="00BA6E35" w:rsidRPr="00473CFF">
        <w:t xml:space="preserve">, kuid vajadusel tuleb ohutusaruannet täpsustada ka </w:t>
      </w:r>
      <w:r w:rsidR="000D5941" w:rsidRPr="00473CFF">
        <w:t>tegevuse tulemusena, mitte ainult loamenetluses</w:t>
      </w:r>
      <w:r w:rsidR="00B8211E" w:rsidRPr="00473CFF">
        <w:t>.</w:t>
      </w:r>
      <w:r w:rsidR="00373853">
        <w:t xml:space="preserve"> Ohutusaruande muutmine või täiendamine ei pruugi kaasa tuua loa muutmise vajadust ja sellepärast on selleks eraldi alus.</w:t>
      </w:r>
    </w:p>
    <w:p w14:paraId="799FF8BC" w14:textId="1D6ED536" w:rsidR="003F39A2" w:rsidRPr="004A044E" w:rsidRDefault="00C54D64" w:rsidP="003F39A2">
      <w:pPr>
        <w:pStyle w:val="Phitekst"/>
        <w:rPr>
          <w:b/>
          <w:bCs/>
          <w:lang w:val="en-US"/>
        </w:rPr>
      </w:pPr>
      <w:r w:rsidRPr="00417BF0">
        <w:rPr>
          <w:b/>
          <w:bCs/>
        </w:rPr>
        <w:t>Eelnõu §</w:t>
      </w:r>
      <w:r>
        <w:rPr>
          <w:b/>
          <w:bCs/>
        </w:rPr>
        <w:t xml:space="preserve"> 40 l</w:t>
      </w:r>
      <w:r w:rsidR="003F39A2" w:rsidRPr="004A044E">
        <w:rPr>
          <w:b/>
          <w:bCs/>
        </w:rPr>
        <w:t>õi</w:t>
      </w:r>
      <w:r w:rsidR="006C1172">
        <w:rPr>
          <w:b/>
          <w:bCs/>
        </w:rPr>
        <w:t>kes</w:t>
      </w:r>
      <w:r w:rsidR="003F39A2" w:rsidRPr="004A044E">
        <w:rPr>
          <w:b/>
          <w:bCs/>
        </w:rPr>
        <w:t xml:space="preserve"> </w:t>
      </w:r>
      <w:r w:rsidR="00734DD0">
        <w:rPr>
          <w:b/>
          <w:bCs/>
        </w:rPr>
        <w:t>5</w:t>
      </w:r>
      <w:r w:rsidR="006C1172">
        <w:rPr>
          <w:b/>
          <w:bCs/>
        </w:rPr>
        <w:t xml:space="preserve"> </w:t>
      </w:r>
      <w:r w:rsidR="006C1172">
        <w:t>antakse volitusnorm</w:t>
      </w:r>
      <w:r w:rsidR="003F39A2" w:rsidRPr="00DE5E21">
        <w:t xml:space="preserve"> valdkonna eest vastutavale ministrile kehtestada määrusega </w:t>
      </w:r>
      <w:r w:rsidR="003F39A2">
        <w:t xml:space="preserve">tuumakäitise ohutusaruande </w:t>
      </w:r>
      <w:r w:rsidR="003F39A2" w:rsidRPr="00DE5E21">
        <w:t xml:space="preserve">täpsustatud sisu ja muutmise nõuded. </w:t>
      </w:r>
      <w:r w:rsidR="003F39A2">
        <w:t>Määruses kehtestatakse</w:t>
      </w:r>
      <w:r w:rsidR="003F39A2" w:rsidRPr="00DE5E21">
        <w:t xml:space="preserve"> spetsiifilised tehnilised ja administratiivsed nõuded, mis </w:t>
      </w:r>
      <w:r w:rsidR="003F39A2">
        <w:t>peegeldavad IAEA juhenddokumendis SSG-61 „</w:t>
      </w:r>
      <w:r w:rsidR="003F39A2" w:rsidRPr="004A044E">
        <w:rPr>
          <w:lang w:val="en-US"/>
        </w:rPr>
        <w:t>Format and Content of the Safety Analysis Report for Nuclear Power Plants”</w:t>
      </w:r>
      <w:r w:rsidR="003F39A2">
        <w:t xml:space="preserve"> lähenemist</w:t>
      </w:r>
      <w:r w:rsidR="003F39A2" w:rsidRPr="00DE5E21">
        <w:t>.</w:t>
      </w:r>
    </w:p>
    <w:p w14:paraId="72D88DD2" w14:textId="51068422" w:rsidR="0070780B" w:rsidRPr="0070780B" w:rsidRDefault="0070780B" w:rsidP="003F39A2">
      <w:pPr>
        <w:pStyle w:val="Paragrahv"/>
        <w:rPr>
          <w:b w:val="0"/>
        </w:rPr>
      </w:pPr>
      <w:r w:rsidRPr="006C332C">
        <w:t>Eelnõu §</w:t>
      </w:r>
      <w:r>
        <w:t>-s</w:t>
      </w:r>
      <w:r w:rsidRPr="006C332C">
        <w:t xml:space="preserve"> </w:t>
      </w:r>
      <w:r w:rsidRPr="00D678C5">
        <w:t>4</w:t>
      </w:r>
      <w:r w:rsidR="004A7463">
        <w:t>1</w:t>
      </w:r>
      <w:r>
        <w:t xml:space="preserve"> </w:t>
      </w:r>
      <w:r>
        <w:rPr>
          <w:b w:val="0"/>
        </w:rPr>
        <w:t>sätestatakse katsetusprogrammile kehtivad nõuded ning roll tuumakäitise katsetamisel.</w:t>
      </w:r>
    </w:p>
    <w:p w14:paraId="34466BBB" w14:textId="78A1B92B" w:rsidR="003F39A2" w:rsidRPr="00490294" w:rsidRDefault="0095707D" w:rsidP="003F39A2">
      <w:pPr>
        <w:pStyle w:val="Phitekst"/>
      </w:pPr>
      <w:r w:rsidRPr="00417BF0">
        <w:rPr>
          <w:b/>
          <w:bCs/>
        </w:rPr>
        <w:t>Eelnõu §</w:t>
      </w:r>
      <w:r>
        <w:rPr>
          <w:b/>
          <w:bCs/>
        </w:rPr>
        <w:t xml:space="preserve"> 41 l</w:t>
      </w:r>
      <w:r w:rsidR="003F39A2" w:rsidRPr="00490294">
        <w:rPr>
          <w:b/>
          <w:bCs/>
        </w:rPr>
        <w:t>õi</w:t>
      </w:r>
      <w:r w:rsidR="00E33D94">
        <w:rPr>
          <w:b/>
          <w:bCs/>
        </w:rPr>
        <w:t>getes</w:t>
      </w:r>
      <w:r w:rsidR="003F39A2" w:rsidRPr="00490294">
        <w:rPr>
          <w:b/>
          <w:bCs/>
        </w:rPr>
        <w:t xml:space="preserve"> 1 ja 2</w:t>
      </w:r>
      <w:r w:rsidR="003F39A2" w:rsidRPr="00490294">
        <w:t xml:space="preserve"> käsitl</w:t>
      </w:r>
      <w:r w:rsidR="00E33D94">
        <w:t>etakse</w:t>
      </w:r>
      <w:r w:rsidR="003F39A2" w:rsidRPr="00490294">
        <w:t xml:space="preserve"> katsetustegevuste ajakava, nõudeid ja tegevusi kirjeldavat dokumenti ehk katsetusprogrammi. Katsetamine on defineeritud kui loogiline ja progresseeruv kontroll, mis algab üksikute komponentide töökindlusest ja liigub edasi käitise tervikliku toimimiseni. Katsetamine peab olema süstemaatiline protsess, mille eesmärk on tõendada ehitatud tuumakäitise vastavust ohutusaruandes kirjeldatud ohutusfunktsioonidele enne korralise käitamise alustamist.</w:t>
      </w:r>
    </w:p>
    <w:p w14:paraId="525D6EB4" w14:textId="20483A9B" w:rsidR="00AF3036" w:rsidRDefault="0095707D" w:rsidP="00AF3036">
      <w:pPr>
        <w:pStyle w:val="Phitekst"/>
        <w:rPr>
          <w:b/>
          <w:bCs/>
        </w:rPr>
      </w:pPr>
      <w:r w:rsidRPr="00417BF0">
        <w:rPr>
          <w:b/>
          <w:bCs/>
        </w:rPr>
        <w:t>Eelnõu §</w:t>
      </w:r>
      <w:r>
        <w:rPr>
          <w:b/>
          <w:bCs/>
        </w:rPr>
        <w:t xml:space="preserve"> 41 l</w:t>
      </w:r>
      <w:r w:rsidR="003F39A2" w:rsidRPr="00490294">
        <w:rPr>
          <w:b/>
          <w:bCs/>
        </w:rPr>
        <w:t>õi</w:t>
      </w:r>
      <w:r w:rsidR="003B537F">
        <w:rPr>
          <w:b/>
          <w:bCs/>
        </w:rPr>
        <w:t>kes</w:t>
      </w:r>
      <w:r w:rsidR="003F39A2" w:rsidRPr="00490294">
        <w:rPr>
          <w:b/>
          <w:bCs/>
        </w:rPr>
        <w:t xml:space="preserve"> 3 </w:t>
      </w:r>
      <w:r w:rsidR="003F39A2" w:rsidRPr="00490294">
        <w:t>an</w:t>
      </w:r>
      <w:r w:rsidR="003B537F">
        <w:t>takse</w:t>
      </w:r>
      <w:r w:rsidR="003F39A2" w:rsidRPr="00490294">
        <w:t xml:space="preserve"> pädevale asutusele õigus nõuda katsetusprogrammi täiendamist või muutmist. See võimaldab reageerida ohutuse seisukohast olulisele teabele, mis võib mõjutada katsetamise ohutust või ohutusnõuete täitmist ja mis ei olnud programmi koostamise ajal teada.</w:t>
      </w:r>
      <w:r w:rsidR="00DA15A6">
        <w:t xml:space="preserve"> </w:t>
      </w:r>
      <w:r w:rsidR="00AF3036" w:rsidRPr="00473CFF">
        <w:t xml:space="preserve">Säte täpsustab HMS § 15 lõikes 2 sätestatud taotluses puuduste kõrvaldamise nõuet, eesmärgiga rõhutada tuumakäitise </w:t>
      </w:r>
      <w:r w:rsidR="00AF3036">
        <w:t>katsetusprogrammi</w:t>
      </w:r>
      <w:r w:rsidR="00AF3036" w:rsidRPr="00473CFF">
        <w:t xml:space="preserve"> olulisust, kuid vajadusel tuleb </w:t>
      </w:r>
      <w:r w:rsidR="00AF3036">
        <w:t>katsetusprogrammi</w:t>
      </w:r>
      <w:r w:rsidR="00AF3036" w:rsidRPr="00473CFF">
        <w:t xml:space="preserve"> täpsustada ka </w:t>
      </w:r>
      <w:r w:rsidR="00AF3036">
        <w:t>katsetuste</w:t>
      </w:r>
      <w:r w:rsidR="00AF3036" w:rsidRPr="00473CFF">
        <w:t xml:space="preserve"> </w:t>
      </w:r>
      <w:r w:rsidR="00F747D6">
        <w:t>ajal</w:t>
      </w:r>
      <w:r w:rsidR="00AF3036" w:rsidRPr="00473CFF">
        <w:t>, mitte ainult loamenetluses.</w:t>
      </w:r>
      <w:r w:rsidR="00AF3036">
        <w:t xml:space="preserve"> </w:t>
      </w:r>
      <w:r w:rsidR="00F747D6">
        <w:t>Katsetusprogrammi</w:t>
      </w:r>
      <w:r w:rsidR="00AF3036">
        <w:t xml:space="preserve"> muutmine või täiendamine ei pruugi kaasa tuua loa muutmise vajadust ja sellepärast on selleks eraldi alus.</w:t>
      </w:r>
    </w:p>
    <w:p w14:paraId="6638B12E" w14:textId="60EFC92A" w:rsidR="003F39A2" w:rsidRPr="00490294" w:rsidRDefault="0095707D" w:rsidP="003F39A2">
      <w:pPr>
        <w:pStyle w:val="Phitekst"/>
      </w:pPr>
      <w:r w:rsidRPr="00417BF0">
        <w:rPr>
          <w:b/>
          <w:bCs/>
        </w:rPr>
        <w:t>Eelnõu §</w:t>
      </w:r>
      <w:r>
        <w:rPr>
          <w:b/>
          <w:bCs/>
        </w:rPr>
        <w:t xml:space="preserve"> 41 l</w:t>
      </w:r>
      <w:r w:rsidR="003F39A2" w:rsidRPr="00490294">
        <w:rPr>
          <w:b/>
          <w:bCs/>
        </w:rPr>
        <w:t>õi</w:t>
      </w:r>
      <w:r w:rsidR="00A314F0">
        <w:rPr>
          <w:b/>
          <w:bCs/>
        </w:rPr>
        <w:t>kes</w:t>
      </w:r>
      <w:r w:rsidR="003F39A2" w:rsidRPr="00490294">
        <w:rPr>
          <w:b/>
          <w:bCs/>
        </w:rPr>
        <w:t xml:space="preserve"> 4</w:t>
      </w:r>
      <w:r w:rsidR="003F39A2" w:rsidRPr="00490294">
        <w:t xml:space="preserve"> </w:t>
      </w:r>
      <w:r w:rsidR="00A314F0">
        <w:t xml:space="preserve">antakse </w:t>
      </w:r>
      <w:r w:rsidR="003F39A2" w:rsidRPr="00490294">
        <w:t>volitusnorm valdkonna eest vastutavale ministrile kehtestada määrusega katsetusprogrammi täpse</w:t>
      </w:r>
      <w:r w:rsidR="00383120">
        <w:t>ma</w:t>
      </w:r>
      <w:r w:rsidR="003F39A2" w:rsidRPr="00490294">
        <w:t>d sisunõuded</w:t>
      </w:r>
      <w:r w:rsidR="00383120">
        <w:t xml:space="preserve"> ja katsetuste läbiviimise </w:t>
      </w:r>
      <w:r w:rsidR="00F654B3">
        <w:t>nõuded ja korra</w:t>
      </w:r>
      <w:r w:rsidR="003F39A2" w:rsidRPr="00490294">
        <w:t xml:space="preserve">. </w:t>
      </w:r>
      <w:r w:rsidR="00AB457C">
        <w:t xml:space="preserve">Dokumentide sisunõuded on </w:t>
      </w:r>
      <w:r w:rsidR="004166E7">
        <w:t>tehnilised ning võivad ajas ka muutuda. Nende reguleerimine määruse tasemel aitab tagada</w:t>
      </w:r>
      <w:r w:rsidR="003F39A2" w:rsidRPr="00490294">
        <w:t>, et oluliste dokumentide sisu vastab pidevalt arenevatele rahvusvahelistele tuumaohutusstandarditele</w:t>
      </w:r>
      <w:r w:rsidR="00647D7F">
        <w:t>.</w:t>
      </w:r>
    </w:p>
    <w:p w14:paraId="0D3BC02E" w14:textId="6C465212" w:rsidR="003F39A2" w:rsidRPr="00F654B3" w:rsidRDefault="004A7463" w:rsidP="00123E86">
      <w:pPr>
        <w:pStyle w:val="Paragrahv"/>
      </w:pPr>
      <w:r w:rsidRPr="00F654B3">
        <w:t xml:space="preserve">Eelnõu §-s 42 </w:t>
      </w:r>
      <w:r w:rsidR="00B05E99" w:rsidRPr="00F654B3">
        <w:t>sätestatakse</w:t>
      </w:r>
      <w:r w:rsidRPr="00F654B3">
        <w:t xml:space="preserve"> tuumaohutusloa omaja </w:t>
      </w:r>
      <w:r w:rsidR="003F39A2" w:rsidRPr="00F654B3">
        <w:t xml:space="preserve">tuumajäätmete käitlemise </w:t>
      </w:r>
      <w:r w:rsidR="00604E4E">
        <w:t>kohustus</w:t>
      </w:r>
      <w:r w:rsidR="00B05E99" w:rsidRPr="00F654B3">
        <w:t>.</w:t>
      </w:r>
    </w:p>
    <w:p w14:paraId="4848629A" w14:textId="7D91A09C" w:rsidR="003F39A2" w:rsidRPr="00490294" w:rsidRDefault="0095707D" w:rsidP="003F39A2">
      <w:pPr>
        <w:pStyle w:val="Phitekst"/>
      </w:pPr>
      <w:r w:rsidRPr="00417BF0">
        <w:rPr>
          <w:b/>
          <w:bCs/>
        </w:rPr>
        <w:t>Eelnõu §</w:t>
      </w:r>
      <w:r>
        <w:rPr>
          <w:b/>
          <w:bCs/>
        </w:rPr>
        <w:t xml:space="preserve"> 42 l</w:t>
      </w:r>
      <w:r w:rsidR="003F39A2" w:rsidRPr="00490294">
        <w:rPr>
          <w:b/>
          <w:bCs/>
        </w:rPr>
        <w:t>õi</w:t>
      </w:r>
      <w:r w:rsidR="009F3762">
        <w:rPr>
          <w:b/>
          <w:bCs/>
        </w:rPr>
        <w:t>kes</w:t>
      </w:r>
      <w:r w:rsidR="003F39A2" w:rsidRPr="00490294">
        <w:rPr>
          <w:b/>
          <w:bCs/>
        </w:rPr>
        <w:t xml:space="preserve"> 1</w:t>
      </w:r>
      <w:r w:rsidR="003F39A2" w:rsidRPr="00490294">
        <w:t xml:space="preserve"> kehtesta</w:t>
      </w:r>
      <w:r w:rsidR="009F3762">
        <w:t>takse</w:t>
      </w:r>
      <w:r w:rsidR="003F39A2" w:rsidRPr="00490294">
        <w:t xml:space="preserve"> tuumaohutusloa omaja üldi</w:t>
      </w:r>
      <w:r w:rsidR="009F3762">
        <w:t>ne</w:t>
      </w:r>
      <w:r w:rsidR="003F39A2" w:rsidRPr="00490294">
        <w:t xml:space="preserve"> ja täielik</w:t>
      </w:r>
      <w:r w:rsidR="009F3762">
        <w:t xml:space="preserve"> </w:t>
      </w:r>
      <w:r w:rsidR="003F39A2" w:rsidRPr="00490294">
        <w:t>vastutus kõigi tuumajäätmete käitlemiseks vajalike tegevuste ettevalmistamise, õigeaegse täitmise ja seonduvate kulude katmise eest. See säte rakendab „saastaja maksab“ printsiipi, tagades, et jäätmete käitlemine ja lõppladustamine ei lange riigi ega maksumaksja õlule.</w:t>
      </w:r>
    </w:p>
    <w:p w14:paraId="1BFB8923" w14:textId="2853B913" w:rsidR="003F39A2" w:rsidRPr="00490294" w:rsidRDefault="0095707D" w:rsidP="003F39A2">
      <w:pPr>
        <w:pStyle w:val="Phitekst"/>
      </w:pPr>
      <w:r w:rsidRPr="00417BF0">
        <w:rPr>
          <w:b/>
          <w:bCs/>
        </w:rPr>
        <w:t>Eelnõu §</w:t>
      </w:r>
      <w:r>
        <w:rPr>
          <w:b/>
          <w:bCs/>
        </w:rPr>
        <w:t xml:space="preserve"> 42 l</w:t>
      </w:r>
      <w:r w:rsidR="003F39A2" w:rsidRPr="00490294">
        <w:rPr>
          <w:b/>
          <w:bCs/>
        </w:rPr>
        <w:t>õi</w:t>
      </w:r>
      <w:r w:rsidR="009F3762">
        <w:rPr>
          <w:b/>
          <w:bCs/>
        </w:rPr>
        <w:t>kes</w:t>
      </w:r>
      <w:r w:rsidR="003F39A2" w:rsidRPr="00490294">
        <w:rPr>
          <w:b/>
          <w:bCs/>
        </w:rPr>
        <w:t xml:space="preserve"> 2</w:t>
      </w:r>
      <w:r w:rsidR="003F39A2" w:rsidRPr="00490294">
        <w:t xml:space="preserve"> sätesta</w:t>
      </w:r>
      <w:r w:rsidR="009F3762">
        <w:t>takse</w:t>
      </w:r>
      <w:r w:rsidR="003F39A2" w:rsidRPr="00490294">
        <w:t xml:space="preserve"> tuumajäätmete käitlemise tegevusplaani kehtivus, esitamise kor</w:t>
      </w:r>
      <w:r w:rsidR="0003664B">
        <w:t>d</w:t>
      </w:r>
      <w:r w:rsidR="003F39A2" w:rsidRPr="00490294">
        <w:t xml:space="preserve"> ja ulatus. See plaan peab olema kehtiv kogu loa perioodi jooksul, kuid seda tuleb uuendada ja esitada igal kolmandal aastal järgmiseks kolmeks aastaks, andes samal ajal ka üldise ülevaate järgmiseks kuueks aastaks. See tagab, et tegevusplaan on alati ajakohane ning kajastab jooksvalt muutuvat jäätmeteket ja käitlemisstrateegiaid, säilitades samal ajal pikaajalise vaate tulevikku.</w:t>
      </w:r>
    </w:p>
    <w:p w14:paraId="1BC8B95E" w14:textId="69790EB3" w:rsidR="003F39A2" w:rsidRPr="00490294" w:rsidRDefault="0095707D" w:rsidP="003F39A2">
      <w:pPr>
        <w:pStyle w:val="Phitekst"/>
      </w:pPr>
      <w:r w:rsidRPr="00417BF0">
        <w:rPr>
          <w:b/>
          <w:bCs/>
        </w:rPr>
        <w:t>Eelnõu §</w:t>
      </w:r>
      <w:r>
        <w:rPr>
          <w:b/>
          <w:bCs/>
        </w:rPr>
        <w:t xml:space="preserve"> 42 l</w:t>
      </w:r>
      <w:r w:rsidR="003F39A2" w:rsidRPr="00490294">
        <w:rPr>
          <w:b/>
          <w:bCs/>
        </w:rPr>
        <w:t>õige 3</w:t>
      </w:r>
      <w:r w:rsidR="003F39A2" w:rsidRPr="00490294">
        <w:t xml:space="preserve"> </w:t>
      </w:r>
      <w:r w:rsidR="0003664B">
        <w:t>kehtestatakse</w:t>
      </w:r>
      <w:r w:rsidR="003F39A2" w:rsidRPr="00490294">
        <w:t xml:space="preserve"> volitusnorm, mis annab valdkonna eest vastutavale ministrile õiguse kehtestada määrusega tuumajäätmete käitlemise tegevusplaani täpsed nõuded ja </w:t>
      </w:r>
      <w:r w:rsidR="008526B7">
        <w:t>andme</w:t>
      </w:r>
      <w:r w:rsidR="003F39A2" w:rsidRPr="00490294">
        <w:t xml:space="preserve">koosseisu. See on vajalik, et tagada plaani detailne sisu vastavus rahvusvahelistele parimatele praktikatele ja kõrgeimatele ohutusstandarditele ning </w:t>
      </w:r>
      <w:r w:rsidR="00D63F18">
        <w:t xml:space="preserve">et see </w:t>
      </w:r>
      <w:r w:rsidR="003F39A2" w:rsidRPr="00490294">
        <w:t>hõlmaks kõiki käitlemise aspekte alates ajutisest hoiustamisest kuni lõppladustuseni.</w:t>
      </w:r>
    </w:p>
    <w:p w14:paraId="67C4BA37" w14:textId="19DB3C4D" w:rsidR="003F39A2" w:rsidRPr="00490294" w:rsidRDefault="00123E86" w:rsidP="00CB7A99">
      <w:pPr>
        <w:pStyle w:val="Paragrahv"/>
        <w:rPr>
          <w:b w:val="0"/>
        </w:rPr>
      </w:pPr>
      <w:r w:rsidRPr="006C332C">
        <w:t>Eelnõu §</w:t>
      </w:r>
      <w:r>
        <w:t>-s</w:t>
      </w:r>
      <w:r w:rsidRPr="006C332C">
        <w:t xml:space="preserve"> </w:t>
      </w:r>
      <w:r w:rsidRPr="00D678C5">
        <w:t>4</w:t>
      </w:r>
      <w:r>
        <w:t xml:space="preserve">3 </w:t>
      </w:r>
      <w:r w:rsidRPr="00650182">
        <w:t>sätestatakse korduva ohutushindamise nõuded ning läbiviimise kord</w:t>
      </w:r>
      <w:r>
        <w:rPr>
          <w:b w:val="0"/>
        </w:rPr>
        <w:t>.</w:t>
      </w:r>
      <w:r w:rsidR="00CB7A99">
        <w:t xml:space="preserve"> </w:t>
      </w:r>
      <w:r w:rsidR="00CB7A99" w:rsidRPr="00CB7A99">
        <w:rPr>
          <w:b w:val="0"/>
          <w:bCs w:val="0"/>
        </w:rPr>
        <w:t xml:space="preserve">Käesoleva paragrahvi all </w:t>
      </w:r>
      <w:r w:rsidR="003F39A2" w:rsidRPr="00CB7A99">
        <w:rPr>
          <w:b w:val="0"/>
          <w:bCs w:val="0"/>
        </w:rPr>
        <w:t>reguleeri</w:t>
      </w:r>
      <w:r w:rsidR="00CB7A99" w:rsidRPr="00CB7A99">
        <w:rPr>
          <w:b w:val="0"/>
          <w:bCs w:val="0"/>
        </w:rPr>
        <w:t>takse</w:t>
      </w:r>
      <w:r w:rsidR="003F39A2" w:rsidRPr="00CB7A99">
        <w:rPr>
          <w:b w:val="0"/>
          <w:bCs w:val="0"/>
        </w:rPr>
        <w:t xml:space="preserve"> käitamisloa omaja kohustust viia läbi korrapärast korduvat ohutushindamist, </w:t>
      </w:r>
      <w:r w:rsidR="000B76C8" w:rsidRPr="00CB7A99">
        <w:rPr>
          <w:b w:val="0"/>
          <w:bCs w:val="0"/>
        </w:rPr>
        <w:t>mis on meede</w:t>
      </w:r>
      <w:r w:rsidR="003F39A2" w:rsidRPr="00CB7A99">
        <w:rPr>
          <w:b w:val="0"/>
          <w:bCs w:val="0"/>
        </w:rPr>
        <w:t xml:space="preserve"> tuumakäitise ohutuse tagamiseks pikema käitamisperioodi jooksul, isegi kui tuumaohutusluba kehtib käitise planeeritud kasutusaja lõpuni. See säte rakendab rahvusvaheliselt tunnustatud põhimõtet, et ohutus tuleb perioodiliselt ja terviklikult üle vaadata, mida on detailselt kirjeldatud IAEA juhendmaterjalis </w:t>
      </w:r>
      <w:r w:rsidR="008D559E">
        <w:rPr>
          <w:b w:val="0"/>
          <w:bCs w:val="0"/>
        </w:rPr>
        <w:t>(</w:t>
      </w:r>
      <w:r w:rsidR="003F39A2" w:rsidRPr="008D559E">
        <w:rPr>
          <w:b w:val="0"/>
          <w:i/>
        </w:rPr>
        <w:t>SSG-25</w:t>
      </w:r>
      <w:r w:rsidR="003F39A2">
        <w:rPr>
          <w:b w:val="0"/>
          <w:i/>
        </w:rPr>
        <w:t xml:space="preserve"> </w:t>
      </w:r>
      <w:proofErr w:type="spellStart"/>
      <w:r w:rsidR="003F39A2" w:rsidRPr="008D559E">
        <w:rPr>
          <w:b w:val="0"/>
          <w:i/>
        </w:rPr>
        <w:t>Periodic</w:t>
      </w:r>
      <w:proofErr w:type="spellEnd"/>
      <w:r w:rsidR="003F39A2" w:rsidRPr="008D559E">
        <w:rPr>
          <w:b w:val="0"/>
          <w:i/>
        </w:rPr>
        <w:t xml:space="preserve"> </w:t>
      </w:r>
      <w:proofErr w:type="spellStart"/>
      <w:r w:rsidR="003F39A2" w:rsidRPr="008D559E">
        <w:rPr>
          <w:b w:val="0"/>
          <w:i/>
        </w:rPr>
        <w:t>Safety</w:t>
      </w:r>
      <w:proofErr w:type="spellEnd"/>
      <w:r w:rsidR="003F39A2" w:rsidRPr="008D559E">
        <w:rPr>
          <w:b w:val="0"/>
          <w:i/>
        </w:rPr>
        <w:t xml:space="preserve"> </w:t>
      </w:r>
      <w:proofErr w:type="spellStart"/>
      <w:r w:rsidR="003F39A2" w:rsidRPr="008D559E">
        <w:rPr>
          <w:b w:val="0"/>
          <w:i/>
        </w:rPr>
        <w:t>Review</w:t>
      </w:r>
      <w:proofErr w:type="spellEnd"/>
      <w:r w:rsidR="003F39A2" w:rsidRPr="008D559E">
        <w:rPr>
          <w:b w:val="0"/>
          <w:i/>
        </w:rPr>
        <w:t xml:space="preserve"> </w:t>
      </w:r>
      <w:proofErr w:type="spellStart"/>
      <w:r w:rsidR="003F39A2" w:rsidRPr="008D559E">
        <w:rPr>
          <w:b w:val="0"/>
          <w:i/>
        </w:rPr>
        <w:t>for</w:t>
      </w:r>
      <w:proofErr w:type="spellEnd"/>
      <w:r w:rsidR="003F39A2" w:rsidRPr="008D559E">
        <w:rPr>
          <w:b w:val="0"/>
          <w:i/>
        </w:rPr>
        <w:t xml:space="preserve"> </w:t>
      </w:r>
      <w:proofErr w:type="spellStart"/>
      <w:r w:rsidR="003F39A2" w:rsidRPr="008D559E">
        <w:rPr>
          <w:b w:val="0"/>
          <w:i/>
        </w:rPr>
        <w:t>Nuclear</w:t>
      </w:r>
      <w:proofErr w:type="spellEnd"/>
      <w:r w:rsidR="003F39A2" w:rsidRPr="008D559E">
        <w:rPr>
          <w:b w:val="0"/>
          <w:i/>
        </w:rPr>
        <w:t xml:space="preserve"> Power </w:t>
      </w:r>
      <w:proofErr w:type="spellStart"/>
      <w:r w:rsidR="003F39A2" w:rsidRPr="008D559E">
        <w:rPr>
          <w:b w:val="0"/>
          <w:i/>
        </w:rPr>
        <w:t>Plants</w:t>
      </w:r>
      <w:proofErr w:type="spellEnd"/>
      <w:r w:rsidRPr="7AFF92FC">
        <w:rPr>
          <w:rStyle w:val="Allmrkuseviide"/>
          <w:b w:val="0"/>
          <w:bCs w:val="0"/>
        </w:rPr>
        <w:footnoteReference w:id="48"/>
      </w:r>
      <w:r w:rsidR="008D559E">
        <w:rPr>
          <w:b w:val="0"/>
          <w:bCs w:val="0"/>
        </w:rPr>
        <w:t>)</w:t>
      </w:r>
      <w:r w:rsidR="107E3A65" w:rsidRPr="00CB7A99">
        <w:rPr>
          <w:b w:val="0"/>
          <w:bCs w:val="0"/>
        </w:rPr>
        <w:t>.</w:t>
      </w:r>
    </w:p>
    <w:p w14:paraId="0128D150" w14:textId="37A3B725" w:rsidR="003F39A2" w:rsidRPr="00490294" w:rsidRDefault="000B76C8" w:rsidP="003F39A2">
      <w:pPr>
        <w:pStyle w:val="Phitekst"/>
      </w:pPr>
      <w:r w:rsidRPr="00417BF0">
        <w:rPr>
          <w:b/>
          <w:bCs/>
        </w:rPr>
        <w:t>Eelnõu §</w:t>
      </w:r>
      <w:r>
        <w:rPr>
          <w:b/>
          <w:bCs/>
        </w:rPr>
        <w:t xml:space="preserve"> 43 l</w:t>
      </w:r>
      <w:r w:rsidR="003F39A2" w:rsidRPr="00490294">
        <w:rPr>
          <w:b/>
          <w:bCs/>
        </w:rPr>
        <w:t>õiked 1 ja 2</w:t>
      </w:r>
      <w:r w:rsidR="003F39A2" w:rsidRPr="00490294">
        <w:t xml:space="preserve"> sätestavad korduva ohutushindamise kohustusliku sageduse. Üldreeglina peab käitamisloa omaja hindamise läbi viima vähemalt kord kümne aasta jooksul. See on vajalik tagamaks, et käitis vastaks jätkuvalt kehtivatele ohutusnõuetele ja oleks sobiv ohutuks käitamiseks. Pädevale asutusele antakse samas õigus määrata loa tingimustes hindamise sagedus ja täpsemad nõuded, võimaldades paindlikkust vastavalt käitise tüübile, vanusele ja </w:t>
      </w:r>
      <w:r w:rsidR="00754CEA">
        <w:t>muid riske</w:t>
      </w:r>
      <w:r w:rsidR="003F39A2" w:rsidRPr="00490294">
        <w:t>.</w:t>
      </w:r>
    </w:p>
    <w:p w14:paraId="15F28ACF" w14:textId="69E65C36" w:rsidR="003F39A2" w:rsidRPr="00490294" w:rsidRDefault="000B76C8" w:rsidP="003F39A2">
      <w:pPr>
        <w:pStyle w:val="Phitekst"/>
      </w:pPr>
      <w:r w:rsidRPr="00417BF0">
        <w:rPr>
          <w:b/>
          <w:bCs/>
        </w:rPr>
        <w:t>Eelnõu §</w:t>
      </w:r>
      <w:r>
        <w:rPr>
          <w:b/>
          <w:bCs/>
        </w:rPr>
        <w:t xml:space="preserve"> 43 l</w:t>
      </w:r>
      <w:r w:rsidR="003F39A2" w:rsidRPr="00490294">
        <w:rPr>
          <w:b/>
          <w:bCs/>
        </w:rPr>
        <w:t>õi</w:t>
      </w:r>
      <w:r w:rsidR="0003664B">
        <w:rPr>
          <w:b/>
          <w:bCs/>
        </w:rPr>
        <w:t>kes</w:t>
      </w:r>
      <w:r w:rsidR="003F39A2" w:rsidRPr="00490294">
        <w:rPr>
          <w:b/>
          <w:bCs/>
        </w:rPr>
        <w:t xml:space="preserve"> 3</w:t>
      </w:r>
      <w:r w:rsidR="003F39A2" w:rsidRPr="00490294">
        <w:t xml:space="preserve"> </w:t>
      </w:r>
      <w:r w:rsidR="0003664B">
        <w:t>määratletakse</w:t>
      </w:r>
      <w:r w:rsidR="003F39A2" w:rsidRPr="00490294">
        <w:t xml:space="preserve"> hindamise ulatuse ja sisu, tuues välja aspektid, mida tuleb hinnata. Eesmärk on tagada, et hinnang on terviklik ja katab kõik olulised valdkonnad. Hinnang peab arvesse võtma käitise vananemisest tingitud mõjusid, käitamise käigus saadud kogemusi, </w:t>
      </w:r>
      <w:proofErr w:type="spellStart"/>
      <w:r w:rsidR="003F39A2" w:rsidRPr="00490294">
        <w:t>uusimaid</w:t>
      </w:r>
      <w:proofErr w:type="spellEnd"/>
      <w:r w:rsidR="003F39A2" w:rsidRPr="00490294">
        <w:t xml:space="preserve"> teadusuuringute tulemusi, samuti õigusaktide ja rahvusvaheliste ohutusstandardite arengut ning muutusi riigi julgeolekukeskkonnas ja ohuhinnangutes.</w:t>
      </w:r>
    </w:p>
    <w:p w14:paraId="14C3E924" w14:textId="65ACF32D" w:rsidR="003F39A2" w:rsidRPr="00490294" w:rsidRDefault="000B76C8" w:rsidP="003F39A2">
      <w:pPr>
        <w:pStyle w:val="Phitekst"/>
      </w:pPr>
      <w:r w:rsidRPr="00417BF0">
        <w:rPr>
          <w:b/>
          <w:bCs/>
        </w:rPr>
        <w:t>Eelnõu §</w:t>
      </w:r>
      <w:r>
        <w:rPr>
          <w:b/>
          <w:bCs/>
        </w:rPr>
        <w:t xml:space="preserve"> 43 l</w:t>
      </w:r>
      <w:r w:rsidR="003F39A2" w:rsidRPr="00490294">
        <w:rPr>
          <w:b/>
          <w:bCs/>
        </w:rPr>
        <w:t>õi</w:t>
      </w:r>
      <w:r w:rsidR="0003664B">
        <w:rPr>
          <w:b/>
          <w:bCs/>
        </w:rPr>
        <w:t>kes</w:t>
      </w:r>
      <w:r w:rsidR="003F39A2" w:rsidRPr="00490294">
        <w:rPr>
          <w:b/>
          <w:bCs/>
        </w:rPr>
        <w:t xml:space="preserve"> 4</w:t>
      </w:r>
      <w:r w:rsidR="003F39A2" w:rsidRPr="00490294">
        <w:t xml:space="preserve"> </w:t>
      </w:r>
      <w:r w:rsidR="0003664B">
        <w:t>reguleeritakse</w:t>
      </w:r>
      <w:r w:rsidR="003F39A2" w:rsidRPr="00490294">
        <w:t xml:space="preserve"> puuduste kõrvaldamist ja tagajärgi. Loa omajal on kohustus tuvastatud puudused viivitamata kõrvaldada. Selle kohustuse täitmata jätmine annab pädevale asutusele õiguse </w:t>
      </w:r>
      <w:r w:rsidR="00CE1850" w:rsidRPr="00490294">
        <w:t>käitamisl</w:t>
      </w:r>
      <w:r w:rsidR="00CE1850">
        <w:t>oa kehtivus</w:t>
      </w:r>
      <w:r w:rsidR="00CE1850" w:rsidRPr="00490294">
        <w:t xml:space="preserve"> </w:t>
      </w:r>
      <w:r w:rsidR="003F39A2" w:rsidRPr="00490294">
        <w:t xml:space="preserve">peatada või </w:t>
      </w:r>
      <w:r w:rsidR="00CE1850">
        <w:t xml:space="preserve">luba </w:t>
      </w:r>
      <w:r w:rsidR="003F39A2" w:rsidRPr="00490294">
        <w:t>kehtetuks tunnistada, mis rõhutab korduva ohutushindamise tulemuste siduvust ja rangust ning tagab, et riskide suurenemist ei aktsepteerita.</w:t>
      </w:r>
    </w:p>
    <w:p w14:paraId="3AD3C310" w14:textId="36F9FAE9" w:rsidR="003F39A2" w:rsidRPr="00490294" w:rsidRDefault="000B76C8" w:rsidP="003F39A2">
      <w:pPr>
        <w:pStyle w:val="Phitekst"/>
      </w:pPr>
      <w:r w:rsidRPr="00417BF0">
        <w:rPr>
          <w:b/>
          <w:bCs/>
        </w:rPr>
        <w:t>Eelnõu §</w:t>
      </w:r>
      <w:r>
        <w:rPr>
          <w:b/>
          <w:bCs/>
        </w:rPr>
        <w:t xml:space="preserve"> 43 l</w:t>
      </w:r>
      <w:r w:rsidR="003F39A2" w:rsidRPr="00490294">
        <w:rPr>
          <w:b/>
          <w:bCs/>
        </w:rPr>
        <w:t>õi</w:t>
      </w:r>
      <w:r w:rsidR="0003664B">
        <w:rPr>
          <w:b/>
          <w:bCs/>
        </w:rPr>
        <w:t>kes</w:t>
      </w:r>
      <w:r w:rsidR="003F39A2" w:rsidRPr="00490294">
        <w:rPr>
          <w:b/>
          <w:bCs/>
        </w:rPr>
        <w:t xml:space="preserve"> 5</w:t>
      </w:r>
      <w:r w:rsidR="003F39A2" w:rsidRPr="00490294">
        <w:t xml:space="preserve"> </w:t>
      </w:r>
      <w:r w:rsidR="0003664B">
        <w:t>kehtestatakse</w:t>
      </w:r>
      <w:r w:rsidR="003F39A2" w:rsidRPr="00490294">
        <w:t xml:space="preserve"> volitusnorm, mis annab valdkonna eest vastutavale ministrile õiguse kehtestada määrusega korduva ohutusehindamise detailsemad nõuded ja metoodika. See võimaldab reguleerida, millises vormis ja mis ulatuses peab hindamine toimuma ning millised dokumendid ja aruanded tuleb pädevale asutusele esitada hindamise tulemuste kohta.</w:t>
      </w:r>
    </w:p>
    <w:p w14:paraId="352F9E4B" w14:textId="27161256" w:rsidR="003F39A2" w:rsidRPr="007830F7" w:rsidRDefault="0041449A" w:rsidP="003F39A2">
      <w:pPr>
        <w:spacing w:after="0" w:line="240" w:lineRule="auto"/>
        <w:contextualSpacing/>
        <w:jc w:val="both"/>
        <w:rPr>
          <w:rFonts w:ascii="Times New Roman" w:eastAsia="Times New Roman" w:hAnsi="Times New Roman" w:cs="Times New Roman"/>
          <w:sz w:val="24"/>
          <w:szCs w:val="24"/>
          <w:lang w:val="en-US"/>
        </w:rPr>
      </w:pPr>
      <w:proofErr w:type="spellStart"/>
      <w:r w:rsidRPr="7AFF92FC">
        <w:rPr>
          <w:rFonts w:ascii="Times New Roman" w:eastAsia="Times New Roman" w:hAnsi="Times New Roman" w:cs="Times New Roman"/>
          <w:b/>
          <w:sz w:val="24"/>
          <w:szCs w:val="24"/>
          <w:lang w:val="en-US"/>
        </w:rPr>
        <w:t>Eelnõu</w:t>
      </w:r>
      <w:proofErr w:type="spellEnd"/>
      <w:r w:rsidRPr="7AFF92FC">
        <w:rPr>
          <w:rFonts w:ascii="Times New Roman" w:eastAsia="Times New Roman" w:hAnsi="Times New Roman" w:cs="Times New Roman"/>
          <w:b/>
          <w:sz w:val="24"/>
          <w:szCs w:val="24"/>
          <w:lang w:val="en-US"/>
        </w:rPr>
        <w:t xml:space="preserve"> </w:t>
      </w:r>
      <w:r w:rsidR="003F39A2" w:rsidRPr="7AFF92FC">
        <w:rPr>
          <w:rFonts w:ascii="Times New Roman" w:eastAsia="Times New Roman" w:hAnsi="Times New Roman" w:cs="Times New Roman"/>
          <w:b/>
          <w:sz w:val="24"/>
          <w:szCs w:val="24"/>
          <w:lang w:val="en-US"/>
        </w:rPr>
        <w:t>§ 44</w:t>
      </w:r>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sätestab</w:t>
      </w:r>
      <w:proofErr w:type="spellEnd"/>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nõuded</w:t>
      </w:r>
      <w:proofErr w:type="spellEnd"/>
      <w:r w:rsidR="004E19A5" w:rsidRPr="00E625F6">
        <w:rPr>
          <w:rFonts w:ascii="Times New Roman" w:eastAsia="Times New Roman" w:hAnsi="Times New Roman" w:cs="Times New Roman"/>
          <w:b/>
          <w:bCs/>
          <w:sz w:val="24"/>
          <w:szCs w:val="24"/>
          <w:lang w:val="en-US"/>
        </w:rPr>
        <w:t xml:space="preserve"> </w:t>
      </w:r>
      <w:proofErr w:type="spellStart"/>
      <w:r w:rsidR="007830F7" w:rsidRPr="00E625F6">
        <w:rPr>
          <w:rFonts w:ascii="Times New Roman" w:eastAsia="Times New Roman" w:hAnsi="Times New Roman" w:cs="Times New Roman"/>
          <w:b/>
          <w:bCs/>
          <w:sz w:val="24"/>
          <w:szCs w:val="24"/>
          <w:lang w:val="en-US"/>
        </w:rPr>
        <w:t>tuumakäitise</w:t>
      </w:r>
      <w:proofErr w:type="spellEnd"/>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t</w:t>
      </w:r>
      <w:r w:rsidR="003F39A2" w:rsidRPr="00E625F6">
        <w:rPr>
          <w:rFonts w:ascii="Times New Roman" w:eastAsia="Times New Roman" w:hAnsi="Times New Roman" w:cs="Times New Roman"/>
          <w:b/>
          <w:bCs/>
          <w:sz w:val="24"/>
          <w:szCs w:val="24"/>
          <w:lang w:val="en-US"/>
        </w:rPr>
        <w:t>öötajate</w:t>
      </w:r>
      <w:proofErr w:type="spellEnd"/>
      <w:r w:rsidR="003F39A2" w:rsidRPr="00E625F6">
        <w:rPr>
          <w:rFonts w:ascii="Times New Roman" w:eastAsia="Times New Roman" w:hAnsi="Times New Roman" w:cs="Times New Roman"/>
          <w:b/>
          <w:bCs/>
          <w:sz w:val="24"/>
          <w:szCs w:val="24"/>
          <w:lang w:val="en-US"/>
        </w:rPr>
        <w:t xml:space="preserve"> </w:t>
      </w:r>
      <w:proofErr w:type="spellStart"/>
      <w:r w:rsidR="003F39A2" w:rsidRPr="00E625F6">
        <w:rPr>
          <w:rFonts w:ascii="Times New Roman" w:eastAsia="Times New Roman" w:hAnsi="Times New Roman" w:cs="Times New Roman"/>
          <w:b/>
          <w:bCs/>
          <w:sz w:val="24"/>
          <w:szCs w:val="24"/>
          <w:lang w:val="en-US"/>
        </w:rPr>
        <w:t>pädevus</w:t>
      </w:r>
      <w:r w:rsidR="007830F7" w:rsidRPr="00E625F6">
        <w:rPr>
          <w:rFonts w:ascii="Times New Roman" w:eastAsia="Times New Roman" w:hAnsi="Times New Roman" w:cs="Times New Roman"/>
          <w:b/>
          <w:bCs/>
          <w:sz w:val="24"/>
          <w:szCs w:val="24"/>
          <w:lang w:val="en-US"/>
        </w:rPr>
        <w:t>ele</w:t>
      </w:r>
      <w:proofErr w:type="spellEnd"/>
      <w:r w:rsidR="003F39A2" w:rsidRPr="00E625F6">
        <w:rPr>
          <w:rFonts w:ascii="Times New Roman" w:eastAsia="Times New Roman" w:hAnsi="Times New Roman" w:cs="Times New Roman"/>
          <w:b/>
          <w:bCs/>
          <w:sz w:val="24"/>
          <w:szCs w:val="24"/>
          <w:lang w:val="en-US"/>
        </w:rPr>
        <w:t xml:space="preserve"> ja </w:t>
      </w:r>
      <w:proofErr w:type="spellStart"/>
      <w:r w:rsidR="003F39A2" w:rsidRPr="00E625F6">
        <w:rPr>
          <w:rFonts w:ascii="Times New Roman" w:eastAsia="Times New Roman" w:hAnsi="Times New Roman" w:cs="Times New Roman"/>
          <w:b/>
          <w:bCs/>
          <w:sz w:val="24"/>
          <w:szCs w:val="24"/>
          <w:lang w:val="en-US"/>
        </w:rPr>
        <w:t>kvalifikatsiooni</w:t>
      </w:r>
      <w:r w:rsidR="007830F7" w:rsidRPr="00E625F6">
        <w:rPr>
          <w:rFonts w:ascii="Times New Roman" w:eastAsia="Times New Roman" w:hAnsi="Times New Roman" w:cs="Times New Roman"/>
          <w:b/>
          <w:bCs/>
          <w:sz w:val="24"/>
          <w:szCs w:val="24"/>
          <w:lang w:val="en-US"/>
        </w:rPr>
        <w:t>le</w:t>
      </w:r>
      <w:proofErr w:type="spellEnd"/>
      <w:r w:rsidR="003E61F4" w:rsidRPr="7A59EF8C">
        <w:rPr>
          <w:rFonts w:ascii="Times New Roman" w:eastAsia="Times New Roman" w:hAnsi="Times New Roman" w:cs="Times New Roman"/>
          <w:sz w:val="24"/>
          <w:szCs w:val="24"/>
          <w:lang w:val="en-US"/>
        </w:rPr>
        <w:t xml:space="preserve">, mis on </w:t>
      </w:r>
      <w:proofErr w:type="spellStart"/>
      <w:r w:rsidR="003E61F4" w:rsidRPr="7A59EF8C">
        <w:rPr>
          <w:rFonts w:ascii="Times New Roman" w:eastAsia="Times New Roman" w:hAnsi="Times New Roman" w:cs="Times New Roman"/>
          <w:sz w:val="24"/>
          <w:szCs w:val="24"/>
          <w:lang w:val="en-US"/>
        </w:rPr>
        <w:t>kooskõlas</w:t>
      </w:r>
      <w:proofErr w:type="spellEnd"/>
      <w:r w:rsidR="003E61F4" w:rsidRPr="7A59EF8C">
        <w:rPr>
          <w:rFonts w:ascii="Times New Roman" w:eastAsia="Times New Roman" w:hAnsi="Times New Roman" w:cs="Times New Roman"/>
          <w:sz w:val="24"/>
          <w:szCs w:val="24"/>
          <w:lang w:val="en-US"/>
        </w:rPr>
        <w:t xml:space="preserve"> IAEA </w:t>
      </w:r>
      <w:proofErr w:type="spellStart"/>
      <w:r w:rsidR="00011358" w:rsidRPr="7A59EF8C">
        <w:rPr>
          <w:rFonts w:ascii="Times New Roman" w:eastAsia="Times New Roman" w:hAnsi="Times New Roman" w:cs="Times New Roman"/>
          <w:sz w:val="24"/>
          <w:szCs w:val="24"/>
          <w:lang w:val="en-US"/>
        </w:rPr>
        <w:t>ohutusstandardite</w:t>
      </w:r>
      <w:proofErr w:type="spellEnd"/>
      <w:r w:rsidR="00011358" w:rsidRPr="7A59EF8C">
        <w:rPr>
          <w:rFonts w:ascii="Times New Roman" w:eastAsia="Times New Roman" w:hAnsi="Times New Roman" w:cs="Times New Roman"/>
          <w:sz w:val="24"/>
          <w:szCs w:val="24"/>
          <w:lang w:val="en-US"/>
        </w:rPr>
        <w:t xml:space="preserve"> (</w:t>
      </w:r>
      <w:r w:rsidR="00A130DE" w:rsidRPr="7AFF92FC">
        <w:rPr>
          <w:rFonts w:ascii="Times New Roman" w:eastAsia="Times New Roman" w:hAnsi="Times New Roman" w:cs="Times New Roman"/>
          <w:i/>
          <w:sz w:val="24"/>
          <w:szCs w:val="24"/>
          <w:lang w:val="en-US"/>
        </w:rPr>
        <w:t xml:space="preserve">Leadership and Management for Safety, No. </w:t>
      </w:r>
      <w:r w:rsidR="00011358" w:rsidRPr="7AFF92FC">
        <w:rPr>
          <w:rFonts w:ascii="Times New Roman" w:eastAsia="Times New Roman" w:hAnsi="Times New Roman" w:cs="Times New Roman"/>
          <w:i/>
          <w:sz w:val="24"/>
          <w:szCs w:val="24"/>
          <w:lang w:val="en-US"/>
        </w:rPr>
        <w:t>GSR Part 2</w:t>
      </w:r>
      <w:r w:rsidRPr="7AFF92FC">
        <w:rPr>
          <w:rStyle w:val="Allmrkuseviide"/>
          <w:rFonts w:ascii="Times New Roman" w:eastAsia="Times New Roman" w:hAnsi="Times New Roman" w:cs="Times New Roman"/>
          <w:i/>
          <w:iCs/>
          <w:sz w:val="24"/>
          <w:szCs w:val="24"/>
          <w:lang w:val="en-US"/>
        </w:rPr>
        <w:footnoteReference w:id="49"/>
      </w:r>
      <w:r w:rsidR="00011358" w:rsidRPr="7AFF92FC">
        <w:rPr>
          <w:rFonts w:ascii="Times New Roman" w:eastAsia="Times New Roman" w:hAnsi="Times New Roman" w:cs="Times New Roman"/>
          <w:i/>
          <w:sz w:val="24"/>
          <w:szCs w:val="24"/>
          <w:lang w:val="en-US"/>
        </w:rPr>
        <w:t>;</w:t>
      </w:r>
      <w:r w:rsidR="00011358" w:rsidRPr="7A59EF8C">
        <w:rPr>
          <w:rFonts w:ascii="Times New Roman" w:eastAsia="Times New Roman" w:hAnsi="Times New Roman" w:cs="Times New Roman"/>
          <w:sz w:val="24"/>
          <w:szCs w:val="24"/>
          <w:lang w:val="en-US"/>
        </w:rPr>
        <w:t xml:space="preserve"> </w:t>
      </w:r>
      <w:r w:rsidR="00FF645F" w:rsidRPr="7AFF92FC">
        <w:rPr>
          <w:rFonts w:ascii="Times New Roman" w:eastAsia="Times New Roman" w:hAnsi="Times New Roman" w:cs="Times New Roman"/>
          <w:i/>
          <w:sz w:val="24"/>
          <w:szCs w:val="24"/>
          <w:lang w:val="en-US"/>
        </w:rPr>
        <w:t>Safety of Nuclear Power Plants: Commissioning and Operation, No.</w:t>
      </w:r>
      <w:r w:rsidR="00011358" w:rsidRPr="7AFF92FC">
        <w:rPr>
          <w:rFonts w:ascii="Times New Roman" w:eastAsia="Times New Roman" w:hAnsi="Times New Roman" w:cs="Times New Roman"/>
          <w:i/>
          <w:sz w:val="24"/>
          <w:szCs w:val="24"/>
          <w:lang w:val="en-US"/>
        </w:rPr>
        <w:t xml:space="preserve"> SSR-2/2 (Rev.1</w:t>
      </w:r>
      <w:r w:rsidR="2CFC758E" w:rsidRPr="7A59EF8C">
        <w:rPr>
          <w:rFonts w:ascii="Times New Roman" w:eastAsia="Times New Roman" w:hAnsi="Times New Roman" w:cs="Times New Roman"/>
          <w:sz w:val="24"/>
          <w:szCs w:val="24"/>
          <w:lang w:val="en-US"/>
        </w:rPr>
        <w:t>)</w:t>
      </w:r>
      <w:r w:rsidRPr="7A59EF8C">
        <w:rPr>
          <w:rStyle w:val="Allmrkuseviide"/>
          <w:rFonts w:ascii="Times New Roman" w:eastAsia="Times New Roman" w:hAnsi="Times New Roman" w:cs="Times New Roman"/>
          <w:sz w:val="24"/>
          <w:szCs w:val="24"/>
          <w:lang w:val="en-US"/>
        </w:rPr>
        <w:footnoteReference w:id="50"/>
      </w:r>
      <w:r w:rsidR="1142A593" w:rsidRPr="7A59EF8C">
        <w:rPr>
          <w:rFonts w:ascii="Times New Roman" w:eastAsia="Times New Roman" w:hAnsi="Times New Roman" w:cs="Times New Roman"/>
          <w:sz w:val="24"/>
          <w:szCs w:val="24"/>
          <w:lang w:val="en-US"/>
        </w:rPr>
        <w:t>;</w:t>
      </w:r>
      <w:r w:rsidR="00AA0B4B" w:rsidRPr="7A59EF8C">
        <w:rPr>
          <w:rFonts w:ascii="Times New Roman" w:eastAsia="Times New Roman" w:hAnsi="Times New Roman" w:cs="Times New Roman"/>
          <w:sz w:val="24"/>
          <w:szCs w:val="24"/>
          <w:lang w:val="en-US"/>
        </w:rPr>
        <w:t xml:space="preserve"> </w:t>
      </w:r>
      <w:r w:rsidR="00AA0B4B" w:rsidRPr="7AFF92FC">
        <w:rPr>
          <w:rFonts w:ascii="Times New Roman" w:eastAsia="Times New Roman" w:hAnsi="Times New Roman" w:cs="Times New Roman"/>
          <w:i/>
          <w:sz w:val="24"/>
          <w:szCs w:val="24"/>
          <w:lang w:val="en-US"/>
        </w:rPr>
        <w:t>Recruitment, Qualification and Training of Personnel for Nuclear Power Plants, No</w:t>
      </w:r>
      <w:r w:rsidR="00235E14" w:rsidRPr="7AFF92FC">
        <w:rPr>
          <w:rFonts w:ascii="Times New Roman" w:eastAsia="Times New Roman" w:hAnsi="Times New Roman" w:cs="Times New Roman"/>
          <w:i/>
          <w:sz w:val="24"/>
          <w:szCs w:val="24"/>
          <w:lang w:val="en-US"/>
        </w:rPr>
        <w:t>.</w:t>
      </w:r>
      <w:r w:rsidR="00AA0B4B" w:rsidRPr="7AFF92FC">
        <w:rPr>
          <w:rFonts w:ascii="Times New Roman" w:eastAsia="Times New Roman" w:hAnsi="Times New Roman" w:cs="Times New Roman"/>
          <w:i/>
          <w:sz w:val="24"/>
          <w:szCs w:val="24"/>
          <w:lang w:val="en-US"/>
        </w:rPr>
        <w:t xml:space="preserve"> SSG-75</w:t>
      </w:r>
      <w:r w:rsidRPr="7A59EF8C">
        <w:rPr>
          <w:rStyle w:val="Allmrkuseviide"/>
          <w:rFonts w:ascii="Times New Roman" w:eastAsia="Times New Roman" w:hAnsi="Times New Roman" w:cs="Times New Roman"/>
          <w:sz w:val="24"/>
          <w:szCs w:val="24"/>
          <w:lang w:val="en-US"/>
        </w:rPr>
        <w:footnoteReference w:id="51"/>
      </w:r>
      <w:r w:rsidR="00011358" w:rsidRPr="7A59EF8C">
        <w:rPr>
          <w:rFonts w:ascii="Times New Roman" w:eastAsia="Times New Roman" w:hAnsi="Times New Roman" w:cs="Times New Roman"/>
          <w:sz w:val="24"/>
          <w:szCs w:val="24"/>
          <w:lang w:val="en-US"/>
        </w:rPr>
        <w:t xml:space="preserve">) </w:t>
      </w:r>
      <w:proofErr w:type="spellStart"/>
      <w:r w:rsidR="00011358" w:rsidRPr="7A59EF8C">
        <w:rPr>
          <w:rFonts w:ascii="Times New Roman" w:eastAsia="Times New Roman" w:hAnsi="Times New Roman" w:cs="Times New Roman"/>
          <w:sz w:val="24"/>
          <w:szCs w:val="24"/>
          <w:lang w:val="en-US"/>
        </w:rPr>
        <w:t>ning</w:t>
      </w:r>
      <w:proofErr w:type="spellEnd"/>
      <w:r w:rsidR="00011358" w:rsidRPr="7A59EF8C">
        <w:rPr>
          <w:rFonts w:ascii="Times New Roman" w:eastAsia="Times New Roman" w:hAnsi="Times New Roman" w:cs="Times New Roman"/>
          <w:sz w:val="24"/>
          <w:szCs w:val="24"/>
          <w:lang w:val="en-US"/>
        </w:rPr>
        <w:t xml:space="preserve"> WENRA </w:t>
      </w:r>
      <w:proofErr w:type="spellStart"/>
      <w:r w:rsidR="00604104" w:rsidRPr="7A59EF8C">
        <w:rPr>
          <w:rFonts w:ascii="Times New Roman" w:eastAsia="Times New Roman" w:hAnsi="Times New Roman" w:cs="Times New Roman"/>
          <w:sz w:val="24"/>
          <w:szCs w:val="24"/>
          <w:lang w:val="en-US"/>
        </w:rPr>
        <w:t>juh</w:t>
      </w:r>
      <w:r w:rsidR="004B79E6" w:rsidRPr="7A59EF8C">
        <w:rPr>
          <w:rFonts w:ascii="Times New Roman" w:eastAsia="Times New Roman" w:hAnsi="Times New Roman" w:cs="Times New Roman"/>
          <w:sz w:val="24"/>
          <w:szCs w:val="24"/>
          <w:lang w:val="en-US"/>
        </w:rPr>
        <w:t>endiga</w:t>
      </w:r>
      <w:proofErr w:type="spellEnd"/>
      <w:r w:rsidR="00011358" w:rsidRPr="7A59EF8C">
        <w:rPr>
          <w:rFonts w:ascii="Times New Roman" w:eastAsia="Times New Roman" w:hAnsi="Times New Roman" w:cs="Times New Roman"/>
          <w:sz w:val="24"/>
          <w:szCs w:val="24"/>
          <w:lang w:val="en-US"/>
        </w:rPr>
        <w:t xml:space="preserve"> (</w:t>
      </w:r>
      <w:r w:rsidR="00317C27" w:rsidRPr="7AFF92FC">
        <w:rPr>
          <w:rFonts w:ascii="Times New Roman" w:eastAsia="Times New Roman" w:hAnsi="Times New Roman" w:cs="Times New Roman"/>
          <w:i/>
          <w:sz w:val="24"/>
          <w:szCs w:val="24"/>
          <w:lang w:val="en-US"/>
        </w:rPr>
        <w:t xml:space="preserve">WENRA </w:t>
      </w:r>
      <w:r w:rsidR="00F0191F" w:rsidRPr="7AFF92FC">
        <w:rPr>
          <w:rFonts w:ascii="Times New Roman" w:eastAsia="Times New Roman" w:hAnsi="Times New Roman" w:cs="Times New Roman"/>
          <w:i/>
          <w:sz w:val="24"/>
          <w:szCs w:val="24"/>
          <w:lang w:val="en-US"/>
        </w:rPr>
        <w:t xml:space="preserve">Safety </w:t>
      </w:r>
      <w:r w:rsidR="000C2C32" w:rsidRPr="7AFF92FC">
        <w:rPr>
          <w:rFonts w:ascii="Times New Roman" w:eastAsia="Times New Roman" w:hAnsi="Times New Roman" w:cs="Times New Roman"/>
          <w:i/>
          <w:sz w:val="24"/>
          <w:szCs w:val="24"/>
          <w:lang w:val="en-US"/>
        </w:rPr>
        <w:t xml:space="preserve">Reference Levels for Existing Reactors 2020 </w:t>
      </w:r>
      <w:r w:rsidR="007A137B" w:rsidRPr="7AFF92FC">
        <w:rPr>
          <w:rStyle w:val="Allmrkuseviide"/>
          <w:rFonts w:ascii="Times New Roman" w:eastAsia="Times New Roman" w:hAnsi="Times New Roman" w:cs="Times New Roman"/>
          <w:i/>
          <w:sz w:val="24"/>
          <w:szCs w:val="24"/>
          <w:lang w:val="en-US"/>
        </w:rPr>
        <w:footnoteReference w:id="52"/>
      </w:r>
      <w:r w:rsidR="00011358" w:rsidRPr="7A59EF8C">
        <w:rPr>
          <w:rFonts w:ascii="Times New Roman" w:eastAsia="Times New Roman" w:hAnsi="Times New Roman" w:cs="Times New Roman"/>
          <w:sz w:val="24"/>
          <w:szCs w:val="24"/>
          <w:lang w:val="en-US"/>
        </w:rPr>
        <w:t>).</w:t>
      </w:r>
    </w:p>
    <w:p w14:paraId="336576E1" w14:textId="77777777" w:rsidR="0098570A" w:rsidRDefault="0098570A" w:rsidP="003F39A2">
      <w:pPr>
        <w:spacing w:after="0" w:line="240" w:lineRule="auto"/>
        <w:contextualSpacing/>
        <w:jc w:val="both"/>
        <w:rPr>
          <w:rFonts w:ascii="Times New Roman" w:eastAsia="Times New Roman" w:hAnsi="Times New Roman" w:cs="Times New Roman"/>
          <w:b/>
          <w:bCs/>
          <w:sz w:val="24"/>
          <w:szCs w:val="24"/>
        </w:rPr>
      </w:pPr>
    </w:p>
    <w:p w14:paraId="7D643A4F" w14:textId="21E8A88A" w:rsidR="00377046" w:rsidRDefault="0098570A" w:rsidP="003F39A2">
      <w:pPr>
        <w:spacing w:after="0" w:line="240" w:lineRule="auto"/>
        <w:contextualSpacing/>
        <w:jc w:val="both"/>
        <w:rPr>
          <w:rFonts w:ascii="Times New Roman" w:eastAsia="Times New Roman" w:hAnsi="Times New Roman" w:cs="Times New Roman"/>
          <w:sz w:val="24"/>
          <w:szCs w:val="24"/>
        </w:rPr>
      </w:pPr>
      <w:r w:rsidRPr="00F940F7">
        <w:rPr>
          <w:rFonts w:ascii="Times New Roman" w:eastAsia="Times New Roman" w:hAnsi="Times New Roman" w:cs="Times New Roman"/>
          <w:b/>
          <w:bCs/>
          <w:sz w:val="24"/>
          <w:szCs w:val="24"/>
        </w:rPr>
        <w:t>Eelnõu § 44 lõi</w:t>
      </w:r>
      <w:r w:rsidR="008F727D">
        <w:rPr>
          <w:rFonts w:ascii="Times New Roman" w:eastAsia="Times New Roman" w:hAnsi="Times New Roman" w:cs="Times New Roman"/>
          <w:b/>
          <w:bCs/>
          <w:sz w:val="24"/>
          <w:szCs w:val="24"/>
        </w:rPr>
        <w:t>ge</w:t>
      </w:r>
      <w:r w:rsidRPr="00F940F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1</w:t>
      </w:r>
      <w:r w:rsidR="00594827">
        <w:rPr>
          <w:rFonts w:ascii="Times New Roman" w:eastAsia="Times New Roman" w:hAnsi="Times New Roman" w:cs="Times New Roman"/>
          <w:b/>
          <w:bCs/>
          <w:sz w:val="24"/>
          <w:szCs w:val="24"/>
        </w:rPr>
        <w:t xml:space="preserve"> </w:t>
      </w:r>
      <w:r w:rsidR="00594827" w:rsidRPr="00594827">
        <w:rPr>
          <w:rFonts w:ascii="Times New Roman" w:eastAsia="Times New Roman" w:hAnsi="Times New Roman" w:cs="Times New Roman"/>
          <w:sz w:val="24"/>
          <w:szCs w:val="24"/>
        </w:rPr>
        <w:t xml:space="preserve">kohustab käitajat tagama, et kõikides </w:t>
      </w:r>
      <w:r w:rsidR="00F40DC4">
        <w:rPr>
          <w:rFonts w:ascii="Times New Roman" w:eastAsia="Times New Roman" w:hAnsi="Times New Roman" w:cs="Times New Roman"/>
          <w:sz w:val="24"/>
          <w:szCs w:val="24"/>
        </w:rPr>
        <w:t xml:space="preserve">tuumakäitise </w:t>
      </w:r>
      <w:r w:rsidR="00594827" w:rsidRPr="00594827">
        <w:rPr>
          <w:rFonts w:ascii="Times New Roman" w:eastAsia="Times New Roman" w:hAnsi="Times New Roman" w:cs="Times New Roman"/>
          <w:sz w:val="24"/>
          <w:szCs w:val="24"/>
        </w:rPr>
        <w:t>elukaare etappides oleks piisav arv pädevaid ja nõuetekohase kvalifikatsiooniga töötajaid, kes tagavad tuumaohutuse ja -julgeoleku nõuete täitmise.</w:t>
      </w:r>
      <w:r w:rsidR="003F3238">
        <w:rPr>
          <w:rFonts w:ascii="Times New Roman" w:eastAsia="Times New Roman" w:hAnsi="Times New Roman" w:cs="Times New Roman"/>
          <w:sz w:val="24"/>
          <w:szCs w:val="24"/>
        </w:rPr>
        <w:t xml:space="preserve"> </w:t>
      </w:r>
      <w:r w:rsidR="00377046" w:rsidRPr="00377046">
        <w:rPr>
          <w:rFonts w:ascii="Times New Roman" w:eastAsia="Times New Roman" w:hAnsi="Times New Roman" w:cs="Times New Roman"/>
          <w:sz w:val="24"/>
          <w:szCs w:val="24"/>
        </w:rPr>
        <w:t xml:space="preserve">Kuna ohutus ja julgeolek sõltuvad </w:t>
      </w:r>
      <w:r w:rsidR="00377046">
        <w:rPr>
          <w:rFonts w:ascii="Times New Roman" w:eastAsia="Times New Roman" w:hAnsi="Times New Roman" w:cs="Times New Roman"/>
          <w:sz w:val="24"/>
          <w:szCs w:val="24"/>
        </w:rPr>
        <w:t>ü</w:t>
      </w:r>
      <w:r w:rsidR="00C11103">
        <w:rPr>
          <w:rFonts w:ascii="Times New Roman" w:eastAsia="Times New Roman" w:hAnsi="Times New Roman" w:cs="Times New Roman"/>
          <w:sz w:val="24"/>
          <w:szCs w:val="24"/>
        </w:rPr>
        <w:t>hea</w:t>
      </w:r>
      <w:r w:rsidR="005465F8">
        <w:rPr>
          <w:rFonts w:ascii="Times New Roman" w:eastAsia="Times New Roman" w:hAnsi="Times New Roman" w:cs="Times New Roman"/>
          <w:sz w:val="24"/>
          <w:szCs w:val="24"/>
        </w:rPr>
        <w:t>egselt</w:t>
      </w:r>
      <w:r w:rsidR="00377046" w:rsidRPr="00377046">
        <w:rPr>
          <w:rFonts w:ascii="Times New Roman" w:eastAsia="Times New Roman" w:hAnsi="Times New Roman" w:cs="Times New Roman"/>
          <w:sz w:val="24"/>
          <w:szCs w:val="24"/>
        </w:rPr>
        <w:t xml:space="preserve"> inimestest, tehnilistest süsteemidest ja organisatsiooni töökorraldusest, peab käitaja tagama, et tuumakäitise kogu elukaare vältel on ohutuks käitamiseks, muudatuste </w:t>
      </w:r>
      <w:r w:rsidR="008B3B2A">
        <w:rPr>
          <w:rFonts w:ascii="Times New Roman" w:eastAsia="Times New Roman" w:hAnsi="Times New Roman" w:cs="Times New Roman"/>
          <w:sz w:val="24"/>
          <w:szCs w:val="24"/>
        </w:rPr>
        <w:t>tegemiseks</w:t>
      </w:r>
      <w:r w:rsidR="00377046" w:rsidRPr="00377046">
        <w:rPr>
          <w:rFonts w:ascii="Times New Roman" w:eastAsia="Times New Roman" w:hAnsi="Times New Roman" w:cs="Times New Roman"/>
          <w:sz w:val="24"/>
          <w:szCs w:val="24"/>
        </w:rPr>
        <w:t xml:space="preserve"> ja hädaolukordadeks valmisolekuks piisav arv pädevaid ja nõuetekohase kvalifikatsiooniga töötajaid.</w:t>
      </w:r>
    </w:p>
    <w:p w14:paraId="411E0E8D" w14:textId="77777777" w:rsidR="00B76340" w:rsidRDefault="00B76340" w:rsidP="003F39A2">
      <w:pPr>
        <w:spacing w:after="0" w:line="240" w:lineRule="auto"/>
        <w:contextualSpacing/>
        <w:jc w:val="both"/>
        <w:rPr>
          <w:rFonts w:ascii="Times New Roman" w:eastAsia="Times New Roman" w:hAnsi="Times New Roman" w:cs="Times New Roman"/>
          <w:sz w:val="24"/>
          <w:szCs w:val="24"/>
        </w:rPr>
      </w:pPr>
    </w:p>
    <w:p w14:paraId="1B21D01F" w14:textId="6B9775C9" w:rsidR="002E0F09" w:rsidRDefault="00B76340" w:rsidP="003F39A2">
      <w:pPr>
        <w:spacing w:after="0" w:line="240" w:lineRule="auto"/>
        <w:contextualSpacing/>
        <w:jc w:val="both"/>
        <w:rPr>
          <w:rFonts w:ascii="Times New Roman" w:eastAsia="Times New Roman" w:hAnsi="Times New Roman" w:cs="Times New Roman"/>
          <w:sz w:val="24"/>
          <w:szCs w:val="24"/>
        </w:rPr>
      </w:pPr>
      <w:r w:rsidRPr="00D81867">
        <w:rPr>
          <w:rFonts w:ascii="Times New Roman" w:eastAsia="Times New Roman" w:hAnsi="Times New Roman" w:cs="Times New Roman"/>
          <w:b/>
          <w:sz w:val="24"/>
          <w:szCs w:val="24"/>
        </w:rPr>
        <w:t>Eelnõu § 44 lõi</w:t>
      </w:r>
      <w:r w:rsidR="00D81867">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e</w:t>
      </w:r>
      <w:r w:rsidR="00C83756" w:rsidRPr="00D81867">
        <w:rPr>
          <w:rFonts w:ascii="Times New Roman" w:eastAsia="Times New Roman" w:hAnsi="Times New Roman" w:cs="Times New Roman"/>
          <w:b/>
          <w:sz w:val="24"/>
          <w:szCs w:val="24"/>
        </w:rPr>
        <w:t xml:space="preserve"> 2</w:t>
      </w:r>
      <w:r w:rsidR="00C83756" w:rsidRPr="00D81867">
        <w:rPr>
          <w:rFonts w:ascii="Times New Roman" w:eastAsia="Times New Roman" w:hAnsi="Times New Roman" w:cs="Times New Roman"/>
          <w:sz w:val="24"/>
          <w:szCs w:val="24"/>
        </w:rPr>
        <w:t xml:space="preserve"> kohustab</w:t>
      </w:r>
      <w:r w:rsidR="00C83756" w:rsidRPr="00C83756">
        <w:rPr>
          <w:rFonts w:ascii="Times New Roman" w:eastAsia="Times New Roman" w:hAnsi="Times New Roman" w:cs="Times New Roman"/>
          <w:sz w:val="24"/>
          <w:szCs w:val="24"/>
        </w:rPr>
        <w:t xml:space="preserve"> käitaja</w:t>
      </w:r>
      <w:r w:rsidR="00C83756">
        <w:rPr>
          <w:rFonts w:ascii="Times New Roman" w:eastAsia="Times New Roman" w:hAnsi="Times New Roman" w:cs="Times New Roman"/>
          <w:sz w:val="24"/>
          <w:szCs w:val="24"/>
        </w:rPr>
        <w:t>t</w:t>
      </w:r>
      <w:r w:rsidR="00C83756" w:rsidRPr="00C83756">
        <w:rPr>
          <w:rFonts w:ascii="Times New Roman" w:eastAsia="Times New Roman" w:hAnsi="Times New Roman" w:cs="Times New Roman"/>
          <w:sz w:val="24"/>
          <w:szCs w:val="24"/>
        </w:rPr>
        <w:t xml:space="preserve"> </w:t>
      </w:r>
      <w:r w:rsidR="00934073" w:rsidRPr="00C83756">
        <w:rPr>
          <w:rFonts w:ascii="Times New Roman" w:eastAsia="Times New Roman" w:hAnsi="Times New Roman" w:cs="Times New Roman"/>
          <w:sz w:val="24"/>
          <w:szCs w:val="24"/>
        </w:rPr>
        <w:t>süsteemselt</w:t>
      </w:r>
      <w:r w:rsidR="00777102">
        <w:rPr>
          <w:rFonts w:ascii="Times New Roman" w:eastAsia="Times New Roman" w:hAnsi="Times New Roman" w:cs="Times New Roman"/>
          <w:sz w:val="24"/>
          <w:szCs w:val="24"/>
        </w:rPr>
        <w:t xml:space="preserve"> ja dokumente</w:t>
      </w:r>
      <w:r w:rsidR="000E5A38">
        <w:rPr>
          <w:rFonts w:ascii="Times New Roman" w:eastAsia="Times New Roman" w:hAnsi="Times New Roman" w:cs="Times New Roman"/>
          <w:sz w:val="24"/>
          <w:szCs w:val="24"/>
        </w:rPr>
        <w:t>e</w:t>
      </w:r>
      <w:r w:rsidR="00777102">
        <w:rPr>
          <w:rFonts w:ascii="Times New Roman" w:eastAsia="Times New Roman" w:hAnsi="Times New Roman" w:cs="Times New Roman"/>
          <w:sz w:val="24"/>
          <w:szCs w:val="24"/>
        </w:rPr>
        <w:t>ritult</w:t>
      </w:r>
      <w:r w:rsidR="00934073" w:rsidRPr="00C83756">
        <w:rPr>
          <w:rFonts w:ascii="Times New Roman" w:eastAsia="Times New Roman" w:hAnsi="Times New Roman" w:cs="Times New Roman"/>
          <w:sz w:val="24"/>
          <w:szCs w:val="24"/>
        </w:rPr>
        <w:t xml:space="preserve"> </w:t>
      </w:r>
      <w:r w:rsidR="00C83756" w:rsidRPr="00C83756">
        <w:rPr>
          <w:rFonts w:ascii="Times New Roman" w:eastAsia="Times New Roman" w:hAnsi="Times New Roman" w:cs="Times New Roman"/>
          <w:sz w:val="24"/>
          <w:szCs w:val="24"/>
        </w:rPr>
        <w:t>analüüsi</w:t>
      </w:r>
      <w:r w:rsidR="00934073">
        <w:rPr>
          <w:rFonts w:ascii="Times New Roman" w:eastAsia="Times New Roman" w:hAnsi="Times New Roman" w:cs="Times New Roman"/>
          <w:sz w:val="24"/>
          <w:szCs w:val="24"/>
        </w:rPr>
        <w:t>ma</w:t>
      </w:r>
      <w:r w:rsidR="00C83756" w:rsidRPr="00C83756">
        <w:rPr>
          <w:rFonts w:ascii="Times New Roman" w:eastAsia="Times New Roman" w:hAnsi="Times New Roman" w:cs="Times New Roman"/>
          <w:sz w:val="24"/>
          <w:szCs w:val="24"/>
        </w:rPr>
        <w:t xml:space="preserve"> ohutuks käitamiseks vajalikku töötajate arvu, pädevust ja jaotust ning hinnata perioodiliselt, kas olemasolev personal on ohutuse seisukohast</w:t>
      </w:r>
      <w:r w:rsidR="00EA4617">
        <w:rPr>
          <w:rFonts w:ascii="Times New Roman" w:eastAsia="Times New Roman" w:hAnsi="Times New Roman" w:cs="Times New Roman"/>
          <w:sz w:val="24"/>
          <w:szCs w:val="24"/>
        </w:rPr>
        <w:t xml:space="preserve"> </w:t>
      </w:r>
      <w:r w:rsidR="00EA4617" w:rsidRPr="343BA6A5">
        <w:rPr>
          <w:rFonts w:ascii="Times New Roman" w:eastAsia="Times New Roman" w:hAnsi="Times New Roman" w:cs="Times New Roman"/>
          <w:sz w:val="24"/>
          <w:szCs w:val="24"/>
        </w:rPr>
        <w:t>oluliste ülesannete täitmiseks</w:t>
      </w:r>
      <w:r w:rsidR="00C83756" w:rsidRPr="00C83756">
        <w:rPr>
          <w:rFonts w:ascii="Times New Roman" w:eastAsia="Times New Roman" w:hAnsi="Times New Roman" w:cs="Times New Roman"/>
          <w:sz w:val="24"/>
          <w:szCs w:val="24"/>
        </w:rPr>
        <w:t xml:space="preserve"> piisav ja sobiv.</w:t>
      </w:r>
      <w:r w:rsidR="0056700F">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Personali vajadust tuleb regulaarselt hinnata ja ajakohastada, sest ajas muutuvad nii organisatsioon kui ka käitise tegevus</w:t>
      </w:r>
      <w:r w:rsidR="00AB4DAD">
        <w:rPr>
          <w:rFonts w:ascii="Times New Roman" w:eastAsia="Times New Roman" w:hAnsi="Times New Roman" w:cs="Times New Roman"/>
          <w:sz w:val="24"/>
          <w:szCs w:val="24"/>
        </w:rPr>
        <w:t xml:space="preserve"> (käitise elukaare etapid)</w:t>
      </w:r>
      <w:r w:rsidR="002E0F09" w:rsidRPr="002E0F09">
        <w:rPr>
          <w:rFonts w:ascii="Times New Roman" w:eastAsia="Times New Roman" w:hAnsi="Times New Roman" w:cs="Times New Roman"/>
          <w:sz w:val="24"/>
          <w:szCs w:val="24"/>
        </w:rPr>
        <w:t>. Töötajate arvu</w:t>
      </w:r>
      <w:r w:rsidR="00065A07">
        <w:rPr>
          <w:rFonts w:ascii="Times New Roman" w:eastAsia="Times New Roman" w:hAnsi="Times New Roman" w:cs="Times New Roman"/>
          <w:sz w:val="24"/>
          <w:szCs w:val="24"/>
        </w:rPr>
        <w:t xml:space="preserve"> ja </w:t>
      </w:r>
      <w:r w:rsidR="002E0F09" w:rsidRPr="002E0F09">
        <w:rPr>
          <w:rFonts w:ascii="Times New Roman" w:eastAsia="Times New Roman" w:hAnsi="Times New Roman" w:cs="Times New Roman"/>
          <w:sz w:val="24"/>
          <w:szCs w:val="24"/>
        </w:rPr>
        <w:t xml:space="preserve">pädevuse vajadust </w:t>
      </w:r>
      <w:r w:rsidR="00A80122">
        <w:rPr>
          <w:rFonts w:ascii="Times New Roman" w:eastAsia="Times New Roman" w:hAnsi="Times New Roman" w:cs="Times New Roman"/>
          <w:sz w:val="24"/>
          <w:szCs w:val="24"/>
        </w:rPr>
        <w:t>ning</w:t>
      </w:r>
      <w:r w:rsidR="0073625E">
        <w:rPr>
          <w:rFonts w:ascii="Times New Roman" w:eastAsia="Times New Roman" w:hAnsi="Times New Roman" w:cs="Times New Roman"/>
          <w:sz w:val="24"/>
          <w:szCs w:val="24"/>
        </w:rPr>
        <w:t xml:space="preserve"> </w:t>
      </w:r>
      <w:r w:rsidR="00730047">
        <w:rPr>
          <w:rFonts w:ascii="Times New Roman" w:eastAsia="Times New Roman" w:hAnsi="Times New Roman" w:cs="Times New Roman"/>
          <w:sz w:val="24"/>
          <w:szCs w:val="24"/>
        </w:rPr>
        <w:t>töökohtade</w:t>
      </w:r>
      <w:r w:rsidR="0073625E" w:rsidRPr="002E0F09">
        <w:rPr>
          <w:rFonts w:ascii="Times New Roman" w:eastAsia="Times New Roman" w:hAnsi="Times New Roman" w:cs="Times New Roman"/>
          <w:sz w:val="24"/>
          <w:szCs w:val="24"/>
        </w:rPr>
        <w:t xml:space="preserve"> ümberkorraldamis</w:t>
      </w:r>
      <w:r w:rsidR="0073625E">
        <w:rPr>
          <w:rFonts w:ascii="Times New Roman" w:eastAsia="Times New Roman" w:hAnsi="Times New Roman" w:cs="Times New Roman"/>
          <w:sz w:val="24"/>
          <w:szCs w:val="24"/>
        </w:rPr>
        <w:t>t</w:t>
      </w:r>
      <w:r w:rsidR="0073625E" w:rsidRPr="002E0F09">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 xml:space="preserve">võivad mõjutada </w:t>
      </w:r>
      <w:r w:rsidR="0035329D">
        <w:rPr>
          <w:rFonts w:ascii="Times New Roman" w:eastAsia="Times New Roman" w:hAnsi="Times New Roman" w:cs="Times New Roman"/>
          <w:sz w:val="24"/>
          <w:szCs w:val="24"/>
        </w:rPr>
        <w:t xml:space="preserve">muudatused käitise </w:t>
      </w:r>
      <w:r w:rsidR="00EE0AC7">
        <w:rPr>
          <w:rFonts w:ascii="Times New Roman" w:eastAsia="Times New Roman" w:hAnsi="Times New Roman" w:cs="Times New Roman"/>
          <w:sz w:val="24"/>
          <w:szCs w:val="24"/>
        </w:rPr>
        <w:t>töö</w:t>
      </w:r>
      <w:r w:rsidR="000F3FF5">
        <w:rPr>
          <w:rFonts w:ascii="Times New Roman" w:eastAsia="Times New Roman" w:hAnsi="Times New Roman" w:cs="Times New Roman"/>
          <w:sz w:val="24"/>
          <w:szCs w:val="24"/>
        </w:rPr>
        <w:t xml:space="preserve">korralduses </w:t>
      </w:r>
      <w:r w:rsidR="00EE0AC7">
        <w:rPr>
          <w:rFonts w:ascii="Times New Roman" w:eastAsia="Times New Roman" w:hAnsi="Times New Roman" w:cs="Times New Roman"/>
          <w:sz w:val="24"/>
          <w:szCs w:val="24"/>
        </w:rPr>
        <w:t>(</w:t>
      </w:r>
      <w:r w:rsidR="00DE4A99">
        <w:rPr>
          <w:rFonts w:ascii="Times New Roman" w:eastAsia="Times New Roman" w:hAnsi="Times New Roman" w:cs="Times New Roman"/>
          <w:sz w:val="24"/>
          <w:szCs w:val="24"/>
        </w:rPr>
        <w:t xml:space="preserve">nt </w:t>
      </w:r>
      <w:r w:rsidR="00485E11">
        <w:rPr>
          <w:rFonts w:ascii="Times New Roman" w:eastAsia="Times New Roman" w:hAnsi="Times New Roman" w:cs="Times New Roman"/>
          <w:sz w:val="24"/>
          <w:szCs w:val="24"/>
        </w:rPr>
        <w:t>hooldus</w:t>
      </w:r>
      <w:r w:rsidR="00DE4A99">
        <w:rPr>
          <w:rFonts w:ascii="Times New Roman" w:eastAsia="Times New Roman" w:hAnsi="Times New Roman" w:cs="Times New Roman"/>
          <w:sz w:val="24"/>
          <w:szCs w:val="24"/>
        </w:rPr>
        <w:t>- ja remondi</w:t>
      </w:r>
      <w:r w:rsidR="00EE0AC7">
        <w:rPr>
          <w:rFonts w:ascii="Times New Roman" w:eastAsia="Times New Roman" w:hAnsi="Times New Roman" w:cs="Times New Roman"/>
          <w:sz w:val="24"/>
          <w:szCs w:val="24"/>
        </w:rPr>
        <w:t>programm,</w:t>
      </w:r>
      <w:r w:rsidR="0011427C">
        <w:rPr>
          <w:rFonts w:ascii="Times New Roman" w:eastAsia="Times New Roman" w:hAnsi="Times New Roman" w:cs="Times New Roman"/>
          <w:sz w:val="24"/>
          <w:szCs w:val="24"/>
        </w:rPr>
        <w:t xml:space="preserve"> moderniseerimi</w:t>
      </w:r>
      <w:r w:rsidR="00713B00">
        <w:rPr>
          <w:rFonts w:ascii="Times New Roman" w:eastAsia="Times New Roman" w:hAnsi="Times New Roman" w:cs="Times New Roman"/>
          <w:sz w:val="24"/>
          <w:szCs w:val="24"/>
        </w:rPr>
        <w:t>ne</w:t>
      </w:r>
      <w:r w:rsidR="00ED318B">
        <w:rPr>
          <w:rFonts w:ascii="Times New Roman" w:eastAsia="Times New Roman" w:hAnsi="Times New Roman" w:cs="Times New Roman"/>
          <w:sz w:val="24"/>
          <w:szCs w:val="24"/>
        </w:rPr>
        <w:t>,</w:t>
      </w:r>
      <w:r w:rsidR="00B43060">
        <w:rPr>
          <w:rFonts w:ascii="Times New Roman" w:eastAsia="Times New Roman" w:hAnsi="Times New Roman" w:cs="Times New Roman"/>
          <w:sz w:val="24"/>
          <w:szCs w:val="24"/>
        </w:rPr>
        <w:t xml:space="preserve"> </w:t>
      </w:r>
      <w:r w:rsidR="00DD471D">
        <w:rPr>
          <w:rFonts w:ascii="Times New Roman" w:eastAsia="Times New Roman" w:hAnsi="Times New Roman" w:cs="Times New Roman"/>
          <w:sz w:val="24"/>
          <w:szCs w:val="24"/>
        </w:rPr>
        <w:t xml:space="preserve">jäätmekäitlus, </w:t>
      </w:r>
      <w:r w:rsidR="00B43060">
        <w:rPr>
          <w:rFonts w:ascii="Times New Roman" w:eastAsia="Times New Roman" w:hAnsi="Times New Roman" w:cs="Times New Roman"/>
          <w:sz w:val="24"/>
          <w:szCs w:val="24"/>
        </w:rPr>
        <w:t xml:space="preserve">täiendavad </w:t>
      </w:r>
      <w:r w:rsidR="00575B7E">
        <w:rPr>
          <w:rFonts w:ascii="Times New Roman" w:eastAsia="Times New Roman" w:hAnsi="Times New Roman" w:cs="Times New Roman"/>
          <w:sz w:val="24"/>
          <w:szCs w:val="24"/>
        </w:rPr>
        <w:t xml:space="preserve">ohutuse ja julgeoleku </w:t>
      </w:r>
      <w:r w:rsidR="00F8541B">
        <w:rPr>
          <w:rFonts w:ascii="Times New Roman" w:eastAsia="Times New Roman" w:hAnsi="Times New Roman" w:cs="Times New Roman"/>
          <w:sz w:val="24"/>
          <w:szCs w:val="24"/>
        </w:rPr>
        <w:t>nõu</w:t>
      </w:r>
      <w:r w:rsidR="008B447A">
        <w:rPr>
          <w:rFonts w:ascii="Times New Roman" w:eastAsia="Times New Roman" w:hAnsi="Times New Roman" w:cs="Times New Roman"/>
          <w:sz w:val="24"/>
          <w:szCs w:val="24"/>
        </w:rPr>
        <w:t>ded</w:t>
      </w:r>
      <w:r w:rsidR="003E29D7">
        <w:rPr>
          <w:rFonts w:ascii="Times New Roman" w:eastAsia="Times New Roman" w:hAnsi="Times New Roman" w:cs="Times New Roman"/>
          <w:sz w:val="24"/>
          <w:szCs w:val="24"/>
        </w:rPr>
        <w:t>, üleminek ühest elukaare etapist teise</w:t>
      </w:r>
      <w:r w:rsidR="009F5F2D">
        <w:rPr>
          <w:rFonts w:ascii="Times New Roman" w:eastAsia="Times New Roman" w:hAnsi="Times New Roman" w:cs="Times New Roman"/>
          <w:sz w:val="24"/>
          <w:szCs w:val="24"/>
        </w:rPr>
        <w:t>)</w:t>
      </w:r>
      <w:r w:rsidR="00916587">
        <w:rPr>
          <w:rFonts w:ascii="Times New Roman" w:eastAsia="Times New Roman" w:hAnsi="Times New Roman" w:cs="Times New Roman"/>
          <w:sz w:val="24"/>
          <w:szCs w:val="24"/>
        </w:rPr>
        <w:t xml:space="preserve">, ning </w:t>
      </w:r>
      <w:r w:rsidR="009142C8">
        <w:rPr>
          <w:rFonts w:ascii="Times New Roman" w:eastAsia="Times New Roman" w:hAnsi="Times New Roman" w:cs="Times New Roman"/>
          <w:sz w:val="24"/>
          <w:szCs w:val="24"/>
        </w:rPr>
        <w:t>k</w:t>
      </w:r>
      <w:r w:rsidR="002E0F09" w:rsidRPr="002E0F09">
        <w:rPr>
          <w:rFonts w:ascii="Times New Roman" w:eastAsia="Times New Roman" w:hAnsi="Times New Roman" w:cs="Times New Roman"/>
          <w:sz w:val="24"/>
          <w:szCs w:val="24"/>
        </w:rPr>
        <w:t>äitamiskogemuse</w:t>
      </w:r>
      <w:r w:rsidR="000A2A41">
        <w:rPr>
          <w:rFonts w:ascii="Times New Roman" w:eastAsia="Times New Roman" w:hAnsi="Times New Roman" w:cs="Times New Roman"/>
          <w:sz w:val="24"/>
          <w:szCs w:val="24"/>
        </w:rPr>
        <w:t>st</w:t>
      </w:r>
      <w:r w:rsidR="008217B5">
        <w:rPr>
          <w:rFonts w:ascii="Times New Roman" w:eastAsia="Times New Roman" w:hAnsi="Times New Roman" w:cs="Times New Roman"/>
          <w:sz w:val="24"/>
          <w:szCs w:val="24"/>
        </w:rPr>
        <w:t xml:space="preserve"> </w:t>
      </w:r>
      <w:r w:rsidR="00635DE7">
        <w:rPr>
          <w:rFonts w:ascii="Times New Roman" w:eastAsia="Times New Roman" w:hAnsi="Times New Roman" w:cs="Times New Roman"/>
          <w:sz w:val="24"/>
          <w:szCs w:val="24"/>
        </w:rPr>
        <w:t>saadud</w:t>
      </w:r>
      <w:r w:rsidR="00916587">
        <w:rPr>
          <w:rFonts w:ascii="Times New Roman" w:eastAsia="Times New Roman" w:hAnsi="Times New Roman" w:cs="Times New Roman"/>
          <w:sz w:val="24"/>
          <w:szCs w:val="24"/>
        </w:rPr>
        <w:t xml:space="preserve"> teadm</w:t>
      </w:r>
      <w:r w:rsidR="0063395B">
        <w:rPr>
          <w:rFonts w:ascii="Times New Roman" w:eastAsia="Times New Roman" w:hAnsi="Times New Roman" w:cs="Times New Roman"/>
          <w:sz w:val="24"/>
          <w:szCs w:val="24"/>
        </w:rPr>
        <w:t>ised</w:t>
      </w:r>
      <w:r w:rsidR="00BB2E5A">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Lisaks tuleb arvestada</w:t>
      </w:r>
      <w:r w:rsidR="00CB11FD">
        <w:rPr>
          <w:rFonts w:ascii="Times New Roman" w:eastAsia="Times New Roman" w:hAnsi="Times New Roman" w:cs="Times New Roman"/>
          <w:sz w:val="24"/>
          <w:szCs w:val="24"/>
        </w:rPr>
        <w:t xml:space="preserve"> tööjõuvajaduse hindamisel </w:t>
      </w:r>
      <w:r w:rsidR="008116D3">
        <w:rPr>
          <w:rFonts w:ascii="Times New Roman" w:eastAsia="Times New Roman" w:hAnsi="Times New Roman" w:cs="Times New Roman"/>
          <w:sz w:val="24"/>
          <w:szCs w:val="24"/>
        </w:rPr>
        <w:t>töötaj</w:t>
      </w:r>
      <w:r w:rsidR="00267866">
        <w:rPr>
          <w:rFonts w:ascii="Times New Roman" w:eastAsia="Times New Roman" w:hAnsi="Times New Roman" w:cs="Times New Roman"/>
          <w:sz w:val="24"/>
          <w:szCs w:val="24"/>
        </w:rPr>
        <w:t>ate</w:t>
      </w:r>
      <w:r w:rsidR="002E0F09" w:rsidRPr="002E0F09">
        <w:rPr>
          <w:rFonts w:ascii="Times New Roman" w:eastAsia="Times New Roman" w:hAnsi="Times New Roman" w:cs="Times New Roman"/>
          <w:sz w:val="24"/>
          <w:szCs w:val="24"/>
        </w:rPr>
        <w:t xml:space="preserve"> vanuselis</w:t>
      </w:r>
      <w:r w:rsidR="007A39D4">
        <w:rPr>
          <w:rFonts w:ascii="Times New Roman" w:eastAsia="Times New Roman" w:hAnsi="Times New Roman" w:cs="Times New Roman"/>
          <w:sz w:val="24"/>
          <w:szCs w:val="24"/>
        </w:rPr>
        <w:t>t</w:t>
      </w:r>
      <w:r w:rsidR="002E0F09" w:rsidRPr="002E0F09">
        <w:rPr>
          <w:rFonts w:ascii="Times New Roman" w:eastAsia="Times New Roman" w:hAnsi="Times New Roman" w:cs="Times New Roman"/>
          <w:sz w:val="24"/>
          <w:szCs w:val="24"/>
        </w:rPr>
        <w:t xml:space="preserve"> koosseisu</w:t>
      </w:r>
      <w:r w:rsidR="005E1416">
        <w:rPr>
          <w:rFonts w:ascii="Times New Roman" w:eastAsia="Times New Roman" w:hAnsi="Times New Roman" w:cs="Times New Roman"/>
          <w:sz w:val="24"/>
          <w:szCs w:val="24"/>
        </w:rPr>
        <w:t xml:space="preserve"> </w:t>
      </w:r>
      <w:r w:rsidR="00B1742A">
        <w:rPr>
          <w:rFonts w:ascii="Times New Roman" w:eastAsia="Times New Roman" w:hAnsi="Times New Roman" w:cs="Times New Roman"/>
          <w:sz w:val="24"/>
          <w:szCs w:val="24"/>
        </w:rPr>
        <w:t xml:space="preserve">ja </w:t>
      </w:r>
      <w:r w:rsidR="00DC4300">
        <w:rPr>
          <w:rFonts w:ascii="Times New Roman" w:eastAsia="Times New Roman" w:hAnsi="Times New Roman" w:cs="Times New Roman"/>
          <w:sz w:val="24"/>
          <w:szCs w:val="24"/>
        </w:rPr>
        <w:t>tööjõu</w:t>
      </w:r>
      <w:r w:rsidR="00E40526">
        <w:rPr>
          <w:rFonts w:ascii="Times New Roman" w:eastAsia="Times New Roman" w:hAnsi="Times New Roman" w:cs="Times New Roman"/>
          <w:sz w:val="24"/>
          <w:szCs w:val="24"/>
        </w:rPr>
        <w:t xml:space="preserve"> </w:t>
      </w:r>
      <w:r w:rsidR="00DC4300">
        <w:rPr>
          <w:rFonts w:ascii="Times New Roman" w:eastAsia="Times New Roman" w:hAnsi="Times New Roman" w:cs="Times New Roman"/>
          <w:sz w:val="24"/>
          <w:szCs w:val="24"/>
        </w:rPr>
        <w:t>l</w:t>
      </w:r>
      <w:r w:rsidR="008276BE">
        <w:rPr>
          <w:rFonts w:ascii="Times New Roman" w:eastAsia="Times New Roman" w:hAnsi="Times New Roman" w:cs="Times New Roman"/>
          <w:sz w:val="24"/>
          <w:szCs w:val="24"/>
        </w:rPr>
        <w:t>iikumist</w:t>
      </w:r>
      <w:r w:rsidR="002E0F09" w:rsidRPr="002E0F09">
        <w:rPr>
          <w:rFonts w:ascii="Times New Roman" w:eastAsia="Times New Roman" w:hAnsi="Times New Roman" w:cs="Times New Roman"/>
          <w:sz w:val="24"/>
          <w:szCs w:val="24"/>
        </w:rPr>
        <w:t xml:space="preserve">. Kõik need tegurid mõjutavad võimekust täita </w:t>
      </w:r>
      <w:r w:rsidR="008759A3">
        <w:rPr>
          <w:rFonts w:ascii="Times New Roman" w:eastAsia="Times New Roman" w:hAnsi="Times New Roman" w:cs="Times New Roman"/>
          <w:sz w:val="24"/>
          <w:szCs w:val="24"/>
        </w:rPr>
        <w:t xml:space="preserve">tuumakäitise </w:t>
      </w:r>
      <w:r w:rsidR="002E0F09" w:rsidRPr="002E0F09">
        <w:rPr>
          <w:rFonts w:ascii="Times New Roman" w:eastAsia="Times New Roman" w:hAnsi="Times New Roman" w:cs="Times New Roman"/>
          <w:sz w:val="24"/>
          <w:szCs w:val="24"/>
        </w:rPr>
        <w:t xml:space="preserve">ohutuse seisukohalt olulisi ülesandeid, mistõttu peab käitaja perioodiliselt hindama, kas </w:t>
      </w:r>
      <w:r w:rsidR="00A24BD2">
        <w:rPr>
          <w:rFonts w:ascii="Times New Roman" w:eastAsia="Times New Roman" w:hAnsi="Times New Roman" w:cs="Times New Roman"/>
          <w:sz w:val="24"/>
          <w:szCs w:val="24"/>
        </w:rPr>
        <w:t xml:space="preserve">olemasolev </w:t>
      </w:r>
      <w:r w:rsidR="00A24BD2" w:rsidRPr="00C83756">
        <w:rPr>
          <w:rFonts w:ascii="Times New Roman" w:eastAsia="Times New Roman" w:hAnsi="Times New Roman" w:cs="Times New Roman"/>
          <w:sz w:val="24"/>
          <w:szCs w:val="24"/>
        </w:rPr>
        <w:t>töötajate arv, pädevus ja jaotus</w:t>
      </w:r>
      <w:r w:rsidR="002E0F09" w:rsidRPr="002E0F09">
        <w:rPr>
          <w:rFonts w:ascii="Times New Roman" w:eastAsia="Times New Roman" w:hAnsi="Times New Roman" w:cs="Times New Roman"/>
          <w:sz w:val="24"/>
          <w:szCs w:val="24"/>
        </w:rPr>
        <w:t xml:space="preserve"> vastab tegelikele vajadustele.</w:t>
      </w:r>
    </w:p>
    <w:p w14:paraId="79DB92B9" w14:textId="77777777" w:rsidR="002E0F09" w:rsidRDefault="002E0F09" w:rsidP="003F39A2">
      <w:pPr>
        <w:spacing w:after="0" w:line="240" w:lineRule="auto"/>
        <w:contextualSpacing/>
        <w:jc w:val="both"/>
        <w:rPr>
          <w:rFonts w:ascii="Times New Roman" w:eastAsia="Times New Roman" w:hAnsi="Times New Roman" w:cs="Times New Roman"/>
          <w:sz w:val="24"/>
          <w:szCs w:val="24"/>
        </w:rPr>
      </w:pPr>
    </w:p>
    <w:p w14:paraId="2EA3B1BC" w14:textId="4E1AA392" w:rsidR="0098570A" w:rsidRDefault="00D81867" w:rsidP="003F39A2">
      <w:pPr>
        <w:spacing w:after="0" w:line="240" w:lineRule="auto"/>
        <w:contextualSpacing/>
        <w:jc w:val="both"/>
        <w:rPr>
          <w:rFonts w:ascii="Times New Roman" w:eastAsia="Times New Roman" w:hAnsi="Times New Roman" w:cs="Times New Roman"/>
          <w:b/>
          <w:bCs/>
          <w:sz w:val="24"/>
          <w:szCs w:val="24"/>
        </w:rPr>
      </w:pPr>
      <w:r w:rsidRPr="00D81867">
        <w:rPr>
          <w:rFonts w:ascii="Times New Roman" w:eastAsia="Times New Roman" w:hAnsi="Times New Roman" w:cs="Times New Roman"/>
          <w:b/>
          <w:sz w:val="24"/>
          <w:szCs w:val="24"/>
        </w:rPr>
        <w:t>Eelnõu § 44 lõi</w:t>
      </w:r>
      <w:r w:rsidR="00445F35">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 xml:space="preserve">e </w:t>
      </w:r>
      <w:r>
        <w:rPr>
          <w:rFonts w:ascii="Times New Roman" w:eastAsia="Times New Roman" w:hAnsi="Times New Roman" w:cs="Times New Roman"/>
          <w:b/>
          <w:sz w:val="24"/>
          <w:szCs w:val="24"/>
        </w:rPr>
        <w:t>3</w:t>
      </w:r>
      <w:r w:rsidR="005B506F">
        <w:rPr>
          <w:rFonts w:ascii="Times New Roman" w:eastAsia="Times New Roman" w:hAnsi="Times New Roman" w:cs="Times New Roman"/>
          <w:b/>
          <w:sz w:val="24"/>
          <w:szCs w:val="24"/>
        </w:rPr>
        <w:t xml:space="preserve"> </w:t>
      </w:r>
      <w:r w:rsidR="005B506F" w:rsidRPr="005B506F">
        <w:rPr>
          <w:rFonts w:ascii="Times New Roman" w:eastAsia="Times New Roman" w:hAnsi="Times New Roman" w:cs="Times New Roman"/>
          <w:bCs/>
          <w:sz w:val="24"/>
          <w:szCs w:val="24"/>
        </w:rPr>
        <w:t xml:space="preserve">kohustab </w:t>
      </w:r>
      <w:r w:rsidR="00B0771D">
        <w:rPr>
          <w:rFonts w:ascii="Times New Roman" w:eastAsia="Times New Roman" w:hAnsi="Times New Roman" w:cs="Times New Roman"/>
          <w:bCs/>
          <w:sz w:val="24"/>
          <w:szCs w:val="24"/>
        </w:rPr>
        <w:t>käitajat</w:t>
      </w:r>
      <w:r w:rsidR="005B506F" w:rsidRPr="005B506F">
        <w:rPr>
          <w:rFonts w:ascii="Times New Roman" w:eastAsia="Times New Roman" w:hAnsi="Times New Roman" w:cs="Times New Roman"/>
          <w:bCs/>
          <w:sz w:val="24"/>
          <w:szCs w:val="24"/>
        </w:rPr>
        <w:t xml:space="preserve"> </w:t>
      </w:r>
      <w:r w:rsidR="00B0771D" w:rsidRPr="005B506F">
        <w:rPr>
          <w:rFonts w:ascii="Times New Roman" w:eastAsia="Times New Roman" w:hAnsi="Times New Roman" w:cs="Times New Roman"/>
          <w:bCs/>
          <w:sz w:val="24"/>
          <w:szCs w:val="24"/>
        </w:rPr>
        <w:t xml:space="preserve">juhtimissüsteemis </w:t>
      </w:r>
      <w:r w:rsidR="005B506F" w:rsidRPr="005B506F">
        <w:rPr>
          <w:rFonts w:ascii="Times New Roman" w:eastAsia="Times New Roman" w:hAnsi="Times New Roman" w:cs="Times New Roman"/>
          <w:bCs/>
          <w:sz w:val="24"/>
          <w:szCs w:val="24"/>
        </w:rPr>
        <w:t xml:space="preserve">määrama ohutuse </w:t>
      </w:r>
      <w:r w:rsidR="009E4FE0">
        <w:rPr>
          <w:rFonts w:ascii="Times New Roman" w:eastAsia="Times New Roman" w:hAnsi="Times New Roman" w:cs="Times New Roman"/>
          <w:bCs/>
          <w:sz w:val="24"/>
          <w:szCs w:val="24"/>
        </w:rPr>
        <w:t xml:space="preserve">ja julgeoleku </w:t>
      </w:r>
      <w:r w:rsidR="005B506F" w:rsidRPr="005B506F">
        <w:rPr>
          <w:rFonts w:ascii="Times New Roman" w:eastAsia="Times New Roman" w:hAnsi="Times New Roman" w:cs="Times New Roman"/>
          <w:bCs/>
          <w:sz w:val="24"/>
          <w:szCs w:val="24"/>
        </w:rPr>
        <w:t>tagamise eest vastutavad isikud, kirjeldama nende ülesanded, vastutusvaldkonnad ja asendamisreeglid, et vältida vastutuse hajumist.</w:t>
      </w:r>
      <w:r w:rsidR="00CA0227">
        <w:rPr>
          <w:rFonts w:ascii="Times New Roman" w:eastAsia="Times New Roman" w:hAnsi="Times New Roman" w:cs="Times New Roman"/>
          <w:bCs/>
          <w:sz w:val="24"/>
          <w:szCs w:val="24"/>
        </w:rPr>
        <w:t xml:space="preserve"> </w:t>
      </w:r>
      <w:r w:rsidR="003959E7">
        <w:rPr>
          <w:rFonts w:ascii="Times New Roman" w:eastAsia="Times New Roman" w:hAnsi="Times New Roman" w:cs="Times New Roman"/>
          <w:bCs/>
          <w:sz w:val="24"/>
          <w:szCs w:val="24"/>
        </w:rPr>
        <w:t>Nõue</w:t>
      </w:r>
      <w:r w:rsidR="00CA0227">
        <w:rPr>
          <w:rFonts w:ascii="Times New Roman" w:eastAsia="Times New Roman" w:hAnsi="Times New Roman" w:cs="Times New Roman"/>
          <w:bCs/>
          <w:sz w:val="24"/>
          <w:szCs w:val="24"/>
        </w:rPr>
        <w:t xml:space="preserve"> </w:t>
      </w:r>
      <w:r w:rsidR="0089791C">
        <w:rPr>
          <w:rFonts w:ascii="Times New Roman" w:eastAsia="Times New Roman" w:hAnsi="Times New Roman" w:cs="Times New Roman"/>
          <w:bCs/>
          <w:sz w:val="24"/>
          <w:szCs w:val="24"/>
        </w:rPr>
        <w:t>tagab</w:t>
      </w:r>
      <w:r w:rsidR="0033525A" w:rsidRPr="0033525A">
        <w:rPr>
          <w:rFonts w:ascii="Times New Roman" w:eastAsia="Times New Roman" w:hAnsi="Times New Roman" w:cs="Times New Roman"/>
          <w:bCs/>
          <w:sz w:val="24"/>
          <w:szCs w:val="24"/>
        </w:rPr>
        <w:t xml:space="preserve"> </w:t>
      </w:r>
      <w:r w:rsidR="000C4D44" w:rsidRPr="005B506F">
        <w:rPr>
          <w:rFonts w:ascii="Times New Roman" w:eastAsia="Times New Roman" w:hAnsi="Times New Roman" w:cs="Times New Roman"/>
          <w:bCs/>
          <w:sz w:val="24"/>
          <w:szCs w:val="24"/>
        </w:rPr>
        <w:t xml:space="preserve">ohutuse </w:t>
      </w:r>
      <w:r w:rsidR="000C4D44">
        <w:rPr>
          <w:rFonts w:ascii="Times New Roman" w:eastAsia="Times New Roman" w:hAnsi="Times New Roman" w:cs="Times New Roman"/>
          <w:bCs/>
          <w:sz w:val="24"/>
          <w:szCs w:val="24"/>
        </w:rPr>
        <w:t>ja julgeoleku</w:t>
      </w:r>
      <w:r w:rsidR="00685E2C">
        <w:rPr>
          <w:rFonts w:ascii="Times New Roman" w:eastAsia="Times New Roman" w:hAnsi="Times New Roman" w:cs="Times New Roman"/>
          <w:bCs/>
          <w:sz w:val="24"/>
          <w:szCs w:val="24"/>
        </w:rPr>
        <w:t>ga</w:t>
      </w:r>
      <w:r w:rsidR="000C4D44">
        <w:rPr>
          <w:rFonts w:ascii="Times New Roman" w:eastAsia="Times New Roman" w:hAnsi="Times New Roman" w:cs="Times New Roman"/>
          <w:bCs/>
          <w:sz w:val="24"/>
          <w:szCs w:val="24"/>
        </w:rPr>
        <w:t xml:space="preserve"> </w:t>
      </w:r>
      <w:r w:rsidR="00E36925">
        <w:rPr>
          <w:rFonts w:ascii="Times New Roman" w:eastAsia="Times New Roman" w:hAnsi="Times New Roman" w:cs="Times New Roman"/>
          <w:bCs/>
          <w:sz w:val="24"/>
          <w:szCs w:val="24"/>
        </w:rPr>
        <w:t xml:space="preserve">seotud ülesannete </w:t>
      </w:r>
      <w:r w:rsidR="004311C3">
        <w:rPr>
          <w:rFonts w:ascii="Times New Roman" w:eastAsia="Times New Roman" w:hAnsi="Times New Roman" w:cs="Times New Roman"/>
          <w:bCs/>
          <w:sz w:val="24"/>
          <w:szCs w:val="24"/>
        </w:rPr>
        <w:t xml:space="preserve">katkematu </w:t>
      </w:r>
      <w:r w:rsidR="0033525A" w:rsidRPr="0033525A">
        <w:rPr>
          <w:rFonts w:ascii="Times New Roman" w:eastAsia="Times New Roman" w:hAnsi="Times New Roman" w:cs="Times New Roman"/>
          <w:bCs/>
          <w:sz w:val="24"/>
          <w:szCs w:val="24"/>
        </w:rPr>
        <w:t>täitmise</w:t>
      </w:r>
      <w:r w:rsidR="004311C3">
        <w:rPr>
          <w:rFonts w:ascii="Times New Roman" w:eastAsia="Times New Roman" w:hAnsi="Times New Roman" w:cs="Times New Roman"/>
          <w:bCs/>
          <w:sz w:val="24"/>
          <w:szCs w:val="24"/>
        </w:rPr>
        <w:t xml:space="preserve"> </w:t>
      </w:r>
      <w:r w:rsidR="00E71A94">
        <w:rPr>
          <w:rFonts w:ascii="Times New Roman" w:eastAsia="Times New Roman" w:hAnsi="Times New Roman" w:cs="Times New Roman"/>
          <w:bCs/>
          <w:sz w:val="24"/>
          <w:szCs w:val="24"/>
        </w:rPr>
        <w:t>ning</w:t>
      </w:r>
      <w:r w:rsidR="004311C3">
        <w:rPr>
          <w:rFonts w:ascii="Times New Roman" w:eastAsia="Times New Roman" w:hAnsi="Times New Roman" w:cs="Times New Roman"/>
          <w:bCs/>
          <w:sz w:val="24"/>
          <w:szCs w:val="24"/>
        </w:rPr>
        <w:t xml:space="preserve"> </w:t>
      </w:r>
      <w:r w:rsidR="007F4673" w:rsidRPr="007F4673">
        <w:rPr>
          <w:rFonts w:ascii="Times New Roman" w:eastAsia="Times New Roman" w:hAnsi="Times New Roman" w:cs="Times New Roman"/>
          <w:bCs/>
          <w:sz w:val="24"/>
          <w:szCs w:val="24"/>
        </w:rPr>
        <w:t>juhtimise järjepidevus</w:t>
      </w:r>
      <w:r w:rsidR="0089791C">
        <w:rPr>
          <w:rFonts w:ascii="Times New Roman" w:eastAsia="Times New Roman" w:hAnsi="Times New Roman" w:cs="Times New Roman"/>
          <w:bCs/>
          <w:sz w:val="24"/>
          <w:szCs w:val="24"/>
        </w:rPr>
        <w:t>e</w:t>
      </w:r>
      <w:r w:rsidR="007F4673" w:rsidRPr="007F4673">
        <w:rPr>
          <w:rFonts w:ascii="Times New Roman" w:eastAsia="Times New Roman" w:hAnsi="Times New Roman" w:cs="Times New Roman"/>
          <w:bCs/>
          <w:sz w:val="24"/>
          <w:szCs w:val="24"/>
        </w:rPr>
        <w:t xml:space="preserve"> toe</w:t>
      </w:r>
      <w:r w:rsidR="00E71A94">
        <w:rPr>
          <w:rFonts w:ascii="Times New Roman" w:eastAsia="Times New Roman" w:hAnsi="Times New Roman" w:cs="Times New Roman"/>
          <w:bCs/>
          <w:sz w:val="24"/>
          <w:szCs w:val="24"/>
        </w:rPr>
        <w:t>tades</w:t>
      </w:r>
      <w:r w:rsidR="007F4673" w:rsidRPr="007F4673">
        <w:rPr>
          <w:rFonts w:ascii="Times New Roman" w:eastAsia="Times New Roman" w:hAnsi="Times New Roman" w:cs="Times New Roman"/>
          <w:bCs/>
          <w:sz w:val="24"/>
          <w:szCs w:val="24"/>
        </w:rPr>
        <w:t xml:space="preserve"> tuumaohutuse ja </w:t>
      </w:r>
      <w:r w:rsidR="005079E5">
        <w:rPr>
          <w:rFonts w:ascii="Times New Roman" w:eastAsia="Times New Roman" w:hAnsi="Times New Roman" w:cs="Times New Roman"/>
          <w:bCs/>
          <w:sz w:val="24"/>
          <w:szCs w:val="24"/>
        </w:rPr>
        <w:t>-</w:t>
      </w:r>
      <w:r w:rsidR="002B42F4">
        <w:rPr>
          <w:rFonts w:ascii="Times New Roman" w:eastAsia="Times New Roman" w:hAnsi="Times New Roman" w:cs="Times New Roman"/>
          <w:bCs/>
          <w:sz w:val="24"/>
          <w:szCs w:val="24"/>
        </w:rPr>
        <w:t> </w:t>
      </w:r>
      <w:r w:rsidR="005079E5">
        <w:rPr>
          <w:rFonts w:ascii="Times New Roman" w:eastAsia="Times New Roman" w:hAnsi="Times New Roman" w:cs="Times New Roman"/>
          <w:bCs/>
          <w:sz w:val="24"/>
          <w:szCs w:val="24"/>
        </w:rPr>
        <w:t>j</w:t>
      </w:r>
      <w:r w:rsidR="007F4673" w:rsidRPr="007F4673">
        <w:rPr>
          <w:rFonts w:ascii="Times New Roman" w:eastAsia="Times New Roman" w:hAnsi="Times New Roman" w:cs="Times New Roman"/>
          <w:bCs/>
          <w:sz w:val="24"/>
          <w:szCs w:val="24"/>
        </w:rPr>
        <w:t>ulgeoleku kultuuri teadlikku kujundamist.</w:t>
      </w:r>
    </w:p>
    <w:p w14:paraId="793742E3" w14:textId="77777777" w:rsidR="00D81867" w:rsidRDefault="00D81867" w:rsidP="003F39A2">
      <w:pPr>
        <w:spacing w:after="0" w:line="240" w:lineRule="auto"/>
        <w:contextualSpacing/>
        <w:jc w:val="both"/>
        <w:rPr>
          <w:rFonts w:ascii="Times New Roman" w:eastAsia="Times New Roman" w:hAnsi="Times New Roman" w:cs="Times New Roman"/>
          <w:b/>
          <w:bCs/>
          <w:sz w:val="24"/>
          <w:szCs w:val="24"/>
        </w:rPr>
      </w:pPr>
    </w:p>
    <w:p w14:paraId="78E396D7" w14:textId="6CB8DE9D" w:rsidR="008A7B72" w:rsidRDefault="008A7B72" w:rsidP="003F39A2">
      <w:pPr>
        <w:spacing w:after="0" w:line="240" w:lineRule="auto"/>
        <w:contextualSpacing/>
        <w:jc w:val="both"/>
        <w:rPr>
          <w:rFonts w:ascii="Times New Roman" w:eastAsia="Times New Roman" w:hAnsi="Times New Roman" w:cs="Times New Roman"/>
          <w:bCs/>
          <w:sz w:val="24"/>
          <w:szCs w:val="24"/>
        </w:rPr>
      </w:pPr>
      <w:r w:rsidRPr="00D81867">
        <w:rPr>
          <w:rFonts w:ascii="Times New Roman" w:eastAsia="Times New Roman" w:hAnsi="Times New Roman" w:cs="Times New Roman"/>
          <w:b/>
          <w:sz w:val="24"/>
          <w:szCs w:val="24"/>
        </w:rPr>
        <w:t>Eelnõu § 44 lõi</w:t>
      </w:r>
      <w:r>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 xml:space="preserve">e </w:t>
      </w:r>
      <w:r>
        <w:rPr>
          <w:rFonts w:ascii="Times New Roman" w:eastAsia="Times New Roman" w:hAnsi="Times New Roman" w:cs="Times New Roman"/>
          <w:b/>
          <w:sz w:val="24"/>
          <w:szCs w:val="24"/>
        </w:rPr>
        <w:t>4</w:t>
      </w:r>
      <w:r w:rsidR="008B150E">
        <w:rPr>
          <w:rFonts w:ascii="Times New Roman" w:eastAsia="Times New Roman" w:hAnsi="Times New Roman" w:cs="Times New Roman"/>
          <w:b/>
          <w:sz w:val="24"/>
          <w:szCs w:val="24"/>
        </w:rPr>
        <w:t xml:space="preserve"> </w:t>
      </w:r>
      <w:r w:rsidR="008B150E" w:rsidRPr="008B150E">
        <w:rPr>
          <w:rFonts w:ascii="Times New Roman" w:eastAsia="Times New Roman" w:hAnsi="Times New Roman" w:cs="Times New Roman"/>
          <w:bCs/>
          <w:sz w:val="24"/>
          <w:szCs w:val="24"/>
        </w:rPr>
        <w:t xml:space="preserve">sätestab, et ohutuse seisukohalt olulisi ülesandeid võivad täita üksnes </w:t>
      </w:r>
      <w:r w:rsidR="00C14602">
        <w:rPr>
          <w:rFonts w:ascii="Times New Roman" w:eastAsia="Times New Roman" w:hAnsi="Times New Roman" w:cs="Times New Roman"/>
          <w:bCs/>
          <w:sz w:val="24"/>
          <w:szCs w:val="24"/>
        </w:rPr>
        <w:t xml:space="preserve">käitaja </w:t>
      </w:r>
      <w:r w:rsidR="008B150E" w:rsidRPr="008B150E">
        <w:rPr>
          <w:rFonts w:ascii="Times New Roman" w:eastAsia="Times New Roman" w:hAnsi="Times New Roman" w:cs="Times New Roman"/>
          <w:bCs/>
          <w:sz w:val="24"/>
          <w:szCs w:val="24"/>
        </w:rPr>
        <w:t xml:space="preserve">nõuetele vastava ja tõendatud pädevusega isikud, </w:t>
      </w:r>
      <w:r w:rsidR="00517310" w:rsidRPr="00517310">
        <w:rPr>
          <w:rFonts w:ascii="Times New Roman" w:eastAsia="Times New Roman" w:hAnsi="Times New Roman" w:cs="Times New Roman"/>
          <w:bCs/>
          <w:sz w:val="24"/>
          <w:szCs w:val="24"/>
        </w:rPr>
        <w:t>sama põhimõte kehtib ka töövõtjatele</w:t>
      </w:r>
      <w:r w:rsidR="008B150E" w:rsidRPr="008B150E">
        <w:rPr>
          <w:rFonts w:ascii="Times New Roman" w:eastAsia="Times New Roman" w:hAnsi="Times New Roman" w:cs="Times New Roman"/>
          <w:bCs/>
          <w:sz w:val="24"/>
          <w:szCs w:val="24"/>
        </w:rPr>
        <w:t>. Vastutavatel ametikohtadel töötamine peab olema kooskõlastatud pädeva asutusega.</w:t>
      </w:r>
      <w:r w:rsidR="00472321">
        <w:rPr>
          <w:rFonts w:ascii="Times New Roman" w:eastAsia="Times New Roman" w:hAnsi="Times New Roman" w:cs="Times New Roman"/>
          <w:bCs/>
          <w:sz w:val="24"/>
          <w:szCs w:val="24"/>
        </w:rPr>
        <w:t xml:space="preserve"> Säte tagab, et </w:t>
      </w:r>
      <w:r w:rsidR="00D54F70">
        <w:rPr>
          <w:rFonts w:ascii="Times New Roman" w:eastAsia="Times New Roman" w:hAnsi="Times New Roman" w:cs="Times New Roman"/>
          <w:bCs/>
          <w:sz w:val="24"/>
          <w:szCs w:val="24"/>
        </w:rPr>
        <w:t xml:space="preserve">ainult </w:t>
      </w:r>
      <w:r w:rsidR="002C262D">
        <w:rPr>
          <w:rFonts w:ascii="Times New Roman" w:eastAsia="Times New Roman" w:hAnsi="Times New Roman" w:cs="Times New Roman"/>
          <w:bCs/>
          <w:sz w:val="24"/>
          <w:szCs w:val="24"/>
        </w:rPr>
        <w:t>kvalif</w:t>
      </w:r>
      <w:r w:rsidR="0027398A">
        <w:rPr>
          <w:rFonts w:ascii="Times New Roman" w:eastAsia="Times New Roman" w:hAnsi="Times New Roman" w:cs="Times New Roman"/>
          <w:bCs/>
          <w:sz w:val="24"/>
          <w:szCs w:val="24"/>
        </w:rPr>
        <w:t>itseeritud is</w:t>
      </w:r>
      <w:r w:rsidR="00E2708B">
        <w:rPr>
          <w:rFonts w:ascii="Times New Roman" w:eastAsia="Times New Roman" w:hAnsi="Times New Roman" w:cs="Times New Roman"/>
          <w:bCs/>
          <w:sz w:val="24"/>
          <w:szCs w:val="24"/>
        </w:rPr>
        <w:t>iku</w:t>
      </w:r>
      <w:r w:rsidR="00B55FA0">
        <w:rPr>
          <w:rFonts w:ascii="Times New Roman" w:eastAsia="Times New Roman" w:hAnsi="Times New Roman" w:cs="Times New Roman"/>
          <w:bCs/>
          <w:sz w:val="24"/>
          <w:szCs w:val="24"/>
        </w:rPr>
        <w:t xml:space="preserve">d </w:t>
      </w:r>
      <w:r w:rsidR="00CF6A60">
        <w:rPr>
          <w:rFonts w:ascii="Times New Roman" w:eastAsia="Times New Roman" w:hAnsi="Times New Roman" w:cs="Times New Roman"/>
          <w:bCs/>
          <w:sz w:val="24"/>
          <w:szCs w:val="24"/>
        </w:rPr>
        <w:t>täidavad ohutuse seisukohalt olulisi</w:t>
      </w:r>
      <w:r w:rsidR="00CD6329">
        <w:rPr>
          <w:rFonts w:ascii="Times New Roman" w:eastAsia="Times New Roman" w:hAnsi="Times New Roman" w:cs="Times New Roman"/>
          <w:bCs/>
          <w:sz w:val="24"/>
          <w:szCs w:val="24"/>
        </w:rPr>
        <w:t xml:space="preserve"> </w:t>
      </w:r>
      <w:r w:rsidR="00D56B4C">
        <w:rPr>
          <w:rFonts w:ascii="Times New Roman" w:eastAsia="Times New Roman" w:hAnsi="Times New Roman" w:cs="Times New Roman"/>
          <w:bCs/>
          <w:sz w:val="24"/>
          <w:szCs w:val="24"/>
        </w:rPr>
        <w:t>ülesandeid</w:t>
      </w:r>
      <w:r w:rsidR="00635054">
        <w:rPr>
          <w:rFonts w:ascii="Times New Roman" w:eastAsia="Times New Roman" w:hAnsi="Times New Roman" w:cs="Times New Roman"/>
          <w:bCs/>
          <w:sz w:val="24"/>
          <w:szCs w:val="24"/>
        </w:rPr>
        <w:t xml:space="preserve">, </w:t>
      </w:r>
      <w:r w:rsidR="00635054" w:rsidRPr="00635054">
        <w:rPr>
          <w:rFonts w:ascii="Times New Roman" w:eastAsia="Times New Roman" w:hAnsi="Times New Roman" w:cs="Times New Roman"/>
          <w:bCs/>
          <w:sz w:val="24"/>
          <w:szCs w:val="24"/>
        </w:rPr>
        <w:t xml:space="preserve">kelle pädevust ja </w:t>
      </w:r>
      <w:r w:rsidR="00173E45">
        <w:rPr>
          <w:rFonts w:ascii="Times New Roman" w:eastAsia="Times New Roman" w:hAnsi="Times New Roman" w:cs="Times New Roman"/>
          <w:bCs/>
          <w:sz w:val="24"/>
          <w:szCs w:val="24"/>
        </w:rPr>
        <w:t>k</w:t>
      </w:r>
      <w:r w:rsidR="000E50FE">
        <w:rPr>
          <w:rFonts w:ascii="Times New Roman" w:eastAsia="Times New Roman" w:hAnsi="Times New Roman" w:cs="Times New Roman"/>
          <w:bCs/>
          <w:sz w:val="24"/>
          <w:szCs w:val="24"/>
        </w:rPr>
        <w:t>valifikatsiooni</w:t>
      </w:r>
      <w:r w:rsidR="00635054" w:rsidRPr="00635054">
        <w:rPr>
          <w:rFonts w:ascii="Times New Roman" w:eastAsia="Times New Roman" w:hAnsi="Times New Roman" w:cs="Times New Roman"/>
          <w:bCs/>
          <w:sz w:val="24"/>
          <w:szCs w:val="24"/>
        </w:rPr>
        <w:t xml:space="preserve"> on lisaks käitajale hinnanud ja kinnitanud ka pädev asutus.</w:t>
      </w:r>
      <w:r w:rsidR="00555189">
        <w:rPr>
          <w:rFonts w:ascii="Times New Roman" w:eastAsia="Times New Roman" w:hAnsi="Times New Roman" w:cs="Times New Roman"/>
          <w:bCs/>
          <w:sz w:val="24"/>
          <w:szCs w:val="24"/>
        </w:rPr>
        <w:t xml:space="preserve"> </w:t>
      </w:r>
      <w:r w:rsidR="00674810">
        <w:rPr>
          <w:rFonts w:ascii="Times New Roman" w:eastAsia="Times New Roman" w:hAnsi="Times New Roman" w:cs="Times New Roman"/>
          <w:bCs/>
          <w:sz w:val="24"/>
          <w:szCs w:val="24"/>
        </w:rPr>
        <w:t>K</w:t>
      </w:r>
      <w:r w:rsidR="00967629">
        <w:rPr>
          <w:rFonts w:ascii="Times New Roman" w:eastAsia="Times New Roman" w:hAnsi="Times New Roman" w:cs="Times New Roman"/>
          <w:bCs/>
          <w:sz w:val="24"/>
          <w:szCs w:val="24"/>
        </w:rPr>
        <w:t xml:space="preserve">äesoleva seaduse </w:t>
      </w:r>
      <w:r w:rsidR="00111BB1">
        <w:rPr>
          <w:rFonts w:ascii="Times New Roman" w:eastAsia="Times New Roman" w:hAnsi="Times New Roman" w:cs="Times New Roman"/>
          <w:bCs/>
          <w:sz w:val="24"/>
          <w:szCs w:val="24"/>
        </w:rPr>
        <w:t xml:space="preserve">§ 44 lõikes 8 nimetatud </w:t>
      </w:r>
      <w:r w:rsidR="006470C9">
        <w:rPr>
          <w:rFonts w:ascii="Times New Roman" w:eastAsia="Times New Roman" w:hAnsi="Times New Roman" w:cs="Times New Roman"/>
          <w:bCs/>
          <w:sz w:val="24"/>
          <w:szCs w:val="24"/>
        </w:rPr>
        <w:t>m</w:t>
      </w:r>
      <w:r w:rsidR="000507E7">
        <w:rPr>
          <w:rFonts w:ascii="Times New Roman" w:eastAsia="Times New Roman" w:hAnsi="Times New Roman" w:cs="Times New Roman"/>
          <w:bCs/>
          <w:sz w:val="24"/>
          <w:szCs w:val="24"/>
        </w:rPr>
        <w:t>äärusega</w:t>
      </w:r>
      <w:r w:rsidR="00727A9C">
        <w:rPr>
          <w:rFonts w:ascii="Times New Roman" w:eastAsia="Times New Roman" w:hAnsi="Times New Roman" w:cs="Times New Roman"/>
          <w:bCs/>
          <w:sz w:val="24"/>
          <w:szCs w:val="24"/>
        </w:rPr>
        <w:t xml:space="preserve"> </w:t>
      </w:r>
      <w:r w:rsidR="00156FC8">
        <w:rPr>
          <w:rFonts w:ascii="Times New Roman" w:eastAsia="Times New Roman" w:hAnsi="Times New Roman" w:cs="Times New Roman"/>
          <w:bCs/>
          <w:sz w:val="24"/>
          <w:szCs w:val="24"/>
        </w:rPr>
        <w:t>kehtestatakse loetelu o</w:t>
      </w:r>
      <w:r w:rsidR="00727A9C">
        <w:rPr>
          <w:rFonts w:ascii="Times New Roman" w:eastAsia="Times New Roman" w:hAnsi="Times New Roman" w:cs="Times New Roman"/>
          <w:bCs/>
          <w:sz w:val="24"/>
          <w:szCs w:val="24"/>
        </w:rPr>
        <w:t>hutuse seisukohalt olulis</w:t>
      </w:r>
      <w:r w:rsidR="0052322D">
        <w:rPr>
          <w:rFonts w:ascii="Times New Roman" w:eastAsia="Times New Roman" w:hAnsi="Times New Roman" w:cs="Times New Roman"/>
          <w:bCs/>
          <w:sz w:val="24"/>
          <w:szCs w:val="24"/>
        </w:rPr>
        <w:t>test ametikohtadest</w:t>
      </w:r>
      <w:r w:rsidR="006F4F09">
        <w:rPr>
          <w:rFonts w:ascii="Times New Roman" w:eastAsia="Times New Roman" w:hAnsi="Times New Roman" w:cs="Times New Roman"/>
          <w:bCs/>
          <w:sz w:val="24"/>
          <w:szCs w:val="24"/>
        </w:rPr>
        <w:t>.</w:t>
      </w:r>
    </w:p>
    <w:p w14:paraId="7AA3195C" w14:textId="7C10F5B1" w:rsidR="00504B3E" w:rsidRDefault="0098404C" w:rsidP="141EF56C">
      <w:pPr>
        <w:spacing w:after="0" w:line="240" w:lineRule="auto"/>
        <w:contextualSpacing/>
        <w:jc w:val="both"/>
        <w:rPr>
          <w:rFonts w:ascii="Times New Roman" w:eastAsia="Times New Roman" w:hAnsi="Times New Roman" w:cs="Times New Roman"/>
          <w:sz w:val="24"/>
          <w:szCs w:val="24"/>
        </w:rPr>
      </w:pPr>
      <w:r w:rsidRPr="141EF56C">
        <w:rPr>
          <w:rFonts w:ascii="Times New Roman" w:eastAsia="Times New Roman" w:hAnsi="Times New Roman" w:cs="Times New Roman"/>
          <w:b/>
          <w:bCs/>
          <w:sz w:val="24"/>
          <w:szCs w:val="24"/>
        </w:rPr>
        <w:t>Eelnõu § 44 lõige 5</w:t>
      </w:r>
      <w:r w:rsidRPr="141EF56C">
        <w:rPr>
          <w:rFonts w:ascii="Times New Roman" w:eastAsia="Times New Roman" w:hAnsi="Times New Roman" w:cs="Times New Roman"/>
          <w:sz w:val="24"/>
          <w:szCs w:val="24"/>
        </w:rPr>
        <w:t xml:space="preserve"> </w:t>
      </w:r>
      <w:r w:rsidR="003504B3" w:rsidRPr="141EF56C">
        <w:rPr>
          <w:rFonts w:ascii="Times New Roman" w:eastAsia="Times New Roman" w:hAnsi="Times New Roman" w:cs="Times New Roman"/>
          <w:sz w:val="24"/>
          <w:szCs w:val="24"/>
        </w:rPr>
        <w:t>kohustab käitajat kehtestama töötajate juhendamise ja väljaõppe</w:t>
      </w:r>
      <w:r w:rsidR="003D2732">
        <w:rPr>
          <w:rFonts w:ascii="Times New Roman" w:eastAsia="Times New Roman" w:hAnsi="Times New Roman" w:cs="Times New Roman"/>
          <w:sz w:val="24"/>
          <w:szCs w:val="24"/>
        </w:rPr>
        <w:t xml:space="preserve"> </w:t>
      </w:r>
      <w:r w:rsidR="003504B3" w:rsidRPr="141EF56C">
        <w:rPr>
          <w:rFonts w:ascii="Times New Roman" w:eastAsia="Times New Roman" w:hAnsi="Times New Roman" w:cs="Times New Roman"/>
          <w:sz w:val="24"/>
          <w:szCs w:val="24"/>
        </w:rPr>
        <w:t>korralduse, mis põhineb oskus- ja tööjõuvajaduse analüüsil</w:t>
      </w:r>
      <w:r w:rsidR="005C1870" w:rsidRPr="141EF56C">
        <w:rPr>
          <w:rFonts w:ascii="Times New Roman" w:eastAsia="Times New Roman" w:hAnsi="Times New Roman" w:cs="Times New Roman"/>
          <w:sz w:val="24"/>
          <w:szCs w:val="24"/>
        </w:rPr>
        <w:t xml:space="preserve"> ja</w:t>
      </w:r>
      <w:r w:rsidR="003504B3" w:rsidRPr="141EF56C">
        <w:rPr>
          <w:rFonts w:ascii="Times New Roman" w:eastAsia="Times New Roman" w:hAnsi="Times New Roman" w:cs="Times New Roman"/>
          <w:sz w:val="24"/>
          <w:szCs w:val="24"/>
        </w:rPr>
        <w:t xml:space="preserve"> pikaajalisel prognoosil ning selgelt kirjeldatud pädevuse arendamise ja hindamise korral.</w:t>
      </w:r>
      <w:r w:rsidR="00401CE4" w:rsidRPr="141EF56C">
        <w:rPr>
          <w:rFonts w:ascii="Times New Roman" w:eastAsia="Times New Roman" w:hAnsi="Times New Roman" w:cs="Times New Roman"/>
          <w:sz w:val="24"/>
          <w:szCs w:val="24"/>
        </w:rPr>
        <w:t xml:space="preserve"> </w:t>
      </w:r>
      <w:r w:rsidR="00504B3E" w:rsidRPr="141EF56C">
        <w:rPr>
          <w:rFonts w:ascii="Times New Roman" w:eastAsia="Times New Roman" w:hAnsi="Times New Roman" w:cs="Times New Roman"/>
          <w:sz w:val="24"/>
          <w:szCs w:val="24"/>
        </w:rPr>
        <w:t>Juhendamine ja väljaõppekorraldus on tuumakäitise juhtimissüsteemi</w:t>
      </w:r>
      <w:r w:rsidR="007977B9" w:rsidRPr="141EF56C">
        <w:rPr>
          <w:rFonts w:ascii="Times New Roman" w:eastAsia="Times New Roman" w:hAnsi="Times New Roman" w:cs="Times New Roman"/>
          <w:sz w:val="24"/>
          <w:szCs w:val="24"/>
        </w:rPr>
        <w:t xml:space="preserve"> osa, mille üks </w:t>
      </w:r>
      <w:r w:rsidR="00504B3E" w:rsidRPr="141EF56C">
        <w:rPr>
          <w:rFonts w:ascii="Times New Roman" w:eastAsia="Times New Roman" w:hAnsi="Times New Roman" w:cs="Times New Roman"/>
          <w:sz w:val="24"/>
          <w:szCs w:val="24"/>
        </w:rPr>
        <w:t>eesmärk on tagada, et ohutuse seisukohalt olulisi ülesandeid täidavad alati piisava ettevalmistuse, asjakohaste teadmiste ja oskustega töötajad ning et käitajal on läbimõeldud personaliplaneerimise strateegia.</w:t>
      </w:r>
      <w:r w:rsidR="007977B9" w:rsidRPr="141EF56C">
        <w:rPr>
          <w:rFonts w:ascii="Times New Roman" w:eastAsia="Times New Roman" w:hAnsi="Times New Roman" w:cs="Times New Roman"/>
          <w:sz w:val="24"/>
          <w:szCs w:val="24"/>
        </w:rPr>
        <w:t xml:space="preserve"> </w:t>
      </w:r>
      <w:r w:rsidR="00504B3E" w:rsidRPr="141EF56C">
        <w:rPr>
          <w:rFonts w:ascii="Times New Roman" w:eastAsia="Times New Roman" w:hAnsi="Times New Roman" w:cs="Times New Roman"/>
          <w:sz w:val="24"/>
          <w:szCs w:val="24"/>
        </w:rPr>
        <w:t>Käitaja peab süstemaatiliselt analüüsima, milliseid pädevusi ja kui suures mahus on vaja tuumakäitise eri elukaare etappides, ning koostama selle alusel pikaajalise prognoosi. Nii saab hinnata tööjõuvajadust pikemas perspektiivis, ennetada teadmiste kadu töötajate lahkumisel (pensio</w:t>
      </w:r>
      <w:r w:rsidR="002F4FAF">
        <w:rPr>
          <w:rFonts w:ascii="Times New Roman" w:eastAsia="Times New Roman" w:hAnsi="Times New Roman" w:cs="Times New Roman"/>
          <w:sz w:val="24"/>
          <w:szCs w:val="24"/>
        </w:rPr>
        <w:t>nile minek</w:t>
      </w:r>
      <w:r w:rsidR="00504B3E" w:rsidRPr="141EF56C">
        <w:rPr>
          <w:rFonts w:ascii="Times New Roman" w:eastAsia="Times New Roman" w:hAnsi="Times New Roman" w:cs="Times New Roman"/>
          <w:sz w:val="24"/>
          <w:szCs w:val="24"/>
        </w:rPr>
        <w:t>, tööjõu liikumine</w:t>
      </w:r>
      <w:r w:rsidR="00504B3E" w:rsidRPr="00504B3E">
        <w:rPr>
          <w:rFonts w:ascii="Times New Roman" w:eastAsia="Times New Roman" w:hAnsi="Times New Roman" w:cs="Times New Roman"/>
          <w:bCs/>
          <w:sz w:val="24"/>
          <w:szCs w:val="24"/>
        </w:rPr>
        <w:t>)</w:t>
      </w:r>
      <w:r w:rsidR="00D70664">
        <w:rPr>
          <w:rFonts w:ascii="Times New Roman" w:eastAsia="Times New Roman" w:hAnsi="Times New Roman" w:cs="Times New Roman"/>
          <w:bCs/>
          <w:sz w:val="24"/>
          <w:szCs w:val="24"/>
        </w:rPr>
        <w:t>, kuid</w:t>
      </w:r>
      <w:r w:rsidR="00E520F6">
        <w:rPr>
          <w:rFonts w:ascii="Times New Roman" w:eastAsia="Times New Roman" w:hAnsi="Times New Roman" w:cs="Times New Roman"/>
          <w:bCs/>
          <w:sz w:val="24"/>
          <w:szCs w:val="24"/>
        </w:rPr>
        <w:t xml:space="preserve"> ka</w:t>
      </w:r>
      <w:r w:rsidR="00504B3E" w:rsidRPr="141EF56C">
        <w:rPr>
          <w:rFonts w:ascii="Times New Roman" w:eastAsia="Times New Roman" w:hAnsi="Times New Roman" w:cs="Times New Roman"/>
          <w:sz w:val="24"/>
          <w:szCs w:val="24"/>
        </w:rPr>
        <w:t xml:space="preserve"> tagada, et uute tehnoloogiate, ohutusmeetmete ja regulatiivsete nõuete rakendamisel on organisatsioonis olemas vajalik kompetents.</w:t>
      </w:r>
      <w:r w:rsidR="00622115">
        <w:rPr>
          <w:rFonts w:ascii="Times New Roman" w:eastAsia="Times New Roman" w:hAnsi="Times New Roman" w:cs="Times New Roman"/>
          <w:bCs/>
          <w:sz w:val="24"/>
          <w:szCs w:val="24"/>
        </w:rPr>
        <w:t xml:space="preserve"> </w:t>
      </w:r>
      <w:r w:rsidR="00622115" w:rsidRPr="00622115">
        <w:rPr>
          <w:rFonts w:ascii="Times New Roman" w:eastAsia="Times New Roman" w:hAnsi="Times New Roman" w:cs="Times New Roman"/>
          <w:bCs/>
          <w:sz w:val="24"/>
          <w:szCs w:val="24"/>
        </w:rPr>
        <w:t>Pädevuse arendamise ja hindamise kord</w:t>
      </w:r>
      <w:r w:rsidR="001F4904">
        <w:rPr>
          <w:rFonts w:ascii="Times New Roman" w:eastAsia="Times New Roman" w:hAnsi="Times New Roman" w:cs="Times New Roman"/>
          <w:bCs/>
          <w:sz w:val="24"/>
          <w:szCs w:val="24"/>
        </w:rPr>
        <w:t xml:space="preserve"> </w:t>
      </w:r>
      <w:r w:rsidR="00E34E55" w:rsidRPr="00E34E55">
        <w:rPr>
          <w:rFonts w:ascii="Times New Roman" w:eastAsia="Times New Roman" w:hAnsi="Times New Roman" w:cs="Times New Roman"/>
          <w:bCs/>
          <w:sz w:val="24"/>
          <w:szCs w:val="24"/>
        </w:rPr>
        <w:t>on juhendamise ja väljaõppekorralduse ning käitaja juhtimissüsteemi lahutamatu osa.</w:t>
      </w:r>
    </w:p>
    <w:p w14:paraId="3004CA75" w14:textId="348890D4" w:rsidR="000F66BB" w:rsidRDefault="000F66BB" w:rsidP="00622115">
      <w:pPr>
        <w:spacing w:after="0" w:line="240" w:lineRule="auto"/>
        <w:contextualSpacing/>
        <w:jc w:val="both"/>
        <w:rPr>
          <w:rFonts w:ascii="Times New Roman" w:eastAsia="Times New Roman" w:hAnsi="Times New Roman" w:cs="Times New Roman"/>
          <w:bCs/>
          <w:sz w:val="24"/>
          <w:szCs w:val="24"/>
        </w:rPr>
      </w:pPr>
    </w:p>
    <w:p w14:paraId="1F0EE84D" w14:textId="7452967B" w:rsidR="00875FB8" w:rsidRDefault="000F66BB" w:rsidP="00622115">
      <w:pPr>
        <w:spacing w:after="0" w:line="240" w:lineRule="auto"/>
        <w:contextualSpacing/>
        <w:jc w:val="both"/>
        <w:rPr>
          <w:rFonts w:ascii="Times New Roman" w:eastAsia="Times New Roman" w:hAnsi="Times New Roman" w:cs="Times New Roman"/>
          <w:bCs/>
          <w:sz w:val="24"/>
          <w:szCs w:val="24"/>
        </w:rPr>
      </w:pPr>
      <w:r w:rsidRPr="00395130">
        <w:rPr>
          <w:rFonts w:ascii="Times New Roman" w:eastAsia="Times New Roman" w:hAnsi="Times New Roman" w:cs="Times New Roman"/>
          <w:b/>
          <w:sz w:val="24"/>
          <w:szCs w:val="24"/>
        </w:rPr>
        <w:t xml:space="preserve">Eelnõu </w:t>
      </w:r>
      <w:r w:rsidR="0039143B" w:rsidRPr="00395130">
        <w:rPr>
          <w:rFonts w:ascii="Times New Roman" w:eastAsia="Times New Roman" w:hAnsi="Times New Roman" w:cs="Times New Roman"/>
          <w:b/>
          <w:sz w:val="24"/>
          <w:szCs w:val="24"/>
        </w:rPr>
        <w:t>§ 44 lõige 6</w:t>
      </w:r>
      <w:r w:rsidR="001A6B16">
        <w:rPr>
          <w:rFonts w:ascii="Times New Roman" w:eastAsia="Times New Roman" w:hAnsi="Times New Roman" w:cs="Times New Roman"/>
          <w:bCs/>
          <w:sz w:val="24"/>
          <w:szCs w:val="24"/>
        </w:rPr>
        <w:t xml:space="preserve"> </w:t>
      </w:r>
      <w:r w:rsidR="001A6B16" w:rsidRPr="001A6B16">
        <w:rPr>
          <w:rFonts w:ascii="Times New Roman" w:eastAsia="Times New Roman" w:hAnsi="Times New Roman" w:cs="Times New Roman"/>
          <w:bCs/>
          <w:sz w:val="24"/>
          <w:szCs w:val="24"/>
        </w:rPr>
        <w:t xml:space="preserve">nõuab, </w:t>
      </w:r>
      <w:r w:rsidR="00875FB8" w:rsidRPr="00395130">
        <w:rPr>
          <w:rFonts w:ascii="Times New Roman" w:eastAsia="Times New Roman" w:hAnsi="Times New Roman" w:cs="Times New Roman"/>
          <w:bCs/>
          <w:sz w:val="24"/>
          <w:szCs w:val="24"/>
        </w:rPr>
        <w:t xml:space="preserve">et enne personali arvu või struktuuri muudatusi, mis võivad oluliselt mõjutada tuumakäitise ohutust, </w:t>
      </w:r>
      <w:r w:rsidR="005F5D10">
        <w:rPr>
          <w:rFonts w:ascii="Times New Roman" w:eastAsia="Times New Roman" w:hAnsi="Times New Roman" w:cs="Times New Roman"/>
          <w:bCs/>
          <w:sz w:val="24"/>
          <w:szCs w:val="24"/>
        </w:rPr>
        <w:t xml:space="preserve">peab käitaja </w:t>
      </w:r>
      <w:r w:rsidR="00875FB8" w:rsidRPr="00395130">
        <w:rPr>
          <w:rFonts w:ascii="Times New Roman" w:eastAsia="Times New Roman" w:hAnsi="Times New Roman" w:cs="Times New Roman"/>
          <w:bCs/>
          <w:sz w:val="24"/>
          <w:szCs w:val="24"/>
        </w:rPr>
        <w:t>põhjenda</w:t>
      </w:r>
      <w:r w:rsidR="005F5D10">
        <w:rPr>
          <w:rFonts w:ascii="Times New Roman" w:eastAsia="Times New Roman" w:hAnsi="Times New Roman" w:cs="Times New Roman"/>
          <w:bCs/>
          <w:sz w:val="24"/>
          <w:szCs w:val="24"/>
        </w:rPr>
        <w:t>ma</w:t>
      </w:r>
      <w:r w:rsidR="00875FB8" w:rsidRPr="00395130">
        <w:rPr>
          <w:rFonts w:ascii="Times New Roman" w:eastAsia="Times New Roman" w:hAnsi="Times New Roman" w:cs="Times New Roman"/>
          <w:bCs/>
          <w:sz w:val="24"/>
          <w:szCs w:val="24"/>
        </w:rPr>
        <w:t xml:space="preserve"> muudatuste vajadust ning pärast muudatuste rakendamist hin</w:t>
      </w:r>
      <w:r w:rsidR="005F5D10">
        <w:rPr>
          <w:rFonts w:ascii="Times New Roman" w:eastAsia="Times New Roman" w:hAnsi="Times New Roman" w:cs="Times New Roman"/>
          <w:bCs/>
          <w:sz w:val="24"/>
          <w:szCs w:val="24"/>
        </w:rPr>
        <w:t>dama</w:t>
      </w:r>
      <w:r w:rsidR="00875FB8" w:rsidRPr="00395130">
        <w:rPr>
          <w:rFonts w:ascii="Times New Roman" w:eastAsia="Times New Roman" w:hAnsi="Times New Roman" w:cs="Times New Roman"/>
          <w:bCs/>
          <w:sz w:val="24"/>
          <w:szCs w:val="24"/>
        </w:rPr>
        <w:t xml:space="preserve"> ja dokumenteeri</w:t>
      </w:r>
      <w:r w:rsidR="005F5D10">
        <w:rPr>
          <w:rFonts w:ascii="Times New Roman" w:eastAsia="Times New Roman" w:hAnsi="Times New Roman" w:cs="Times New Roman"/>
          <w:bCs/>
          <w:sz w:val="24"/>
          <w:szCs w:val="24"/>
        </w:rPr>
        <w:t>ma</w:t>
      </w:r>
      <w:r w:rsidR="00875FB8" w:rsidRPr="00395130">
        <w:rPr>
          <w:rFonts w:ascii="Times New Roman" w:eastAsia="Times New Roman" w:hAnsi="Times New Roman" w:cs="Times New Roman"/>
          <w:bCs/>
          <w:sz w:val="24"/>
          <w:szCs w:val="24"/>
        </w:rPr>
        <w:t xml:space="preserve"> nende mõju ohutusele.</w:t>
      </w:r>
      <w:r w:rsidR="002D2E0D">
        <w:rPr>
          <w:rFonts w:ascii="Times New Roman" w:eastAsia="Times New Roman" w:hAnsi="Times New Roman" w:cs="Times New Roman"/>
          <w:bCs/>
          <w:sz w:val="24"/>
          <w:szCs w:val="24"/>
        </w:rPr>
        <w:t xml:space="preserve"> Säte </w:t>
      </w:r>
      <w:r w:rsidR="002D2E0D" w:rsidRPr="002D2E0D">
        <w:rPr>
          <w:rFonts w:ascii="Times New Roman" w:eastAsia="Times New Roman" w:hAnsi="Times New Roman" w:cs="Times New Roman"/>
          <w:bCs/>
          <w:sz w:val="24"/>
          <w:szCs w:val="24"/>
        </w:rPr>
        <w:t>taga</w:t>
      </w:r>
      <w:r w:rsidR="002D2E0D">
        <w:rPr>
          <w:rFonts w:ascii="Times New Roman" w:eastAsia="Times New Roman" w:hAnsi="Times New Roman" w:cs="Times New Roman"/>
          <w:bCs/>
          <w:sz w:val="24"/>
          <w:szCs w:val="24"/>
        </w:rPr>
        <w:t>b</w:t>
      </w:r>
      <w:r w:rsidR="002D2E0D" w:rsidRPr="002D2E0D">
        <w:rPr>
          <w:rFonts w:ascii="Times New Roman" w:eastAsia="Times New Roman" w:hAnsi="Times New Roman" w:cs="Times New Roman"/>
          <w:bCs/>
          <w:sz w:val="24"/>
          <w:szCs w:val="24"/>
        </w:rPr>
        <w:t>, et personalipoliitilised ja organisatsioonilised otsused, mis võivad mõjutada tuumaohutust, on läbipaistvad, jälgitavad ja ohutusest lähtuvate argumentidega põhjendatud, mitte ainult majanduslike või administratiivsete kaalutluste tulemus.</w:t>
      </w:r>
    </w:p>
    <w:p w14:paraId="3CE403E6" w14:textId="2F4A0CEE" w:rsidR="002F4822" w:rsidRDefault="002F4822" w:rsidP="00622115">
      <w:pPr>
        <w:spacing w:after="0" w:line="240" w:lineRule="auto"/>
        <w:contextualSpacing/>
        <w:jc w:val="both"/>
        <w:rPr>
          <w:rFonts w:ascii="Times New Roman" w:eastAsia="Times New Roman" w:hAnsi="Times New Roman" w:cs="Times New Roman"/>
          <w:bCs/>
          <w:sz w:val="24"/>
          <w:szCs w:val="24"/>
        </w:rPr>
      </w:pPr>
    </w:p>
    <w:p w14:paraId="168C7465" w14:textId="67C15B90" w:rsidR="0089454B" w:rsidRDefault="002F4822" w:rsidP="00B45B23">
      <w:pPr>
        <w:spacing w:after="0" w:line="240" w:lineRule="auto"/>
        <w:contextualSpacing/>
        <w:jc w:val="both"/>
        <w:rPr>
          <w:rFonts w:ascii="Times New Roman" w:eastAsia="Times New Roman" w:hAnsi="Times New Roman" w:cs="Times New Roman"/>
          <w:bCs/>
          <w:sz w:val="24"/>
          <w:szCs w:val="24"/>
        </w:rPr>
      </w:pPr>
      <w:r w:rsidRPr="00EF220A">
        <w:rPr>
          <w:rFonts w:ascii="Times New Roman" w:eastAsia="Times New Roman" w:hAnsi="Times New Roman" w:cs="Times New Roman"/>
          <w:b/>
          <w:sz w:val="24"/>
          <w:szCs w:val="24"/>
        </w:rPr>
        <w:t>Eelnõu § 44 lõige 7</w:t>
      </w:r>
      <w:r>
        <w:rPr>
          <w:rFonts w:ascii="Times New Roman" w:eastAsia="Times New Roman" w:hAnsi="Times New Roman" w:cs="Times New Roman"/>
          <w:bCs/>
          <w:sz w:val="24"/>
          <w:szCs w:val="24"/>
        </w:rPr>
        <w:t xml:space="preserve"> </w:t>
      </w:r>
      <w:r w:rsidR="00B45B23">
        <w:rPr>
          <w:rFonts w:ascii="Times New Roman" w:eastAsia="Times New Roman" w:hAnsi="Times New Roman" w:cs="Times New Roman"/>
          <w:bCs/>
          <w:sz w:val="24"/>
          <w:szCs w:val="24"/>
        </w:rPr>
        <w:t>kohustab käitajat</w:t>
      </w:r>
      <w:r w:rsidR="00E769D2" w:rsidRPr="00E769D2">
        <w:rPr>
          <w:rFonts w:ascii="Times New Roman" w:eastAsia="Times New Roman" w:hAnsi="Times New Roman" w:cs="Times New Roman"/>
          <w:bCs/>
          <w:sz w:val="24"/>
          <w:szCs w:val="24"/>
        </w:rPr>
        <w:t xml:space="preserve"> taga</w:t>
      </w:r>
      <w:r w:rsidR="00AF08A4">
        <w:rPr>
          <w:rFonts w:ascii="Times New Roman" w:eastAsia="Times New Roman" w:hAnsi="Times New Roman" w:cs="Times New Roman"/>
          <w:bCs/>
          <w:sz w:val="24"/>
          <w:szCs w:val="24"/>
        </w:rPr>
        <w:t>ma</w:t>
      </w:r>
      <w:r w:rsidR="00E769D2" w:rsidRPr="00E769D2">
        <w:rPr>
          <w:rFonts w:ascii="Times New Roman" w:eastAsia="Times New Roman" w:hAnsi="Times New Roman" w:cs="Times New Roman"/>
          <w:bCs/>
          <w:sz w:val="24"/>
          <w:szCs w:val="24"/>
        </w:rPr>
        <w:t xml:space="preserve"> töötajatele juurdepääs väljaõppele, täiendõppele ja pädevuse säilitamise koolitustele ning hin</w:t>
      </w:r>
      <w:r w:rsidR="00971EDF">
        <w:rPr>
          <w:rFonts w:ascii="Times New Roman" w:eastAsia="Times New Roman" w:hAnsi="Times New Roman" w:cs="Times New Roman"/>
          <w:bCs/>
          <w:sz w:val="24"/>
          <w:szCs w:val="24"/>
        </w:rPr>
        <w:t>d</w:t>
      </w:r>
      <w:r w:rsidR="00E769D2" w:rsidRPr="00E769D2">
        <w:rPr>
          <w:rFonts w:ascii="Times New Roman" w:eastAsia="Times New Roman" w:hAnsi="Times New Roman" w:cs="Times New Roman"/>
          <w:bCs/>
          <w:sz w:val="24"/>
          <w:szCs w:val="24"/>
        </w:rPr>
        <w:t>a</w:t>
      </w:r>
      <w:r w:rsidR="00EF220A">
        <w:rPr>
          <w:rFonts w:ascii="Times New Roman" w:eastAsia="Times New Roman" w:hAnsi="Times New Roman" w:cs="Times New Roman"/>
          <w:bCs/>
          <w:sz w:val="24"/>
          <w:szCs w:val="24"/>
        </w:rPr>
        <w:t>ma</w:t>
      </w:r>
      <w:r w:rsidR="00E769D2" w:rsidRPr="00E769D2">
        <w:rPr>
          <w:rFonts w:ascii="Times New Roman" w:eastAsia="Times New Roman" w:hAnsi="Times New Roman" w:cs="Times New Roman"/>
          <w:bCs/>
          <w:sz w:val="24"/>
          <w:szCs w:val="24"/>
        </w:rPr>
        <w:t xml:space="preserve"> regulaarselt töötajate pädevust ja kvalifikatsiooni vastavalt kehtestatud nõuetele.</w:t>
      </w:r>
      <w:r w:rsidR="00764AB1">
        <w:rPr>
          <w:rFonts w:ascii="Times New Roman" w:eastAsia="Times New Roman" w:hAnsi="Times New Roman" w:cs="Times New Roman"/>
          <w:bCs/>
          <w:sz w:val="24"/>
          <w:szCs w:val="24"/>
        </w:rPr>
        <w:t xml:space="preserve"> </w:t>
      </w:r>
      <w:r w:rsidR="0089454B" w:rsidRPr="0089454B">
        <w:rPr>
          <w:rFonts w:ascii="Times New Roman" w:eastAsia="Times New Roman" w:hAnsi="Times New Roman" w:cs="Times New Roman"/>
          <w:bCs/>
          <w:sz w:val="24"/>
          <w:szCs w:val="24"/>
        </w:rPr>
        <w:t>Eesmärk on tagada, et tuumakäitise ohutuse seisukohalt olulisi ülesandeid täitvad töötajad säilitaksid oma pädevuse kogu tööperioodi vältel</w:t>
      </w:r>
      <w:r w:rsidR="00947C3E">
        <w:rPr>
          <w:rFonts w:ascii="Times New Roman" w:eastAsia="Times New Roman" w:hAnsi="Times New Roman" w:cs="Times New Roman"/>
          <w:bCs/>
          <w:sz w:val="24"/>
          <w:szCs w:val="24"/>
        </w:rPr>
        <w:t xml:space="preserve">, </w:t>
      </w:r>
      <w:r w:rsidR="0089454B" w:rsidRPr="0089454B">
        <w:rPr>
          <w:rFonts w:ascii="Times New Roman" w:eastAsia="Times New Roman" w:hAnsi="Times New Roman" w:cs="Times New Roman"/>
          <w:bCs/>
          <w:sz w:val="24"/>
          <w:szCs w:val="24"/>
        </w:rPr>
        <w:t xml:space="preserve"> nende teadmised ja oskused oleksid ajakohased vastavalt käitise elukaare etapile, arvestades käitamiskogemust, tehnoloogia arengut ja regulatiivsete nõuete muutumist. See hõlmab nii </w:t>
      </w:r>
      <w:r w:rsidR="0089213B">
        <w:rPr>
          <w:rFonts w:ascii="Times New Roman" w:eastAsia="Times New Roman" w:hAnsi="Times New Roman" w:cs="Times New Roman"/>
          <w:bCs/>
          <w:sz w:val="24"/>
          <w:szCs w:val="24"/>
        </w:rPr>
        <w:t xml:space="preserve">esmast </w:t>
      </w:r>
      <w:r w:rsidR="0089454B" w:rsidRPr="0089454B">
        <w:rPr>
          <w:rFonts w:ascii="Times New Roman" w:eastAsia="Times New Roman" w:hAnsi="Times New Roman" w:cs="Times New Roman"/>
          <w:bCs/>
          <w:sz w:val="24"/>
          <w:szCs w:val="24"/>
        </w:rPr>
        <w:t>väljaõpet enne ohutuse seisukohalt oluliste ülesannete andmist kui ka järjepidevat täiendkoolitust, vajaduse korral ka töövõtjate puhul. Pidev väljaõpe, täiendõpe, pädevuse säilitamisele suunatud koolitused ning regulaarne pädevuse hindamine on tuumakäitise ohutu käitamise lahutamatu osa.</w:t>
      </w:r>
    </w:p>
    <w:p w14:paraId="784A9797" w14:textId="77777777" w:rsidR="008A7B72" w:rsidRDefault="008A7B72" w:rsidP="003F39A2">
      <w:pPr>
        <w:spacing w:after="0" w:line="240" w:lineRule="auto"/>
        <w:contextualSpacing/>
        <w:jc w:val="both"/>
        <w:rPr>
          <w:rFonts w:ascii="Times New Roman" w:eastAsia="Times New Roman" w:hAnsi="Times New Roman" w:cs="Times New Roman"/>
          <w:b/>
          <w:bCs/>
          <w:sz w:val="24"/>
          <w:szCs w:val="24"/>
        </w:rPr>
      </w:pPr>
    </w:p>
    <w:p w14:paraId="6EA464CA" w14:textId="07D91B7D" w:rsidR="003F39A2" w:rsidRDefault="00AD230E" w:rsidP="003F39A2">
      <w:pPr>
        <w:spacing w:after="0" w:line="240" w:lineRule="auto"/>
        <w:contextualSpacing/>
        <w:jc w:val="both"/>
        <w:rPr>
          <w:rFonts w:ascii="Times New Roman" w:eastAsia="Times New Roman" w:hAnsi="Times New Roman" w:cs="Times New Roman"/>
          <w:sz w:val="24"/>
          <w:szCs w:val="24"/>
        </w:rPr>
      </w:pPr>
      <w:r w:rsidRPr="00F940F7">
        <w:rPr>
          <w:rFonts w:ascii="Times New Roman" w:eastAsia="Times New Roman" w:hAnsi="Times New Roman" w:cs="Times New Roman"/>
          <w:b/>
          <w:bCs/>
          <w:sz w:val="24"/>
          <w:szCs w:val="24"/>
        </w:rPr>
        <w:t xml:space="preserve">Eelnõu </w:t>
      </w:r>
      <w:r w:rsidR="00C631C9" w:rsidRPr="00F940F7">
        <w:rPr>
          <w:rFonts w:ascii="Times New Roman" w:eastAsia="Times New Roman" w:hAnsi="Times New Roman" w:cs="Times New Roman"/>
          <w:b/>
          <w:bCs/>
          <w:sz w:val="24"/>
          <w:szCs w:val="24"/>
        </w:rPr>
        <w:t xml:space="preserve">§ 44 </w:t>
      </w:r>
      <w:r w:rsidR="00FD046B" w:rsidRPr="00F940F7">
        <w:rPr>
          <w:rFonts w:ascii="Times New Roman" w:eastAsia="Times New Roman" w:hAnsi="Times New Roman" w:cs="Times New Roman"/>
          <w:b/>
          <w:bCs/>
          <w:sz w:val="24"/>
          <w:szCs w:val="24"/>
        </w:rPr>
        <w:t>lõi</w:t>
      </w:r>
      <w:r w:rsidR="00F940F7" w:rsidRPr="00F940F7">
        <w:rPr>
          <w:rFonts w:ascii="Times New Roman" w:eastAsia="Times New Roman" w:hAnsi="Times New Roman" w:cs="Times New Roman"/>
          <w:b/>
          <w:bCs/>
          <w:sz w:val="24"/>
          <w:szCs w:val="24"/>
        </w:rPr>
        <w:t>kes</w:t>
      </w:r>
      <w:r w:rsidR="00FD046B" w:rsidRPr="00F940F7">
        <w:rPr>
          <w:rFonts w:ascii="Times New Roman" w:eastAsia="Times New Roman" w:hAnsi="Times New Roman" w:cs="Times New Roman"/>
          <w:b/>
          <w:bCs/>
          <w:sz w:val="24"/>
          <w:szCs w:val="24"/>
        </w:rPr>
        <w:t xml:space="preserve"> 8</w:t>
      </w:r>
      <w:r w:rsidR="00FD046B">
        <w:rPr>
          <w:rFonts w:ascii="Times New Roman" w:eastAsia="Times New Roman" w:hAnsi="Times New Roman" w:cs="Times New Roman"/>
          <w:sz w:val="24"/>
          <w:szCs w:val="24"/>
        </w:rPr>
        <w:t xml:space="preserve"> </w:t>
      </w:r>
      <w:r w:rsidR="00F940F7" w:rsidRPr="00F940F7">
        <w:rPr>
          <w:rFonts w:ascii="Times New Roman" w:eastAsia="Times New Roman" w:hAnsi="Times New Roman" w:cs="Times New Roman"/>
          <w:sz w:val="24"/>
          <w:szCs w:val="24"/>
        </w:rPr>
        <w:t xml:space="preserve">kehtestatakse volitusnorm, mis annab valdkonna eest vastutavale ministrile õiguse kehtestada määrusega </w:t>
      </w:r>
      <w:r w:rsidR="003D0128" w:rsidRPr="7D8B87C9">
        <w:rPr>
          <w:rFonts w:ascii="Times New Roman" w:eastAsia="Times New Roman" w:hAnsi="Times New Roman" w:cs="Times New Roman"/>
          <w:sz w:val="24"/>
          <w:szCs w:val="24"/>
        </w:rPr>
        <w:t>vastutavate</w:t>
      </w:r>
      <w:r w:rsidR="003D0128" w:rsidRPr="343BA6A5">
        <w:rPr>
          <w:rFonts w:ascii="Times New Roman" w:eastAsia="Times New Roman" w:hAnsi="Times New Roman" w:cs="Times New Roman"/>
          <w:sz w:val="24"/>
          <w:szCs w:val="24"/>
        </w:rPr>
        <w:t xml:space="preserve"> ja ohutuse seisukohast oluliste ametikohtade </w:t>
      </w:r>
      <w:r w:rsidR="003D0128" w:rsidRPr="7D8B87C9">
        <w:rPr>
          <w:rFonts w:ascii="Times New Roman" w:eastAsia="Times New Roman" w:hAnsi="Times New Roman" w:cs="Times New Roman"/>
          <w:sz w:val="24"/>
          <w:szCs w:val="24"/>
        </w:rPr>
        <w:t>loetelu</w:t>
      </w:r>
      <w:r w:rsidR="003D0128" w:rsidRPr="343BA6A5">
        <w:rPr>
          <w:rFonts w:ascii="Times New Roman" w:eastAsia="Times New Roman" w:hAnsi="Times New Roman" w:cs="Times New Roman"/>
          <w:sz w:val="24"/>
          <w:szCs w:val="24"/>
        </w:rPr>
        <w:t xml:space="preserve"> ning nende</w:t>
      </w:r>
      <w:r w:rsidR="00CC3568">
        <w:rPr>
          <w:rFonts w:ascii="Times New Roman" w:eastAsia="Times New Roman" w:hAnsi="Times New Roman" w:cs="Times New Roman"/>
          <w:sz w:val="24"/>
          <w:szCs w:val="24"/>
        </w:rPr>
        <w:t>le</w:t>
      </w:r>
      <w:r w:rsidR="003D0128" w:rsidRPr="343BA6A5">
        <w:rPr>
          <w:rFonts w:ascii="Times New Roman" w:eastAsia="Times New Roman" w:hAnsi="Times New Roman" w:cs="Times New Roman"/>
          <w:sz w:val="24"/>
          <w:szCs w:val="24"/>
        </w:rPr>
        <w:t xml:space="preserve"> ametikohtadele esitatavad kvalifikatsiooni- ja </w:t>
      </w:r>
      <w:r w:rsidR="003D0128" w:rsidRPr="7D8B87C9">
        <w:rPr>
          <w:rFonts w:ascii="Times New Roman" w:eastAsia="Times New Roman" w:hAnsi="Times New Roman" w:cs="Times New Roman"/>
          <w:sz w:val="24"/>
          <w:szCs w:val="24"/>
        </w:rPr>
        <w:t>pädevusnõuded</w:t>
      </w:r>
      <w:r w:rsidR="003D0128" w:rsidRPr="343BA6A5" w:rsidDel="008767C7">
        <w:rPr>
          <w:rFonts w:ascii="Times New Roman" w:eastAsia="Times New Roman" w:hAnsi="Times New Roman" w:cs="Times New Roman"/>
          <w:sz w:val="24"/>
          <w:szCs w:val="24"/>
        </w:rPr>
        <w:t xml:space="preserve"> </w:t>
      </w:r>
      <w:r w:rsidR="003D0128" w:rsidRPr="343BA6A5">
        <w:rPr>
          <w:rFonts w:ascii="Times New Roman" w:eastAsia="Times New Roman" w:hAnsi="Times New Roman" w:cs="Times New Roman"/>
          <w:sz w:val="24"/>
          <w:szCs w:val="24"/>
        </w:rPr>
        <w:t xml:space="preserve">ja nende </w:t>
      </w:r>
      <w:r w:rsidR="003D0128" w:rsidRPr="7D8B87C9">
        <w:rPr>
          <w:rFonts w:ascii="Times New Roman" w:eastAsia="Times New Roman" w:hAnsi="Times New Roman" w:cs="Times New Roman"/>
          <w:sz w:val="24"/>
          <w:szCs w:val="24"/>
        </w:rPr>
        <w:t>tõendamis</w:t>
      </w:r>
      <w:r w:rsidR="00BF2CF8">
        <w:rPr>
          <w:rFonts w:ascii="Times New Roman" w:eastAsia="Times New Roman" w:hAnsi="Times New Roman" w:cs="Times New Roman"/>
          <w:sz w:val="24"/>
          <w:szCs w:val="24"/>
        </w:rPr>
        <w:t xml:space="preserve">e </w:t>
      </w:r>
      <w:r w:rsidR="003D0128" w:rsidRPr="7D8B87C9">
        <w:rPr>
          <w:rFonts w:ascii="Times New Roman" w:eastAsia="Times New Roman" w:hAnsi="Times New Roman" w:cs="Times New Roman"/>
          <w:sz w:val="24"/>
          <w:szCs w:val="24"/>
        </w:rPr>
        <w:t>korra</w:t>
      </w:r>
      <w:r w:rsidR="00BF2CF8">
        <w:rPr>
          <w:rFonts w:ascii="Times New Roman" w:eastAsia="Times New Roman" w:hAnsi="Times New Roman" w:cs="Times New Roman"/>
          <w:sz w:val="24"/>
          <w:szCs w:val="24"/>
        </w:rPr>
        <w:t xml:space="preserve">, samuti </w:t>
      </w:r>
      <w:r w:rsidR="003D0128" w:rsidRPr="343BA6A5">
        <w:rPr>
          <w:rFonts w:ascii="Times New Roman" w:eastAsia="Times New Roman" w:hAnsi="Times New Roman" w:cs="Times New Roman"/>
          <w:sz w:val="24"/>
          <w:szCs w:val="24"/>
        </w:rPr>
        <w:t>töötajate väljaõppe, täiendõppe</w:t>
      </w:r>
      <w:r w:rsidR="00BF2CF8">
        <w:rPr>
          <w:rFonts w:ascii="Times New Roman" w:eastAsia="Times New Roman" w:hAnsi="Times New Roman" w:cs="Times New Roman"/>
          <w:sz w:val="24"/>
          <w:szCs w:val="24"/>
        </w:rPr>
        <w:t xml:space="preserve"> ja</w:t>
      </w:r>
      <w:r w:rsidR="003D0128" w:rsidRPr="343BA6A5">
        <w:rPr>
          <w:rFonts w:ascii="Times New Roman" w:eastAsia="Times New Roman" w:hAnsi="Times New Roman" w:cs="Times New Roman"/>
          <w:sz w:val="24"/>
          <w:szCs w:val="24"/>
        </w:rPr>
        <w:t xml:space="preserve"> pädevuse hindamise </w:t>
      </w:r>
      <w:r w:rsidR="00BF2CF8">
        <w:rPr>
          <w:rFonts w:ascii="Times New Roman" w:eastAsia="Times New Roman" w:hAnsi="Times New Roman" w:cs="Times New Roman"/>
          <w:sz w:val="24"/>
          <w:szCs w:val="24"/>
        </w:rPr>
        <w:t>kriteeriumid</w:t>
      </w:r>
      <w:r w:rsidR="00153AF1">
        <w:rPr>
          <w:rFonts w:ascii="Times New Roman" w:eastAsia="Times New Roman" w:hAnsi="Times New Roman" w:cs="Times New Roman"/>
          <w:sz w:val="24"/>
          <w:szCs w:val="24"/>
        </w:rPr>
        <w:t>.</w:t>
      </w:r>
    </w:p>
    <w:p w14:paraId="5DDE3B4A" w14:textId="20693692" w:rsidR="003D0128" w:rsidRPr="00490294" w:rsidRDefault="003D0128" w:rsidP="003F39A2">
      <w:pPr>
        <w:spacing w:after="0" w:line="240" w:lineRule="auto"/>
        <w:contextualSpacing/>
        <w:jc w:val="both"/>
        <w:rPr>
          <w:rFonts w:ascii="Times New Roman" w:eastAsia="Times New Roman" w:hAnsi="Times New Roman" w:cs="Times New Roman"/>
          <w:b/>
          <w:sz w:val="24"/>
          <w:szCs w:val="24"/>
        </w:rPr>
      </w:pPr>
    </w:p>
    <w:p w14:paraId="6C681E70" w14:textId="66875409" w:rsidR="00DF0165" w:rsidRDefault="00527A89" w:rsidP="003F39A2">
      <w:pPr>
        <w:jc w:val="both"/>
        <w:rPr>
          <w:rFonts w:ascii="Times New Roman" w:hAnsi="Times New Roman" w:cs="Times New Roman"/>
          <w:sz w:val="24"/>
          <w:szCs w:val="24"/>
        </w:rPr>
      </w:pPr>
      <w:r w:rsidRPr="009E3DC6">
        <w:rPr>
          <w:rFonts w:ascii="Times New Roman" w:hAnsi="Times New Roman" w:cs="Times New Roman"/>
          <w:b/>
          <w:bCs/>
          <w:sz w:val="24"/>
          <w:szCs w:val="24"/>
        </w:rPr>
        <w:t xml:space="preserve">Eelnõu </w:t>
      </w:r>
      <w:r>
        <w:rPr>
          <w:rFonts w:ascii="Times New Roman" w:hAnsi="Times New Roman" w:cs="Times New Roman"/>
          <w:b/>
          <w:bCs/>
          <w:sz w:val="24"/>
          <w:szCs w:val="24"/>
        </w:rPr>
        <w:t>4</w:t>
      </w:r>
      <w:r w:rsidRPr="009E3DC6">
        <w:rPr>
          <w:rFonts w:ascii="Times New Roman" w:hAnsi="Times New Roman" w:cs="Times New Roman"/>
          <w:b/>
          <w:bCs/>
          <w:sz w:val="24"/>
          <w:szCs w:val="24"/>
        </w:rPr>
        <w:t xml:space="preserve">. </w:t>
      </w:r>
      <w:r w:rsidRPr="00BD412D">
        <w:rPr>
          <w:rFonts w:ascii="Times New Roman" w:hAnsi="Times New Roman" w:cs="Times New Roman"/>
          <w:b/>
          <w:bCs/>
          <w:sz w:val="24"/>
          <w:szCs w:val="24"/>
        </w:rPr>
        <w:t xml:space="preserve">peatüki </w:t>
      </w:r>
      <w:r>
        <w:rPr>
          <w:rFonts w:ascii="Times New Roman" w:hAnsi="Times New Roman" w:cs="Times New Roman"/>
          <w:b/>
          <w:bCs/>
          <w:sz w:val="24"/>
          <w:szCs w:val="24"/>
        </w:rPr>
        <w:t>3</w:t>
      </w:r>
      <w:r w:rsidRPr="00BD412D">
        <w:rPr>
          <w:rFonts w:ascii="Times New Roman" w:hAnsi="Times New Roman" w:cs="Times New Roman"/>
          <w:b/>
          <w:bCs/>
          <w:sz w:val="24"/>
          <w:szCs w:val="24"/>
        </w:rPr>
        <w:t>.</w:t>
      </w:r>
      <w:r w:rsidR="003F39A2" w:rsidRPr="01325512">
        <w:rPr>
          <w:rFonts w:ascii="Times New Roman" w:hAnsi="Times New Roman" w:cs="Times New Roman"/>
          <w:b/>
          <w:bCs/>
          <w:sz w:val="24"/>
          <w:szCs w:val="24"/>
        </w:rPr>
        <w:t xml:space="preserve"> jagu </w:t>
      </w:r>
      <w:r w:rsidR="00D75079">
        <w:rPr>
          <w:rFonts w:ascii="Times New Roman" w:hAnsi="Times New Roman" w:cs="Times New Roman"/>
          <w:b/>
          <w:bCs/>
          <w:sz w:val="24"/>
          <w:szCs w:val="24"/>
        </w:rPr>
        <w:t>reguleerib</w:t>
      </w:r>
      <w:r w:rsidR="003F39A2" w:rsidRPr="00DF0165">
        <w:rPr>
          <w:rFonts w:ascii="Times New Roman" w:hAnsi="Times New Roman" w:cs="Times New Roman"/>
          <w:b/>
          <w:bCs/>
          <w:sz w:val="24"/>
          <w:szCs w:val="24"/>
        </w:rPr>
        <w:t xml:space="preserve"> tuumakäitise dekomissioneerimist ehk alalise kasutamise lõpetamise põhinõudeid ja korda. </w:t>
      </w:r>
    </w:p>
    <w:p w14:paraId="33BB917E" w14:textId="4A7DAD9A"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Selles sätestatakse tuumaohutusloa </w:t>
      </w:r>
      <w:r w:rsidR="00BA4BAD" w:rsidRPr="00490294">
        <w:rPr>
          <w:rFonts w:ascii="Times New Roman" w:hAnsi="Times New Roman" w:cs="Times New Roman"/>
          <w:sz w:val="24"/>
          <w:szCs w:val="24"/>
        </w:rPr>
        <w:t>andmise</w:t>
      </w:r>
      <w:r w:rsidR="00BA4BAD">
        <w:rPr>
          <w:rFonts w:ascii="Times New Roman" w:hAnsi="Times New Roman" w:cs="Times New Roman"/>
          <w:sz w:val="24"/>
          <w:szCs w:val="24"/>
        </w:rPr>
        <w:t xml:space="preserve"> kriteeriumid</w:t>
      </w:r>
      <w:r w:rsidR="00BA4BAD" w:rsidRPr="00490294">
        <w:rPr>
          <w:rFonts w:ascii="Times New Roman" w:hAnsi="Times New Roman" w:cs="Times New Roman"/>
          <w:sz w:val="24"/>
          <w:szCs w:val="24"/>
        </w:rPr>
        <w:t xml:space="preserve"> </w:t>
      </w:r>
      <w:r w:rsidR="00BA4BAD">
        <w:rPr>
          <w:rFonts w:ascii="Times New Roman" w:hAnsi="Times New Roman" w:cs="Times New Roman"/>
          <w:sz w:val="24"/>
          <w:szCs w:val="24"/>
        </w:rPr>
        <w:t xml:space="preserve">tuumakäitise </w:t>
      </w:r>
      <w:r w:rsidRPr="00490294">
        <w:rPr>
          <w:rFonts w:ascii="Times New Roman" w:hAnsi="Times New Roman" w:cs="Times New Roman"/>
          <w:sz w:val="24"/>
          <w:szCs w:val="24"/>
        </w:rPr>
        <w:t>dekomissioneerimiseks</w:t>
      </w:r>
      <w:r w:rsidR="00391B20">
        <w:rPr>
          <w:rFonts w:ascii="Times New Roman" w:hAnsi="Times New Roman" w:cs="Times New Roman"/>
          <w:sz w:val="24"/>
          <w:szCs w:val="24"/>
        </w:rPr>
        <w:t xml:space="preserve">, sh </w:t>
      </w:r>
      <w:r w:rsidRPr="00490294">
        <w:rPr>
          <w:rFonts w:ascii="Times New Roman" w:hAnsi="Times New Roman" w:cs="Times New Roman"/>
          <w:sz w:val="24"/>
          <w:szCs w:val="24"/>
        </w:rPr>
        <w:t xml:space="preserve">lõpliku dekomissioneerimiskava heakskiitmise tingimused. Dekomissioneerimise eesmärk on tagada, et tuumakäitis ja selle asukoht oleks pärast kasutamise lõppu ohutu inimesele ja keskkonnale ning ei vajaks enam tuuma- ning kiirgusohutuse järelevalvet. Tuumaohutusluba dekomissioneerimiseks reguleerib tuumajaama lammutamise kiirgus- ja tuumaohutusega seotud tegevusi, ning on peamiselt </w:t>
      </w:r>
      <w:r w:rsidR="00F46CBC">
        <w:rPr>
          <w:rFonts w:ascii="Times New Roman" w:hAnsi="Times New Roman" w:cs="Times New Roman"/>
          <w:sz w:val="24"/>
          <w:szCs w:val="24"/>
        </w:rPr>
        <w:t>suunatud</w:t>
      </w:r>
      <w:r w:rsidRPr="00490294">
        <w:rPr>
          <w:rFonts w:ascii="Times New Roman" w:hAnsi="Times New Roman" w:cs="Times New Roman"/>
          <w:sz w:val="24"/>
          <w:szCs w:val="24"/>
        </w:rPr>
        <w:t xml:space="preserve"> muuhulgas tuumajaama lammutamisel saastunud alade kaardistamisele, saaste likvideerimisele, tekkivate tuumajäätmete ohutule käitlemisele, tegevuste ohutuse tõendamisele, radioloogilisele seirele kui ka maa-ala </w:t>
      </w:r>
      <w:r w:rsidR="0021532C" w:rsidRPr="00490294">
        <w:rPr>
          <w:rFonts w:ascii="Times New Roman" w:hAnsi="Times New Roman" w:cs="Times New Roman"/>
          <w:sz w:val="24"/>
          <w:szCs w:val="24"/>
        </w:rPr>
        <w:t>vabastamisele</w:t>
      </w:r>
      <w:r w:rsidR="0021532C">
        <w:rPr>
          <w:rFonts w:ascii="Times New Roman" w:hAnsi="Times New Roman" w:cs="Times New Roman"/>
          <w:sz w:val="24"/>
          <w:szCs w:val="24"/>
        </w:rPr>
        <w:t xml:space="preserve"> </w:t>
      </w:r>
      <w:r w:rsidRPr="00490294">
        <w:rPr>
          <w:rFonts w:ascii="Times New Roman" w:hAnsi="Times New Roman" w:cs="Times New Roman"/>
          <w:sz w:val="24"/>
          <w:szCs w:val="24"/>
        </w:rPr>
        <w:t>tuleviku tegevuste jaoks kiirgus- ja tuumaohutuslubade</w:t>
      </w:r>
      <w:r w:rsidR="0021532C">
        <w:rPr>
          <w:rFonts w:ascii="Times New Roman" w:hAnsi="Times New Roman" w:cs="Times New Roman"/>
          <w:sz w:val="24"/>
          <w:szCs w:val="24"/>
        </w:rPr>
        <w:t xml:space="preserve"> nõuetest</w:t>
      </w:r>
      <w:r w:rsidRPr="00490294">
        <w:rPr>
          <w:rFonts w:ascii="Times New Roman" w:hAnsi="Times New Roman" w:cs="Times New Roman"/>
          <w:sz w:val="24"/>
          <w:szCs w:val="24"/>
        </w:rPr>
        <w:t xml:space="preserve"> </w:t>
      </w:r>
      <w:r w:rsidR="002B59D2">
        <w:rPr>
          <w:rFonts w:ascii="Times New Roman" w:hAnsi="Times New Roman" w:cs="Times New Roman"/>
          <w:sz w:val="24"/>
          <w:szCs w:val="24"/>
        </w:rPr>
        <w:t>(</w:t>
      </w:r>
      <w:r w:rsidR="005D07F0">
        <w:rPr>
          <w:rFonts w:ascii="Times New Roman" w:hAnsi="Times New Roman" w:cs="Times New Roman"/>
          <w:sz w:val="24"/>
          <w:szCs w:val="24"/>
        </w:rPr>
        <w:t>tegevusi on ki</w:t>
      </w:r>
      <w:r w:rsidR="003F5BC0">
        <w:rPr>
          <w:rFonts w:ascii="Times New Roman" w:hAnsi="Times New Roman" w:cs="Times New Roman"/>
          <w:sz w:val="24"/>
          <w:szCs w:val="24"/>
        </w:rPr>
        <w:t xml:space="preserve">rjeldatud IAEA juhendmaterjalis </w:t>
      </w:r>
      <w:r w:rsidR="003F5BC0" w:rsidRPr="003F5BC0">
        <w:rPr>
          <w:rFonts w:ascii="Times New Roman" w:hAnsi="Times New Roman" w:cs="Times New Roman"/>
          <w:i/>
          <w:iCs/>
          <w:sz w:val="24"/>
          <w:szCs w:val="24"/>
        </w:rPr>
        <w:t xml:space="preserve">GSR Part 6, </w:t>
      </w:r>
      <w:proofErr w:type="spellStart"/>
      <w:r w:rsidR="003F5BC0" w:rsidRPr="003F5BC0">
        <w:rPr>
          <w:rFonts w:ascii="Times New Roman" w:hAnsi="Times New Roman" w:cs="Times New Roman"/>
          <w:i/>
          <w:iCs/>
          <w:sz w:val="24"/>
          <w:szCs w:val="24"/>
        </w:rPr>
        <w:t>Decommissioning</w:t>
      </w:r>
      <w:proofErr w:type="spellEnd"/>
      <w:r w:rsidR="003F5BC0" w:rsidRPr="003F5BC0">
        <w:rPr>
          <w:rFonts w:ascii="Times New Roman" w:hAnsi="Times New Roman" w:cs="Times New Roman"/>
          <w:i/>
          <w:iCs/>
          <w:sz w:val="24"/>
          <w:szCs w:val="24"/>
        </w:rPr>
        <w:t xml:space="preserve"> of </w:t>
      </w:r>
      <w:proofErr w:type="spellStart"/>
      <w:r w:rsidR="003F5BC0" w:rsidRPr="003F5BC0">
        <w:rPr>
          <w:rFonts w:ascii="Times New Roman" w:hAnsi="Times New Roman" w:cs="Times New Roman"/>
          <w:i/>
          <w:iCs/>
          <w:sz w:val="24"/>
          <w:szCs w:val="24"/>
        </w:rPr>
        <w:t>Facilities</w:t>
      </w:r>
      <w:proofErr w:type="spellEnd"/>
      <w:r w:rsidRPr="00490294">
        <w:rPr>
          <w:rStyle w:val="Allmrkuseviide"/>
        </w:rPr>
        <w:footnoteReference w:id="53"/>
      </w:r>
      <w:r w:rsidR="003F5BC0">
        <w:rPr>
          <w:rFonts w:ascii="Times New Roman" w:hAnsi="Times New Roman" w:cs="Times New Roman"/>
          <w:i/>
          <w:iCs/>
          <w:sz w:val="24"/>
          <w:szCs w:val="24"/>
        </w:rPr>
        <w:t>)</w:t>
      </w:r>
    </w:p>
    <w:p w14:paraId="42C88403" w14:textId="15A23FED" w:rsidR="003F39A2" w:rsidRPr="00490294" w:rsidRDefault="003F39A2" w:rsidP="001832B5">
      <w:pPr>
        <w:jc w:val="both"/>
        <w:rPr>
          <w:rFonts w:ascii="Times New Roman" w:eastAsia="Times New Roman" w:hAnsi="Times New Roman" w:cs="Times New Roman"/>
          <w:b/>
          <w:sz w:val="24"/>
          <w:szCs w:val="24"/>
        </w:rPr>
      </w:pPr>
      <w:r w:rsidRPr="00490294">
        <w:rPr>
          <w:rFonts w:ascii="Times New Roman" w:hAnsi="Times New Roman" w:cs="Times New Roman"/>
          <w:sz w:val="24"/>
          <w:szCs w:val="24"/>
        </w:rPr>
        <w:t xml:space="preserve">Jagu põhineb </w:t>
      </w:r>
      <w:r w:rsidR="0021532C">
        <w:rPr>
          <w:rFonts w:ascii="Times New Roman" w:hAnsi="Times New Roman" w:cs="Times New Roman"/>
          <w:sz w:val="24"/>
          <w:szCs w:val="24"/>
        </w:rPr>
        <w:t>IAEA</w:t>
      </w:r>
      <w:r w:rsidRPr="00490294">
        <w:rPr>
          <w:rFonts w:ascii="Times New Roman" w:hAnsi="Times New Roman" w:cs="Times New Roman"/>
          <w:sz w:val="24"/>
          <w:szCs w:val="24"/>
        </w:rPr>
        <w:t xml:space="preserve"> põhimõtetel ja on koostatud IAEA tuumamudelseaduse alusel</w:t>
      </w:r>
      <w:r w:rsidR="00A529F9">
        <w:rPr>
          <w:rStyle w:val="Allmrkuseviide"/>
          <w:rFonts w:ascii="Times New Roman" w:hAnsi="Times New Roman" w:cs="Times New Roman"/>
          <w:sz w:val="24"/>
          <w:szCs w:val="24"/>
        </w:rPr>
        <w:footnoteReference w:id="54"/>
      </w:r>
      <w:r w:rsidRPr="00490294">
        <w:rPr>
          <w:rFonts w:ascii="Times New Roman" w:hAnsi="Times New Roman" w:cs="Times New Roman"/>
          <w:sz w:val="24"/>
          <w:szCs w:val="24"/>
        </w:rPr>
        <w:t xml:space="preserve">. </w:t>
      </w:r>
      <w:proofErr w:type="spellStart"/>
      <w:r w:rsidRPr="00490294">
        <w:rPr>
          <w:rFonts w:ascii="Times New Roman" w:hAnsi="Times New Roman" w:cs="Times New Roman"/>
          <w:sz w:val="24"/>
          <w:szCs w:val="24"/>
        </w:rPr>
        <w:t>Dekomissioneerimis</w:t>
      </w:r>
      <w:r w:rsidR="000D7645">
        <w:rPr>
          <w:rFonts w:ascii="Times New Roman" w:hAnsi="Times New Roman" w:cs="Times New Roman"/>
          <w:sz w:val="24"/>
          <w:szCs w:val="24"/>
        </w:rPr>
        <w:t>e</w:t>
      </w:r>
      <w:proofErr w:type="spellEnd"/>
      <w:r w:rsidR="000D7645">
        <w:rPr>
          <w:rFonts w:ascii="Times New Roman" w:hAnsi="Times New Roman" w:cs="Times New Roman"/>
          <w:sz w:val="24"/>
          <w:szCs w:val="24"/>
        </w:rPr>
        <w:t xml:space="preserve"> </w:t>
      </w:r>
      <w:r w:rsidRPr="00490294">
        <w:rPr>
          <w:rFonts w:ascii="Times New Roman" w:hAnsi="Times New Roman" w:cs="Times New Roman"/>
          <w:sz w:val="24"/>
          <w:szCs w:val="24"/>
        </w:rPr>
        <w:t xml:space="preserve">protsessi </w:t>
      </w:r>
      <w:proofErr w:type="spellStart"/>
      <w:r w:rsidRPr="00490294">
        <w:rPr>
          <w:rFonts w:ascii="Times New Roman" w:hAnsi="Times New Roman" w:cs="Times New Roman"/>
          <w:sz w:val="24"/>
          <w:szCs w:val="24"/>
        </w:rPr>
        <w:t>loastamise</w:t>
      </w:r>
      <w:proofErr w:type="spellEnd"/>
      <w:r w:rsidRPr="00490294">
        <w:rPr>
          <w:rFonts w:ascii="Times New Roman" w:hAnsi="Times New Roman" w:cs="Times New Roman"/>
          <w:sz w:val="24"/>
          <w:szCs w:val="24"/>
        </w:rPr>
        <w:t xml:space="preserve"> eesmärk on tagada, et protsess oleks läbipaistev, ohutu ja täielikult reguleeritud. Dekomissioneerimise käigus ja selle lõppedes tagatakse dokumenteeritud ning kontrollitud üleminek käitise kasutamiselt ohutule seisundile, kus </w:t>
      </w:r>
      <w:r w:rsidR="0039003C" w:rsidRPr="00490294">
        <w:rPr>
          <w:rFonts w:ascii="Times New Roman" w:hAnsi="Times New Roman" w:cs="Times New Roman"/>
          <w:sz w:val="24"/>
          <w:szCs w:val="24"/>
        </w:rPr>
        <w:t xml:space="preserve">lõpeb </w:t>
      </w:r>
      <w:r w:rsidRPr="00490294">
        <w:rPr>
          <w:rFonts w:ascii="Times New Roman" w:hAnsi="Times New Roman" w:cs="Times New Roman"/>
          <w:sz w:val="24"/>
          <w:szCs w:val="24"/>
        </w:rPr>
        <w:t>järelevalve vajadus.</w:t>
      </w:r>
      <w:r w:rsidRPr="00490294">
        <w:rPr>
          <w:rFonts w:ascii="Times New Roman" w:eastAsia="Times New Roman" w:hAnsi="Times New Roman" w:cs="Times New Roman"/>
          <w:b/>
          <w:sz w:val="24"/>
          <w:szCs w:val="24"/>
        </w:rPr>
        <w:t> </w:t>
      </w:r>
    </w:p>
    <w:p w14:paraId="322AB22B" w14:textId="78103115" w:rsidR="003F39A2" w:rsidRPr="00490294" w:rsidRDefault="004A4C15" w:rsidP="003F39A2">
      <w:pPr>
        <w:pStyle w:val="Phitekst"/>
      </w:pPr>
      <w:r w:rsidRPr="004A4C15">
        <w:rPr>
          <w:rFonts w:eastAsia="Times New Roman"/>
          <w:b/>
          <w:bCs/>
        </w:rPr>
        <w:t>Eelnõu §-s</w:t>
      </w:r>
      <w:r w:rsidR="003F39A2" w:rsidRPr="004A4C15">
        <w:rPr>
          <w:rFonts w:eastAsia="Times New Roman"/>
          <w:b/>
        </w:rPr>
        <w:t xml:space="preserve"> 45</w:t>
      </w:r>
      <w:r w:rsidRPr="004A4C15">
        <w:rPr>
          <w:rFonts w:eastAsia="Times New Roman"/>
        </w:rPr>
        <w:t xml:space="preserve"> </w:t>
      </w:r>
      <w:r w:rsidRPr="7AFF92FC">
        <w:rPr>
          <w:rFonts w:eastAsia="Times New Roman"/>
        </w:rPr>
        <w:t>reguleeritakse</w:t>
      </w:r>
      <w:r w:rsidR="003F39A2" w:rsidRPr="7AFF92FC">
        <w:rPr>
          <w:rFonts w:eastAsia="Times New Roman"/>
        </w:rPr>
        <w:t xml:space="preserve"> tuumakäitise dekomissioneerimise ehk tuumakäitise elukaare lõpu</w:t>
      </w:r>
      <w:r w:rsidR="0049072A">
        <w:rPr>
          <w:rFonts w:eastAsia="Times New Roman"/>
        </w:rPr>
        <w:t xml:space="preserve">ga seotud </w:t>
      </w:r>
      <w:r w:rsidR="003F39A2" w:rsidRPr="7AFF92FC">
        <w:rPr>
          <w:rFonts w:eastAsia="Times New Roman"/>
        </w:rPr>
        <w:t>tegevuste üldisi kohustusi ja nõudeid</w:t>
      </w:r>
      <w:r w:rsidR="003F39A2" w:rsidRPr="00490294">
        <w:t xml:space="preserve">, mille eesmärk on tagada, et pärast tuumaenergia </w:t>
      </w:r>
      <w:r w:rsidR="00C74B57">
        <w:t xml:space="preserve">tootmise ja </w:t>
      </w:r>
      <w:r w:rsidR="003F39A2" w:rsidRPr="00490294">
        <w:t xml:space="preserve">kasutamise lõpetamist oleks käitise ala ohutu edasiseks kasutamiseks ja vastaks </w:t>
      </w:r>
      <w:r w:rsidR="00FA0811">
        <w:t>kiirgusseaduse</w:t>
      </w:r>
      <w:r w:rsidR="00C74B57">
        <w:t xml:space="preserve"> alusel </w:t>
      </w:r>
      <w:r w:rsidR="003F39A2" w:rsidRPr="00490294">
        <w:t xml:space="preserve">kehtestatud kiirgusohutusnõuetele. Sätestatud nõuded on olulised </w:t>
      </w:r>
      <w:r w:rsidR="005E3635">
        <w:t>nii inimese</w:t>
      </w:r>
      <w:r w:rsidR="003F39A2" w:rsidRPr="00490294">
        <w:t xml:space="preserve"> ja keskkonnakaitse seisukohast.</w:t>
      </w:r>
    </w:p>
    <w:p w14:paraId="2B01FB88" w14:textId="630C4C83" w:rsidR="003F39A2" w:rsidRPr="00E81D00" w:rsidRDefault="000B76C8" w:rsidP="003F39A2">
      <w:pPr>
        <w:pStyle w:val="Phitekst"/>
        <w:rPr>
          <w:b/>
        </w:rPr>
      </w:pPr>
      <w:r w:rsidRPr="00417BF0">
        <w:rPr>
          <w:b/>
          <w:bCs/>
        </w:rPr>
        <w:t>Eelnõu §</w:t>
      </w:r>
      <w:r>
        <w:rPr>
          <w:b/>
          <w:bCs/>
        </w:rPr>
        <w:t xml:space="preserve"> 45 l</w:t>
      </w:r>
      <w:r w:rsidR="003F39A2" w:rsidRPr="00490294">
        <w:rPr>
          <w:b/>
          <w:bCs/>
        </w:rPr>
        <w:t>õi</w:t>
      </w:r>
      <w:r w:rsidR="00527A89">
        <w:rPr>
          <w:b/>
          <w:bCs/>
        </w:rPr>
        <w:t>kes</w:t>
      </w:r>
      <w:r w:rsidR="003F39A2" w:rsidRPr="00490294">
        <w:rPr>
          <w:b/>
          <w:bCs/>
        </w:rPr>
        <w:t xml:space="preserve"> 1</w:t>
      </w:r>
      <w:r w:rsidR="003F39A2" w:rsidRPr="00490294">
        <w:t xml:space="preserve"> sätesta</w:t>
      </w:r>
      <w:r w:rsidR="00527A89">
        <w:t>takse</w:t>
      </w:r>
      <w:r w:rsidR="003F39A2" w:rsidRPr="00490294">
        <w:t xml:space="preserve"> dekomissioneerimise lõppeesmär</w:t>
      </w:r>
      <w:r w:rsidR="00527A89">
        <w:t>k</w:t>
      </w:r>
      <w:r w:rsidR="003F39A2" w:rsidRPr="00490294">
        <w:t xml:space="preserve"> ja peamised tegevused, mis tuleb alalise kasutamise lõpetamisel läbi viia. Nendeks tegevusteks on tuumakäitise tühjendamine tuumamaterjalist, tuumaseadmete demonteerimine ja ehitiste lammutamine ning tuumajäätmete nõuetekohane ladustamine või ümbertöötlemine. Vabastatud alade edaspidise kasutamise puhul tühise radioloogilise mõju tagamiseks on </w:t>
      </w:r>
      <w:r w:rsidR="00FA0811">
        <w:t>k</w:t>
      </w:r>
      <w:r w:rsidR="003F39A2" w:rsidRPr="00490294">
        <w:t>iirgusseaduse määrusega  „Kiirgustegevuses kasutatavate või tekkivate radioaktiivsete ainete väljaarvamise ja vabastamise tingimused ning väljaarvamise ja vabastamise taotlusele esitatavad nõuded” kehtestatud</w:t>
      </w:r>
      <w:r w:rsidR="003F39A2" w:rsidRPr="00490294">
        <w:rPr>
          <w:b/>
          <w:bCs/>
        </w:rPr>
        <w:t xml:space="preserve"> </w:t>
      </w:r>
      <w:r w:rsidR="003F39A2" w:rsidRPr="00490294">
        <w:t>radionukliidide piirmäärad. Tuumajaama territooriumil vabastatavate materjalide ja pinnase radionukliidide sisaldus ei tohi ületada kiirgusseaduse alusel kehtestatud piirmäärasid.</w:t>
      </w:r>
    </w:p>
    <w:p w14:paraId="061B5711" w14:textId="12C95371" w:rsidR="003F39A2" w:rsidRPr="00490294" w:rsidRDefault="000B76C8" w:rsidP="003F39A2">
      <w:pPr>
        <w:pStyle w:val="Phitekst"/>
        <w:rPr>
          <w:b/>
          <w:bCs/>
        </w:rPr>
      </w:pPr>
      <w:r w:rsidRPr="00417BF0">
        <w:rPr>
          <w:b/>
          <w:bCs/>
        </w:rPr>
        <w:t>Eelnõu §</w:t>
      </w:r>
      <w:r>
        <w:rPr>
          <w:b/>
          <w:bCs/>
        </w:rPr>
        <w:t xml:space="preserve"> 45 l</w:t>
      </w:r>
      <w:r w:rsidR="003F39A2" w:rsidRPr="00490294">
        <w:rPr>
          <w:b/>
          <w:bCs/>
        </w:rPr>
        <w:t>õi</w:t>
      </w:r>
      <w:r w:rsidR="00527A89">
        <w:rPr>
          <w:b/>
          <w:bCs/>
        </w:rPr>
        <w:t>kes</w:t>
      </w:r>
      <w:r w:rsidR="003F39A2" w:rsidRPr="00490294">
        <w:rPr>
          <w:b/>
          <w:bCs/>
        </w:rPr>
        <w:t xml:space="preserve"> 2 </w:t>
      </w:r>
      <w:r w:rsidR="107E3A65">
        <w:t>an</w:t>
      </w:r>
      <w:r w:rsidR="5DAE2575">
        <w:t>t</w:t>
      </w:r>
      <w:r w:rsidR="2EDF2794">
        <w:t>a</w:t>
      </w:r>
      <w:r w:rsidR="5DAE2575">
        <w:t>kse</w:t>
      </w:r>
      <w:r w:rsidR="003F39A2" w:rsidRPr="00490294">
        <w:t xml:space="preserve"> pädevale asutusele õigus nõuda tuumajaama territooriumi maa-ala seiramist juhtudel, kui ala vabastatakse mitte üldiste vabastuskriteeriumite alusel, vaid tinglikult. Tinglik vabastamine tähendab, et ohutuskriteeriumid on täidetud samal tasemel kui üldise vabastamise puhul, kuid nende täitmise tõendamisel võetakse arvesse maa-ala konkreetset tulevast kasutusviisi. Samuti ei pruugi kogu tuumajaama territooriumi olla võimalik vabastada ühel ajal või võib dekomissioneerimistöödele järgneda periood, mil enne vabastamist tehakse ettenähtud seiret. Selle eesmärk on koguda piisavalt teavet, et kinnitada maa-ala ohutus edasisel kasutamisel.</w:t>
      </w:r>
    </w:p>
    <w:p w14:paraId="61E7E5AA" w14:textId="3BA25B5E" w:rsidR="003F39A2" w:rsidRPr="00490294" w:rsidRDefault="000B76C8" w:rsidP="003F39A2">
      <w:pPr>
        <w:pStyle w:val="Phitekst"/>
      </w:pPr>
      <w:r w:rsidRPr="00417BF0">
        <w:rPr>
          <w:b/>
          <w:bCs/>
        </w:rPr>
        <w:t>Eelnõu §</w:t>
      </w:r>
      <w:r>
        <w:rPr>
          <w:b/>
          <w:bCs/>
        </w:rPr>
        <w:t xml:space="preserve"> 45 l</w:t>
      </w:r>
      <w:r w:rsidR="003F39A2" w:rsidRPr="00490294">
        <w:rPr>
          <w:b/>
          <w:bCs/>
        </w:rPr>
        <w:t>õi</w:t>
      </w:r>
      <w:r w:rsidR="00527A89">
        <w:rPr>
          <w:b/>
          <w:bCs/>
        </w:rPr>
        <w:t>kes</w:t>
      </w:r>
      <w:r w:rsidR="003F39A2" w:rsidRPr="00490294">
        <w:rPr>
          <w:b/>
          <w:bCs/>
        </w:rPr>
        <w:t xml:space="preserve"> 3</w:t>
      </w:r>
      <w:r w:rsidR="003F39A2" w:rsidRPr="00490294">
        <w:t xml:space="preserve"> reguleeri</w:t>
      </w:r>
      <w:r w:rsidR="00527A89">
        <w:t>takse</w:t>
      </w:r>
      <w:r w:rsidR="003F39A2" w:rsidRPr="00490294">
        <w:t xml:space="preserve"> dokumentide ja andmete säilitamist pärast dekomissioneerimistegevuste lõpetamist. Loa omajal on kohustus anda dekomissioneerimisega seotud dokumendid ja tõendusmaterjalid üle pädevale asutusele. Nende hulka kuuluvad andmed tuumakäitise, radioaktiivsete jäätmete ja materjalide käitlemise, vabastamise ja lõppladustamise kohta. See kohustus on oluline tagamaks pikaajaline mälu ja läbipaistvus tulevaste põlvkondade jaoks ning vajaduse korral kiirgusohutuse kontrolliks. Pädev asutus tagab nende andmete säilimise ja kättesaadavuse</w:t>
      </w:r>
      <w:r w:rsidR="00982FF6">
        <w:t xml:space="preserve"> vastaval</w:t>
      </w:r>
      <w:r w:rsidR="00A560A9">
        <w:t>t avaliku teabe seaduse ja eelnõukohase seaduse §</w:t>
      </w:r>
      <w:r w:rsidR="00A560A9" w:rsidRPr="001832B5">
        <w:t>-s 80</w:t>
      </w:r>
      <w:r w:rsidR="00A560A9">
        <w:t xml:space="preserve"> sätestatud nõuetele</w:t>
      </w:r>
      <w:r w:rsidR="003F39A2" w:rsidRPr="00490294">
        <w:t>.</w:t>
      </w:r>
    </w:p>
    <w:p w14:paraId="18629755" w14:textId="63E291BF" w:rsidR="003F39A2" w:rsidRPr="00490294" w:rsidRDefault="000B76C8" w:rsidP="003F39A2">
      <w:pPr>
        <w:pStyle w:val="Phitekst"/>
      </w:pPr>
      <w:r w:rsidRPr="00417BF0">
        <w:rPr>
          <w:b/>
          <w:bCs/>
        </w:rPr>
        <w:t>Eelnõu §</w:t>
      </w:r>
      <w:r>
        <w:rPr>
          <w:b/>
          <w:bCs/>
        </w:rPr>
        <w:t xml:space="preserve"> 45 l</w:t>
      </w:r>
      <w:r w:rsidR="003F39A2" w:rsidRPr="00490294">
        <w:rPr>
          <w:b/>
          <w:bCs/>
        </w:rPr>
        <w:t>õi</w:t>
      </w:r>
      <w:r w:rsidR="006620BF">
        <w:rPr>
          <w:b/>
          <w:bCs/>
        </w:rPr>
        <w:t>kes</w:t>
      </w:r>
      <w:r w:rsidR="003F39A2" w:rsidRPr="00490294">
        <w:rPr>
          <w:b/>
          <w:bCs/>
        </w:rPr>
        <w:t xml:space="preserve"> 4</w:t>
      </w:r>
      <w:r w:rsidR="003F39A2" w:rsidRPr="00490294">
        <w:t xml:space="preserve"> </w:t>
      </w:r>
      <w:r w:rsidR="006620BF">
        <w:t>kehtestatakse</w:t>
      </w:r>
      <w:r w:rsidR="003F39A2" w:rsidRPr="00490294">
        <w:t xml:space="preserve"> volitusnorm, mis annab valdkonna eest vastutavale ministrile õiguse kehtestada määrus dekomissioneerimise dokumenteerimise detailsete nõuete, dokumentatsiooni säilitamise ja andmete pädevale asutusele esitamise korra kohta. See võimaldab detailsemalt reguleerida, millises vormis ja ulatuses peab dokumentatsioon olema koostatud ja esitatud, et tagada lõike 3 nõuete praktiline rakendamine ja asjakohane arhiveerimine.</w:t>
      </w:r>
    </w:p>
    <w:p w14:paraId="5CCE70DB" w14:textId="684B6DD1" w:rsidR="003F39A2" w:rsidRPr="00490294" w:rsidRDefault="00E77C88" w:rsidP="003F39A2">
      <w:pPr>
        <w:pStyle w:val="Phitekst"/>
      </w:pPr>
      <w:r w:rsidRPr="00E77C88">
        <w:rPr>
          <w:rFonts w:eastAsia="Times New Roman"/>
          <w:b/>
          <w:bCs/>
        </w:rPr>
        <w:t>Eelnõu §-s</w:t>
      </w:r>
      <w:r w:rsidR="003F39A2" w:rsidRPr="00E77C88">
        <w:rPr>
          <w:rFonts w:eastAsia="Times New Roman"/>
          <w:b/>
        </w:rPr>
        <w:t xml:space="preserve"> 46</w:t>
      </w:r>
      <w:r w:rsidRPr="00E77C88">
        <w:rPr>
          <w:rFonts w:eastAsia="Times New Roman"/>
          <w:b/>
          <w:bCs/>
        </w:rPr>
        <w:t xml:space="preserve"> </w:t>
      </w:r>
      <w:r w:rsidRPr="7AFF92FC">
        <w:rPr>
          <w:rFonts w:eastAsia="Times New Roman"/>
        </w:rPr>
        <w:t>sätestatakse</w:t>
      </w:r>
      <w:r w:rsidR="003F39A2" w:rsidRPr="7AFF92FC">
        <w:rPr>
          <w:rFonts w:eastAsia="Times New Roman"/>
        </w:rPr>
        <w:t xml:space="preserve"> nõuded lõplikule dekomissioneerimiskavale.</w:t>
      </w:r>
      <w:r w:rsidR="003F39A2" w:rsidRPr="00E77C88">
        <w:rPr>
          <w:rFonts w:eastAsia="Times New Roman"/>
          <w:b/>
        </w:rPr>
        <w:t xml:space="preserve"> </w:t>
      </w:r>
      <w:r w:rsidR="003F39A2" w:rsidRPr="00490294">
        <w:t>Lõplik kava on dekomissioneerimisloa andmise aluseks, kirjeldades üksikasjalikult tegevusi ja plaane, millega tagatakse tuumakäitise ohutu ja õigusaktidele vastav kasutusest kõrvaldamine, sealhulgas jäätmekäitlus ja rahastamine.</w:t>
      </w:r>
    </w:p>
    <w:p w14:paraId="76CC6955" w14:textId="7CC2B220" w:rsidR="003F39A2" w:rsidRPr="00490294" w:rsidRDefault="000B76C8" w:rsidP="003F39A2">
      <w:pPr>
        <w:pStyle w:val="Phitekst"/>
      </w:pPr>
      <w:r w:rsidRPr="00417BF0">
        <w:rPr>
          <w:b/>
          <w:bCs/>
        </w:rPr>
        <w:t>Eelnõu §</w:t>
      </w:r>
      <w:r>
        <w:rPr>
          <w:b/>
          <w:bCs/>
        </w:rPr>
        <w:t xml:space="preserve"> </w:t>
      </w:r>
      <w:r w:rsidR="004D54E6">
        <w:rPr>
          <w:b/>
          <w:bCs/>
        </w:rPr>
        <w:t>46 l</w:t>
      </w:r>
      <w:r w:rsidR="003F39A2" w:rsidRPr="00490294">
        <w:rPr>
          <w:b/>
          <w:bCs/>
        </w:rPr>
        <w:t>õi</w:t>
      </w:r>
      <w:r w:rsidR="006620BF">
        <w:rPr>
          <w:b/>
          <w:bCs/>
        </w:rPr>
        <w:t>kes</w:t>
      </w:r>
      <w:r w:rsidR="003F39A2" w:rsidRPr="00490294">
        <w:rPr>
          <w:b/>
          <w:bCs/>
        </w:rPr>
        <w:t xml:space="preserve"> 1</w:t>
      </w:r>
      <w:r w:rsidR="003F39A2" w:rsidRPr="00490294">
        <w:t xml:space="preserve"> määratle</w:t>
      </w:r>
      <w:r w:rsidR="006620BF">
        <w:t>takse</w:t>
      </w:r>
      <w:r w:rsidR="003F39A2" w:rsidRPr="00490294">
        <w:t xml:space="preserve"> lõpliku dekomissioneerimiskava kohustuslik sisu, mis peab tagama lõppeesmärkide teostatavuse. Kava peab sisaldama valitud dekomissioneerimisstrateegiat, selget tegevuste ajakava ja järjestust, detailset jäätmekäitlus- ja rahastamisstrateegiat ning meetodeid tuumakäitise asukoha kavandatud lõppseisundi saavutamise ja tõendamise viisi kohta.</w:t>
      </w:r>
    </w:p>
    <w:p w14:paraId="1AF1D1AD" w14:textId="11513F06" w:rsidR="003F39A2" w:rsidRPr="001A21D2" w:rsidRDefault="003F39A2" w:rsidP="003F39A2">
      <w:pPr>
        <w:pStyle w:val="Phitekst"/>
      </w:pPr>
      <w:r w:rsidRPr="001A21D2">
        <w:t>Valitud dekomissioneerimisstrateegia annab ülevaate lähenemisest, mille alusel tuumakäitise tegevus lõpetatakse ja rajatis lammutatakse. Strateegia peab kirjeldama, kas tegevused viiakse läbi vahetult pärast käitise sulgemist või pikema aja jooksul ning milliseid tehnilisi ja organisatsioonilisi lahendusi selleks kasutatakse.</w:t>
      </w:r>
    </w:p>
    <w:p w14:paraId="4A058D9F" w14:textId="653A53FC" w:rsidR="003F39A2" w:rsidRPr="001A21D2" w:rsidRDefault="003F39A2" w:rsidP="003F39A2">
      <w:pPr>
        <w:pStyle w:val="Phitekst"/>
      </w:pPr>
      <w:r w:rsidRPr="001A21D2">
        <w:t xml:space="preserve">Ajakava ja tegevuste järjestus peavad näitama, et tegevused on omavahel kooskõlas ja et iga etapp toetab järgmise ohutut elluviimist. See hõlmab lammutamise järjekorda, radioaktiivsete </w:t>
      </w:r>
      <w:r w:rsidRPr="00490294">
        <w:t>süsteemide, konstruktsioonide ja komponentide</w:t>
      </w:r>
      <w:r w:rsidRPr="001A21D2">
        <w:t xml:space="preserve"> eemaldamise viisi ning ajaraame, mis arvestavad nii ohutusnõudeid kui ka tööde loogilist kulgu.</w:t>
      </w:r>
    </w:p>
    <w:p w14:paraId="5216FA4E" w14:textId="73894485" w:rsidR="003F39A2" w:rsidRPr="001A21D2" w:rsidRDefault="003F39A2" w:rsidP="003F39A2">
      <w:pPr>
        <w:pStyle w:val="Phitekst"/>
      </w:pPr>
      <w:r w:rsidRPr="001A21D2">
        <w:t>Jäätmekäitlusstrateegia peab selgitama, kuidas käitise sulgemisel tekkivad jäätmed kogutakse, sorteeritakse, töödel</w:t>
      </w:r>
      <w:r w:rsidRPr="00490294">
        <w:t>d</w:t>
      </w:r>
      <w:r w:rsidRPr="001A21D2">
        <w:t xml:space="preserve">akse ja </w:t>
      </w:r>
      <w:proofErr w:type="spellStart"/>
      <w:r w:rsidR="009B7B6C" w:rsidRPr="001832B5">
        <w:t>vahe</w:t>
      </w:r>
      <w:r w:rsidRPr="001832B5">
        <w:t>ladustatakse</w:t>
      </w:r>
      <w:proofErr w:type="spellEnd"/>
      <w:r w:rsidRPr="001A21D2">
        <w:t xml:space="preserve"> ning kuidas tagatakse nende ohutu </w:t>
      </w:r>
      <w:r w:rsidRPr="00490294">
        <w:t>lõppladustamine</w:t>
      </w:r>
      <w:r w:rsidRPr="001A21D2">
        <w:t>. Rahastamisstrateegia kirjeldab, kuidas tagatakse vajalike tööde katkematu rahastamine kogu protsessi vältel ja kuidas hinnatakse võimalikke kulude muutusi.</w:t>
      </w:r>
    </w:p>
    <w:p w14:paraId="568D719A" w14:textId="209E22B2" w:rsidR="003F39A2" w:rsidRPr="00490294" w:rsidRDefault="003F39A2" w:rsidP="003F39A2">
      <w:pPr>
        <w:pStyle w:val="Phitekst"/>
      </w:pPr>
      <w:r w:rsidRPr="001A21D2">
        <w:t>Meetodid lõppseisundi saavutamiseks ja selle tõendamiseks kirjeldavad, kuidas kontrollitakse ja kinnitatakse, et ala vastab dekomissioneerimise lõppeesmärkidele. Need meetodid võivad hõlmata mõõtmisi, proove, analüüs</w:t>
      </w:r>
      <w:r w:rsidR="00086B73">
        <w:t>ide tegemist</w:t>
      </w:r>
      <w:r w:rsidRPr="001A21D2">
        <w:t xml:space="preserve"> ja muid kontrolliviise, mis tõendavad, et rajatis ja selle ümbrus on ohutu edasiseks kasutamiseks.</w:t>
      </w:r>
    </w:p>
    <w:p w14:paraId="0B4C1709" w14:textId="6664BD01" w:rsidR="003F39A2" w:rsidRPr="00490294" w:rsidRDefault="004D54E6" w:rsidP="003F39A2">
      <w:pPr>
        <w:pStyle w:val="Phitekst"/>
      </w:pPr>
      <w:r w:rsidRPr="00417BF0">
        <w:rPr>
          <w:b/>
          <w:bCs/>
        </w:rPr>
        <w:t>Eelnõu §</w:t>
      </w:r>
      <w:r>
        <w:rPr>
          <w:b/>
          <w:bCs/>
        </w:rPr>
        <w:t xml:space="preserve"> 46 l</w:t>
      </w:r>
      <w:r w:rsidR="003F39A2" w:rsidRPr="00490294">
        <w:rPr>
          <w:b/>
          <w:bCs/>
        </w:rPr>
        <w:t>õi</w:t>
      </w:r>
      <w:r w:rsidR="006620BF">
        <w:rPr>
          <w:b/>
          <w:bCs/>
        </w:rPr>
        <w:t>kes</w:t>
      </w:r>
      <w:r w:rsidR="003F39A2" w:rsidRPr="00490294">
        <w:rPr>
          <w:b/>
          <w:bCs/>
        </w:rPr>
        <w:t xml:space="preserve"> 2</w:t>
      </w:r>
      <w:r w:rsidR="003F39A2" w:rsidRPr="00490294">
        <w:t xml:space="preserve"> kohusta</w:t>
      </w:r>
      <w:r w:rsidR="006620BF">
        <w:t>takse</w:t>
      </w:r>
      <w:r w:rsidR="003F39A2" w:rsidRPr="00490294">
        <w:t xml:space="preserve"> kava koostajat arvestama lõpliku kava koostamisel nii algses dekomissioneerimiskavas tehtud muudatustega kui ka tuumakäitise kasutamise ajal selles tehtud ehituslike ja tehnoloogiliste muudatustega. See nõue tagab, et lõplik kava on ajakohane ja kajastab käitise tegelikku seisundit dekomissioneerimisetapi alguses.</w:t>
      </w:r>
    </w:p>
    <w:p w14:paraId="011C71F1" w14:textId="25632B52" w:rsidR="003F39A2" w:rsidRPr="00490294" w:rsidRDefault="004D54E6" w:rsidP="003F39A2">
      <w:pPr>
        <w:pStyle w:val="Phitekst"/>
      </w:pPr>
      <w:r w:rsidRPr="00417BF0">
        <w:rPr>
          <w:b/>
          <w:bCs/>
        </w:rPr>
        <w:t>Eelnõu §</w:t>
      </w:r>
      <w:r>
        <w:rPr>
          <w:b/>
          <w:bCs/>
        </w:rPr>
        <w:t xml:space="preserve"> 46 l</w:t>
      </w:r>
      <w:r w:rsidR="003F39A2" w:rsidRPr="00490294">
        <w:rPr>
          <w:b/>
          <w:bCs/>
        </w:rPr>
        <w:t>õi</w:t>
      </w:r>
      <w:r w:rsidR="006620BF">
        <w:rPr>
          <w:b/>
          <w:bCs/>
        </w:rPr>
        <w:t>kes</w:t>
      </w:r>
      <w:r w:rsidR="003F39A2" w:rsidRPr="00490294">
        <w:rPr>
          <w:b/>
          <w:bCs/>
        </w:rPr>
        <w:t xml:space="preserve"> 3</w:t>
      </w:r>
      <w:r w:rsidR="003F39A2" w:rsidRPr="00490294">
        <w:t xml:space="preserve"> an</w:t>
      </w:r>
      <w:r w:rsidR="006620BF">
        <w:t>takse</w:t>
      </w:r>
      <w:r w:rsidR="003F39A2" w:rsidRPr="00490294">
        <w:t xml:space="preserve"> pädevale asutusele õigus nõuda lõpliku dekomissioneerimiskava muutmist või täiendamist. Seda õigust saab kasutada, kui kavas on varasemalt tähelepanuta jäänud olulised puudujäägid, ei vasta õigusaktide nõuetele või kui on muutunud kiirgusohutuse standardid, tuumakäitise seisund (asjaolu, mis nõuab tegevusplaanide ümberkorraldamist) keskkonnaolud või tegevuse ajakava ja rahastamisega seotud asjaolud.</w:t>
      </w:r>
      <w:r w:rsidR="00005811">
        <w:t xml:space="preserve"> Kava muutmine või täiendamine ei pruugi </w:t>
      </w:r>
      <w:r w:rsidR="008F1D63">
        <w:t>kaasa tuua</w:t>
      </w:r>
      <w:r w:rsidR="00005811">
        <w:t xml:space="preserve"> loa muutmis</w:t>
      </w:r>
      <w:r w:rsidR="008F1D63">
        <w:t>e vajadust</w:t>
      </w:r>
      <w:r w:rsidR="00005811">
        <w:t xml:space="preserve"> ja sellepärast on selleks eraldi alus.</w:t>
      </w:r>
    </w:p>
    <w:p w14:paraId="65A345F8" w14:textId="425E5699" w:rsidR="003F39A2" w:rsidRPr="00490294" w:rsidRDefault="00074B69" w:rsidP="003F39A2">
      <w:pPr>
        <w:pStyle w:val="Phitekst"/>
      </w:pPr>
      <w:r w:rsidRPr="00417BF0">
        <w:rPr>
          <w:b/>
          <w:bCs/>
        </w:rPr>
        <w:t>Eelnõu §</w:t>
      </w:r>
      <w:r>
        <w:rPr>
          <w:b/>
          <w:bCs/>
        </w:rPr>
        <w:t xml:space="preserve"> 46 l</w:t>
      </w:r>
      <w:r w:rsidR="003F39A2" w:rsidRPr="00490294">
        <w:rPr>
          <w:b/>
          <w:bCs/>
        </w:rPr>
        <w:t>õi</w:t>
      </w:r>
      <w:r w:rsidR="00B416C7">
        <w:rPr>
          <w:b/>
          <w:bCs/>
        </w:rPr>
        <w:t>kes</w:t>
      </w:r>
      <w:r w:rsidR="003F39A2" w:rsidRPr="00490294">
        <w:rPr>
          <w:b/>
          <w:bCs/>
        </w:rPr>
        <w:t xml:space="preserve"> </w:t>
      </w:r>
      <w:r w:rsidR="00F26044">
        <w:rPr>
          <w:b/>
          <w:bCs/>
        </w:rPr>
        <w:t>4</w:t>
      </w:r>
      <w:r w:rsidR="003F39A2" w:rsidRPr="00490294">
        <w:t xml:space="preserve"> </w:t>
      </w:r>
      <w:r w:rsidR="00B416C7">
        <w:t xml:space="preserve"> kehtestatakse</w:t>
      </w:r>
      <w:r w:rsidR="003F39A2" w:rsidRPr="00490294">
        <w:t xml:space="preserve"> volitusnorm, mis annab valdkonna eest vastutavale ministrile õiguse kehtestada määrusega lõpliku dekomissioneerimiskava andmekoosseisu detailsemad nõuded. See võimaldab täpsustada, milliseid detailseid andmeid ja millises vormis tuleb kavas esitada.</w:t>
      </w:r>
    </w:p>
    <w:p w14:paraId="43C0215F" w14:textId="50C6F148" w:rsidR="003F39A2" w:rsidRPr="00490294" w:rsidRDefault="003F39A2" w:rsidP="003F39A2">
      <w:pPr>
        <w:spacing w:after="0" w:line="240" w:lineRule="auto"/>
        <w:contextualSpacing/>
        <w:jc w:val="both"/>
        <w:rPr>
          <w:rFonts w:ascii="Times New Roman" w:eastAsia="Times New Roman" w:hAnsi="Times New Roman" w:cs="Times New Roman"/>
          <w:sz w:val="24"/>
          <w:szCs w:val="24"/>
        </w:rPr>
      </w:pPr>
    </w:p>
    <w:p w14:paraId="23BE5E85" w14:textId="77777777" w:rsidR="0035108B" w:rsidRPr="0035108B" w:rsidRDefault="00861818" w:rsidP="003F39A2">
      <w:pPr>
        <w:pStyle w:val="Phitekst"/>
        <w:rPr>
          <w:rFonts w:eastAsia="Times New Roman"/>
          <w:b/>
          <w:bCs/>
        </w:rPr>
      </w:pPr>
      <w:r w:rsidRPr="0035108B">
        <w:rPr>
          <w:rFonts w:eastAsia="Times New Roman"/>
          <w:b/>
          <w:bCs/>
        </w:rPr>
        <w:t>Eelnõu §-s</w:t>
      </w:r>
      <w:r w:rsidR="003F39A2" w:rsidRPr="0035108B">
        <w:rPr>
          <w:rFonts w:eastAsia="Times New Roman"/>
          <w:b/>
          <w:bCs/>
        </w:rPr>
        <w:t xml:space="preserve"> 47</w:t>
      </w:r>
      <w:r w:rsidRPr="0035108B">
        <w:rPr>
          <w:rFonts w:eastAsia="Times New Roman"/>
          <w:b/>
          <w:bCs/>
        </w:rPr>
        <w:t xml:space="preserve"> reguleeritakse</w:t>
      </w:r>
      <w:r w:rsidR="003F39A2" w:rsidRPr="0035108B">
        <w:rPr>
          <w:rFonts w:eastAsia="Times New Roman"/>
          <w:b/>
          <w:bCs/>
        </w:rPr>
        <w:t xml:space="preserve"> dekomissioneerimisloa andmise, sisu ja kehtivuse lõpetamise </w:t>
      </w:r>
      <w:r w:rsidR="0035108B" w:rsidRPr="0035108B">
        <w:rPr>
          <w:rFonts w:eastAsia="Times New Roman"/>
          <w:b/>
          <w:bCs/>
        </w:rPr>
        <w:t xml:space="preserve">nõudeid </w:t>
      </w:r>
      <w:r w:rsidR="003F39A2" w:rsidRPr="0035108B">
        <w:rPr>
          <w:rFonts w:eastAsia="Times New Roman"/>
          <w:b/>
          <w:bCs/>
        </w:rPr>
        <w:t xml:space="preserve">korda. </w:t>
      </w:r>
    </w:p>
    <w:p w14:paraId="51C15DED" w14:textId="4E0CAEDF" w:rsidR="003F39A2" w:rsidRDefault="003F39A2" w:rsidP="003F39A2">
      <w:pPr>
        <w:pStyle w:val="Phitekst"/>
        <w:rPr>
          <w:rFonts w:eastAsia="Times New Roman"/>
          <w:b/>
        </w:rPr>
      </w:pPr>
      <w:r w:rsidRPr="00490294">
        <w:t>See luba on tuumaohutusluba, mis on vajalik tuumakäitise kasutusest eemaldamise ja lammutamise alustamiseks ning tagab, et kogu protsess viiakse läbi ohutult ja finantsiliselt kaetult.</w:t>
      </w:r>
      <w:r w:rsidR="0035108B">
        <w:t xml:space="preserve"> </w:t>
      </w:r>
      <w:r w:rsidR="00A10068">
        <w:t xml:space="preserve">Kuna dekomissioneerimine hõlmab ka tuumakäitise ehitise lammutamist, siis kohalduvad ehitusseadustiku </w:t>
      </w:r>
      <w:r w:rsidR="00BF7354">
        <w:t>nõuded ehitise lammutamisele ja lammutusprojektile</w:t>
      </w:r>
      <w:r w:rsidR="003D2195">
        <w:t xml:space="preserve"> vastavalt </w:t>
      </w:r>
      <w:r w:rsidR="001732A2">
        <w:t>majandus- ja taristuministri määruse „Nõuded ehitusprojektile“ §-le 25</w:t>
      </w:r>
      <w:r w:rsidR="00BF7354">
        <w:t>.</w:t>
      </w:r>
      <w:r w:rsidR="006711EC">
        <w:rPr>
          <w:rStyle w:val="Allmrkuseviide"/>
        </w:rPr>
        <w:footnoteReference w:id="55"/>
      </w:r>
      <w:r w:rsidR="00350476">
        <w:t xml:space="preserve"> </w:t>
      </w:r>
    </w:p>
    <w:p w14:paraId="023D3614" w14:textId="25B79B5A"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B416C7">
        <w:rPr>
          <w:b/>
          <w:bCs/>
        </w:rPr>
        <w:t>kes</w:t>
      </w:r>
      <w:r w:rsidR="003F39A2" w:rsidRPr="00490294">
        <w:rPr>
          <w:b/>
          <w:bCs/>
        </w:rPr>
        <w:t xml:space="preserve"> 1</w:t>
      </w:r>
      <w:r w:rsidR="003F39A2" w:rsidRPr="00490294">
        <w:t xml:space="preserve"> määratle</w:t>
      </w:r>
      <w:r w:rsidR="00B416C7">
        <w:t>takse</w:t>
      </w:r>
      <w:r w:rsidR="003F39A2" w:rsidRPr="00490294">
        <w:t xml:space="preserve"> dekomissioneerimisloa kui tuumaohutusloa</w:t>
      </w:r>
      <w:r w:rsidR="00B416C7">
        <w:t xml:space="preserve"> olemus</w:t>
      </w:r>
      <w:r w:rsidR="003F39A2" w:rsidRPr="00490294">
        <w:t>, mis annab käitajale õiguse lõpetada käitamine, demonteerida seadmed ja lammutada ehitis. Lõikega kehtestatakse dekomissioneerimisloale käesoleva peatüki 1. jaos kirjeldatud loa menetlemise kord.</w:t>
      </w:r>
    </w:p>
    <w:p w14:paraId="01503CBD" w14:textId="3A541F75"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647767">
        <w:rPr>
          <w:b/>
          <w:bCs/>
        </w:rPr>
        <w:t>kes</w:t>
      </w:r>
      <w:r w:rsidR="003F39A2" w:rsidRPr="00490294">
        <w:rPr>
          <w:b/>
          <w:bCs/>
        </w:rPr>
        <w:t xml:space="preserve"> 2</w:t>
      </w:r>
      <w:r w:rsidR="003F39A2" w:rsidRPr="00490294">
        <w:t xml:space="preserve"> sätesta</w:t>
      </w:r>
      <w:r w:rsidR="00647767">
        <w:t>takse</w:t>
      </w:r>
      <w:r w:rsidR="003F39A2" w:rsidRPr="00490294">
        <w:t xml:space="preserve"> loa taotlemise kor</w:t>
      </w:r>
      <w:r w:rsidR="00647767">
        <w:t>d</w:t>
      </w:r>
      <w:r w:rsidR="003F39A2" w:rsidRPr="00490294">
        <w:t xml:space="preserve">, kohustades käitamisloa omajat esitama pädevale asutusele taotluse </w:t>
      </w:r>
      <w:r w:rsidR="00481D93">
        <w:t>eelnõukohases seaduses sätestatud korras</w:t>
      </w:r>
      <w:r w:rsidR="003F39A2" w:rsidRPr="00490294">
        <w:t>, lisades sellele lõpliku dekomissioneerimiskava</w:t>
      </w:r>
      <w:r w:rsidR="00481D93">
        <w:t xml:space="preserve"> ja ehitusprojekti ehitise lammutamiseks</w:t>
      </w:r>
      <w:r w:rsidR="003F39A2" w:rsidRPr="00490294">
        <w:t xml:space="preserve">. See seob tuumaohutuse regulatsiooni ehitusseadustiku nõuetega, tagades, et lammutamisel arvestatakse </w:t>
      </w:r>
      <w:r w:rsidR="00E70C4D">
        <w:t xml:space="preserve">nii </w:t>
      </w:r>
      <w:r w:rsidR="003F39A2" w:rsidRPr="00490294">
        <w:t xml:space="preserve">kiirgus- ja tuumaohutuse </w:t>
      </w:r>
      <w:r w:rsidR="00E70C4D">
        <w:t>kui ka ehitusseadustiku alusel kehtestatud nõuetega</w:t>
      </w:r>
      <w:r w:rsidR="003F39A2" w:rsidRPr="00490294">
        <w:t>.</w:t>
      </w:r>
    </w:p>
    <w:p w14:paraId="7E36DD39" w14:textId="731B0A70"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647767">
        <w:rPr>
          <w:b/>
          <w:bCs/>
        </w:rPr>
        <w:t>kes</w:t>
      </w:r>
      <w:r w:rsidR="003F39A2" w:rsidRPr="00490294">
        <w:rPr>
          <w:b/>
          <w:bCs/>
        </w:rPr>
        <w:t xml:space="preserve"> 3</w:t>
      </w:r>
      <w:r w:rsidR="003F39A2" w:rsidRPr="00490294">
        <w:t xml:space="preserve"> sätesta</w:t>
      </w:r>
      <w:r w:rsidR="00647767">
        <w:t>takse</w:t>
      </w:r>
      <w:r w:rsidR="003F39A2" w:rsidRPr="00490294">
        <w:t xml:space="preserve"> loa andmise tähtaja</w:t>
      </w:r>
      <w:r w:rsidR="00647767">
        <w:t xml:space="preserve">ks kuni </w:t>
      </w:r>
      <w:r w:rsidR="003F39A2" w:rsidRPr="00490294">
        <w:t xml:space="preserve">12 kuud ja </w:t>
      </w:r>
      <w:r w:rsidR="00647767">
        <w:t xml:space="preserve">lisaks </w:t>
      </w:r>
      <w:r w:rsidR="003F39A2" w:rsidRPr="00490294">
        <w:t>eeldused, mis peavad olema loa saamiseks</w:t>
      </w:r>
      <w:r w:rsidR="00647767">
        <w:t xml:space="preserve"> </w:t>
      </w:r>
      <w:r w:rsidR="003F39A2" w:rsidRPr="00490294">
        <w:t>täidetud. Eeldused keskenduvad ohutusele (punkt 1), piisavale rahastamisele (punkt 2), kvalifitseeritud personalile (punkt 4), füüsilise kaitse ja kiirgusohutuse vastavusele (punkt 5) ning keskkonnaseirekava olemasolule (punkt 6).</w:t>
      </w:r>
    </w:p>
    <w:p w14:paraId="19D1DE3F" w14:textId="77118FC1" w:rsidR="003F39A2" w:rsidRPr="00490294" w:rsidRDefault="00074B69" w:rsidP="003F39A2">
      <w:pPr>
        <w:pStyle w:val="Phitekst"/>
      </w:pPr>
      <w:r w:rsidRPr="00417BF0">
        <w:rPr>
          <w:b/>
          <w:bCs/>
        </w:rPr>
        <w:t>Eelnõu §</w:t>
      </w:r>
      <w:r>
        <w:rPr>
          <w:b/>
          <w:bCs/>
        </w:rPr>
        <w:t xml:space="preserve"> 47 l</w:t>
      </w:r>
      <w:r w:rsidR="003F39A2" w:rsidRPr="00490294">
        <w:rPr>
          <w:b/>
          <w:bCs/>
        </w:rPr>
        <w:t>õ</w:t>
      </w:r>
      <w:r w:rsidR="00647767">
        <w:rPr>
          <w:b/>
          <w:bCs/>
        </w:rPr>
        <w:t>ikes</w:t>
      </w:r>
      <w:r w:rsidR="003F39A2" w:rsidRPr="00490294">
        <w:rPr>
          <w:b/>
          <w:bCs/>
        </w:rPr>
        <w:t xml:space="preserve"> 4</w:t>
      </w:r>
      <w:r w:rsidR="003F39A2" w:rsidRPr="00490294">
        <w:t xml:space="preserve"> </w:t>
      </w:r>
      <w:r w:rsidR="00647767">
        <w:t>määratletakse</w:t>
      </w:r>
      <w:r w:rsidR="003F39A2" w:rsidRPr="00490294">
        <w:t xml:space="preserve"> dekomissioneerimisloa tingimused ja sisu, hõlmates tööde ajakava, ohutusnõuded, jäätmete käitlemise korra, füüsilise kaitse nõuded, </w:t>
      </w:r>
      <w:r w:rsidR="00C576F0">
        <w:t xml:space="preserve">üldised ehitise </w:t>
      </w:r>
      <w:r w:rsidR="003F39A2" w:rsidRPr="00490294">
        <w:t>lammutamis</w:t>
      </w:r>
      <w:r w:rsidR="00C576F0">
        <w:t xml:space="preserve">e </w:t>
      </w:r>
      <w:r w:rsidR="003F39A2" w:rsidRPr="00490294">
        <w:t xml:space="preserve">nõuded, aruandlusnõuded ja järelevalve korra. </w:t>
      </w:r>
    </w:p>
    <w:p w14:paraId="2347D800" w14:textId="775629B7" w:rsidR="003F39A2" w:rsidRPr="00490294" w:rsidRDefault="000D2D45" w:rsidP="003F39A2">
      <w:pPr>
        <w:pStyle w:val="Phitekst"/>
      </w:pPr>
      <w:r w:rsidRPr="00417BF0">
        <w:rPr>
          <w:b/>
          <w:bCs/>
        </w:rPr>
        <w:t>Eelnõu §</w:t>
      </w:r>
      <w:r>
        <w:rPr>
          <w:b/>
          <w:bCs/>
        </w:rPr>
        <w:t xml:space="preserve"> 47</w:t>
      </w:r>
      <w:r w:rsidR="00F07C5F">
        <w:rPr>
          <w:b/>
          <w:bCs/>
        </w:rPr>
        <w:t xml:space="preserve"> l</w:t>
      </w:r>
      <w:r w:rsidR="00F07C5F" w:rsidRPr="00490294">
        <w:rPr>
          <w:b/>
          <w:bCs/>
        </w:rPr>
        <w:t>õi</w:t>
      </w:r>
      <w:r w:rsidR="00F07C5F">
        <w:rPr>
          <w:b/>
          <w:bCs/>
        </w:rPr>
        <w:t>k</w:t>
      </w:r>
      <w:r w:rsidR="00F07C5F" w:rsidRPr="00490294">
        <w:rPr>
          <w:b/>
          <w:bCs/>
        </w:rPr>
        <w:t>e 4</w:t>
      </w:r>
      <w:r>
        <w:rPr>
          <w:b/>
          <w:bCs/>
        </w:rPr>
        <w:t xml:space="preserve"> </w:t>
      </w:r>
      <w:r w:rsidRPr="000D2D45">
        <w:rPr>
          <w:b/>
          <w:bCs/>
        </w:rPr>
        <w:t>p</w:t>
      </w:r>
      <w:r w:rsidR="003F39A2" w:rsidRPr="000D2D45">
        <w:rPr>
          <w:b/>
          <w:bCs/>
        </w:rPr>
        <w:t>unkt</w:t>
      </w:r>
      <w:r w:rsidR="00916A99">
        <w:rPr>
          <w:b/>
          <w:bCs/>
        </w:rPr>
        <w:t>is</w:t>
      </w:r>
      <w:r w:rsidR="003F39A2" w:rsidRPr="000D2D45">
        <w:rPr>
          <w:b/>
          <w:bCs/>
        </w:rPr>
        <w:t xml:space="preserve"> 1</w:t>
      </w:r>
      <w:r w:rsidR="003F39A2" w:rsidRPr="00490294">
        <w:t xml:space="preserve"> sätesta</w:t>
      </w:r>
      <w:r w:rsidR="00916A99">
        <w:t>takse</w:t>
      </w:r>
      <w:r w:rsidR="003F39A2" w:rsidRPr="00490294">
        <w:t xml:space="preserve"> nõude määrata loas tööde ajakava ja etapid. See annab pädevale asutusele selge ülevaate tegevuste planeeritud järjekorrast ja ajalisest raamistikust ning võimaldab teostada etapiviisilist järelevalvet ja kontrollida loas ettenähtud tegevuste elluviimist.</w:t>
      </w:r>
    </w:p>
    <w:p w14:paraId="16364BEC" w14:textId="39A4CA43"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A07F12">
        <w:rPr>
          <w:b/>
          <w:bCs/>
        </w:rPr>
        <w:t>is</w:t>
      </w:r>
      <w:r w:rsidR="003F39A2" w:rsidRPr="000D2D45">
        <w:rPr>
          <w:b/>
          <w:bCs/>
        </w:rPr>
        <w:t xml:space="preserve"> 2</w:t>
      </w:r>
      <w:r w:rsidR="003F39A2" w:rsidRPr="00490294">
        <w:t xml:space="preserve"> </w:t>
      </w:r>
      <w:r w:rsidR="00E06F8B" w:rsidRPr="00E06F8B">
        <w:t>määratakse</w:t>
      </w:r>
      <w:r w:rsidR="003F39A2" w:rsidRPr="00490294">
        <w:t xml:space="preserve"> kiirgus- ja tööohutuse </w:t>
      </w:r>
      <w:r w:rsidR="00E06F8B" w:rsidRPr="00E06F8B">
        <w:t>nõuded, sh</w:t>
      </w:r>
      <w:r w:rsidR="003F39A2" w:rsidRPr="00490294">
        <w:t xml:space="preserve"> töötajate kiirgusdooside </w:t>
      </w:r>
      <w:r w:rsidR="00E06F8B" w:rsidRPr="00E06F8B">
        <w:t>piiramine</w:t>
      </w:r>
      <w:r w:rsidR="003F39A2" w:rsidRPr="00490294">
        <w:t xml:space="preserve">, isikukaitsevahendite </w:t>
      </w:r>
      <w:r w:rsidR="00E06F8B" w:rsidRPr="00E06F8B">
        <w:t>kasutamine, ohutusprotseduuride rakendamine</w:t>
      </w:r>
      <w:r w:rsidR="003F39A2" w:rsidRPr="00490294">
        <w:t xml:space="preserve"> ja </w:t>
      </w:r>
      <w:r w:rsidR="00E06F8B" w:rsidRPr="00E06F8B">
        <w:t>muud meetmed</w:t>
      </w:r>
      <w:r w:rsidR="003F39A2" w:rsidRPr="00490294">
        <w:t xml:space="preserve"> töökeskkonna </w:t>
      </w:r>
      <w:r w:rsidR="00E06F8B" w:rsidRPr="00E06F8B">
        <w:t>ning</w:t>
      </w:r>
      <w:r w:rsidR="003F39A2" w:rsidRPr="00490294">
        <w:t xml:space="preserve"> lähiümbruse </w:t>
      </w:r>
      <w:r w:rsidR="00E06F8B" w:rsidRPr="00E06F8B">
        <w:t>ohutuse tagamiseks</w:t>
      </w:r>
      <w:r w:rsidR="003F39A2" w:rsidRPr="00490294">
        <w:t xml:space="preserve"> dekomissioneerimistööde ajal.</w:t>
      </w:r>
    </w:p>
    <w:p w14:paraId="3C0B60FF" w14:textId="02092BE1"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3</w:t>
      </w:r>
      <w:r w:rsidR="003F39A2" w:rsidRPr="00490294">
        <w:t xml:space="preserve"> </w:t>
      </w:r>
      <w:r w:rsidR="00BD67A3" w:rsidRPr="00BD67A3">
        <w:t>reguleeritakse</w:t>
      </w:r>
      <w:r w:rsidR="003F39A2" w:rsidRPr="00490294">
        <w:t xml:space="preserve"> radioaktiivsete jäätmete ja materjalide </w:t>
      </w:r>
      <w:r w:rsidR="00BD67A3" w:rsidRPr="00BD67A3">
        <w:t>käitlemist, sealhulgas</w:t>
      </w:r>
      <w:r w:rsidR="003F39A2" w:rsidRPr="00490294">
        <w:t xml:space="preserve"> jäätmete </w:t>
      </w:r>
      <w:r w:rsidR="00BD67A3" w:rsidRPr="00BD67A3">
        <w:t>kogumist, sortimist, töötlemist, pakendamist, ladustamist</w:t>
      </w:r>
      <w:r w:rsidR="003F39A2" w:rsidRPr="00490294">
        <w:t xml:space="preserve"> ja </w:t>
      </w:r>
      <w:r w:rsidR="00BD67A3" w:rsidRPr="00BD67A3">
        <w:t>transporti</w:t>
      </w:r>
      <w:r w:rsidR="003F39A2" w:rsidRPr="00490294">
        <w:t xml:space="preserve"> (sh </w:t>
      </w:r>
      <w:r w:rsidR="00BD67A3" w:rsidRPr="00BD67A3">
        <w:t>vabastamist)</w:t>
      </w:r>
      <w:r w:rsidR="003F39A2" w:rsidRPr="00490294">
        <w:t xml:space="preserve"> vastavalt kehtivatele kiirgusohutuse ja jäätmekäitluse õigusaktidele, et vältida radioaktiivse saastumise levikut.</w:t>
      </w:r>
    </w:p>
    <w:p w14:paraId="1B94DC53" w14:textId="78F80FB2"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4</w:t>
      </w:r>
      <w:r w:rsidR="003F39A2" w:rsidRPr="00490294">
        <w:t xml:space="preserve"> kehtesta</w:t>
      </w:r>
      <w:r w:rsidR="009F1300">
        <w:t>takse</w:t>
      </w:r>
      <w:r w:rsidR="003F39A2" w:rsidRPr="00490294">
        <w:t xml:space="preserve"> objekti ja tuumamaterjali füüsilise kaitse nõuded. Loas peavad olema fikseeritud julgeolekumeetmed, mis tagavad tuumamaterjali ja teiste radioaktiivsete allikate kaitse volitamata juurdepääsu, varguse või sabotaaži eest dekomissioneerimistegevuste ajal, kus tavapärased tuumkäitise julgeolekumeetmed ei pruugi käitamise ajaks kavandatud kujul funktsioneerida.</w:t>
      </w:r>
    </w:p>
    <w:p w14:paraId="38D50CC8" w14:textId="2B5AD916"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5</w:t>
      </w:r>
      <w:r w:rsidR="003F39A2" w:rsidRPr="0007578E">
        <w:rPr>
          <w:rFonts w:asciiTheme="minorHAnsi" w:hAnsiTheme="minorHAnsi" w:cstheme="minorBidi"/>
          <w:sz w:val="22"/>
          <w:szCs w:val="22"/>
        </w:rPr>
        <w:t xml:space="preserve"> </w:t>
      </w:r>
      <w:r w:rsidR="0007578E" w:rsidRPr="0007578E">
        <w:t>s</w:t>
      </w:r>
      <w:r w:rsidR="00D123E7">
        <w:t xml:space="preserve">eostatakse dekomissioneerimisluba ehitusseadustiku </w:t>
      </w:r>
      <w:r w:rsidR="0094554F">
        <w:t>ehitise lammutamise nõuetega ning seega ei ole vaja eraldi ehitusluba ehitise lammutamiseks.</w:t>
      </w:r>
    </w:p>
    <w:p w14:paraId="60582A13" w14:textId="6F72CDDB"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6</w:t>
      </w:r>
      <w:r w:rsidR="003F39A2" w:rsidRPr="00490294">
        <w:t xml:space="preserve"> sätesta</w:t>
      </w:r>
      <w:r w:rsidR="00BC5410">
        <w:t>takse</w:t>
      </w:r>
      <w:r w:rsidR="003F39A2" w:rsidRPr="00490294">
        <w:t xml:space="preserve"> tööde lõpetamise ja aruandluse nõuded. Need tingimused määratlevad, millisel kujul ja millises ulatuses peab loa omaja esitama aruanded tehtud tööde ja saavutatud tulemuste kohta ning millal loetakse dekomissioneerimine ametlikult lõpetatuks, et saaks lõike 7 alusel </w:t>
      </w:r>
      <w:r w:rsidR="00A2552B">
        <w:t>lõpetada</w:t>
      </w:r>
      <w:r w:rsidR="00A2552B" w:rsidRPr="00490294">
        <w:t xml:space="preserve"> </w:t>
      </w:r>
      <w:r w:rsidR="003F39A2" w:rsidRPr="00490294">
        <w:t>loa kehtivuse.</w:t>
      </w:r>
    </w:p>
    <w:p w14:paraId="3152F771" w14:textId="19DB88D0" w:rsidR="003F39A2" w:rsidRPr="00490294" w:rsidRDefault="000D2D45" w:rsidP="003F39A2">
      <w:pPr>
        <w:pStyle w:val="Phitekst"/>
      </w:pPr>
      <w:r w:rsidRPr="00417BF0">
        <w:rPr>
          <w:b/>
          <w:bCs/>
        </w:rPr>
        <w:t>Eelnõu §</w:t>
      </w:r>
      <w:r>
        <w:rPr>
          <w:b/>
          <w:bCs/>
        </w:rPr>
        <w:t xml:space="preserve"> 47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7</w:t>
      </w:r>
      <w:r w:rsidR="003F39A2" w:rsidRPr="00490294">
        <w:t xml:space="preserve"> kehtest</w:t>
      </w:r>
      <w:r w:rsidR="00BC5410">
        <w:t>atakse</w:t>
      </w:r>
      <w:r w:rsidR="003F39A2" w:rsidRPr="00490294">
        <w:t xml:space="preserve"> pädeva asutuse järelevalve teostamise kor</w:t>
      </w:r>
      <w:r w:rsidR="00BC5410">
        <w:t>d</w:t>
      </w:r>
      <w:r w:rsidR="003F39A2" w:rsidRPr="00490294">
        <w:t>. See täpsustab, millise sagedusega, millistes etappides ja milliste meetoditega (nt kontrollkülastused, dokumentide ülevaatus) pädev asutus teostab järelevalvet, tagamaks, et tööde teostamisel järgitakse kõiki loas ja õigusaktides sätestatud nõudeid.</w:t>
      </w:r>
    </w:p>
    <w:p w14:paraId="1B247AB2" w14:textId="6DA71D2B" w:rsidR="0084589F" w:rsidRPr="00490294" w:rsidRDefault="00074B69" w:rsidP="0084589F">
      <w:pPr>
        <w:pStyle w:val="Phitekst"/>
      </w:pPr>
      <w:r w:rsidRPr="00417BF0">
        <w:rPr>
          <w:b/>
          <w:bCs/>
        </w:rPr>
        <w:t>Eelnõu §</w:t>
      </w:r>
      <w:r>
        <w:rPr>
          <w:b/>
          <w:bCs/>
        </w:rPr>
        <w:t xml:space="preserve"> 47 l</w:t>
      </w:r>
      <w:r w:rsidR="003F39A2" w:rsidRPr="00490294">
        <w:rPr>
          <w:b/>
          <w:bCs/>
        </w:rPr>
        <w:t>õi</w:t>
      </w:r>
      <w:r w:rsidR="00BC5410">
        <w:rPr>
          <w:b/>
          <w:bCs/>
        </w:rPr>
        <w:t>kes</w:t>
      </w:r>
      <w:r w:rsidR="003F39A2" w:rsidRPr="00490294">
        <w:rPr>
          <w:b/>
          <w:bCs/>
        </w:rPr>
        <w:t xml:space="preserve"> 5</w:t>
      </w:r>
      <w:r w:rsidR="003F39A2" w:rsidRPr="00490294">
        <w:t xml:space="preserve"> sätesta</w:t>
      </w:r>
      <w:r w:rsidR="00BC5410">
        <w:t>takse</w:t>
      </w:r>
      <w:r w:rsidR="003F39A2" w:rsidRPr="00490294">
        <w:t>, et</w:t>
      </w:r>
      <w:r w:rsidR="001832B5">
        <w:t xml:space="preserve"> </w:t>
      </w:r>
      <w:r w:rsidR="0084589F">
        <w:t>d</w:t>
      </w:r>
      <w:r w:rsidR="0084589F">
        <w:rPr>
          <w:rFonts w:eastAsia="Times New Roman"/>
        </w:rPr>
        <w:t>ekomissioneerimisloa menetlusele kohaldatakse eelnõukohase peatüki 1. jagu arvestades selles jaos sätestatud erisustega. Erisused on seoses loa kehtetuks tunnistamisega, sest üldised alused on osaliselt seotud käitamisega ja pole dekomissioneerimisel asjakohased. Erisused on ka seosed ehitusseadustiku ja selle alusel kehtestatud nõuetega. Dekomissioneerimisluba on sisult ja eesmärgilt tuumaohutusluba ja peab integreerima nii üldehituslikud kui ka tuumaohutuse nõuded.</w:t>
      </w:r>
    </w:p>
    <w:p w14:paraId="204FE01F" w14:textId="695E992B"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BC5410">
        <w:rPr>
          <w:b/>
          <w:bCs/>
        </w:rPr>
        <w:t>kes</w:t>
      </w:r>
      <w:r w:rsidR="003F39A2" w:rsidRPr="00490294">
        <w:rPr>
          <w:b/>
          <w:bCs/>
        </w:rPr>
        <w:t xml:space="preserve"> 6</w:t>
      </w:r>
      <w:r w:rsidR="003F39A2" w:rsidRPr="00490294">
        <w:t xml:space="preserve"> an</w:t>
      </w:r>
      <w:r w:rsidR="00BC5410">
        <w:t>takse</w:t>
      </w:r>
      <w:r w:rsidR="003F39A2" w:rsidRPr="00490294">
        <w:t xml:space="preserve"> pädevale asutusele õigus luba peatada või kehtetuks tunnistada juhul, kui on rikutud loatingimusi, ohustatakse töötajaid, elanikke või keskkonda või kui rahastamine on ebapiisav. See annab asutusele vajaliku vahendi koheseks reageerimiseks ohutust ja rahastamist puudutavate riskide tekkimisel.</w:t>
      </w:r>
    </w:p>
    <w:p w14:paraId="3355BA9D" w14:textId="3E3E17C3"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BC5410">
        <w:rPr>
          <w:b/>
          <w:bCs/>
        </w:rPr>
        <w:t>kes</w:t>
      </w:r>
      <w:r w:rsidR="003F39A2" w:rsidRPr="00490294">
        <w:rPr>
          <w:b/>
          <w:bCs/>
        </w:rPr>
        <w:t xml:space="preserve"> 7</w:t>
      </w:r>
      <w:r w:rsidR="003F39A2" w:rsidRPr="00490294">
        <w:t xml:space="preserve"> </w:t>
      </w:r>
      <w:r w:rsidR="000A4C60" w:rsidRPr="000A4C60">
        <w:t>sätestatakse</w:t>
      </w:r>
      <w:r w:rsidR="003F39A2" w:rsidRPr="00490294">
        <w:t xml:space="preserve"> loa kehtivuse </w:t>
      </w:r>
      <w:r w:rsidR="000A4C60" w:rsidRPr="000A4C60">
        <w:t>lõppemine</w:t>
      </w:r>
      <w:r w:rsidR="003F39A2" w:rsidRPr="00490294">
        <w:t xml:space="preserve"> pädeva asutuse otsusega, millega kinnitatakse, et kõik loatingimused on täidetud </w:t>
      </w:r>
      <w:r w:rsidR="000A4C60" w:rsidRPr="000A4C60">
        <w:t>ning</w:t>
      </w:r>
      <w:r w:rsidR="003F39A2" w:rsidRPr="00490294">
        <w:t xml:space="preserve"> käitise asukoht vastab kiirgusseaduse alusel kehtestatud nõuetele (nn vabastamise piirmääradele).</w:t>
      </w:r>
    </w:p>
    <w:p w14:paraId="7AE4D918" w14:textId="5BB094CB" w:rsidR="003F39A2" w:rsidRPr="00490294" w:rsidRDefault="00074B69" w:rsidP="003F39A2">
      <w:pPr>
        <w:pStyle w:val="Phitekst"/>
      </w:pPr>
      <w:r w:rsidRPr="00417BF0">
        <w:rPr>
          <w:b/>
          <w:bCs/>
        </w:rPr>
        <w:t>Eelnõu §</w:t>
      </w:r>
      <w:r>
        <w:rPr>
          <w:b/>
          <w:bCs/>
        </w:rPr>
        <w:t xml:space="preserve"> 47 l</w:t>
      </w:r>
      <w:r w:rsidR="003F39A2" w:rsidRPr="00490294">
        <w:rPr>
          <w:b/>
          <w:bCs/>
        </w:rPr>
        <w:t>õi</w:t>
      </w:r>
      <w:r w:rsidR="000A4C60">
        <w:rPr>
          <w:b/>
          <w:bCs/>
        </w:rPr>
        <w:t>k</w:t>
      </w:r>
      <w:r w:rsidR="003F39A2" w:rsidRPr="00490294">
        <w:rPr>
          <w:b/>
          <w:bCs/>
        </w:rPr>
        <w:t>e</w:t>
      </w:r>
      <w:r w:rsidR="000A4C60">
        <w:rPr>
          <w:b/>
          <w:bCs/>
        </w:rPr>
        <w:t>s</w:t>
      </w:r>
      <w:r w:rsidR="003F39A2" w:rsidRPr="00490294">
        <w:rPr>
          <w:b/>
          <w:bCs/>
        </w:rPr>
        <w:t xml:space="preserve"> 8</w:t>
      </w:r>
      <w:r w:rsidR="003F39A2" w:rsidRPr="00490294">
        <w:t xml:space="preserve"> </w:t>
      </w:r>
      <w:r w:rsidR="000A4C60">
        <w:t>kehtestatakse</w:t>
      </w:r>
      <w:r w:rsidR="003F39A2" w:rsidRPr="00490294">
        <w:t xml:space="preserve"> volitusnorm, mis annab valdkonna eest vastutavale ministrile õiguse kehtestada määrusega </w:t>
      </w:r>
      <w:r w:rsidR="003F39A2">
        <w:t>dekomission</w:t>
      </w:r>
      <w:r w:rsidR="001832B5">
        <w:t>e</w:t>
      </w:r>
      <w:r w:rsidR="003F39A2">
        <w:t>erimisloa</w:t>
      </w:r>
      <w:r w:rsidR="003F39A2" w:rsidRPr="00490294">
        <w:t xml:space="preserve"> andmekoosseisu detailsemad nõuded.</w:t>
      </w:r>
    </w:p>
    <w:p w14:paraId="1EC6D8AB" w14:textId="2450D116" w:rsidR="00CB7A99" w:rsidRDefault="00CB7A99" w:rsidP="003F39A2">
      <w:pPr>
        <w:spacing w:after="0" w:line="240" w:lineRule="auto"/>
        <w:contextualSpacing/>
        <w:jc w:val="both"/>
        <w:rPr>
          <w:rFonts w:ascii="Times New Roman" w:eastAsia="Times New Roman" w:hAnsi="Times New Roman" w:cs="Times New Roman"/>
          <w:b/>
          <w:bCs/>
          <w:sz w:val="24"/>
          <w:szCs w:val="24"/>
        </w:rPr>
      </w:pPr>
      <w:r w:rsidRPr="00CB7A99">
        <w:rPr>
          <w:rFonts w:ascii="Times New Roman" w:eastAsia="Times New Roman" w:hAnsi="Times New Roman" w:cs="Times New Roman"/>
          <w:b/>
          <w:bCs/>
          <w:sz w:val="24"/>
          <w:szCs w:val="24"/>
        </w:rPr>
        <w:t xml:space="preserve">Eelnõu §-s 48 </w:t>
      </w:r>
      <w:r w:rsidRPr="7AFF92FC">
        <w:rPr>
          <w:rFonts w:ascii="Times New Roman" w:eastAsia="Times New Roman" w:hAnsi="Times New Roman" w:cs="Times New Roman"/>
          <w:sz w:val="24"/>
          <w:szCs w:val="24"/>
        </w:rPr>
        <w:t>sätestatakse tuumaohutusloa omaja ehk käitaja konkreetsed kohustused dekomissioneerimise etapiks, täpsustades vastutava isiku rolli dekomissioneerimisprotsessis.</w:t>
      </w:r>
    </w:p>
    <w:p w14:paraId="5A7EF3F7" w14:textId="1B9C650F" w:rsidR="003F39A2" w:rsidRPr="00490294" w:rsidRDefault="003F39A2" w:rsidP="003F39A2">
      <w:pPr>
        <w:spacing w:after="0" w:line="240" w:lineRule="auto"/>
        <w:contextualSpacing/>
        <w:jc w:val="both"/>
        <w:rPr>
          <w:rFonts w:ascii="Times New Roman" w:eastAsia="Times New Roman" w:hAnsi="Times New Roman" w:cs="Times New Roman"/>
          <w:sz w:val="24"/>
          <w:szCs w:val="24"/>
        </w:rPr>
      </w:pPr>
    </w:p>
    <w:p w14:paraId="771C06F7" w14:textId="2639C0AE" w:rsidR="003F39A2" w:rsidRPr="00490294" w:rsidRDefault="000D2D45" w:rsidP="003F39A2">
      <w:pPr>
        <w:pStyle w:val="Phitekst"/>
      </w:pPr>
      <w:r w:rsidRPr="00417BF0">
        <w:rPr>
          <w:b/>
          <w:bCs/>
        </w:rPr>
        <w:t>Eelnõu §</w:t>
      </w:r>
      <w:r>
        <w:rPr>
          <w:b/>
          <w:bCs/>
        </w:rPr>
        <w:t xml:space="preserve"> 48 </w:t>
      </w:r>
      <w:r w:rsidR="00916A99">
        <w:rPr>
          <w:b/>
          <w:bCs/>
        </w:rPr>
        <w:t>l</w:t>
      </w:r>
      <w:r w:rsidR="00916A99" w:rsidRPr="00490294">
        <w:rPr>
          <w:b/>
          <w:bCs/>
        </w:rPr>
        <w:t>õi</w:t>
      </w:r>
      <w:r w:rsidR="00916A99">
        <w:rPr>
          <w:b/>
          <w:bCs/>
        </w:rPr>
        <w:t>k</w:t>
      </w:r>
      <w:r w:rsidR="00916A99" w:rsidRPr="00490294">
        <w:rPr>
          <w:b/>
          <w:bCs/>
        </w:rPr>
        <w:t xml:space="preserve">e </w:t>
      </w:r>
      <w:r w:rsidR="00916A99">
        <w:rPr>
          <w:b/>
          <w:bCs/>
        </w:rPr>
        <w:t xml:space="preserve">1 </w:t>
      </w:r>
      <w:r w:rsidRPr="000D2D45">
        <w:rPr>
          <w:b/>
          <w:bCs/>
        </w:rPr>
        <w:t>p</w:t>
      </w:r>
      <w:r w:rsidR="003F39A2" w:rsidRPr="000D2D45">
        <w:rPr>
          <w:b/>
          <w:bCs/>
        </w:rPr>
        <w:t>unkt</w:t>
      </w:r>
      <w:r w:rsidR="00D50F82">
        <w:rPr>
          <w:b/>
          <w:bCs/>
        </w:rPr>
        <w:t>is</w:t>
      </w:r>
      <w:r w:rsidR="003F39A2" w:rsidRPr="000D2D45">
        <w:rPr>
          <w:b/>
          <w:bCs/>
        </w:rPr>
        <w:t xml:space="preserve"> 1</w:t>
      </w:r>
      <w:r w:rsidR="003F39A2" w:rsidRPr="00490294">
        <w:t xml:space="preserve"> sätesta</w:t>
      </w:r>
      <w:r w:rsidR="00D50F82">
        <w:t>takse</w:t>
      </w:r>
      <w:r w:rsidR="003F39A2" w:rsidRPr="00490294">
        <w:t xml:space="preserve"> loa omaja üldi</w:t>
      </w:r>
      <w:r w:rsidR="00D50F82">
        <w:t>ne</w:t>
      </w:r>
      <w:r w:rsidR="003F39A2" w:rsidRPr="00490294">
        <w:t xml:space="preserve"> kohustus tagada ohutus, turvalisus ja keskkonnakaitse. See hõlmab nii oma töötajate kui ka töövõtjate (alltöövõtjate) tegevuse nõuetekohast korraldamist ja kontrolli.</w:t>
      </w:r>
    </w:p>
    <w:p w14:paraId="094439BB" w14:textId="0B3D1134" w:rsidR="003F39A2" w:rsidRPr="00490294" w:rsidRDefault="000D2D45" w:rsidP="003F39A2">
      <w:pPr>
        <w:pStyle w:val="Phitekst"/>
      </w:pPr>
      <w:r w:rsidRPr="00417BF0">
        <w:rPr>
          <w:b/>
          <w:bCs/>
        </w:rPr>
        <w:t>Eelnõu §</w:t>
      </w:r>
      <w:r>
        <w:rPr>
          <w:b/>
          <w:bCs/>
        </w:rPr>
        <w:t xml:space="preserve"> 48 </w:t>
      </w:r>
      <w:r w:rsidR="00916A99">
        <w:rPr>
          <w:b/>
          <w:bCs/>
        </w:rPr>
        <w:t>l</w:t>
      </w:r>
      <w:r w:rsidR="00916A99" w:rsidRPr="00490294">
        <w:rPr>
          <w:b/>
          <w:bCs/>
        </w:rPr>
        <w:t>õi</w:t>
      </w:r>
      <w:r w:rsidR="00916A99">
        <w:rPr>
          <w:b/>
          <w:bCs/>
        </w:rPr>
        <w:t>k</w:t>
      </w:r>
      <w:r w:rsidR="00916A99" w:rsidRPr="00490294">
        <w:rPr>
          <w:b/>
          <w:bCs/>
        </w:rPr>
        <w:t xml:space="preserve">e </w:t>
      </w:r>
      <w:r w:rsidR="00916A99">
        <w:rPr>
          <w:b/>
          <w:bCs/>
        </w:rPr>
        <w:t xml:space="preserve">1 </w:t>
      </w:r>
      <w:r w:rsidRPr="000D2D45">
        <w:rPr>
          <w:b/>
          <w:bCs/>
        </w:rPr>
        <w:t>p</w:t>
      </w:r>
      <w:r w:rsidR="003F39A2" w:rsidRPr="000D2D45">
        <w:rPr>
          <w:b/>
          <w:bCs/>
        </w:rPr>
        <w:t>unkt</w:t>
      </w:r>
      <w:r w:rsidR="00D50F82">
        <w:rPr>
          <w:b/>
          <w:bCs/>
        </w:rPr>
        <w:t>is</w:t>
      </w:r>
      <w:r w:rsidR="003F39A2" w:rsidRPr="000D2D45">
        <w:rPr>
          <w:b/>
          <w:bCs/>
        </w:rPr>
        <w:t xml:space="preserve"> 2</w:t>
      </w:r>
      <w:r w:rsidR="003F39A2" w:rsidRPr="00490294">
        <w:t xml:space="preserve"> </w:t>
      </w:r>
      <w:r w:rsidR="00D50F82">
        <w:t>kohustatakse</w:t>
      </w:r>
      <w:r w:rsidR="003F39A2" w:rsidRPr="00490294">
        <w:t xml:space="preserve"> loa omajat põhjendama ning pädevale asutusele kooskõlastamiseks esitama kõik kavas kavandatud, kuid seni katsetamata dekomissioneerimismeetodid. Selle eesmärk on tagada, et uute või innovaatiliste lahenduste kasutuselevõtuks tehakse piisav analüüs ja ohutushinnang. Rakendatavad lahendused peavad olema tõhusad ja </w:t>
      </w:r>
      <w:r w:rsidR="00876013">
        <w:t>sh</w:t>
      </w:r>
      <w:r w:rsidR="003F39A2" w:rsidRPr="00490294">
        <w:t xml:space="preserve"> </w:t>
      </w:r>
      <w:r w:rsidR="00876013">
        <w:t>rahalises mõttes</w:t>
      </w:r>
      <w:r w:rsidR="003F39A2" w:rsidRPr="00490294">
        <w:t>, võimaldades tööde rahastamist üksnes dekomissioneerimisfondi vahenditest.</w:t>
      </w:r>
    </w:p>
    <w:p w14:paraId="19676220" w14:textId="12EF5B61" w:rsidR="003F39A2" w:rsidRPr="00490294" w:rsidRDefault="000D2D45" w:rsidP="003F39A2">
      <w:pPr>
        <w:pStyle w:val="Phitekst"/>
      </w:pPr>
      <w:r w:rsidRPr="00417BF0">
        <w:rPr>
          <w:b/>
          <w:bCs/>
        </w:rPr>
        <w:t>Eelnõu §</w:t>
      </w:r>
      <w:r>
        <w:rPr>
          <w:b/>
          <w:bCs/>
        </w:rPr>
        <w:t xml:space="preserve"> 48 </w:t>
      </w:r>
      <w:r w:rsidR="00916A99">
        <w:rPr>
          <w:b/>
          <w:bCs/>
        </w:rPr>
        <w:t>l</w:t>
      </w:r>
      <w:r w:rsidR="00916A99" w:rsidRPr="00490294">
        <w:rPr>
          <w:b/>
          <w:bCs/>
        </w:rPr>
        <w:t>õi</w:t>
      </w:r>
      <w:r w:rsidR="00916A99">
        <w:rPr>
          <w:b/>
          <w:bCs/>
        </w:rPr>
        <w:t>k</w:t>
      </w:r>
      <w:r w:rsidR="00916A99" w:rsidRPr="00490294">
        <w:rPr>
          <w:b/>
          <w:bCs/>
        </w:rPr>
        <w:t xml:space="preserve">e </w:t>
      </w:r>
      <w:r w:rsidR="00916A99">
        <w:rPr>
          <w:b/>
          <w:bCs/>
        </w:rPr>
        <w:t xml:space="preserve">1 </w:t>
      </w:r>
      <w:r w:rsidRPr="000D2D45">
        <w:rPr>
          <w:b/>
          <w:bCs/>
        </w:rPr>
        <w:t>p</w:t>
      </w:r>
      <w:r w:rsidR="003F39A2" w:rsidRPr="000D2D45">
        <w:rPr>
          <w:b/>
          <w:bCs/>
        </w:rPr>
        <w:t>unkt</w:t>
      </w:r>
      <w:r w:rsidR="00D50F82">
        <w:rPr>
          <w:b/>
          <w:bCs/>
        </w:rPr>
        <w:t>is</w:t>
      </w:r>
      <w:r w:rsidR="003F39A2" w:rsidRPr="000D2D45">
        <w:rPr>
          <w:b/>
          <w:bCs/>
        </w:rPr>
        <w:t xml:space="preserve"> 3</w:t>
      </w:r>
      <w:r w:rsidR="003F39A2" w:rsidRPr="00490294">
        <w:t xml:space="preserve"> </w:t>
      </w:r>
      <w:r w:rsidR="00D50F82">
        <w:t>sätestatakse</w:t>
      </w:r>
      <w:r w:rsidR="003F39A2" w:rsidRPr="00490294">
        <w:t xml:space="preserve"> loa omaja kohustus koostada ja ajakohastada dekomissioneerimistegevuste kohta olulised ohutusdokumendid: tuumakäitise ohutuaruanne, hädaolukorra riskianalüüs ja hädaolukorra lahendamise plaan ning turvaplaan. Need dokumendid on aluseks riskide juhtimisele ja nendeks valmisolekule dekomissioneerimise jooksul.</w:t>
      </w:r>
    </w:p>
    <w:p w14:paraId="2E2C1907" w14:textId="25DC5DE1" w:rsidR="003F39A2" w:rsidRPr="00490294" w:rsidRDefault="000D2D45" w:rsidP="003F39A2">
      <w:pPr>
        <w:pStyle w:val="Phitekst"/>
      </w:pPr>
      <w:r w:rsidRPr="00417BF0">
        <w:rPr>
          <w:b/>
          <w:bCs/>
        </w:rPr>
        <w:t>Eelnõu §</w:t>
      </w:r>
      <w:r>
        <w:rPr>
          <w:b/>
          <w:bCs/>
        </w:rPr>
        <w:t xml:space="preserve"> 48 </w:t>
      </w:r>
      <w:r w:rsidR="00916A99">
        <w:rPr>
          <w:b/>
          <w:bCs/>
        </w:rPr>
        <w:t>l</w:t>
      </w:r>
      <w:r w:rsidR="00916A99" w:rsidRPr="00490294">
        <w:rPr>
          <w:b/>
          <w:bCs/>
        </w:rPr>
        <w:t>õi</w:t>
      </w:r>
      <w:r w:rsidR="00916A99">
        <w:rPr>
          <w:b/>
          <w:bCs/>
        </w:rPr>
        <w:t>k</w:t>
      </w:r>
      <w:r w:rsidR="00916A99" w:rsidRPr="00490294">
        <w:rPr>
          <w:b/>
          <w:bCs/>
        </w:rPr>
        <w:t xml:space="preserve">e </w:t>
      </w:r>
      <w:r w:rsidR="00916A99">
        <w:rPr>
          <w:b/>
          <w:bCs/>
        </w:rPr>
        <w:t xml:space="preserve">1 </w:t>
      </w:r>
      <w:r w:rsidRPr="000D2D45">
        <w:rPr>
          <w:b/>
          <w:bCs/>
        </w:rPr>
        <w:t>p</w:t>
      </w:r>
      <w:r w:rsidR="003F39A2" w:rsidRPr="000D2D45">
        <w:rPr>
          <w:b/>
          <w:bCs/>
        </w:rPr>
        <w:t>unk</w:t>
      </w:r>
      <w:r w:rsidR="00B51408">
        <w:rPr>
          <w:b/>
          <w:bCs/>
        </w:rPr>
        <w:t>tis</w:t>
      </w:r>
      <w:r w:rsidR="003F39A2" w:rsidRPr="000D2D45">
        <w:rPr>
          <w:b/>
          <w:bCs/>
        </w:rPr>
        <w:t xml:space="preserve"> 4</w:t>
      </w:r>
      <w:r w:rsidR="003F39A2">
        <w:rPr>
          <w:b/>
        </w:rPr>
        <w:t xml:space="preserve"> </w:t>
      </w:r>
      <w:r w:rsidR="00B51408" w:rsidRPr="00B51408">
        <w:t>nõutakse</w:t>
      </w:r>
      <w:r w:rsidR="003F39A2" w:rsidRPr="00490294">
        <w:t>, et loa omaja tagaks dekomissioneerimise lõpuni juhtkonna ja kvalifitseeritud töötajate olemasolu, mis on proportsionaalne teostatavate töödega. See kohustus hõlmab ka piisava väljaõppe tagamist, kindlustades, et personal suudab dekomissioneerimise ohutult ja vastavalt lõplikule dekomissioneerimiskavale läbi viia.</w:t>
      </w:r>
    </w:p>
    <w:p w14:paraId="14708B25" w14:textId="1C40D2F6" w:rsidR="000136A2" w:rsidRPr="00DF454A" w:rsidRDefault="000D2D45" w:rsidP="00DF454A">
      <w:pPr>
        <w:pStyle w:val="Phitekst"/>
      </w:pPr>
      <w:r w:rsidRPr="00417BF0">
        <w:rPr>
          <w:b/>
          <w:bCs/>
        </w:rPr>
        <w:t>Eelnõu §</w:t>
      </w:r>
      <w:r>
        <w:rPr>
          <w:b/>
          <w:bCs/>
        </w:rPr>
        <w:t xml:space="preserve"> 48 </w:t>
      </w:r>
      <w:r w:rsidR="00916A99">
        <w:rPr>
          <w:b/>
          <w:bCs/>
        </w:rPr>
        <w:t>l</w:t>
      </w:r>
      <w:r w:rsidR="00916A99" w:rsidRPr="00490294">
        <w:rPr>
          <w:b/>
          <w:bCs/>
        </w:rPr>
        <w:t>õi</w:t>
      </w:r>
      <w:r w:rsidR="00916A99">
        <w:rPr>
          <w:b/>
          <w:bCs/>
        </w:rPr>
        <w:t>k</w:t>
      </w:r>
      <w:r w:rsidR="00916A99" w:rsidRPr="00490294">
        <w:rPr>
          <w:b/>
          <w:bCs/>
        </w:rPr>
        <w:t xml:space="preserve">e </w:t>
      </w:r>
      <w:r w:rsidR="00916A99">
        <w:rPr>
          <w:b/>
          <w:bCs/>
        </w:rPr>
        <w:t xml:space="preserve">1 </w:t>
      </w:r>
      <w:r w:rsidRPr="000D2D45">
        <w:rPr>
          <w:b/>
          <w:bCs/>
        </w:rPr>
        <w:t>p</w:t>
      </w:r>
      <w:r w:rsidR="003F39A2" w:rsidRPr="000D2D45">
        <w:rPr>
          <w:b/>
          <w:bCs/>
        </w:rPr>
        <w:t>unkt</w:t>
      </w:r>
      <w:r w:rsidR="00DF454A">
        <w:rPr>
          <w:b/>
          <w:bCs/>
        </w:rPr>
        <w:t>is</w:t>
      </w:r>
      <w:r w:rsidR="003F39A2" w:rsidRPr="000D2D45">
        <w:rPr>
          <w:b/>
          <w:bCs/>
        </w:rPr>
        <w:t xml:space="preserve"> 5</w:t>
      </w:r>
      <w:r w:rsidR="003F39A2" w:rsidRPr="00490294">
        <w:t xml:space="preserve"> </w:t>
      </w:r>
      <w:r w:rsidR="00DF454A">
        <w:t>seatakse</w:t>
      </w:r>
      <w:r w:rsidR="003F39A2" w:rsidRPr="00490294">
        <w:t xml:space="preserve"> loa omajale kohustus tagada kõikide dekomissioneerimisega seotud kulude katmine vastavalt seaduses sätestatud rahastamise korrale. See punkt rõhutab finantstagatiste olemasolu olulisust ja tagab, et dekomissioneerimine viiakse lõpule, sõltumata käitaja finantsseisust tööde käigus.</w:t>
      </w:r>
    </w:p>
    <w:p w14:paraId="64C65445" w14:textId="4AFD8C4F" w:rsidR="003F39A2" w:rsidRDefault="003F39A2" w:rsidP="4FEE2BAC">
      <w:pPr>
        <w:pStyle w:val="Paragrahv"/>
        <w:spacing w:before="120" w:after="160" w:line="240" w:lineRule="auto"/>
      </w:pPr>
    </w:p>
    <w:p w14:paraId="3872EEE4" w14:textId="77777777" w:rsidR="001832B5" w:rsidRDefault="05DD34AD" w:rsidP="4FEE2BAC">
      <w:pPr>
        <w:pStyle w:val="Paragrahv"/>
        <w:spacing w:before="120" w:after="160" w:line="240" w:lineRule="auto"/>
        <w:rPr>
          <w:b w:val="0"/>
        </w:rPr>
      </w:pPr>
      <w:r w:rsidRPr="13E28BFB">
        <w:t xml:space="preserve">Eelnõu 5. peatükis </w:t>
      </w:r>
      <w:r w:rsidRPr="001832B5">
        <w:rPr>
          <w:b w:val="0"/>
        </w:rPr>
        <w:t xml:space="preserve">sätestatakse, </w:t>
      </w:r>
      <w:r w:rsidR="00234781" w:rsidRPr="001832B5">
        <w:rPr>
          <w:b w:val="0"/>
        </w:rPr>
        <w:t xml:space="preserve">et tuumamaterjali, tuumakäitise ja tuumkütusetsükliga seotud tegevuste korral kohaldatakse </w:t>
      </w:r>
      <w:r w:rsidR="005D5454" w:rsidRPr="001832B5">
        <w:rPr>
          <w:b w:val="0"/>
        </w:rPr>
        <w:t>kiirgusseaduses</w:t>
      </w:r>
      <w:r w:rsidR="00234781" w:rsidRPr="001832B5">
        <w:rPr>
          <w:b w:val="0"/>
        </w:rPr>
        <w:t xml:space="preserve"> sätestatud üldist kiirgusohutuse raamistikku</w:t>
      </w:r>
      <w:r w:rsidR="007A25D9" w:rsidRPr="001832B5">
        <w:rPr>
          <w:b w:val="0"/>
        </w:rPr>
        <w:t>,</w:t>
      </w:r>
      <w:r w:rsidR="00BB484F" w:rsidRPr="001832B5">
        <w:rPr>
          <w:b w:val="0"/>
        </w:rPr>
        <w:t xml:space="preserve"> mis </w:t>
      </w:r>
      <w:r w:rsidR="002076AB" w:rsidRPr="001832B5">
        <w:rPr>
          <w:b w:val="0"/>
        </w:rPr>
        <w:t xml:space="preserve">sätestab </w:t>
      </w:r>
      <w:r w:rsidR="00BB484F" w:rsidRPr="001832B5">
        <w:rPr>
          <w:b w:val="0"/>
        </w:rPr>
        <w:t>põhilised ohutusnõuded</w:t>
      </w:r>
      <w:r w:rsidR="007A25D9" w:rsidRPr="001832B5">
        <w:rPr>
          <w:b w:val="0"/>
        </w:rPr>
        <w:t xml:space="preserve"> </w:t>
      </w:r>
      <w:r w:rsidR="007553BE" w:rsidRPr="001832B5">
        <w:rPr>
          <w:b w:val="0"/>
        </w:rPr>
        <w:t>kaitsmaks</w:t>
      </w:r>
      <w:r w:rsidR="007A25D9" w:rsidRPr="001832B5">
        <w:rPr>
          <w:b w:val="0"/>
        </w:rPr>
        <w:t xml:space="preserve"> inimest</w:t>
      </w:r>
      <w:r w:rsidR="00681CB1" w:rsidRPr="001832B5">
        <w:rPr>
          <w:b w:val="0"/>
        </w:rPr>
        <w:t xml:space="preserve"> ja keskkonda ioniseeriva kiirguse kahjustava mõju eest.</w:t>
      </w:r>
    </w:p>
    <w:p w14:paraId="42B4DE69" w14:textId="037ECC07" w:rsidR="00234781" w:rsidRPr="00777CC4" w:rsidRDefault="001C6939" w:rsidP="4FEE2BAC">
      <w:pPr>
        <w:pStyle w:val="Paragrahv"/>
        <w:spacing w:before="120" w:after="160" w:line="240" w:lineRule="auto"/>
        <w:rPr>
          <w:b w:val="0"/>
          <w:bCs w:val="0"/>
        </w:rPr>
      </w:pPr>
      <w:r>
        <w:rPr>
          <w:b w:val="0"/>
          <w:bCs w:val="0"/>
        </w:rPr>
        <w:t>Ki</w:t>
      </w:r>
      <w:r w:rsidR="008B4B81">
        <w:rPr>
          <w:b w:val="0"/>
          <w:bCs w:val="0"/>
        </w:rPr>
        <w:t>S</w:t>
      </w:r>
      <w:r>
        <w:rPr>
          <w:b w:val="0"/>
          <w:bCs w:val="0"/>
        </w:rPr>
        <w:t xml:space="preserve"> § 3 </w:t>
      </w:r>
      <w:r w:rsidR="00743886">
        <w:rPr>
          <w:b w:val="0"/>
          <w:bCs w:val="0"/>
        </w:rPr>
        <w:t>kohaselt</w:t>
      </w:r>
      <w:r w:rsidR="002926E5">
        <w:rPr>
          <w:b w:val="0"/>
          <w:bCs w:val="0"/>
        </w:rPr>
        <w:t xml:space="preserve"> </w:t>
      </w:r>
      <w:r w:rsidR="00007C87">
        <w:rPr>
          <w:b w:val="0"/>
          <w:bCs w:val="0"/>
        </w:rPr>
        <w:t xml:space="preserve">on </w:t>
      </w:r>
      <w:r w:rsidR="002926E5">
        <w:rPr>
          <w:b w:val="0"/>
          <w:bCs w:val="0"/>
        </w:rPr>
        <w:t>k</w:t>
      </w:r>
      <w:r w:rsidR="002926E5" w:rsidRPr="002926E5">
        <w:rPr>
          <w:b w:val="0"/>
          <w:bCs w:val="0"/>
        </w:rPr>
        <w:t>iirgusohutus</w:t>
      </w:r>
      <w:r w:rsidR="00BD0E37">
        <w:rPr>
          <w:b w:val="0"/>
          <w:bCs w:val="0"/>
        </w:rPr>
        <w:t xml:space="preserve"> </w:t>
      </w:r>
      <w:r w:rsidR="002926E5" w:rsidRPr="002926E5">
        <w:rPr>
          <w:b w:val="0"/>
          <w:bCs w:val="0"/>
        </w:rPr>
        <w:t>inimese ja keskkonna kaitsmine ioniseeriva kiirguse kahjustava mõju eest.</w:t>
      </w:r>
      <w:r>
        <w:rPr>
          <w:b w:val="0"/>
          <w:bCs w:val="0"/>
        </w:rPr>
        <w:t xml:space="preserve"> </w:t>
      </w:r>
      <w:r w:rsidR="00636D29">
        <w:rPr>
          <w:b w:val="0"/>
          <w:bCs w:val="0"/>
        </w:rPr>
        <w:t xml:space="preserve">Tulenevalt </w:t>
      </w:r>
      <w:r w:rsidR="00234781" w:rsidRPr="00234781">
        <w:rPr>
          <w:b w:val="0"/>
          <w:bCs w:val="0"/>
        </w:rPr>
        <w:t>IAEA dokumendis</w:t>
      </w:r>
      <w:r w:rsidR="00A55D30">
        <w:rPr>
          <w:b w:val="0"/>
          <w:bCs w:val="0"/>
        </w:rPr>
        <w:t>t</w:t>
      </w:r>
      <w:r w:rsidR="00234781" w:rsidRPr="00234781">
        <w:rPr>
          <w:b w:val="0"/>
          <w:bCs w:val="0"/>
        </w:rPr>
        <w:t xml:space="preserve"> </w:t>
      </w:r>
      <w:r w:rsidR="00344A81" w:rsidRPr="01325512">
        <w:rPr>
          <w:b w:val="0"/>
          <w:bCs w:val="0"/>
          <w:i/>
          <w:iCs/>
        </w:rPr>
        <w:t xml:space="preserve">IAEA Fundamentals </w:t>
      </w:r>
      <w:proofErr w:type="spellStart"/>
      <w:r w:rsidR="00344A81" w:rsidRPr="01325512">
        <w:rPr>
          <w:b w:val="0"/>
          <w:bCs w:val="0"/>
          <w:i/>
          <w:iCs/>
        </w:rPr>
        <w:t>Safety</w:t>
      </w:r>
      <w:proofErr w:type="spellEnd"/>
      <w:r w:rsidR="00344A81" w:rsidRPr="01325512">
        <w:rPr>
          <w:b w:val="0"/>
          <w:bCs w:val="0"/>
          <w:i/>
          <w:iCs/>
        </w:rPr>
        <w:t xml:space="preserve"> </w:t>
      </w:r>
      <w:proofErr w:type="spellStart"/>
      <w:r w:rsidR="00344A81" w:rsidRPr="01325512">
        <w:rPr>
          <w:b w:val="0"/>
          <w:bCs w:val="0"/>
          <w:i/>
          <w:iCs/>
        </w:rPr>
        <w:t>Principles</w:t>
      </w:r>
      <w:proofErr w:type="spellEnd"/>
      <w:r w:rsidR="00344A81" w:rsidRPr="01325512">
        <w:rPr>
          <w:rStyle w:val="Allmrkuseviide"/>
          <w:b w:val="0"/>
          <w:bCs w:val="0"/>
          <w:i/>
          <w:iCs/>
        </w:rPr>
        <w:footnoteReference w:id="56"/>
      </w:r>
      <w:r w:rsidR="00344A81" w:rsidRPr="01325512">
        <w:rPr>
          <w:b w:val="0"/>
          <w:bCs w:val="0"/>
          <w:i/>
          <w:iCs/>
        </w:rPr>
        <w:t xml:space="preserve"> </w:t>
      </w:r>
      <w:r w:rsidR="00234781" w:rsidRPr="00234781">
        <w:rPr>
          <w:b w:val="0"/>
          <w:bCs w:val="0"/>
        </w:rPr>
        <w:t>esitatud põhimõttest, peab kiirgusohutusraamistik katma kõik ehitised ja tegevused, mis võivad tekitada kiirgusriski</w:t>
      </w:r>
      <w:r w:rsidR="00BC78CA" w:rsidRPr="42BAC237">
        <w:rPr>
          <w:rStyle w:val="Allmrkuseviide"/>
          <w:b w:val="0"/>
          <w:bCs w:val="0"/>
        </w:rPr>
        <w:footnoteReference w:id="57"/>
      </w:r>
      <w:r w:rsidR="00234781" w:rsidRPr="00234781">
        <w:rPr>
          <w:b w:val="0"/>
          <w:bCs w:val="0"/>
        </w:rPr>
        <w:t xml:space="preserve">, sõltumata kiirgusallika liigist või kasutusvaldkonnast. Seetõttu rakenduvad tuumakäitistele ja tuumkütusetsükliga seotud tegevustele samad kiirgusohutuse põhimõtted ja </w:t>
      </w:r>
      <w:r w:rsidR="001B251B">
        <w:rPr>
          <w:b w:val="0"/>
          <w:bCs w:val="0"/>
        </w:rPr>
        <w:t xml:space="preserve">rakendamise </w:t>
      </w:r>
      <w:r w:rsidR="00234781" w:rsidRPr="00234781">
        <w:rPr>
          <w:b w:val="0"/>
          <w:bCs w:val="0"/>
        </w:rPr>
        <w:t>meetmed</w:t>
      </w:r>
      <w:r w:rsidR="00D97BC7">
        <w:rPr>
          <w:b w:val="0"/>
          <w:bCs w:val="0"/>
        </w:rPr>
        <w:t xml:space="preserve"> kui</w:t>
      </w:r>
      <w:r w:rsidR="00234781" w:rsidRPr="00234781">
        <w:rPr>
          <w:b w:val="0"/>
          <w:bCs w:val="0"/>
        </w:rPr>
        <w:t xml:space="preserve"> teistele ioniseeriva kiirgusega seotud tegevustele.</w:t>
      </w:r>
      <w:r w:rsidR="00D55CB2">
        <w:rPr>
          <w:b w:val="0"/>
          <w:bCs w:val="0"/>
        </w:rPr>
        <w:t xml:space="preserve"> </w:t>
      </w:r>
    </w:p>
    <w:p w14:paraId="63C1EED6" w14:textId="7133C23D" w:rsidR="006F3931" w:rsidRDefault="5B0D96C4" w:rsidP="4FEE2BAC">
      <w:pPr>
        <w:pStyle w:val="Paragrahv"/>
        <w:spacing w:before="120" w:after="160" w:line="240" w:lineRule="auto"/>
        <w:rPr>
          <w:b w:val="0"/>
          <w:bCs w:val="0"/>
        </w:rPr>
      </w:pPr>
      <w:r w:rsidRPr="7AFF92FC">
        <w:t>Eelnõu §</w:t>
      </w:r>
      <w:r w:rsidR="432D8B50">
        <w:t xml:space="preserve"> 49 p</w:t>
      </w:r>
      <w:r w:rsidR="006F3931" w:rsidRPr="009B4C61">
        <w:t>un</w:t>
      </w:r>
      <w:r w:rsidR="006F3931" w:rsidRPr="00D72E90">
        <w:t>ktis 1</w:t>
      </w:r>
      <w:r w:rsidR="006F3931" w:rsidRPr="006F3931">
        <w:rPr>
          <w:b w:val="0"/>
          <w:bCs w:val="0"/>
        </w:rPr>
        <w:t xml:space="preserve"> </w:t>
      </w:r>
      <w:r w:rsidR="00303BCF">
        <w:rPr>
          <w:b w:val="0"/>
          <w:bCs w:val="0"/>
        </w:rPr>
        <w:t>osutatakse</w:t>
      </w:r>
      <w:r w:rsidR="006F3931" w:rsidRPr="006F3931">
        <w:rPr>
          <w:b w:val="0"/>
          <w:bCs w:val="0"/>
        </w:rPr>
        <w:t xml:space="preserve"> </w:t>
      </w:r>
      <w:r w:rsidR="000E6F34">
        <w:rPr>
          <w:b w:val="0"/>
          <w:bCs w:val="0"/>
        </w:rPr>
        <w:t>KiS</w:t>
      </w:r>
      <w:r w:rsidR="006F3931" w:rsidRPr="006F3931">
        <w:rPr>
          <w:b w:val="0"/>
          <w:bCs w:val="0"/>
        </w:rPr>
        <w:t xml:space="preserve"> §-dele 21–23, millega on sätestatud kiirgusohutuse kolm põhimõtet: kiirgustegevuse põhjendamine, kiirituse optimeerimine ning kiiritusel saadavate dooside piiramine. Ne</w:t>
      </w:r>
      <w:r w:rsidR="008415EC">
        <w:rPr>
          <w:b w:val="0"/>
          <w:bCs w:val="0"/>
        </w:rPr>
        <w:t>i</w:t>
      </w:r>
      <w:r w:rsidR="006F3931" w:rsidRPr="006F3931">
        <w:rPr>
          <w:b w:val="0"/>
          <w:bCs w:val="0"/>
        </w:rPr>
        <w:t>d põhimõtte</w:t>
      </w:r>
      <w:r w:rsidR="008415EC">
        <w:rPr>
          <w:b w:val="0"/>
          <w:bCs w:val="0"/>
        </w:rPr>
        <w:t>i</w:t>
      </w:r>
      <w:r w:rsidR="006F3931" w:rsidRPr="006F3931">
        <w:rPr>
          <w:b w:val="0"/>
          <w:bCs w:val="0"/>
        </w:rPr>
        <w:t>d kohaldatakse kõigile ioniseeriva kiirgusega seotud tegevustele</w:t>
      </w:r>
      <w:r w:rsidR="006B0A71">
        <w:rPr>
          <w:b w:val="0"/>
          <w:bCs w:val="0"/>
        </w:rPr>
        <w:t xml:space="preserve">, </w:t>
      </w:r>
      <w:r w:rsidR="006F3931" w:rsidRPr="006F3931">
        <w:rPr>
          <w:b w:val="0"/>
          <w:bCs w:val="0"/>
        </w:rPr>
        <w:t xml:space="preserve">seega ka tuumamaterjali, tuumakäitise ja tuumkütusetsükliga seotud tegevustele. Viidatud normid tagavad, et hinnatakse tegevuse </w:t>
      </w:r>
      <w:r w:rsidR="009F6081">
        <w:rPr>
          <w:b w:val="0"/>
          <w:bCs w:val="0"/>
        </w:rPr>
        <w:t>põhjendatust</w:t>
      </w:r>
      <w:r w:rsidR="008330A0">
        <w:rPr>
          <w:b w:val="0"/>
          <w:bCs w:val="0"/>
        </w:rPr>
        <w:t xml:space="preserve">, </w:t>
      </w:r>
      <w:r w:rsidR="008330A0" w:rsidRPr="008330A0">
        <w:rPr>
          <w:b w:val="0"/>
          <w:bCs w:val="0"/>
        </w:rPr>
        <w:t>tõendades, et see on tegevuse põhjustatava võimaliku tervisekahjustuse suhtes majanduslike, sotsiaalsete või muude hüvede poolest parim</w:t>
      </w:r>
      <w:r w:rsidR="00B91F51">
        <w:rPr>
          <w:b w:val="0"/>
          <w:bCs w:val="0"/>
        </w:rPr>
        <w:t xml:space="preserve">, </w:t>
      </w:r>
      <w:r w:rsidR="008330A0">
        <w:rPr>
          <w:b w:val="0"/>
          <w:bCs w:val="0"/>
        </w:rPr>
        <w:t>ning</w:t>
      </w:r>
      <w:r w:rsidR="006F3931" w:rsidRPr="006F3931">
        <w:rPr>
          <w:b w:val="0"/>
          <w:bCs w:val="0"/>
        </w:rPr>
        <w:t xml:space="preserve"> alternatiive, hoitakse kiirgusdoosid nii madalal kui mõistlikult saavutatav (ALARA-põhimõte</w:t>
      </w:r>
      <w:r w:rsidR="00C92A47">
        <w:rPr>
          <w:rStyle w:val="Allmrkuseviide"/>
          <w:b w:val="0"/>
          <w:bCs w:val="0"/>
        </w:rPr>
        <w:footnoteReference w:id="58"/>
      </w:r>
      <w:r w:rsidR="006F3931" w:rsidRPr="006F3931">
        <w:rPr>
          <w:b w:val="0"/>
          <w:bCs w:val="0"/>
        </w:rPr>
        <w:t xml:space="preserve">) ning järgitakse </w:t>
      </w:r>
      <w:proofErr w:type="spellStart"/>
      <w:r w:rsidR="001C33E5">
        <w:rPr>
          <w:b w:val="0"/>
          <w:bCs w:val="0"/>
        </w:rPr>
        <w:t>KiS</w:t>
      </w:r>
      <w:r w:rsidR="004E11A1">
        <w:rPr>
          <w:b w:val="0"/>
          <w:bCs w:val="0"/>
        </w:rPr>
        <w:t>-</w:t>
      </w:r>
      <w:r w:rsidR="006F3931" w:rsidRPr="006F3931">
        <w:rPr>
          <w:b w:val="0"/>
          <w:bCs w:val="0"/>
        </w:rPr>
        <w:t>s</w:t>
      </w:r>
      <w:proofErr w:type="spellEnd"/>
      <w:r w:rsidR="006F3931" w:rsidRPr="006F3931">
        <w:rPr>
          <w:b w:val="0"/>
          <w:bCs w:val="0"/>
        </w:rPr>
        <w:t xml:space="preserve"> ja selle alusel kehtestatud õigusaktides sätestatud doosipiiranguid.</w:t>
      </w:r>
    </w:p>
    <w:p w14:paraId="05D6177B" w14:textId="679C7C10" w:rsidR="00CB6812" w:rsidRPr="00C32140" w:rsidRDefault="6C2E7932" w:rsidP="00C32140">
      <w:pPr>
        <w:pStyle w:val="Paragrahv"/>
        <w:spacing w:before="120" w:line="240" w:lineRule="auto"/>
        <w:rPr>
          <w:b w:val="0"/>
          <w:bCs w:val="0"/>
        </w:rPr>
      </w:pPr>
      <w:r w:rsidRPr="7AFF92FC">
        <w:t>Eelnõu §</w:t>
      </w:r>
      <w:r w:rsidR="2B2A13E4">
        <w:t xml:space="preserve"> 49 p</w:t>
      </w:r>
      <w:r w:rsidR="00CB6812">
        <w:t>unktiga</w:t>
      </w:r>
      <w:r w:rsidR="00CB6812" w:rsidRPr="00CB6812">
        <w:t xml:space="preserve"> 2</w:t>
      </w:r>
      <w:r w:rsidR="00CB6812" w:rsidRPr="00CB6812">
        <w:rPr>
          <w:b w:val="0"/>
          <w:bCs w:val="0"/>
        </w:rPr>
        <w:t xml:space="preserve"> kohaldatakse </w:t>
      </w:r>
      <w:r w:rsidR="00290A39">
        <w:rPr>
          <w:b w:val="0"/>
          <w:bCs w:val="0"/>
        </w:rPr>
        <w:t>tuumaohutusloa omajale</w:t>
      </w:r>
      <w:r w:rsidR="00CB6812" w:rsidRPr="00CB6812">
        <w:rPr>
          <w:b w:val="0"/>
          <w:bCs w:val="0"/>
        </w:rPr>
        <w:t xml:space="preserve"> kiirgusseaduse §-des 32 ja 35 sätestatud kiirgustegevuse tegija kohustusi ulatuses, mi</w:t>
      </w:r>
      <w:r w:rsidR="004F7FF3">
        <w:rPr>
          <w:b w:val="0"/>
          <w:bCs w:val="0"/>
        </w:rPr>
        <w:t xml:space="preserve">s </w:t>
      </w:r>
      <w:r w:rsidR="00146DD6">
        <w:rPr>
          <w:b w:val="0"/>
          <w:bCs w:val="0"/>
        </w:rPr>
        <w:t xml:space="preserve">ei </w:t>
      </w:r>
      <w:r w:rsidR="00CB6812" w:rsidRPr="00CB6812">
        <w:rPr>
          <w:b w:val="0"/>
          <w:bCs w:val="0"/>
        </w:rPr>
        <w:t>ole sätestatud käesoleva seaduse §-</w:t>
      </w:r>
      <w:r w:rsidR="005E714B">
        <w:rPr>
          <w:b w:val="0"/>
          <w:bCs w:val="0"/>
        </w:rPr>
        <w:t>s</w:t>
      </w:r>
      <w:r w:rsidR="00CB6812" w:rsidRPr="00CB6812">
        <w:rPr>
          <w:b w:val="0"/>
          <w:bCs w:val="0"/>
        </w:rPr>
        <w:t xml:space="preserve"> 2</w:t>
      </w:r>
      <w:r w:rsidR="00FB73D9">
        <w:rPr>
          <w:b w:val="0"/>
          <w:bCs w:val="0"/>
        </w:rPr>
        <w:t>8</w:t>
      </w:r>
      <w:r w:rsidR="00A16D06">
        <w:rPr>
          <w:b w:val="0"/>
          <w:bCs w:val="0"/>
        </w:rPr>
        <w:t xml:space="preserve">, </w:t>
      </w:r>
      <w:r w:rsidR="00580CC1">
        <w:rPr>
          <w:b w:val="0"/>
          <w:bCs w:val="0"/>
        </w:rPr>
        <w:t xml:space="preserve">§ 42, </w:t>
      </w:r>
      <w:r w:rsidR="00E16B02">
        <w:rPr>
          <w:b w:val="0"/>
          <w:bCs w:val="0"/>
        </w:rPr>
        <w:t xml:space="preserve">§ 44, </w:t>
      </w:r>
      <w:r w:rsidR="007D4E6B">
        <w:rPr>
          <w:b w:val="0"/>
          <w:bCs w:val="0"/>
        </w:rPr>
        <w:t xml:space="preserve">§ 48, </w:t>
      </w:r>
      <w:r w:rsidR="00103F40">
        <w:rPr>
          <w:b w:val="0"/>
          <w:bCs w:val="0"/>
        </w:rPr>
        <w:t xml:space="preserve">§ 51, </w:t>
      </w:r>
      <w:r w:rsidR="00CC150F">
        <w:rPr>
          <w:b w:val="0"/>
          <w:bCs w:val="0"/>
        </w:rPr>
        <w:t xml:space="preserve">§ 72, </w:t>
      </w:r>
      <w:r w:rsidR="00A16D06">
        <w:rPr>
          <w:b w:val="0"/>
          <w:bCs w:val="0"/>
        </w:rPr>
        <w:t>§ 77</w:t>
      </w:r>
      <w:r w:rsidR="00CB6812" w:rsidRPr="00CB6812">
        <w:rPr>
          <w:b w:val="0"/>
          <w:bCs w:val="0"/>
        </w:rPr>
        <w:t>. Kiirgusseaduse §</w:t>
      </w:r>
      <w:r w:rsidR="0025130A">
        <w:rPr>
          <w:b w:val="0"/>
          <w:bCs w:val="0"/>
        </w:rPr>
        <w:t>-ga</w:t>
      </w:r>
      <w:r w:rsidR="00CB6812" w:rsidRPr="00CB6812">
        <w:rPr>
          <w:b w:val="0"/>
          <w:bCs w:val="0"/>
        </w:rPr>
        <w:t xml:space="preserve"> 32 laienda</w:t>
      </w:r>
      <w:r w:rsidR="00070477">
        <w:rPr>
          <w:b w:val="0"/>
          <w:bCs w:val="0"/>
        </w:rPr>
        <w:t xml:space="preserve">takse tuumaohutusloa omaja </w:t>
      </w:r>
      <w:r w:rsidR="00CB6812" w:rsidRPr="00CB6812">
        <w:rPr>
          <w:b w:val="0"/>
          <w:bCs w:val="0"/>
        </w:rPr>
        <w:t>kohustusi, hõlmates muu hulgas kiirgustööde tegemise ja kiirgustöötajate juhendamise eeskirjade koostamist ja ajakohastamist, kiirgustöötajate tervisekontrolli korraldamist, mõõteriistade regulaarset kontrolli ja kalibreerimist</w:t>
      </w:r>
      <w:r w:rsidR="004F6D95">
        <w:rPr>
          <w:b w:val="0"/>
          <w:bCs w:val="0"/>
        </w:rPr>
        <w:t xml:space="preserve">, </w:t>
      </w:r>
      <w:r w:rsidR="004F6D95" w:rsidRPr="004F6D95">
        <w:rPr>
          <w:b w:val="0"/>
          <w:bCs w:val="0"/>
        </w:rPr>
        <w:t>mitte pakku</w:t>
      </w:r>
      <w:r w:rsidR="004F6D95">
        <w:rPr>
          <w:b w:val="0"/>
          <w:bCs w:val="0"/>
        </w:rPr>
        <w:t>da</w:t>
      </w:r>
      <w:r w:rsidR="004F6D95" w:rsidRPr="004F6D95">
        <w:rPr>
          <w:b w:val="0"/>
          <w:bCs w:val="0"/>
        </w:rPr>
        <w:t xml:space="preserve"> töötajatele varalist või muud soodustust kiirgusohutusnõuete täitmata jätmise eest.</w:t>
      </w:r>
      <w:r w:rsidR="00533428">
        <w:rPr>
          <w:b w:val="0"/>
          <w:bCs w:val="0"/>
        </w:rPr>
        <w:t xml:space="preserve"> </w:t>
      </w:r>
      <w:r w:rsidR="00CB6812" w:rsidRPr="00CB6812">
        <w:rPr>
          <w:b w:val="0"/>
          <w:bCs w:val="0"/>
        </w:rPr>
        <w:t xml:space="preserve">Samuti kohustab </w:t>
      </w:r>
      <w:r w:rsidR="008A57EA">
        <w:rPr>
          <w:b w:val="0"/>
          <w:bCs w:val="0"/>
        </w:rPr>
        <w:t xml:space="preserve">KiS </w:t>
      </w:r>
      <w:r w:rsidR="00CB6812" w:rsidRPr="00CB6812">
        <w:rPr>
          <w:b w:val="0"/>
          <w:bCs w:val="0"/>
        </w:rPr>
        <w:t xml:space="preserve">§ 32 teavitama pädevat asutust ja Häirekeskust olulistest intsidentidest (kiirgusallika kadumine, vargus, doosipiirangute ületamine) ning analüüsima nende sündmuste põhjuseid ja rakendatud parandusmeetmeid. </w:t>
      </w:r>
      <w:r w:rsidR="002F3A68">
        <w:rPr>
          <w:b w:val="0"/>
          <w:bCs w:val="0"/>
        </w:rPr>
        <w:t xml:space="preserve">Kui </w:t>
      </w:r>
      <w:r w:rsidR="007845C1">
        <w:rPr>
          <w:b w:val="0"/>
          <w:bCs w:val="0"/>
        </w:rPr>
        <w:t>TEOS</w:t>
      </w:r>
      <w:r w:rsidR="001832B5">
        <w:rPr>
          <w:b w:val="0"/>
          <w:bCs w:val="0"/>
        </w:rPr>
        <w:t>-</w:t>
      </w:r>
      <w:r w:rsidR="007845C1">
        <w:rPr>
          <w:b w:val="0"/>
          <w:bCs w:val="0"/>
        </w:rPr>
        <w:t xml:space="preserve">e </w:t>
      </w:r>
      <w:r w:rsidR="00284096">
        <w:rPr>
          <w:b w:val="0"/>
          <w:bCs w:val="0"/>
        </w:rPr>
        <w:t xml:space="preserve">§ 28 lõige 2 kohustab tuumaohutusloa omajat </w:t>
      </w:r>
      <w:r w:rsidR="00C7320F" w:rsidRPr="7300CB30">
        <w:rPr>
          <w:rFonts w:eastAsia="Times New Roman"/>
          <w:b w:val="0"/>
        </w:rPr>
        <w:t>rakendama juhtimissüsteemi</w:t>
      </w:r>
      <w:r w:rsidR="00C7320F">
        <w:rPr>
          <w:rFonts w:eastAsia="Times New Roman"/>
          <w:b w:val="0"/>
        </w:rPr>
        <w:t xml:space="preserve">, </w:t>
      </w:r>
      <w:r w:rsidR="000F4892">
        <w:rPr>
          <w:rFonts w:eastAsia="Times New Roman"/>
          <w:b w:val="0"/>
        </w:rPr>
        <w:t xml:space="preserve">mis on üldisem mõiste ja defineeritud §-s 3, </w:t>
      </w:r>
      <w:r w:rsidR="00C7320F">
        <w:rPr>
          <w:rFonts w:eastAsia="Times New Roman"/>
          <w:b w:val="0"/>
        </w:rPr>
        <w:t>siis KiS</w:t>
      </w:r>
      <w:r w:rsidR="00C7320F" w:rsidRPr="00CB6812">
        <w:rPr>
          <w:b w:val="0"/>
        </w:rPr>
        <w:t xml:space="preserve"> </w:t>
      </w:r>
      <w:r w:rsidR="00CB6812" w:rsidRPr="00CB6812">
        <w:rPr>
          <w:b w:val="0"/>
          <w:bCs w:val="0"/>
        </w:rPr>
        <w:t>§ 35 lõi</w:t>
      </w:r>
      <w:r w:rsidR="00601969">
        <w:rPr>
          <w:b w:val="0"/>
          <w:bCs w:val="0"/>
        </w:rPr>
        <w:t>g</w:t>
      </w:r>
      <w:r w:rsidR="00CB6812" w:rsidRPr="00CB6812">
        <w:rPr>
          <w:b w:val="0"/>
          <w:bCs w:val="0"/>
        </w:rPr>
        <w:t>e 2 täpsusta</w:t>
      </w:r>
      <w:r w:rsidR="00601969">
        <w:rPr>
          <w:b w:val="0"/>
          <w:bCs w:val="0"/>
        </w:rPr>
        <w:t>b</w:t>
      </w:r>
      <w:r w:rsidR="00CB6812" w:rsidRPr="00CB6812">
        <w:rPr>
          <w:b w:val="0"/>
          <w:bCs w:val="0"/>
        </w:rPr>
        <w:t xml:space="preserve"> kvaliteedijuhtimissüsteemi sisu ja ülesehitust</w:t>
      </w:r>
      <w:r w:rsidR="005B327F">
        <w:rPr>
          <w:b w:val="0"/>
          <w:bCs w:val="0"/>
        </w:rPr>
        <w:t>. See t</w:t>
      </w:r>
      <w:r w:rsidR="00FD4D27">
        <w:rPr>
          <w:b w:val="0"/>
          <w:bCs w:val="0"/>
        </w:rPr>
        <w:t>aga</w:t>
      </w:r>
      <w:r w:rsidR="005B327F">
        <w:rPr>
          <w:b w:val="0"/>
          <w:bCs w:val="0"/>
        </w:rPr>
        <w:t>b, et</w:t>
      </w:r>
      <w:r w:rsidR="00FD4D27">
        <w:rPr>
          <w:b w:val="0"/>
          <w:bCs w:val="0"/>
        </w:rPr>
        <w:t xml:space="preserve"> </w:t>
      </w:r>
      <w:r w:rsidR="00CB6812" w:rsidRPr="00CB6812">
        <w:rPr>
          <w:b w:val="0"/>
          <w:bCs w:val="0"/>
        </w:rPr>
        <w:t xml:space="preserve">kvaliteedijuhtimine vastab </w:t>
      </w:r>
      <w:proofErr w:type="spellStart"/>
      <w:r w:rsidR="00E06C2B">
        <w:rPr>
          <w:b w:val="0"/>
          <w:bCs w:val="0"/>
        </w:rPr>
        <w:t>KiS-s</w:t>
      </w:r>
      <w:proofErr w:type="spellEnd"/>
      <w:r w:rsidR="00CB6812" w:rsidRPr="00CB6812">
        <w:rPr>
          <w:b w:val="0"/>
          <w:bCs w:val="0"/>
        </w:rPr>
        <w:t xml:space="preserve"> sätestatud nõuetele</w:t>
      </w:r>
      <w:r w:rsidR="00AF22FA">
        <w:rPr>
          <w:b w:val="0"/>
          <w:bCs w:val="0"/>
        </w:rPr>
        <w:t xml:space="preserve">, juhindudes </w:t>
      </w:r>
      <w:r w:rsidR="00AF22FA" w:rsidRPr="000607A7">
        <w:rPr>
          <w:b w:val="0"/>
          <w:bCs w:val="0"/>
        </w:rPr>
        <w:t>IAEA ohutus</w:t>
      </w:r>
      <w:r w:rsidR="00AF22FA">
        <w:rPr>
          <w:b w:val="0"/>
          <w:bCs w:val="0"/>
        </w:rPr>
        <w:t>juhenditest</w:t>
      </w:r>
      <w:r w:rsidR="00AF22FA" w:rsidRPr="000607A7">
        <w:rPr>
          <w:b w:val="0"/>
          <w:bCs w:val="0"/>
        </w:rPr>
        <w:t xml:space="preserve">  (</w:t>
      </w:r>
      <w:proofErr w:type="spellStart"/>
      <w:r w:rsidR="00AF22FA" w:rsidRPr="001F5440">
        <w:rPr>
          <w:b w:val="0"/>
          <w:bCs w:val="0"/>
          <w:i/>
          <w:iCs/>
        </w:rPr>
        <w:t>Leadership</w:t>
      </w:r>
      <w:proofErr w:type="spellEnd"/>
      <w:r w:rsidR="00AF22FA" w:rsidRPr="001F5440">
        <w:rPr>
          <w:b w:val="0"/>
          <w:bCs w:val="0"/>
          <w:i/>
          <w:iCs/>
        </w:rPr>
        <w:t xml:space="preserve"> and Management </w:t>
      </w:r>
      <w:proofErr w:type="spellStart"/>
      <w:r w:rsidR="00AF22FA" w:rsidRPr="001F5440">
        <w:rPr>
          <w:b w:val="0"/>
          <w:bCs w:val="0"/>
          <w:i/>
          <w:iCs/>
        </w:rPr>
        <w:t>for</w:t>
      </w:r>
      <w:proofErr w:type="spellEnd"/>
      <w:r w:rsidR="00AF22FA" w:rsidRPr="001F5440">
        <w:rPr>
          <w:b w:val="0"/>
          <w:bCs w:val="0"/>
          <w:i/>
          <w:iCs/>
        </w:rPr>
        <w:t xml:space="preserve"> </w:t>
      </w:r>
      <w:proofErr w:type="spellStart"/>
      <w:r w:rsidR="00AF22FA" w:rsidRPr="001F5440">
        <w:rPr>
          <w:b w:val="0"/>
          <w:bCs w:val="0"/>
          <w:i/>
          <w:iCs/>
        </w:rPr>
        <w:t>Safety</w:t>
      </w:r>
      <w:proofErr w:type="spellEnd"/>
      <w:r w:rsidR="00AF22FA">
        <w:rPr>
          <w:b w:val="0"/>
          <w:bCs w:val="0"/>
          <w:i/>
          <w:iCs/>
        </w:rPr>
        <w:t>, No.</w:t>
      </w:r>
      <w:r w:rsidR="00AF22FA" w:rsidRPr="00727C9C">
        <w:rPr>
          <w:b w:val="0"/>
          <w:bCs w:val="0"/>
          <w:i/>
          <w:iCs/>
        </w:rPr>
        <w:t xml:space="preserve"> </w:t>
      </w:r>
      <w:r w:rsidR="00AF22FA" w:rsidRPr="001F5440">
        <w:rPr>
          <w:b w:val="0"/>
          <w:bCs w:val="0"/>
          <w:i/>
          <w:iCs/>
        </w:rPr>
        <w:t>GSR Part 2</w:t>
      </w:r>
      <w:r w:rsidR="00AF22FA">
        <w:rPr>
          <w:b w:val="0"/>
          <w:bCs w:val="0"/>
        </w:rPr>
        <w:t xml:space="preserve">; </w:t>
      </w:r>
      <w:r w:rsidR="00AF22FA" w:rsidRPr="00B53221">
        <w:rPr>
          <w:b w:val="0"/>
          <w:bCs w:val="0"/>
          <w:i/>
          <w:iCs/>
        </w:rPr>
        <w:t xml:space="preserve">The Management </w:t>
      </w:r>
      <w:proofErr w:type="spellStart"/>
      <w:r w:rsidR="00AF22FA" w:rsidRPr="00B53221">
        <w:rPr>
          <w:b w:val="0"/>
          <w:bCs w:val="0"/>
          <w:i/>
          <w:iCs/>
        </w:rPr>
        <w:t>Nuclear</w:t>
      </w:r>
      <w:proofErr w:type="spellEnd"/>
      <w:r w:rsidR="00AF22FA" w:rsidRPr="00B53221">
        <w:rPr>
          <w:b w:val="0"/>
          <w:bCs w:val="0"/>
          <w:i/>
          <w:iCs/>
        </w:rPr>
        <w:t xml:space="preserve"> </w:t>
      </w:r>
      <w:proofErr w:type="spellStart"/>
      <w:r w:rsidR="00AF22FA" w:rsidRPr="00B53221">
        <w:rPr>
          <w:b w:val="0"/>
          <w:bCs w:val="0"/>
          <w:i/>
          <w:iCs/>
        </w:rPr>
        <w:t>Installations</w:t>
      </w:r>
      <w:proofErr w:type="spellEnd"/>
      <w:r w:rsidR="00AF22FA" w:rsidRPr="00B53221">
        <w:rPr>
          <w:b w:val="0"/>
          <w:bCs w:val="0"/>
          <w:i/>
          <w:iCs/>
        </w:rPr>
        <w:t>, No. GS-G-3.5</w:t>
      </w:r>
      <w:r w:rsidR="00AF22FA">
        <w:rPr>
          <w:b w:val="0"/>
          <w:bCs w:val="0"/>
        </w:rPr>
        <w:t xml:space="preserve">.) </w:t>
      </w:r>
      <w:r w:rsidR="00CB6812" w:rsidRPr="00CB6812">
        <w:t xml:space="preserve"> </w:t>
      </w:r>
    </w:p>
    <w:p w14:paraId="4D9B8FAE" w14:textId="33A2D8B4" w:rsidR="00D42C14" w:rsidRDefault="0A88FF71" w:rsidP="4FEE2BAC">
      <w:pPr>
        <w:pStyle w:val="Paragrahv"/>
        <w:spacing w:before="120" w:after="160" w:line="240" w:lineRule="auto"/>
        <w:rPr>
          <w:b w:val="0"/>
          <w:bCs w:val="0"/>
        </w:rPr>
      </w:pPr>
      <w:r>
        <w:t xml:space="preserve">Eelnõu §  </w:t>
      </w:r>
      <w:r w:rsidR="00755BF9">
        <w:t xml:space="preserve"> 49 </w:t>
      </w:r>
      <w:r w:rsidR="5F39D0A5" w:rsidRPr="00316BF9">
        <w:t>punktiga</w:t>
      </w:r>
      <w:r w:rsidR="00316BF9" w:rsidRPr="00316BF9">
        <w:t xml:space="preserve"> </w:t>
      </w:r>
      <w:r w:rsidR="5F39D0A5" w:rsidRPr="00316BF9">
        <w:t>3</w:t>
      </w:r>
      <w:r w:rsidR="5F39D0A5">
        <w:rPr>
          <w:b w:val="0"/>
          <w:bCs w:val="0"/>
        </w:rPr>
        <w:t xml:space="preserve"> </w:t>
      </w:r>
      <w:r w:rsidR="00A4792C">
        <w:rPr>
          <w:b w:val="0"/>
          <w:bCs w:val="0"/>
        </w:rPr>
        <w:t>kohald</w:t>
      </w:r>
      <w:r w:rsidR="5F39D0A5">
        <w:rPr>
          <w:b w:val="0"/>
          <w:bCs w:val="0"/>
        </w:rPr>
        <w:t xml:space="preserve">atakse </w:t>
      </w:r>
      <w:r w:rsidR="00A4792C" w:rsidRPr="00A4792C">
        <w:rPr>
          <w:b w:val="0"/>
          <w:bCs w:val="0"/>
        </w:rPr>
        <w:t xml:space="preserve">tuumaohutusloa omajale </w:t>
      </w:r>
      <w:r w:rsidR="00A4792C">
        <w:rPr>
          <w:b w:val="0"/>
          <w:bCs w:val="0"/>
        </w:rPr>
        <w:t>KiS 3.</w:t>
      </w:r>
      <w:r w:rsidR="00BF5F88">
        <w:rPr>
          <w:b w:val="0"/>
          <w:bCs w:val="0"/>
        </w:rPr>
        <w:t xml:space="preserve"> peatüki 3. jagu</w:t>
      </w:r>
      <w:r w:rsidR="00A4792C">
        <w:rPr>
          <w:b w:val="0"/>
          <w:bCs w:val="0"/>
        </w:rPr>
        <w:t xml:space="preserve">, </w:t>
      </w:r>
      <w:r w:rsidR="00BF5F88">
        <w:rPr>
          <w:b w:val="0"/>
          <w:bCs w:val="0"/>
        </w:rPr>
        <w:t xml:space="preserve"> </w:t>
      </w:r>
      <w:r w:rsidR="00A4792C">
        <w:rPr>
          <w:b w:val="0"/>
          <w:bCs w:val="0"/>
        </w:rPr>
        <w:t xml:space="preserve">milles on sätestatud </w:t>
      </w:r>
      <w:r w:rsidR="005D2984">
        <w:rPr>
          <w:b w:val="0"/>
          <w:bCs w:val="0"/>
        </w:rPr>
        <w:t xml:space="preserve">töökohal </w:t>
      </w:r>
      <w:r w:rsidR="00FB6A88">
        <w:rPr>
          <w:b w:val="0"/>
          <w:bCs w:val="0"/>
        </w:rPr>
        <w:t>kiirgusohutuse tagamis</w:t>
      </w:r>
      <w:r w:rsidR="005D2984">
        <w:rPr>
          <w:b w:val="0"/>
          <w:bCs w:val="0"/>
        </w:rPr>
        <w:t>e nõuded</w:t>
      </w:r>
      <w:r w:rsidR="009354B2">
        <w:rPr>
          <w:b w:val="0"/>
          <w:bCs w:val="0"/>
        </w:rPr>
        <w:t xml:space="preserve">, </w:t>
      </w:r>
      <w:r w:rsidR="0091766F">
        <w:rPr>
          <w:b w:val="0"/>
          <w:bCs w:val="0"/>
        </w:rPr>
        <w:t>kiirgustöötajate katego</w:t>
      </w:r>
      <w:r w:rsidR="00AE3204">
        <w:rPr>
          <w:b w:val="0"/>
          <w:bCs w:val="0"/>
        </w:rPr>
        <w:t xml:space="preserve">oriad, </w:t>
      </w:r>
      <w:r w:rsidR="00291923">
        <w:rPr>
          <w:b w:val="0"/>
          <w:bCs w:val="0"/>
        </w:rPr>
        <w:t>kiirgusohu</w:t>
      </w:r>
      <w:r w:rsidR="00BD5E3B">
        <w:rPr>
          <w:b w:val="0"/>
          <w:bCs w:val="0"/>
        </w:rPr>
        <w:t>tuse spetsialist</w:t>
      </w:r>
      <w:r w:rsidR="004B1DBB">
        <w:rPr>
          <w:b w:val="0"/>
          <w:bCs w:val="0"/>
        </w:rPr>
        <w:t>i roll</w:t>
      </w:r>
      <w:r w:rsidR="00F9286D">
        <w:rPr>
          <w:b w:val="0"/>
          <w:bCs w:val="0"/>
        </w:rPr>
        <w:t xml:space="preserve">, </w:t>
      </w:r>
      <w:r w:rsidR="009354B2">
        <w:rPr>
          <w:b w:val="0"/>
          <w:bCs w:val="0"/>
        </w:rPr>
        <w:t>v</w:t>
      </w:r>
      <w:r w:rsidR="00F9286D" w:rsidRPr="00F9286D">
        <w:rPr>
          <w:b w:val="0"/>
          <w:bCs w:val="0"/>
        </w:rPr>
        <w:t>anusepiirang kiirgustööle lubamisel</w:t>
      </w:r>
      <w:r w:rsidR="00EC6E48">
        <w:rPr>
          <w:b w:val="0"/>
          <w:bCs w:val="0"/>
        </w:rPr>
        <w:t xml:space="preserve">, </w:t>
      </w:r>
      <w:r w:rsidR="009354B2">
        <w:rPr>
          <w:b w:val="0"/>
          <w:bCs w:val="0"/>
        </w:rPr>
        <w:t>k</w:t>
      </w:r>
      <w:r w:rsidR="00EC6E48" w:rsidRPr="00EC6E48">
        <w:rPr>
          <w:b w:val="0"/>
          <w:bCs w:val="0"/>
        </w:rPr>
        <w:t>iirgustöötaja kiirgusohutusalane koolitus ja juhendamine</w:t>
      </w:r>
      <w:r w:rsidR="00EC6E48">
        <w:rPr>
          <w:b w:val="0"/>
          <w:bCs w:val="0"/>
        </w:rPr>
        <w:t xml:space="preserve">, </w:t>
      </w:r>
      <w:r w:rsidR="009354B2">
        <w:rPr>
          <w:b w:val="0"/>
          <w:bCs w:val="0"/>
        </w:rPr>
        <w:t>k</w:t>
      </w:r>
      <w:r w:rsidR="005B2683" w:rsidRPr="005B2683">
        <w:rPr>
          <w:b w:val="0"/>
          <w:bCs w:val="0"/>
        </w:rPr>
        <w:t>iirgustöötaja tervisekontroll</w:t>
      </w:r>
      <w:r w:rsidR="005B2683">
        <w:rPr>
          <w:b w:val="0"/>
          <w:bCs w:val="0"/>
        </w:rPr>
        <w:t xml:space="preserve">, </w:t>
      </w:r>
      <w:r w:rsidR="009354B2">
        <w:rPr>
          <w:b w:val="0"/>
          <w:bCs w:val="0"/>
        </w:rPr>
        <w:t>i</w:t>
      </w:r>
      <w:r w:rsidR="00824E6D" w:rsidRPr="00824E6D">
        <w:rPr>
          <w:b w:val="0"/>
          <w:bCs w:val="0"/>
        </w:rPr>
        <w:t>sikudooside seire</w:t>
      </w:r>
      <w:r w:rsidR="00824E6D">
        <w:rPr>
          <w:b w:val="0"/>
          <w:bCs w:val="0"/>
        </w:rPr>
        <w:t xml:space="preserve">, </w:t>
      </w:r>
      <w:proofErr w:type="spellStart"/>
      <w:r w:rsidR="00824E6D">
        <w:rPr>
          <w:b w:val="0"/>
          <w:bCs w:val="0"/>
        </w:rPr>
        <w:t>välistöötaja</w:t>
      </w:r>
      <w:proofErr w:type="spellEnd"/>
      <w:r w:rsidR="000F0DC4">
        <w:rPr>
          <w:b w:val="0"/>
          <w:bCs w:val="0"/>
        </w:rPr>
        <w:t xml:space="preserve"> mõiste</w:t>
      </w:r>
      <w:r w:rsidR="003B6176">
        <w:rPr>
          <w:b w:val="0"/>
          <w:bCs w:val="0"/>
        </w:rPr>
        <w:t xml:space="preserve"> ja tema</w:t>
      </w:r>
      <w:r w:rsidR="0055428C" w:rsidRPr="0055428C">
        <w:rPr>
          <w:b w:val="0"/>
          <w:bCs w:val="0"/>
        </w:rPr>
        <w:t xml:space="preserve"> kiirgusohutuse tagamine</w:t>
      </w:r>
      <w:r w:rsidR="00196570">
        <w:rPr>
          <w:b w:val="0"/>
          <w:bCs w:val="0"/>
        </w:rPr>
        <w:t xml:space="preserve">, </w:t>
      </w:r>
      <w:r w:rsidR="009354B2">
        <w:rPr>
          <w:b w:val="0"/>
          <w:bCs w:val="0"/>
        </w:rPr>
        <w:t>k</w:t>
      </w:r>
      <w:r w:rsidR="0089626F" w:rsidRPr="0089626F">
        <w:rPr>
          <w:b w:val="0"/>
          <w:bCs w:val="0"/>
        </w:rPr>
        <w:t>ontrolli- ja jälgimisala</w:t>
      </w:r>
      <w:r w:rsidR="00814311">
        <w:rPr>
          <w:b w:val="0"/>
          <w:bCs w:val="0"/>
        </w:rPr>
        <w:t xml:space="preserve">, </w:t>
      </w:r>
      <w:r w:rsidR="009354B2">
        <w:rPr>
          <w:b w:val="0"/>
          <w:bCs w:val="0"/>
        </w:rPr>
        <w:t>s</w:t>
      </w:r>
      <w:r w:rsidR="00814311" w:rsidRPr="00814311">
        <w:rPr>
          <w:b w:val="0"/>
          <w:bCs w:val="0"/>
        </w:rPr>
        <w:t>eire kontrolli- ja jälgimisalal</w:t>
      </w:r>
      <w:r w:rsidR="009354B2">
        <w:rPr>
          <w:b w:val="0"/>
          <w:bCs w:val="0"/>
        </w:rPr>
        <w:t xml:space="preserve"> ja</w:t>
      </w:r>
      <w:r w:rsidR="00CE61BE">
        <w:rPr>
          <w:b w:val="0"/>
          <w:bCs w:val="0"/>
        </w:rPr>
        <w:t xml:space="preserve"> l</w:t>
      </w:r>
      <w:r w:rsidR="00D40259" w:rsidRPr="00D40259">
        <w:rPr>
          <w:b w:val="0"/>
          <w:bCs w:val="0"/>
        </w:rPr>
        <w:t>isameetmed kiirgusohutuse tagamiseks</w:t>
      </w:r>
      <w:r w:rsidR="00D40259">
        <w:rPr>
          <w:b w:val="0"/>
          <w:bCs w:val="0"/>
        </w:rPr>
        <w:t>.</w:t>
      </w:r>
      <w:r w:rsidR="0AE8B54E">
        <w:rPr>
          <w:b w:val="0"/>
          <w:bCs w:val="0"/>
        </w:rPr>
        <w:t xml:space="preserve"> </w:t>
      </w:r>
      <w:r w:rsidR="009B4225" w:rsidRPr="009B4225">
        <w:rPr>
          <w:b w:val="0"/>
          <w:bCs w:val="0"/>
        </w:rPr>
        <w:t xml:space="preserve">Nende sätete kohaldamine tuumakäitistele ja tuumkütusetsükliga seotud tegevustele tagab, et </w:t>
      </w:r>
      <w:r w:rsidR="00BD799F">
        <w:rPr>
          <w:b w:val="0"/>
          <w:bCs w:val="0"/>
        </w:rPr>
        <w:t>töökeskkonnas</w:t>
      </w:r>
      <w:r w:rsidR="009B4225" w:rsidRPr="009B4225">
        <w:rPr>
          <w:b w:val="0"/>
          <w:bCs w:val="0"/>
        </w:rPr>
        <w:t xml:space="preserve"> rakendatakse </w:t>
      </w:r>
      <w:r w:rsidR="002F1BF9">
        <w:rPr>
          <w:b w:val="0"/>
          <w:bCs w:val="0"/>
        </w:rPr>
        <w:t xml:space="preserve">töötajate ja elanike kaitseks </w:t>
      </w:r>
      <w:r w:rsidR="009B4225" w:rsidRPr="009B4225">
        <w:rPr>
          <w:b w:val="0"/>
          <w:bCs w:val="0"/>
        </w:rPr>
        <w:t xml:space="preserve">kiirgusohutusmeetmeid nagu kiirgustegevuste puhul, arvestades </w:t>
      </w:r>
      <w:r w:rsidR="00AC07CF" w:rsidRPr="009B4225">
        <w:rPr>
          <w:b w:val="0"/>
          <w:bCs w:val="0"/>
        </w:rPr>
        <w:t>tuumakäitiste ja tuumkütusetsükliga seotud</w:t>
      </w:r>
      <w:r w:rsidR="009B4225" w:rsidRPr="009B4225">
        <w:rPr>
          <w:b w:val="0"/>
          <w:bCs w:val="0"/>
        </w:rPr>
        <w:t xml:space="preserve"> </w:t>
      </w:r>
      <w:r w:rsidR="00897C52" w:rsidRPr="00897C52">
        <w:rPr>
          <w:b w:val="0"/>
          <w:bCs w:val="0"/>
        </w:rPr>
        <w:t>eripärasid ja riske</w:t>
      </w:r>
      <w:r w:rsidR="009B4225" w:rsidRPr="009B4225">
        <w:rPr>
          <w:b w:val="0"/>
          <w:bCs w:val="0"/>
        </w:rPr>
        <w:t>.</w:t>
      </w:r>
    </w:p>
    <w:p w14:paraId="32368435" w14:textId="7090EA52" w:rsidR="005855C6" w:rsidRDefault="677F1684" w:rsidP="4FEE2BAC">
      <w:pPr>
        <w:pStyle w:val="Paragrahv"/>
        <w:spacing w:before="120" w:after="160" w:line="240" w:lineRule="auto"/>
        <w:rPr>
          <w:rFonts w:eastAsia="Times New Roman"/>
          <w:b w:val="0"/>
          <w:bCs w:val="0"/>
        </w:rPr>
      </w:pPr>
      <w:r w:rsidRPr="7AFF92FC">
        <w:t>Eelnõu §</w:t>
      </w:r>
      <w:r w:rsidR="005855C6" w:rsidRPr="005855C6">
        <w:t xml:space="preserve"> 49 p</w:t>
      </w:r>
      <w:r w:rsidR="005855C6" w:rsidRPr="005855C6">
        <w:rPr>
          <w:rFonts w:eastAsia="Times New Roman"/>
        </w:rPr>
        <w:t>unktiga 4</w:t>
      </w:r>
      <w:r w:rsidR="005855C6" w:rsidRPr="005855C6">
        <w:rPr>
          <w:rFonts w:eastAsia="Times New Roman"/>
          <w:b w:val="0"/>
          <w:bCs w:val="0"/>
        </w:rPr>
        <w:t xml:space="preserve"> kohaldatakse </w:t>
      </w:r>
      <w:r w:rsidR="00AA2DE3" w:rsidRPr="00A4792C">
        <w:rPr>
          <w:b w:val="0"/>
          <w:bCs w:val="0"/>
        </w:rPr>
        <w:t xml:space="preserve">tuumaohutusloa omajale </w:t>
      </w:r>
      <w:r w:rsidR="00AA2DE3">
        <w:rPr>
          <w:b w:val="0"/>
          <w:bCs w:val="0"/>
        </w:rPr>
        <w:t>KiS</w:t>
      </w:r>
      <w:r w:rsidR="005855C6" w:rsidRPr="005855C6">
        <w:rPr>
          <w:rFonts w:eastAsia="Times New Roman"/>
          <w:b w:val="0"/>
          <w:bCs w:val="0"/>
        </w:rPr>
        <w:t xml:space="preserve"> 7. peatükki</w:t>
      </w:r>
      <w:r w:rsidR="00D52BF1">
        <w:rPr>
          <w:rFonts w:eastAsia="Times New Roman"/>
          <w:b w:val="0"/>
          <w:bCs w:val="0"/>
        </w:rPr>
        <w:t>, mi</w:t>
      </w:r>
      <w:r w:rsidR="002336FA">
        <w:rPr>
          <w:rFonts w:eastAsia="Times New Roman"/>
          <w:b w:val="0"/>
          <w:bCs w:val="0"/>
        </w:rPr>
        <w:t xml:space="preserve">lle </w:t>
      </w:r>
      <w:r w:rsidR="002336FA" w:rsidRPr="005855C6">
        <w:rPr>
          <w:rFonts w:eastAsia="Times New Roman"/>
          <w:b w:val="0"/>
          <w:bCs w:val="0"/>
        </w:rPr>
        <w:t>§-d 100 ja 101</w:t>
      </w:r>
      <w:r w:rsidR="00D52BF1">
        <w:rPr>
          <w:rFonts w:eastAsia="Times New Roman"/>
          <w:b w:val="0"/>
          <w:bCs w:val="0"/>
        </w:rPr>
        <w:t xml:space="preserve"> </w:t>
      </w:r>
      <w:r w:rsidR="005855C6" w:rsidRPr="005855C6">
        <w:rPr>
          <w:rFonts w:eastAsia="Times New Roman"/>
          <w:b w:val="0"/>
          <w:bCs w:val="0"/>
        </w:rPr>
        <w:t>sätesta</w:t>
      </w:r>
      <w:r w:rsidR="00CB0A97">
        <w:rPr>
          <w:rFonts w:eastAsia="Times New Roman"/>
          <w:b w:val="0"/>
          <w:bCs w:val="0"/>
        </w:rPr>
        <w:t>vad</w:t>
      </w:r>
      <w:r w:rsidR="005855C6" w:rsidRPr="005855C6">
        <w:rPr>
          <w:rFonts w:eastAsia="Times New Roman"/>
          <w:b w:val="0"/>
          <w:bCs w:val="0"/>
        </w:rPr>
        <w:t xml:space="preserve"> kiirgustöötajate efektiiv- ja ekvivalentdooside ning elanikkonna vaatlusrühmade dooside hindamise </w:t>
      </w:r>
      <w:r w:rsidR="00255AEE">
        <w:rPr>
          <w:rFonts w:eastAsia="Times New Roman"/>
          <w:b w:val="0"/>
          <w:bCs w:val="0"/>
        </w:rPr>
        <w:t>kohustuse</w:t>
      </w:r>
      <w:r w:rsidR="005855C6" w:rsidRPr="005855C6">
        <w:rPr>
          <w:rFonts w:eastAsia="Times New Roman"/>
          <w:b w:val="0"/>
          <w:bCs w:val="0"/>
        </w:rPr>
        <w:t xml:space="preserve">. </w:t>
      </w:r>
      <w:r w:rsidR="00315301">
        <w:rPr>
          <w:rFonts w:eastAsia="Times New Roman"/>
          <w:b w:val="0"/>
          <w:bCs w:val="0"/>
        </w:rPr>
        <w:t>S</w:t>
      </w:r>
      <w:r w:rsidR="005855C6" w:rsidRPr="005855C6">
        <w:rPr>
          <w:rFonts w:eastAsia="Times New Roman"/>
          <w:b w:val="0"/>
          <w:bCs w:val="0"/>
        </w:rPr>
        <w:t xml:space="preserve">aadud andmeid </w:t>
      </w:r>
      <w:r w:rsidR="00680B54">
        <w:rPr>
          <w:rFonts w:eastAsia="Times New Roman"/>
          <w:b w:val="0"/>
          <w:bCs w:val="0"/>
        </w:rPr>
        <w:t xml:space="preserve">kasutatakse </w:t>
      </w:r>
      <w:r w:rsidR="005855C6" w:rsidRPr="005855C6">
        <w:rPr>
          <w:rFonts w:eastAsia="Times New Roman"/>
          <w:b w:val="0"/>
          <w:bCs w:val="0"/>
        </w:rPr>
        <w:t xml:space="preserve">ohutusmeetmete kavandamiseks </w:t>
      </w:r>
      <w:r w:rsidR="006D2C27">
        <w:rPr>
          <w:rFonts w:eastAsia="Times New Roman"/>
          <w:b w:val="0"/>
          <w:bCs w:val="0"/>
        </w:rPr>
        <w:t>ja täiendamiseks</w:t>
      </w:r>
      <w:r w:rsidR="00B45907">
        <w:rPr>
          <w:rFonts w:eastAsia="Times New Roman"/>
          <w:b w:val="0"/>
          <w:bCs w:val="0"/>
        </w:rPr>
        <w:t xml:space="preserve">, </w:t>
      </w:r>
      <w:r w:rsidR="00776334" w:rsidRPr="00776334">
        <w:rPr>
          <w:rFonts w:eastAsia="Times New Roman"/>
          <w:b w:val="0"/>
          <w:bCs w:val="0"/>
        </w:rPr>
        <w:t>et tagada</w:t>
      </w:r>
      <w:r w:rsidR="005855C6" w:rsidRPr="005855C6">
        <w:rPr>
          <w:rFonts w:eastAsia="Times New Roman"/>
          <w:b w:val="0"/>
          <w:bCs w:val="0"/>
        </w:rPr>
        <w:t xml:space="preserve"> kiirgusohutuse põhimõtete </w:t>
      </w:r>
      <w:r w:rsidR="00776334" w:rsidRPr="00776334">
        <w:rPr>
          <w:rFonts w:eastAsia="Times New Roman"/>
          <w:b w:val="0"/>
          <w:bCs w:val="0"/>
        </w:rPr>
        <w:t>rakendamine</w:t>
      </w:r>
      <w:r w:rsidR="005855C6" w:rsidRPr="005855C6">
        <w:rPr>
          <w:rFonts w:eastAsia="Times New Roman"/>
          <w:b w:val="0"/>
          <w:bCs w:val="0"/>
        </w:rPr>
        <w:t xml:space="preserve"> praktikas </w:t>
      </w:r>
      <w:r w:rsidR="00776334" w:rsidRPr="00776334">
        <w:rPr>
          <w:rFonts w:eastAsia="Times New Roman"/>
          <w:b w:val="0"/>
          <w:bCs w:val="0"/>
        </w:rPr>
        <w:t>ning kontrollida</w:t>
      </w:r>
      <w:r w:rsidR="005855C6" w:rsidRPr="005855C6">
        <w:rPr>
          <w:rFonts w:eastAsia="Times New Roman"/>
          <w:b w:val="0"/>
          <w:bCs w:val="0"/>
        </w:rPr>
        <w:t xml:space="preserve"> kehtestatud doosipiirmääradest ja optimeerimise nõuetest </w:t>
      </w:r>
      <w:r w:rsidR="00776334" w:rsidRPr="00776334">
        <w:rPr>
          <w:rFonts w:eastAsia="Times New Roman"/>
          <w:b w:val="0"/>
          <w:bCs w:val="0"/>
        </w:rPr>
        <w:t>kinnipidamist.</w:t>
      </w:r>
    </w:p>
    <w:p w14:paraId="6809786D" w14:textId="2731E97A" w:rsidR="08EB3F2B" w:rsidRDefault="44F252A2" w:rsidP="68C02CD1">
      <w:pPr>
        <w:spacing w:before="240" w:after="0" w:line="240" w:lineRule="auto"/>
        <w:jc w:val="both"/>
        <w:rPr>
          <w:rFonts w:ascii="Times New Roman" w:eastAsia="Times New Roman" w:hAnsi="Times New Roman" w:cs="Times New Roman"/>
          <w:sz w:val="24"/>
          <w:szCs w:val="24"/>
        </w:rPr>
      </w:pPr>
      <w:r w:rsidRPr="53E6F375">
        <w:rPr>
          <w:rFonts w:ascii="Times New Roman" w:eastAsia="Times New Roman" w:hAnsi="Times New Roman" w:cs="Times New Roman"/>
          <w:b/>
          <w:bCs/>
          <w:sz w:val="24"/>
          <w:szCs w:val="24"/>
        </w:rPr>
        <w:t>Eelnõu 6.</w:t>
      </w:r>
      <w:r w:rsidR="08EB3F2B" w:rsidRPr="53E6F375">
        <w:rPr>
          <w:rFonts w:ascii="Times New Roman" w:eastAsia="Times New Roman" w:hAnsi="Times New Roman" w:cs="Times New Roman"/>
          <w:b/>
          <w:sz w:val="24"/>
          <w:szCs w:val="24"/>
        </w:rPr>
        <w:t xml:space="preserve"> peatükk </w:t>
      </w:r>
      <w:r w:rsidR="08EB3F2B" w:rsidRPr="001832B5">
        <w:rPr>
          <w:rFonts w:ascii="Times New Roman" w:eastAsia="Times New Roman" w:hAnsi="Times New Roman" w:cs="Times New Roman"/>
          <w:bCs/>
          <w:sz w:val="24"/>
          <w:szCs w:val="24"/>
        </w:rPr>
        <w:t>reguleerib</w:t>
      </w:r>
      <w:r w:rsidR="08EB3F2B" w:rsidRPr="53E6F375">
        <w:rPr>
          <w:rFonts w:ascii="Times New Roman" w:eastAsia="Times New Roman" w:hAnsi="Times New Roman" w:cs="Times New Roman"/>
          <w:b/>
          <w:sz w:val="24"/>
          <w:szCs w:val="24"/>
        </w:rPr>
        <w:t xml:space="preserve"> </w:t>
      </w:r>
      <w:r w:rsidR="08EB3F2B" w:rsidRPr="1FC8C636">
        <w:rPr>
          <w:rFonts w:ascii="Times New Roman" w:eastAsia="Times New Roman" w:hAnsi="Times New Roman" w:cs="Times New Roman"/>
          <w:sz w:val="24"/>
          <w:szCs w:val="24"/>
        </w:rPr>
        <w:t>tuumakäitiste ja tuumaohutusloa omajate kohustusi hädaolukordade ennetamise, nendele reageerimise ja valmisoleku tagamisel. Sätted põhinevad IAEA rahvusvahelistel standarditel ning on kooskõlas tsiviilkriisi ja riigikaitse seaduse eelnõu ja hädaolukorra seaduse põhimõtetega.</w:t>
      </w:r>
    </w:p>
    <w:p w14:paraId="3F3013BF" w14:textId="25445744" w:rsidR="043C5618" w:rsidRDefault="08EB3F2B"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sz w:val="24"/>
          <w:szCs w:val="24"/>
        </w:rPr>
        <w:t>Peatüki eesmärk on tagada, et Eesti riigis oleks tuuma- ja kiirgushädaolukordadeks loodud terviklik, koordineeritud ja rahvusvahelistele nõuetele vastav süsteem, mis hõlmab riskihinnangut, reageerimisplaane, teavitamist ja koostööd nii riigisiseselt kui ka rahvusvahelisel tasandil.</w:t>
      </w:r>
    </w:p>
    <w:p w14:paraId="1002DDE6" w14:textId="58179FE9" w:rsidR="043C5618" w:rsidRDefault="054DD983"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sz w:val="24"/>
          <w:szCs w:val="24"/>
        </w:rPr>
        <w:t xml:space="preserve">Hetkel on eelnõus läbivalt viidatud juba tsiviilkriisi ja riigikaitse seadusele. Kui selle eelnõu menetlus viibib ja selle planeeritud jõustumine saab olema oluliselt hilisem, kui </w:t>
      </w:r>
      <w:proofErr w:type="spellStart"/>
      <w:r w:rsidRPr="5AE8016E">
        <w:rPr>
          <w:rFonts w:ascii="Times New Roman" w:eastAsia="Times New Roman" w:hAnsi="Times New Roman" w:cs="Times New Roman"/>
          <w:sz w:val="24"/>
          <w:szCs w:val="24"/>
        </w:rPr>
        <w:t>TEOS-el</w:t>
      </w:r>
      <w:proofErr w:type="spellEnd"/>
      <w:r w:rsidRPr="5AE8016E">
        <w:rPr>
          <w:rFonts w:ascii="Times New Roman" w:eastAsia="Times New Roman" w:hAnsi="Times New Roman" w:cs="Times New Roman"/>
          <w:sz w:val="24"/>
          <w:szCs w:val="24"/>
        </w:rPr>
        <w:t>, tuleb vastavad viited asendada viidetega hädaolukorra seadusele.</w:t>
      </w:r>
    </w:p>
    <w:p w14:paraId="0D682F7B" w14:textId="0C36191E" w:rsidR="043C5618" w:rsidRDefault="043C5618"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b/>
          <w:bCs/>
          <w:sz w:val="24"/>
          <w:szCs w:val="24"/>
        </w:rPr>
        <w:t xml:space="preserve">Eelnõu §-s 50 </w:t>
      </w:r>
      <w:r w:rsidRPr="5AE8016E">
        <w:rPr>
          <w:rFonts w:ascii="Times New Roman" w:eastAsia="Times New Roman" w:hAnsi="Times New Roman" w:cs="Times New Roman"/>
          <w:sz w:val="24"/>
          <w:szCs w:val="24"/>
        </w:rPr>
        <w:t xml:space="preserve">sätestatakse kohustus koostada tuumakäitise hädaolukorra riskianalüüs. </w:t>
      </w:r>
    </w:p>
    <w:p w14:paraId="3701D517" w14:textId="5F00FB9F" w:rsidR="5536490B" w:rsidRDefault="5536490B" w:rsidP="5536490B">
      <w:pPr>
        <w:spacing w:before="240" w:after="0" w:line="240" w:lineRule="auto"/>
        <w:jc w:val="both"/>
        <w:rPr>
          <w:rFonts w:ascii="Times New Roman" w:eastAsia="Times New Roman" w:hAnsi="Times New Roman" w:cs="Times New Roman"/>
          <w:sz w:val="24"/>
          <w:szCs w:val="24"/>
        </w:rPr>
      </w:pPr>
    </w:p>
    <w:p w14:paraId="3FDBFC0E" w14:textId="2630C9D2" w:rsidR="043C5618" w:rsidRDefault="6260DFD4" w:rsidP="5CFD5F82">
      <w:pPr>
        <w:shd w:val="clear" w:color="auto" w:fill="FFFFFF" w:themeFill="background1"/>
        <w:spacing w:after="30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b/>
          <w:bCs/>
          <w:sz w:val="24"/>
          <w:szCs w:val="24"/>
        </w:rPr>
        <w:t xml:space="preserve">Eelnõu </w:t>
      </w:r>
      <w:r w:rsidR="480EB48F" w:rsidRPr="5F6E1677">
        <w:rPr>
          <w:rFonts w:ascii="Times New Roman" w:eastAsia="Times New Roman" w:hAnsi="Times New Roman" w:cs="Times New Roman"/>
          <w:b/>
          <w:bCs/>
          <w:sz w:val="24"/>
          <w:szCs w:val="24"/>
        </w:rPr>
        <w:t>§</w:t>
      </w:r>
      <w:r w:rsidR="480EB48F" w:rsidRPr="0216FDC0">
        <w:rPr>
          <w:rFonts w:ascii="Times New Roman" w:eastAsia="Times New Roman" w:hAnsi="Times New Roman" w:cs="Times New Roman"/>
          <w:b/>
          <w:bCs/>
          <w:sz w:val="24"/>
          <w:szCs w:val="24"/>
        </w:rPr>
        <w:t xml:space="preserve"> 50</w:t>
      </w:r>
      <w:r w:rsidR="480EB48F" w:rsidRPr="0216FDC0">
        <w:rPr>
          <w:rFonts w:ascii="Times New Roman" w:eastAsia="Times New Roman" w:hAnsi="Times New Roman" w:cs="Times New Roman"/>
          <w:sz w:val="24"/>
          <w:szCs w:val="24"/>
        </w:rPr>
        <w:t xml:space="preserve"> </w:t>
      </w:r>
      <w:r w:rsidR="480EB48F" w:rsidRPr="7DE3B068">
        <w:rPr>
          <w:rFonts w:ascii="Times New Roman" w:eastAsia="Times New Roman" w:hAnsi="Times New Roman" w:cs="Times New Roman"/>
          <w:b/>
          <w:bCs/>
          <w:sz w:val="24"/>
          <w:szCs w:val="24"/>
        </w:rPr>
        <w:t>l</w:t>
      </w:r>
      <w:r w:rsidR="043C5618" w:rsidRPr="7DE3B068">
        <w:rPr>
          <w:rFonts w:ascii="Times New Roman" w:eastAsia="Times New Roman" w:hAnsi="Times New Roman" w:cs="Times New Roman"/>
          <w:b/>
          <w:bCs/>
          <w:sz w:val="24"/>
          <w:szCs w:val="24"/>
        </w:rPr>
        <w:t>õige</w:t>
      </w:r>
      <w:r w:rsidR="043C5618" w:rsidRPr="5D447804">
        <w:rPr>
          <w:rFonts w:ascii="Times New Roman" w:eastAsia="Times New Roman" w:hAnsi="Times New Roman" w:cs="Times New Roman"/>
          <w:b/>
          <w:bCs/>
          <w:sz w:val="24"/>
          <w:szCs w:val="24"/>
        </w:rPr>
        <w:t xml:space="preserve"> 1</w:t>
      </w:r>
      <w:r w:rsidR="043C5618" w:rsidRPr="3014D2B2">
        <w:rPr>
          <w:rFonts w:ascii="Times New Roman" w:eastAsia="Times New Roman" w:hAnsi="Times New Roman" w:cs="Times New Roman"/>
          <w:sz w:val="24"/>
          <w:szCs w:val="24"/>
        </w:rPr>
        <w:t xml:space="preserve"> näeb ette, et riskianalüüs </w:t>
      </w:r>
      <w:r w:rsidR="0E2D1537" w:rsidRPr="3014D2B2">
        <w:rPr>
          <w:rFonts w:ascii="Times New Roman" w:eastAsia="Times New Roman" w:hAnsi="Times New Roman" w:cs="Times New Roman"/>
          <w:sz w:val="24"/>
          <w:szCs w:val="24"/>
        </w:rPr>
        <w:t xml:space="preserve">koostatakse tsiviilkriisi ja riigikaitse seaduses sätestatud nähtud korras. </w:t>
      </w:r>
      <w:r w:rsidR="11CEE098" w:rsidRPr="5D447804">
        <w:rPr>
          <w:rFonts w:ascii="Times New Roman" w:eastAsia="Times New Roman" w:hAnsi="Times New Roman" w:cs="Times New Roman"/>
          <w:sz w:val="24"/>
          <w:szCs w:val="24"/>
        </w:rPr>
        <w:t>Koostatav riskianalüüs peab hõlmama kõiki tuumakäitisega seotud ohtusid, sealhulgas tehnilisi rikkeid, kiirgusintsidente, sisemisi ja väliseid ohtusid, loodusõnnetusi, küberrünnakuid ning sabotaaži. Riskianalüüs peab toetuma rahvusvaheliselt tunnustatud ohupõhisele metoodikale ning lähtuma Rahvusvahelise Aatomienergiaagentuuri (IAEA) ohutusstandardist „Hädaolukorraks valmisolek ja reageerimine tuuma- ja kiirgusõnnetustele”</w:t>
      </w:r>
      <w:r w:rsidR="6068A769" w:rsidRPr="5D447804">
        <w:rPr>
          <w:rFonts w:ascii="Times New Roman" w:eastAsia="Times New Roman" w:hAnsi="Times New Roman" w:cs="Times New Roman"/>
          <w:sz w:val="24"/>
          <w:szCs w:val="24"/>
        </w:rPr>
        <w:t xml:space="preserve"> </w:t>
      </w:r>
      <w:r w:rsidR="11CEE098" w:rsidRPr="5D447804">
        <w:rPr>
          <w:rFonts w:ascii="Times New Roman" w:eastAsia="Times New Roman" w:hAnsi="Times New Roman" w:cs="Times New Roman"/>
          <w:sz w:val="24"/>
          <w:szCs w:val="24"/>
        </w:rPr>
        <w:t>(</w:t>
      </w:r>
      <w:proofErr w:type="spellStart"/>
      <w:r w:rsidR="11CEE098" w:rsidRPr="01325512">
        <w:rPr>
          <w:rFonts w:ascii="Times New Roman" w:eastAsia="Times New Roman" w:hAnsi="Times New Roman" w:cs="Times New Roman"/>
          <w:i/>
          <w:iCs/>
          <w:sz w:val="24"/>
          <w:szCs w:val="24"/>
        </w:rPr>
        <w:t>Preparedness</w:t>
      </w:r>
      <w:proofErr w:type="spellEnd"/>
      <w:r w:rsidR="11CEE098" w:rsidRPr="01325512">
        <w:rPr>
          <w:rFonts w:ascii="Times New Roman" w:eastAsia="Times New Roman" w:hAnsi="Times New Roman" w:cs="Times New Roman"/>
          <w:i/>
          <w:iCs/>
          <w:sz w:val="24"/>
          <w:szCs w:val="24"/>
        </w:rPr>
        <w:t xml:space="preserve"> and </w:t>
      </w:r>
      <w:proofErr w:type="spellStart"/>
      <w:r w:rsidR="11CEE098" w:rsidRPr="01325512">
        <w:rPr>
          <w:rFonts w:ascii="Times New Roman" w:eastAsia="Times New Roman" w:hAnsi="Times New Roman" w:cs="Times New Roman"/>
          <w:i/>
          <w:iCs/>
          <w:sz w:val="24"/>
          <w:szCs w:val="24"/>
        </w:rPr>
        <w:t>Response</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for</w:t>
      </w:r>
      <w:proofErr w:type="spellEnd"/>
      <w:r w:rsidR="11CEE098" w:rsidRPr="01325512">
        <w:rPr>
          <w:rFonts w:ascii="Times New Roman" w:eastAsia="Times New Roman" w:hAnsi="Times New Roman" w:cs="Times New Roman"/>
          <w:i/>
          <w:iCs/>
          <w:sz w:val="24"/>
          <w:szCs w:val="24"/>
        </w:rPr>
        <w:t xml:space="preserve"> a </w:t>
      </w:r>
      <w:proofErr w:type="spellStart"/>
      <w:r w:rsidR="11CEE098" w:rsidRPr="01325512">
        <w:rPr>
          <w:rFonts w:ascii="Times New Roman" w:eastAsia="Times New Roman" w:hAnsi="Times New Roman" w:cs="Times New Roman"/>
          <w:i/>
          <w:iCs/>
          <w:sz w:val="24"/>
          <w:szCs w:val="24"/>
        </w:rPr>
        <w:t>Nuclear</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or</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Radiological</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Emergency</w:t>
      </w:r>
      <w:proofErr w:type="spellEnd"/>
      <w:r w:rsidR="11CEE098" w:rsidRPr="5D447804">
        <w:rPr>
          <w:rFonts w:ascii="Times New Roman" w:eastAsia="Times New Roman" w:hAnsi="Times New Roman" w:cs="Times New Roman"/>
          <w:sz w:val="24"/>
          <w:szCs w:val="24"/>
        </w:rPr>
        <w:t>, GSR Part 7)</w:t>
      </w:r>
      <w:r w:rsidR="480EB48F" w:rsidRPr="5D447804">
        <w:rPr>
          <w:rStyle w:val="Allmrkuseviide"/>
          <w:rFonts w:ascii="Times New Roman" w:eastAsia="Times New Roman" w:hAnsi="Times New Roman" w:cs="Times New Roman"/>
          <w:sz w:val="24"/>
          <w:szCs w:val="24"/>
        </w:rPr>
        <w:footnoteReference w:id="59"/>
      </w:r>
      <w:r w:rsidR="59EDDDBD" w:rsidRPr="5B60A612">
        <w:rPr>
          <w:rFonts w:ascii="Times New Roman" w:eastAsia="Times New Roman" w:hAnsi="Times New Roman" w:cs="Times New Roman"/>
          <w:sz w:val="24"/>
          <w:szCs w:val="24"/>
        </w:rPr>
        <w:t xml:space="preserve"> </w:t>
      </w:r>
      <w:r w:rsidR="59EDDDBD" w:rsidRPr="6E60144C">
        <w:rPr>
          <w:rFonts w:ascii="Times New Roman" w:eastAsia="Times New Roman" w:hAnsi="Times New Roman" w:cs="Times New Roman"/>
          <w:sz w:val="24"/>
          <w:szCs w:val="24"/>
        </w:rPr>
        <w:t xml:space="preserve">(edaspidi </w:t>
      </w:r>
      <w:r w:rsidR="59EDDDBD" w:rsidRPr="01325512">
        <w:rPr>
          <w:rFonts w:ascii="Times New Roman" w:eastAsia="Times New Roman" w:hAnsi="Times New Roman" w:cs="Times New Roman"/>
          <w:i/>
          <w:iCs/>
          <w:sz w:val="24"/>
          <w:szCs w:val="24"/>
        </w:rPr>
        <w:t>GSR Part 7</w:t>
      </w:r>
      <w:r w:rsidR="59EDDDBD" w:rsidRPr="6E60144C">
        <w:rPr>
          <w:rFonts w:ascii="Times New Roman" w:eastAsia="Times New Roman" w:hAnsi="Times New Roman" w:cs="Times New Roman"/>
          <w:sz w:val="24"/>
          <w:szCs w:val="24"/>
        </w:rPr>
        <w:t xml:space="preserve"> </w:t>
      </w:r>
      <w:r w:rsidR="59EDDDBD" w:rsidRPr="1A767F1B">
        <w:rPr>
          <w:rFonts w:ascii="Times New Roman" w:eastAsia="Times New Roman" w:hAnsi="Times New Roman" w:cs="Times New Roman"/>
          <w:sz w:val="24"/>
          <w:szCs w:val="24"/>
        </w:rPr>
        <w:t>).</w:t>
      </w:r>
      <w:r w:rsidR="59EDDDBD" w:rsidRPr="5B60A612">
        <w:rPr>
          <w:rFonts w:ascii="Times New Roman" w:eastAsia="Times New Roman" w:hAnsi="Times New Roman" w:cs="Times New Roman"/>
          <w:sz w:val="24"/>
          <w:szCs w:val="24"/>
        </w:rPr>
        <w:t xml:space="preserve"> </w:t>
      </w:r>
      <w:r w:rsidR="11CEE098" w:rsidRPr="3014D2B2">
        <w:rPr>
          <w:rFonts w:ascii="Times New Roman" w:eastAsia="Times New Roman" w:hAnsi="Times New Roman" w:cs="Times New Roman"/>
          <w:sz w:val="24"/>
          <w:szCs w:val="24"/>
        </w:rPr>
        <w:t xml:space="preserve">Kuna tuumaelektrijaam saab olema </w:t>
      </w:r>
      <w:r w:rsidR="0655B84B" w:rsidRPr="3014D2B2">
        <w:rPr>
          <w:rFonts w:ascii="Times New Roman" w:eastAsia="Times New Roman" w:hAnsi="Times New Roman" w:cs="Times New Roman"/>
          <w:sz w:val="24"/>
          <w:szCs w:val="24"/>
        </w:rPr>
        <w:t xml:space="preserve">elanike elektriga varustajana </w:t>
      </w:r>
      <w:r w:rsidR="11CEE098" w:rsidRPr="3014D2B2">
        <w:rPr>
          <w:rFonts w:ascii="Times New Roman" w:eastAsia="Times New Roman" w:hAnsi="Times New Roman" w:cs="Times New Roman"/>
          <w:sz w:val="24"/>
          <w:szCs w:val="24"/>
        </w:rPr>
        <w:t xml:space="preserve">ka elutähtsa teenuse osutaja </w:t>
      </w:r>
      <w:r w:rsidR="2FE7E0AD" w:rsidRPr="3014D2B2">
        <w:rPr>
          <w:rFonts w:ascii="Times New Roman" w:eastAsia="Times New Roman" w:hAnsi="Times New Roman" w:cs="Times New Roman"/>
          <w:sz w:val="24"/>
          <w:szCs w:val="24"/>
        </w:rPr>
        <w:t>kehtiva hädaolukorra seaduse mõistes, siis kehtivad talle</w:t>
      </w:r>
      <w:r w:rsidR="366D5EFA" w:rsidRPr="3014D2B2">
        <w:rPr>
          <w:rFonts w:ascii="Times New Roman" w:eastAsia="Times New Roman" w:hAnsi="Times New Roman" w:cs="Times New Roman"/>
          <w:sz w:val="24"/>
          <w:szCs w:val="24"/>
        </w:rPr>
        <w:t xml:space="preserve"> riskianalüüsi koost</w:t>
      </w:r>
      <w:r w:rsidR="755695B3" w:rsidRPr="3014D2B2">
        <w:rPr>
          <w:rFonts w:ascii="Times New Roman" w:eastAsia="Times New Roman" w:hAnsi="Times New Roman" w:cs="Times New Roman"/>
          <w:sz w:val="24"/>
          <w:szCs w:val="24"/>
        </w:rPr>
        <w:t xml:space="preserve">amisel </w:t>
      </w:r>
      <w:r w:rsidR="0E2D1537" w:rsidRPr="3014D2B2">
        <w:rPr>
          <w:rFonts w:ascii="Times New Roman" w:eastAsia="Times New Roman" w:hAnsi="Times New Roman" w:cs="Times New Roman"/>
          <w:sz w:val="24"/>
          <w:szCs w:val="24"/>
        </w:rPr>
        <w:t>hädaolukorr</w:t>
      </w:r>
      <w:r w:rsidR="2D2310CB" w:rsidRPr="3014D2B2">
        <w:rPr>
          <w:rFonts w:ascii="Times New Roman" w:eastAsia="Times New Roman" w:hAnsi="Times New Roman" w:cs="Times New Roman"/>
          <w:sz w:val="24"/>
          <w:szCs w:val="24"/>
        </w:rPr>
        <w:t xml:space="preserve">a seaduse </w:t>
      </w:r>
      <w:r w:rsidR="7321002B" w:rsidRPr="5D447804">
        <w:rPr>
          <w:rFonts w:ascii="Times New Roman" w:eastAsia="Times New Roman" w:hAnsi="Times New Roman" w:cs="Times New Roman"/>
          <w:sz w:val="24"/>
          <w:szCs w:val="24"/>
        </w:rPr>
        <w:t xml:space="preserve">§ 39 lõike 5 </w:t>
      </w:r>
      <w:r w:rsidR="2D2310CB" w:rsidRPr="3014D2B2">
        <w:rPr>
          <w:rFonts w:ascii="Times New Roman" w:eastAsia="Times New Roman" w:hAnsi="Times New Roman" w:cs="Times New Roman"/>
          <w:sz w:val="24"/>
          <w:szCs w:val="24"/>
        </w:rPr>
        <w:t xml:space="preserve">alusel välja antud </w:t>
      </w:r>
      <w:r w:rsidR="7E0C24E2" w:rsidRPr="3014D2B2">
        <w:rPr>
          <w:rFonts w:ascii="Times New Roman" w:eastAsia="Times New Roman" w:hAnsi="Times New Roman" w:cs="Times New Roman"/>
          <w:sz w:val="24"/>
          <w:szCs w:val="24"/>
        </w:rPr>
        <w:t>Vabariigi Valit</w:t>
      </w:r>
      <w:r w:rsidR="2B1B96A0" w:rsidRPr="3014D2B2">
        <w:rPr>
          <w:rFonts w:ascii="Times New Roman" w:eastAsia="Times New Roman" w:hAnsi="Times New Roman" w:cs="Times New Roman"/>
          <w:sz w:val="24"/>
          <w:szCs w:val="24"/>
        </w:rPr>
        <w:t>s</w:t>
      </w:r>
      <w:r w:rsidR="7E0C24E2" w:rsidRPr="3014D2B2">
        <w:rPr>
          <w:rFonts w:ascii="Times New Roman" w:eastAsia="Times New Roman" w:hAnsi="Times New Roman" w:cs="Times New Roman"/>
          <w:sz w:val="24"/>
          <w:szCs w:val="24"/>
        </w:rPr>
        <w:t xml:space="preserve">use </w:t>
      </w:r>
      <w:r w:rsidR="7E0C24E2" w:rsidRPr="5D447804">
        <w:rPr>
          <w:rFonts w:ascii="Times New Roman" w:eastAsia="Times New Roman" w:hAnsi="Times New Roman" w:cs="Times New Roman"/>
          <w:sz w:val="24"/>
          <w:szCs w:val="24"/>
        </w:rPr>
        <w:t xml:space="preserve">29.07.2021 </w:t>
      </w:r>
      <w:r w:rsidR="2D2310CB" w:rsidRPr="3014D2B2">
        <w:rPr>
          <w:rFonts w:ascii="Times New Roman" w:eastAsia="Times New Roman" w:hAnsi="Times New Roman" w:cs="Times New Roman"/>
          <w:sz w:val="24"/>
          <w:szCs w:val="24"/>
        </w:rPr>
        <w:t>määruse</w:t>
      </w:r>
      <w:r w:rsidR="7BE79A46" w:rsidRPr="3014D2B2">
        <w:rPr>
          <w:rFonts w:ascii="Times New Roman" w:eastAsia="Times New Roman" w:hAnsi="Times New Roman" w:cs="Times New Roman"/>
          <w:sz w:val="24"/>
          <w:szCs w:val="24"/>
        </w:rPr>
        <w:t xml:space="preserve"> nr 75</w:t>
      </w:r>
      <w:r w:rsidR="3FE7355F" w:rsidRPr="5D447804">
        <w:rPr>
          <w:rFonts w:ascii="Times New Roman" w:eastAsia="Times New Roman" w:hAnsi="Times New Roman" w:cs="Times New Roman"/>
          <w:sz w:val="24"/>
          <w:szCs w:val="24"/>
        </w:rPr>
        <w:t xml:space="preserve"> “Elutähtsa teenuse toimepidevuse riskianalüüsi ja plaani nõuded, nende koostamise ning plaani kasutuselevõtmise nõuded ja kord</w:t>
      </w:r>
      <w:r w:rsidR="228FDF99" w:rsidRPr="3014D2B2">
        <w:rPr>
          <w:rFonts w:ascii="Times New Roman" w:eastAsia="Times New Roman" w:hAnsi="Times New Roman" w:cs="Times New Roman"/>
          <w:sz w:val="24"/>
          <w:szCs w:val="24"/>
        </w:rPr>
        <w:t>“</w:t>
      </w:r>
      <w:r w:rsidR="480EB48F" w:rsidRPr="5D447804">
        <w:rPr>
          <w:rStyle w:val="Allmrkuseviide"/>
          <w:rFonts w:ascii="Times New Roman" w:eastAsia="Times New Roman" w:hAnsi="Times New Roman" w:cs="Times New Roman"/>
          <w:sz w:val="24"/>
          <w:szCs w:val="24"/>
        </w:rPr>
        <w:footnoteReference w:id="60"/>
      </w:r>
      <w:r w:rsidR="07ADC0AC" w:rsidRPr="3014D2B2">
        <w:rPr>
          <w:rFonts w:ascii="Times New Roman" w:eastAsia="Times New Roman" w:hAnsi="Times New Roman" w:cs="Times New Roman"/>
          <w:sz w:val="24"/>
          <w:szCs w:val="24"/>
        </w:rPr>
        <w:t xml:space="preserve"> tulenevad nõuded. </w:t>
      </w:r>
    </w:p>
    <w:p w14:paraId="7CAA06E5" w14:textId="75CB69F7" w:rsidR="043C5618" w:rsidRDefault="043C5618" w:rsidP="3014D2B2">
      <w:pPr>
        <w:spacing w:before="240" w:after="240"/>
        <w:jc w:val="both"/>
        <w:rPr>
          <w:rFonts w:ascii="Times New Roman" w:eastAsia="Times New Roman" w:hAnsi="Times New Roman" w:cs="Times New Roman"/>
          <w:sz w:val="24"/>
          <w:szCs w:val="24"/>
        </w:rPr>
      </w:pPr>
      <w:r w:rsidRPr="5D447804">
        <w:rPr>
          <w:rFonts w:ascii="Times New Roman" w:eastAsia="Times New Roman" w:hAnsi="Times New Roman" w:cs="Times New Roman"/>
          <w:b/>
          <w:sz w:val="24"/>
          <w:szCs w:val="24"/>
        </w:rPr>
        <w:t>Eelnõu § 50 lõige 2</w:t>
      </w:r>
      <w:r w:rsidRPr="3014D2B2">
        <w:rPr>
          <w:rFonts w:ascii="Times New Roman" w:eastAsia="Times New Roman" w:hAnsi="Times New Roman" w:cs="Times New Roman"/>
          <w:sz w:val="24"/>
          <w:szCs w:val="24"/>
        </w:rPr>
        <w:t xml:space="preserve"> näeb ette riskianalüüsi regulaarse ajakohastamise, vähemalt iga </w:t>
      </w:r>
      <w:r w:rsidRPr="5D447804">
        <w:rPr>
          <w:rFonts w:ascii="Times New Roman" w:eastAsia="Times New Roman" w:hAnsi="Times New Roman" w:cs="Times New Roman"/>
          <w:sz w:val="24"/>
          <w:szCs w:val="24"/>
        </w:rPr>
        <w:t>k</w:t>
      </w:r>
      <w:r w:rsidR="4F2C00AE" w:rsidRPr="5D447804">
        <w:rPr>
          <w:rFonts w:ascii="Times New Roman" w:eastAsia="Times New Roman" w:hAnsi="Times New Roman" w:cs="Times New Roman"/>
          <w:sz w:val="24"/>
          <w:szCs w:val="24"/>
        </w:rPr>
        <w:t>ah</w:t>
      </w:r>
      <w:r w:rsidRPr="5D447804">
        <w:rPr>
          <w:rFonts w:ascii="Times New Roman" w:eastAsia="Times New Roman" w:hAnsi="Times New Roman" w:cs="Times New Roman"/>
          <w:sz w:val="24"/>
          <w:szCs w:val="24"/>
        </w:rPr>
        <w:t>e</w:t>
      </w:r>
      <w:r w:rsidRPr="3014D2B2">
        <w:rPr>
          <w:rFonts w:ascii="Times New Roman" w:eastAsia="Times New Roman" w:hAnsi="Times New Roman" w:cs="Times New Roman"/>
          <w:sz w:val="24"/>
          <w:szCs w:val="24"/>
        </w:rPr>
        <w:t xml:space="preserve"> aasta järel, või juhul, kui </w:t>
      </w:r>
      <w:r w:rsidR="12D44A02" w:rsidRPr="67D18705">
        <w:rPr>
          <w:rFonts w:ascii="Times New Roman" w:eastAsia="Times New Roman" w:hAnsi="Times New Roman" w:cs="Times New Roman"/>
          <w:sz w:val="24"/>
          <w:szCs w:val="24"/>
        </w:rPr>
        <w:t>ilmneb</w:t>
      </w:r>
      <w:r w:rsidRPr="3014D2B2">
        <w:rPr>
          <w:rFonts w:ascii="Times New Roman" w:eastAsia="Times New Roman" w:hAnsi="Times New Roman" w:cs="Times New Roman"/>
          <w:sz w:val="24"/>
          <w:szCs w:val="24"/>
        </w:rPr>
        <w:t xml:space="preserve"> oluline </w:t>
      </w:r>
      <w:r w:rsidR="30F6491B" w:rsidRPr="5D447804">
        <w:rPr>
          <w:rFonts w:ascii="Times New Roman" w:eastAsia="Times New Roman" w:hAnsi="Times New Roman" w:cs="Times New Roman"/>
          <w:sz w:val="24"/>
          <w:szCs w:val="24"/>
        </w:rPr>
        <w:t xml:space="preserve">muutus käitises või ohutegurites, mis </w:t>
      </w:r>
      <w:r w:rsidR="30F6491B" w:rsidRPr="67D18705">
        <w:rPr>
          <w:rFonts w:ascii="Times New Roman" w:eastAsia="Times New Roman" w:hAnsi="Times New Roman" w:cs="Times New Roman"/>
          <w:sz w:val="24"/>
          <w:szCs w:val="24"/>
        </w:rPr>
        <w:t>võ</w:t>
      </w:r>
      <w:r w:rsidR="1C732368" w:rsidRPr="67D18705">
        <w:rPr>
          <w:rFonts w:ascii="Times New Roman" w:eastAsia="Times New Roman" w:hAnsi="Times New Roman" w:cs="Times New Roman"/>
          <w:sz w:val="24"/>
          <w:szCs w:val="24"/>
        </w:rPr>
        <w:t>i</w:t>
      </w:r>
      <w:r w:rsidR="30F6491B" w:rsidRPr="67D18705">
        <w:rPr>
          <w:rFonts w:ascii="Times New Roman" w:eastAsia="Times New Roman" w:hAnsi="Times New Roman" w:cs="Times New Roman"/>
          <w:sz w:val="24"/>
          <w:szCs w:val="24"/>
        </w:rPr>
        <w:t>b</w:t>
      </w:r>
      <w:r w:rsidR="30F6491B" w:rsidRPr="5D447804">
        <w:rPr>
          <w:rFonts w:ascii="Times New Roman" w:eastAsia="Times New Roman" w:hAnsi="Times New Roman" w:cs="Times New Roman"/>
          <w:sz w:val="24"/>
          <w:szCs w:val="24"/>
        </w:rPr>
        <w:t xml:space="preserve"> olla näiteks </w:t>
      </w:r>
      <w:r w:rsidRPr="3014D2B2">
        <w:rPr>
          <w:rFonts w:ascii="Times New Roman" w:eastAsia="Times New Roman" w:hAnsi="Times New Roman" w:cs="Times New Roman"/>
          <w:sz w:val="24"/>
          <w:szCs w:val="24"/>
        </w:rPr>
        <w:t xml:space="preserve">tehnoloogiline, organisatsiooniline või julgeolekuolukorra muutus. </w:t>
      </w:r>
      <w:r w:rsidR="330F35F9" w:rsidRPr="5D447804">
        <w:rPr>
          <w:rFonts w:ascii="Times New Roman" w:eastAsia="Times New Roman" w:hAnsi="Times New Roman" w:cs="Times New Roman"/>
          <w:sz w:val="24"/>
          <w:szCs w:val="24"/>
        </w:rPr>
        <w:t>Nõ</w:t>
      </w:r>
      <w:r w:rsidRPr="5D447804">
        <w:rPr>
          <w:rFonts w:ascii="Times New Roman" w:eastAsia="Times New Roman" w:hAnsi="Times New Roman" w:cs="Times New Roman"/>
          <w:sz w:val="24"/>
          <w:szCs w:val="24"/>
        </w:rPr>
        <w:t>ue</w:t>
      </w:r>
      <w:r w:rsidRPr="3014D2B2">
        <w:rPr>
          <w:rFonts w:ascii="Times New Roman" w:eastAsia="Times New Roman" w:hAnsi="Times New Roman" w:cs="Times New Roman"/>
          <w:sz w:val="24"/>
          <w:szCs w:val="24"/>
        </w:rPr>
        <w:t xml:space="preserve"> tagab riskianalüüsi ajakohasuse ja pideva kooskõla käitise tegeliku olukorra ning ohupildiga.</w:t>
      </w:r>
    </w:p>
    <w:p w14:paraId="44540CA7" w14:textId="2A175489" w:rsidR="3014D2B2" w:rsidRDefault="043C5618" w:rsidP="5D447804">
      <w:pPr>
        <w:spacing w:before="240" w:after="240" w:line="240" w:lineRule="auto"/>
        <w:jc w:val="both"/>
        <w:rPr>
          <w:rFonts w:ascii="Times New Roman" w:eastAsia="Times New Roman" w:hAnsi="Times New Roman" w:cs="Times New Roman"/>
          <w:sz w:val="24"/>
          <w:szCs w:val="24"/>
        </w:rPr>
      </w:pPr>
      <w:r w:rsidRPr="1D4218E1">
        <w:rPr>
          <w:rFonts w:ascii="Times New Roman" w:eastAsia="Times New Roman" w:hAnsi="Times New Roman" w:cs="Times New Roman"/>
          <w:b/>
          <w:sz w:val="24"/>
          <w:szCs w:val="24"/>
        </w:rPr>
        <w:t xml:space="preserve">Eelnõu § 50 lõige </w:t>
      </w:r>
      <w:r w:rsidR="6373793A" w:rsidRPr="5D447804">
        <w:rPr>
          <w:rFonts w:ascii="Times New Roman" w:eastAsia="Times New Roman" w:hAnsi="Times New Roman" w:cs="Times New Roman"/>
          <w:b/>
          <w:bCs/>
          <w:sz w:val="24"/>
          <w:szCs w:val="24"/>
        </w:rPr>
        <w:t>3</w:t>
      </w:r>
      <w:r w:rsidRPr="5D447804">
        <w:rPr>
          <w:rFonts w:ascii="Times New Roman" w:eastAsia="Times New Roman" w:hAnsi="Times New Roman" w:cs="Times New Roman"/>
          <w:b/>
          <w:sz w:val="24"/>
          <w:szCs w:val="24"/>
        </w:rPr>
        <w:t xml:space="preserve"> </w:t>
      </w:r>
      <w:r w:rsidRPr="3014D2B2">
        <w:rPr>
          <w:rFonts w:ascii="Times New Roman" w:eastAsia="Times New Roman" w:hAnsi="Times New Roman" w:cs="Times New Roman"/>
          <w:sz w:val="24"/>
          <w:szCs w:val="24"/>
        </w:rPr>
        <w:t xml:space="preserve">volitab valdkonna eest vastutavat ministrit kehtestama </w:t>
      </w:r>
      <w:r w:rsidRPr="5D447804">
        <w:rPr>
          <w:rFonts w:ascii="Times New Roman" w:eastAsia="Times New Roman" w:hAnsi="Times New Roman" w:cs="Times New Roman"/>
          <w:sz w:val="24"/>
          <w:szCs w:val="24"/>
        </w:rPr>
        <w:t>määrus</w:t>
      </w:r>
      <w:r w:rsidR="09E36E9A" w:rsidRPr="5D447804">
        <w:rPr>
          <w:rFonts w:ascii="Times New Roman" w:eastAsia="Times New Roman" w:hAnsi="Times New Roman" w:cs="Times New Roman"/>
          <w:sz w:val="24"/>
          <w:szCs w:val="24"/>
        </w:rPr>
        <w:t>t</w:t>
      </w:r>
      <w:r w:rsidRPr="3014D2B2">
        <w:rPr>
          <w:rFonts w:ascii="Times New Roman" w:eastAsia="Times New Roman" w:hAnsi="Times New Roman" w:cs="Times New Roman"/>
          <w:sz w:val="24"/>
          <w:szCs w:val="24"/>
        </w:rPr>
        <w:t xml:space="preserve">, milles täpsustatakse </w:t>
      </w:r>
      <w:r w:rsidR="1531EEE8" w:rsidRPr="5D447804">
        <w:rPr>
          <w:rFonts w:ascii="Times New Roman" w:eastAsia="Times New Roman" w:hAnsi="Times New Roman" w:cs="Times New Roman"/>
          <w:sz w:val="24"/>
          <w:szCs w:val="24"/>
        </w:rPr>
        <w:t xml:space="preserve">vajadusel </w:t>
      </w:r>
      <w:r w:rsidR="2CD3CD5A" w:rsidRPr="5D447804">
        <w:rPr>
          <w:rFonts w:ascii="Times New Roman" w:eastAsia="Times New Roman" w:hAnsi="Times New Roman" w:cs="Times New Roman"/>
          <w:sz w:val="24"/>
          <w:szCs w:val="24"/>
        </w:rPr>
        <w:t xml:space="preserve">tuumarajatise </w:t>
      </w:r>
      <w:r w:rsidRPr="3014D2B2">
        <w:rPr>
          <w:rFonts w:ascii="Times New Roman" w:eastAsia="Times New Roman" w:hAnsi="Times New Roman" w:cs="Times New Roman"/>
          <w:sz w:val="24"/>
          <w:szCs w:val="24"/>
        </w:rPr>
        <w:t xml:space="preserve">riskianalüüsi </w:t>
      </w:r>
      <w:r w:rsidRPr="5D447804">
        <w:rPr>
          <w:rFonts w:ascii="Times New Roman" w:eastAsia="Times New Roman" w:hAnsi="Times New Roman" w:cs="Times New Roman"/>
          <w:sz w:val="24"/>
          <w:szCs w:val="24"/>
        </w:rPr>
        <w:t>koostamis</w:t>
      </w:r>
      <w:r w:rsidR="3552F22D" w:rsidRPr="5D447804">
        <w:rPr>
          <w:rFonts w:ascii="Times New Roman" w:eastAsia="Times New Roman" w:hAnsi="Times New Roman" w:cs="Times New Roman"/>
          <w:sz w:val="24"/>
          <w:szCs w:val="24"/>
        </w:rPr>
        <w:t>t</w:t>
      </w:r>
      <w:r w:rsidR="2771E367" w:rsidRPr="5D447804">
        <w:rPr>
          <w:rFonts w:ascii="Times New Roman" w:eastAsia="Times New Roman" w:hAnsi="Times New Roman" w:cs="Times New Roman"/>
          <w:sz w:val="24"/>
          <w:szCs w:val="24"/>
        </w:rPr>
        <w:t>,</w:t>
      </w:r>
      <w:r w:rsidR="27A72488" w:rsidRPr="5D447804">
        <w:rPr>
          <w:rFonts w:ascii="Times New Roman" w:eastAsia="Times New Roman" w:hAnsi="Times New Roman" w:cs="Times New Roman"/>
          <w:sz w:val="24"/>
          <w:szCs w:val="24"/>
        </w:rPr>
        <w:t xml:space="preserve"> kui lisaks Vabariigi Valituse määrusega kehtestatud</w:t>
      </w:r>
      <w:r w:rsidRPr="3014D2B2">
        <w:rPr>
          <w:rFonts w:ascii="Times New Roman" w:eastAsia="Times New Roman" w:hAnsi="Times New Roman" w:cs="Times New Roman"/>
          <w:sz w:val="24"/>
          <w:szCs w:val="24"/>
        </w:rPr>
        <w:t xml:space="preserve"> riskianalüüsi </w:t>
      </w:r>
      <w:r w:rsidR="27A72488" w:rsidRPr="5D447804">
        <w:rPr>
          <w:rFonts w:ascii="Times New Roman" w:eastAsia="Times New Roman" w:hAnsi="Times New Roman" w:cs="Times New Roman"/>
          <w:sz w:val="24"/>
          <w:szCs w:val="24"/>
        </w:rPr>
        <w:t>nõuetele on vaja</w:t>
      </w:r>
      <w:r w:rsidR="012871C9" w:rsidRPr="5D447804">
        <w:rPr>
          <w:rFonts w:ascii="Times New Roman" w:eastAsia="Times New Roman" w:hAnsi="Times New Roman" w:cs="Times New Roman"/>
          <w:sz w:val="24"/>
          <w:szCs w:val="24"/>
        </w:rPr>
        <w:t xml:space="preserve"> </w:t>
      </w:r>
      <w:r w:rsidR="780056D0" w:rsidRPr="5D447804">
        <w:rPr>
          <w:rFonts w:ascii="Times New Roman" w:eastAsia="Times New Roman" w:hAnsi="Times New Roman" w:cs="Times New Roman"/>
          <w:sz w:val="24"/>
          <w:szCs w:val="24"/>
        </w:rPr>
        <w:t xml:space="preserve">kehtestada </w:t>
      </w:r>
      <w:r w:rsidR="012871C9" w:rsidRPr="5D447804">
        <w:rPr>
          <w:rFonts w:ascii="Times New Roman" w:eastAsia="Times New Roman" w:hAnsi="Times New Roman" w:cs="Times New Roman"/>
          <w:sz w:val="24"/>
          <w:szCs w:val="24"/>
        </w:rPr>
        <w:t>tuuma</w:t>
      </w:r>
      <w:r w:rsidR="2386F5E6" w:rsidRPr="5D447804">
        <w:rPr>
          <w:rFonts w:ascii="Times New Roman" w:eastAsia="Times New Roman" w:hAnsi="Times New Roman" w:cs="Times New Roman"/>
          <w:sz w:val="24"/>
          <w:szCs w:val="24"/>
        </w:rPr>
        <w:t>käitisest tulenevaid spetsiifilisi riskianalüüsi</w:t>
      </w:r>
      <w:r w:rsidR="36DB3E77" w:rsidRPr="5D447804">
        <w:rPr>
          <w:rFonts w:ascii="Times New Roman" w:eastAsia="Times New Roman" w:hAnsi="Times New Roman" w:cs="Times New Roman"/>
          <w:sz w:val="24"/>
          <w:szCs w:val="24"/>
        </w:rPr>
        <w:t xml:space="preserve"> nõudeid. </w:t>
      </w:r>
    </w:p>
    <w:p w14:paraId="79BE18D4" w14:textId="599463A8" w:rsidR="36DB3E77" w:rsidRDefault="36DB3E77" w:rsidP="5D447804">
      <w:pPr>
        <w:spacing w:before="240" w:after="240"/>
        <w:jc w:val="both"/>
        <w:rPr>
          <w:rFonts w:ascii="Times New Roman" w:eastAsia="Times New Roman" w:hAnsi="Times New Roman" w:cs="Times New Roman"/>
          <w:b/>
          <w:bCs/>
          <w:sz w:val="24"/>
          <w:szCs w:val="24"/>
        </w:rPr>
      </w:pPr>
      <w:r w:rsidRPr="5D447804">
        <w:rPr>
          <w:rFonts w:ascii="Times New Roman" w:eastAsia="Times New Roman" w:hAnsi="Times New Roman" w:cs="Times New Roman"/>
          <w:b/>
          <w:bCs/>
          <w:sz w:val="24"/>
          <w:szCs w:val="24"/>
        </w:rPr>
        <w:t xml:space="preserve">Eelnõu §-s 51 sätestatakse nõuded tuumakäitise hädaolukorra lahendamise plaanile. </w:t>
      </w:r>
    </w:p>
    <w:p w14:paraId="0E7129F7" w14:textId="2E502766" w:rsidR="1449D5B4" w:rsidRDefault="32377D9D" w:rsidP="3F76E848">
      <w:pPr>
        <w:spacing w:before="240" w:after="240"/>
        <w:jc w:val="both"/>
        <w:rPr>
          <w:rFonts w:ascii="Times New Roman" w:eastAsia="Times New Roman" w:hAnsi="Times New Roman" w:cs="Times New Roman"/>
          <w:sz w:val="24"/>
          <w:szCs w:val="24"/>
        </w:rPr>
      </w:pPr>
      <w:r w:rsidRPr="5D447804">
        <w:rPr>
          <w:rFonts w:ascii="Times New Roman" w:eastAsia="Times New Roman" w:hAnsi="Times New Roman" w:cs="Times New Roman"/>
          <w:b/>
          <w:bCs/>
          <w:sz w:val="24"/>
          <w:szCs w:val="24"/>
        </w:rPr>
        <w:t>Eelnõu § 51</w:t>
      </w:r>
      <w:r w:rsidRPr="5D447804">
        <w:rPr>
          <w:rFonts w:ascii="Times New Roman" w:eastAsia="Times New Roman" w:hAnsi="Times New Roman" w:cs="Times New Roman"/>
          <w:sz w:val="24"/>
          <w:szCs w:val="24"/>
        </w:rPr>
        <w:t xml:space="preserve"> l</w:t>
      </w:r>
      <w:r w:rsidR="36DB3E77" w:rsidRPr="5D447804">
        <w:rPr>
          <w:rFonts w:ascii="Times New Roman" w:eastAsia="Times New Roman" w:hAnsi="Times New Roman" w:cs="Times New Roman"/>
          <w:sz w:val="24"/>
          <w:szCs w:val="24"/>
        </w:rPr>
        <w:t xml:space="preserve">õige 1 kohustab tuumaohutusloa omajat koostama riskianalüüsist lähtuva </w:t>
      </w:r>
      <w:r w:rsidR="23882E5C" w:rsidRPr="5D447804">
        <w:rPr>
          <w:rFonts w:ascii="Times New Roman" w:eastAsia="Times New Roman" w:hAnsi="Times New Roman" w:cs="Times New Roman"/>
          <w:sz w:val="24"/>
          <w:szCs w:val="24"/>
        </w:rPr>
        <w:t xml:space="preserve">tuumakäitise </w:t>
      </w:r>
      <w:r w:rsidR="36DB3E77" w:rsidRPr="5D447804">
        <w:rPr>
          <w:rFonts w:ascii="Times New Roman" w:eastAsia="Times New Roman" w:hAnsi="Times New Roman" w:cs="Times New Roman"/>
          <w:sz w:val="24"/>
          <w:szCs w:val="24"/>
        </w:rPr>
        <w:t>hädaolukorra lahendamise plaani, mis tagab reageerimise tuuma- või kiirgusõnnetusele ning selle tagajärgede leevendamise. See plaan on eristatud riiklikust hädaolukorra lahendamise plaanist, mis kehtestatakse hädaolukorra seaduse alusel ning edaspidi tsiviilkriisi ja riigikaitse seaduse alusel.</w:t>
      </w:r>
      <w:r w:rsidR="1C21CDF3" w:rsidRPr="0774DC6A">
        <w:rPr>
          <w:rFonts w:ascii="Times New Roman" w:eastAsia="Times New Roman" w:hAnsi="Times New Roman" w:cs="Times New Roman"/>
          <w:sz w:val="24"/>
          <w:szCs w:val="24"/>
        </w:rPr>
        <w:t xml:space="preserve"> </w:t>
      </w:r>
      <w:r w:rsidR="1C21CDF3" w:rsidRPr="37811282">
        <w:rPr>
          <w:rFonts w:ascii="Times New Roman" w:eastAsia="Times New Roman" w:hAnsi="Times New Roman" w:cs="Times New Roman"/>
          <w:sz w:val="24"/>
          <w:szCs w:val="24"/>
        </w:rPr>
        <w:t xml:space="preserve">Plaanile esitatavad nõuded on </w:t>
      </w:r>
      <w:r w:rsidR="1C21CDF3" w:rsidRPr="44F022E1">
        <w:rPr>
          <w:rFonts w:ascii="Times New Roman" w:eastAsia="Times New Roman" w:hAnsi="Times New Roman" w:cs="Times New Roman"/>
          <w:sz w:val="24"/>
          <w:szCs w:val="24"/>
        </w:rPr>
        <w:t xml:space="preserve">kooskõlas </w:t>
      </w:r>
      <w:r w:rsidR="1C21CDF3" w:rsidRPr="3AEBC985">
        <w:rPr>
          <w:rFonts w:ascii="Times New Roman" w:eastAsia="Times New Roman" w:hAnsi="Times New Roman" w:cs="Times New Roman"/>
          <w:sz w:val="24"/>
          <w:szCs w:val="24"/>
        </w:rPr>
        <w:t xml:space="preserve">IAEA </w:t>
      </w:r>
      <w:r w:rsidR="1C772B60" w:rsidRPr="70FFE656">
        <w:rPr>
          <w:rFonts w:ascii="Times New Roman" w:eastAsia="Times New Roman" w:hAnsi="Times New Roman" w:cs="Times New Roman"/>
          <w:sz w:val="24"/>
          <w:szCs w:val="24"/>
        </w:rPr>
        <w:t>juhendiga</w:t>
      </w:r>
      <w:r w:rsidR="1C21CDF3" w:rsidRPr="3AEBC985">
        <w:rPr>
          <w:rFonts w:ascii="Times New Roman" w:eastAsia="Times New Roman" w:hAnsi="Times New Roman" w:cs="Times New Roman"/>
          <w:sz w:val="24"/>
          <w:szCs w:val="24"/>
        </w:rPr>
        <w:t xml:space="preserve"> </w:t>
      </w:r>
      <w:r w:rsidR="1C21CDF3" w:rsidRPr="005145C8">
        <w:rPr>
          <w:rFonts w:ascii="Times New Roman" w:eastAsia="Times New Roman" w:hAnsi="Times New Roman" w:cs="Times New Roman"/>
          <w:sz w:val="24"/>
          <w:szCs w:val="24"/>
        </w:rPr>
        <w:t>GSR Part 7</w:t>
      </w:r>
      <w:r w:rsidR="1C21CDF3" w:rsidRPr="3AEBC985">
        <w:rPr>
          <w:rFonts w:ascii="Times New Roman" w:eastAsia="Times New Roman" w:hAnsi="Times New Roman" w:cs="Times New Roman"/>
          <w:sz w:val="24"/>
          <w:szCs w:val="24"/>
        </w:rPr>
        <w:t xml:space="preserve"> ning </w:t>
      </w:r>
      <w:r w:rsidR="14579410" w:rsidRPr="2EB6E09E">
        <w:rPr>
          <w:rFonts w:ascii="Times New Roman" w:eastAsia="Times New Roman" w:hAnsi="Times New Roman" w:cs="Times New Roman"/>
          <w:sz w:val="24"/>
          <w:szCs w:val="24"/>
        </w:rPr>
        <w:t>hädaolukordadeks valmisolekut</w:t>
      </w:r>
      <w:r w:rsidR="14579410" w:rsidRPr="5FF4F139">
        <w:rPr>
          <w:rFonts w:ascii="Times New Roman" w:eastAsia="Times New Roman" w:hAnsi="Times New Roman" w:cs="Times New Roman"/>
          <w:sz w:val="24"/>
          <w:szCs w:val="24"/>
        </w:rPr>
        <w:t xml:space="preserve"> </w:t>
      </w:r>
      <w:r w:rsidR="1C21CDF3" w:rsidRPr="30BEA87E">
        <w:rPr>
          <w:rFonts w:ascii="Times New Roman" w:eastAsia="Times New Roman" w:hAnsi="Times New Roman" w:cs="Times New Roman"/>
          <w:sz w:val="24"/>
          <w:szCs w:val="24"/>
        </w:rPr>
        <w:t>selgitavate</w:t>
      </w:r>
      <w:r w:rsidR="5BEADB50" w:rsidRPr="30BEA87E">
        <w:rPr>
          <w:rFonts w:ascii="Times New Roman" w:eastAsia="Times New Roman" w:hAnsi="Times New Roman" w:cs="Times New Roman"/>
          <w:sz w:val="24"/>
          <w:szCs w:val="24"/>
        </w:rPr>
        <w:t xml:space="preserve"> teiste</w:t>
      </w:r>
      <w:r w:rsidR="1C21CDF3" w:rsidRPr="3AEBC985">
        <w:rPr>
          <w:rFonts w:ascii="Times New Roman" w:eastAsia="Times New Roman" w:hAnsi="Times New Roman" w:cs="Times New Roman"/>
          <w:sz w:val="24"/>
          <w:szCs w:val="24"/>
        </w:rPr>
        <w:t xml:space="preserve"> </w:t>
      </w:r>
      <w:r w:rsidR="5BEADB50" w:rsidRPr="362A31F2">
        <w:rPr>
          <w:rFonts w:ascii="Times New Roman" w:eastAsia="Times New Roman" w:hAnsi="Times New Roman" w:cs="Times New Roman"/>
          <w:sz w:val="24"/>
          <w:szCs w:val="24"/>
        </w:rPr>
        <w:t>IAEA</w:t>
      </w:r>
      <w:r w:rsidR="1C21CDF3" w:rsidRPr="362A31F2">
        <w:rPr>
          <w:rFonts w:ascii="Times New Roman" w:eastAsia="Times New Roman" w:hAnsi="Times New Roman" w:cs="Times New Roman"/>
          <w:sz w:val="24"/>
          <w:szCs w:val="24"/>
        </w:rPr>
        <w:t xml:space="preserve"> </w:t>
      </w:r>
      <w:r w:rsidR="1C21CDF3" w:rsidRPr="1187B562">
        <w:rPr>
          <w:rFonts w:ascii="Times New Roman" w:eastAsia="Times New Roman" w:hAnsi="Times New Roman" w:cs="Times New Roman"/>
          <w:sz w:val="24"/>
          <w:szCs w:val="24"/>
        </w:rPr>
        <w:t>juhendite</w:t>
      </w:r>
      <w:r w:rsidR="5193D47F" w:rsidRPr="1187B562">
        <w:rPr>
          <w:rFonts w:ascii="Times New Roman" w:eastAsia="Times New Roman" w:hAnsi="Times New Roman" w:cs="Times New Roman"/>
          <w:sz w:val="24"/>
          <w:szCs w:val="24"/>
        </w:rPr>
        <w:t>ga</w:t>
      </w:r>
      <w:r w:rsidR="1C21CDF3" w:rsidRPr="7B2A0199">
        <w:rPr>
          <w:rFonts w:ascii="Times New Roman" w:eastAsia="Times New Roman" w:hAnsi="Times New Roman" w:cs="Times New Roman"/>
          <w:sz w:val="24"/>
          <w:szCs w:val="24"/>
        </w:rPr>
        <w:t>.</w:t>
      </w:r>
      <w:r w:rsidR="1C21CDF3" w:rsidRPr="3AEBC985">
        <w:rPr>
          <w:rFonts w:ascii="Times New Roman" w:eastAsia="Times New Roman" w:hAnsi="Times New Roman" w:cs="Times New Roman"/>
          <w:sz w:val="24"/>
          <w:szCs w:val="24"/>
        </w:rPr>
        <w:t xml:space="preserve"> IAEA terminoloogia kohaselt hõlmavad hädaolukorra reageerimisprotseduurid </w:t>
      </w:r>
      <w:r w:rsidR="68CB6404" w:rsidRPr="1165C715">
        <w:rPr>
          <w:rFonts w:ascii="Times New Roman" w:eastAsia="Times New Roman" w:hAnsi="Times New Roman" w:cs="Times New Roman"/>
          <w:sz w:val="24"/>
          <w:szCs w:val="24"/>
        </w:rPr>
        <w:t>reageerimistasemeid</w:t>
      </w:r>
      <w:r w:rsidR="1C21CDF3" w:rsidRPr="1165C715">
        <w:rPr>
          <w:rFonts w:ascii="Times New Roman" w:eastAsia="Times New Roman" w:hAnsi="Times New Roman" w:cs="Times New Roman"/>
          <w:sz w:val="24"/>
          <w:szCs w:val="24"/>
        </w:rPr>
        <w:t xml:space="preserve"> </w:t>
      </w:r>
      <w:r w:rsidR="6611DDD4" w:rsidRPr="1165C715">
        <w:rPr>
          <w:rFonts w:ascii="Times New Roman" w:eastAsia="Times New Roman" w:hAnsi="Times New Roman" w:cs="Times New Roman"/>
          <w:sz w:val="24"/>
          <w:szCs w:val="24"/>
        </w:rPr>
        <w:t>(</w:t>
      </w:r>
      <w:proofErr w:type="spellStart"/>
      <w:r w:rsidR="1C21CDF3" w:rsidRPr="01325512">
        <w:rPr>
          <w:rFonts w:ascii="Times New Roman" w:eastAsia="Times New Roman" w:hAnsi="Times New Roman" w:cs="Times New Roman"/>
          <w:i/>
          <w:iCs/>
          <w:sz w:val="24"/>
          <w:szCs w:val="24"/>
        </w:rPr>
        <w:t>Emergency</w:t>
      </w:r>
      <w:proofErr w:type="spellEnd"/>
      <w:r w:rsidR="1C21CDF3" w:rsidRPr="01325512">
        <w:rPr>
          <w:rFonts w:ascii="Times New Roman" w:eastAsia="Times New Roman" w:hAnsi="Times New Roman" w:cs="Times New Roman"/>
          <w:i/>
          <w:iCs/>
          <w:sz w:val="24"/>
          <w:szCs w:val="24"/>
        </w:rPr>
        <w:t xml:space="preserve"> </w:t>
      </w:r>
      <w:proofErr w:type="spellStart"/>
      <w:r w:rsidR="1C21CDF3" w:rsidRPr="01325512">
        <w:rPr>
          <w:rFonts w:ascii="Times New Roman" w:eastAsia="Times New Roman" w:hAnsi="Times New Roman" w:cs="Times New Roman"/>
          <w:i/>
          <w:iCs/>
          <w:sz w:val="24"/>
          <w:szCs w:val="24"/>
        </w:rPr>
        <w:t>Action</w:t>
      </w:r>
      <w:proofErr w:type="spellEnd"/>
      <w:r w:rsidR="1C21CDF3" w:rsidRPr="01325512">
        <w:rPr>
          <w:rFonts w:ascii="Times New Roman" w:eastAsia="Times New Roman" w:hAnsi="Times New Roman" w:cs="Times New Roman"/>
          <w:i/>
          <w:iCs/>
          <w:sz w:val="24"/>
          <w:szCs w:val="24"/>
        </w:rPr>
        <w:t xml:space="preserve"> </w:t>
      </w:r>
      <w:proofErr w:type="spellStart"/>
      <w:r w:rsidR="1C21CDF3" w:rsidRPr="01325512">
        <w:rPr>
          <w:rFonts w:ascii="Times New Roman" w:eastAsia="Times New Roman" w:hAnsi="Times New Roman" w:cs="Times New Roman"/>
          <w:i/>
          <w:iCs/>
          <w:sz w:val="24"/>
          <w:szCs w:val="24"/>
        </w:rPr>
        <w:t>Levels</w:t>
      </w:r>
      <w:proofErr w:type="spellEnd"/>
      <w:r w:rsidR="091E1317" w:rsidRPr="01325512">
        <w:rPr>
          <w:rFonts w:ascii="Times New Roman" w:eastAsia="Times New Roman" w:hAnsi="Times New Roman" w:cs="Times New Roman"/>
          <w:i/>
          <w:iCs/>
          <w:sz w:val="24"/>
          <w:szCs w:val="24"/>
        </w:rPr>
        <w:t>, edaspidi</w:t>
      </w:r>
      <w:r w:rsidR="542A44C3" w:rsidRPr="01325512">
        <w:rPr>
          <w:rFonts w:ascii="Times New Roman" w:eastAsia="Times New Roman" w:hAnsi="Times New Roman" w:cs="Times New Roman"/>
          <w:i/>
          <w:iCs/>
          <w:sz w:val="24"/>
          <w:szCs w:val="24"/>
        </w:rPr>
        <w:t xml:space="preserve"> </w:t>
      </w:r>
      <w:r w:rsidR="1C21CDF3" w:rsidRPr="173FF702">
        <w:rPr>
          <w:rFonts w:ascii="Times New Roman" w:eastAsia="Times New Roman" w:hAnsi="Times New Roman" w:cs="Times New Roman"/>
          <w:sz w:val="24"/>
          <w:szCs w:val="24"/>
        </w:rPr>
        <w:t>EAL</w:t>
      </w:r>
      <w:r w:rsidR="1C21CDF3" w:rsidRPr="3AEBC985">
        <w:rPr>
          <w:rFonts w:ascii="Times New Roman" w:eastAsia="Times New Roman" w:hAnsi="Times New Roman" w:cs="Times New Roman"/>
          <w:sz w:val="24"/>
          <w:szCs w:val="24"/>
        </w:rPr>
        <w:t xml:space="preserve">), mis määratlevad sündmuse tüübi, tõsidusastme ja </w:t>
      </w:r>
      <w:r w:rsidR="7A8A94C4" w:rsidRPr="743B3DA9">
        <w:rPr>
          <w:rFonts w:ascii="Times New Roman" w:eastAsia="Times New Roman" w:hAnsi="Times New Roman" w:cs="Times New Roman"/>
          <w:sz w:val="24"/>
          <w:szCs w:val="24"/>
        </w:rPr>
        <w:t xml:space="preserve">tuumajaama territooriumist väljapool toimuvatele tegevustele </w:t>
      </w:r>
      <w:r w:rsidR="1C21CDF3" w:rsidRPr="3DD0431B">
        <w:rPr>
          <w:rFonts w:ascii="Times New Roman" w:eastAsia="Times New Roman" w:hAnsi="Times New Roman" w:cs="Times New Roman"/>
          <w:sz w:val="24"/>
          <w:szCs w:val="24"/>
        </w:rPr>
        <w:t>ülemineku kriteeriumid.</w:t>
      </w:r>
      <w:r w:rsidR="1C21CDF3" w:rsidRPr="3AEBC985">
        <w:rPr>
          <w:rFonts w:ascii="Times New Roman" w:eastAsia="Times New Roman" w:hAnsi="Times New Roman" w:cs="Times New Roman"/>
          <w:sz w:val="24"/>
          <w:szCs w:val="24"/>
        </w:rPr>
        <w:t xml:space="preserve"> </w:t>
      </w:r>
      <w:r w:rsidR="5E298E0E" w:rsidRPr="743B3DA9">
        <w:rPr>
          <w:rFonts w:ascii="Times New Roman" w:eastAsia="Times New Roman" w:hAnsi="Times New Roman" w:cs="Times New Roman"/>
          <w:sz w:val="24"/>
          <w:szCs w:val="24"/>
        </w:rPr>
        <w:t>Seetõttu peab</w:t>
      </w:r>
      <w:r w:rsidR="5E298E0E" w:rsidRPr="79005165">
        <w:rPr>
          <w:rFonts w:ascii="Times New Roman" w:eastAsia="Times New Roman" w:hAnsi="Times New Roman" w:cs="Times New Roman"/>
          <w:sz w:val="24"/>
          <w:szCs w:val="24"/>
        </w:rPr>
        <w:t xml:space="preserve"> </w:t>
      </w:r>
      <w:r w:rsidR="5E298E0E" w:rsidRPr="52B7B4BE">
        <w:rPr>
          <w:rFonts w:ascii="Times New Roman" w:eastAsia="Times New Roman" w:hAnsi="Times New Roman" w:cs="Times New Roman"/>
          <w:sz w:val="24"/>
          <w:szCs w:val="24"/>
        </w:rPr>
        <w:t>plaan</w:t>
      </w:r>
      <w:r w:rsidR="38F6EF9C" w:rsidRPr="5D447804">
        <w:rPr>
          <w:rFonts w:ascii="Times New Roman" w:eastAsia="Times New Roman" w:hAnsi="Times New Roman" w:cs="Times New Roman"/>
          <w:sz w:val="24"/>
          <w:szCs w:val="24"/>
        </w:rPr>
        <w:t xml:space="preserve"> olema</w:t>
      </w:r>
      <w:r w:rsidR="25B12FAE" w:rsidRPr="5D447804">
        <w:rPr>
          <w:rFonts w:ascii="Times New Roman" w:eastAsia="Times New Roman" w:hAnsi="Times New Roman" w:cs="Times New Roman"/>
          <w:sz w:val="24"/>
          <w:szCs w:val="24"/>
        </w:rPr>
        <w:t xml:space="preserve"> </w:t>
      </w:r>
      <w:r w:rsidR="36DB3E77" w:rsidRPr="5D447804">
        <w:rPr>
          <w:rFonts w:ascii="Times New Roman" w:eastAsia="Times New Roman" w:hAnsi="Times New Roman" w:cs="Times New Roman"/>
          <w:sz w:val="24"/>
          <w:szCs w:val="24"/>
        </w:rPr>
        <w:t>kooskõlas</w:t>
      </w:r>
      <w:r w:rsidR="203C8656" w:rsidRPr="5D447804">
        <w:rPr>
          <w:rFonts w:ascii="Times New Roman" w:eastAsia="Times New Roman" w:hAnsi="Times New Roman" w:cs="Times New Roman"/>
          <w:sz w:val="24"/>
          <w:szCs w:val="24"/>
        </w:rPr>
        <w:t xml:space="preserve"> vähemalt</w:t>
      </w:r>
      <w:r w:rsidR="36DB3E77" w:rsidRPr="5D447804">
        <w:rPr>
          <w:rFonts w:ascii="Times New Roman" w:eastAsia="Times New Roman" w:hAnsi="Times New Roman" w:cs="Times New Roman"/>
          <w:sz w:val="24"/>
          <w:szCs w:val="24"/>
        </w:rPr>
        <w:t xml:space="preserve"> IAEA juhistega</w:t>
      </w:r>
      <w:r w:rsidR="2A2D7311" w:rsidRPr="5D447804">
        <w:rPr>
          <w:rFonts w:ascii="Times New Roman" w:eastAsia="Times New Roman" w:hAnsi="Times New Roman" w:cs="Times New Roman"/>
          <w:sz w:val="24"/>
          <w:szCs w:val="24"/>
        </w:rPr>
        <w:t xml:space="preserve"> </w:t>
      </w:r>
      <w:r w:rsidR="36DB3E77" w:rsidRPr="5D447804">
        <w:rPr>
          <w:rFonts w:ascii="Times New Roman" w:eastAsia="Times New Roman" w:hAnsi="Times New Roman" w:cs="Times New Roman"/>
          <w:sz w:val="24"/>
          <w:szCs w:val="24"/>
        </w:rPr>
        <w:t>„Kriteeriumid tuuma- ja kiirgushädaolukorra valmisoleku ja reageerimise kavandamiseks” (</w:t>
      </w:r>
      <w:proofErr w:type="spellStart"/>
      <w:r w:rsidR="36DB3E77" w:rsidRPr="5D447804">
        <w:rPr>
          <w:rFonts w:ascii="Times New Roman" w:eastAsia="Times New Roman" w:hAnsi="Times New Roman" w:cs="Times New Roman"/>
          <w:sz w:val="24"/>
          <w:szCs w:val="24"/>
        </w:rPr>
        <w:t>C</w:t>
      </w:r>
      <w:r w:rsidR="36DB3E77" w:rsidRPr="01325512">
        <w:rPr>
          <w:rFonts w:ascii="Times New Roman" w:eastAsia="Times New Roman" w:hAnsi="Times New Roman" w:cs="Times New Roman"/>
          <w:i/>
          <w:iCs/>
          <w:sz w:val="24"/>
          <w:szCs w:val="24"/>
        </w:rPr>
        <w:t>riteria</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Use</w:t>
      </w:r>
      <w:proofErr w:type="spellEnd"/>
      <w:r w:rsidR="36DB3E77" w:rsidRPr="01325512">
        <w:rPr>
          <w:rFonts w:ascii="Times New Roman" w:eastAsia="Times New Roman" w:hAnsi="Times New Roman" w:cs="Times New Roman"/>
          <w:i/>
          <w:iCs/>
          <w:sz w:val="24"/>
          <w:szCs w:val="24"/>
        </w:rPr>
        <w:t xml:space="preserve"> in </w:t>
      </w:r>
      <w:proofErr w:type="spellStart"/>
      <w:r w:rsidR="36DB3E77" w:rsidRPr="01325512">
        <w:rPr>
          <w:rFonts w:ascii="Times New Roman" w:eastAsia="Times New Roman" w:hAnsi="Times New Roman" w:cs="Times New Roman"/>
          <w:i/>
          <w:iCs/>
          <w:sz w:val="24"/>
          <w:szCs w:val="24"/>
        </w:rPr>
        <w:t>Preparedness</w:t>
      </w:r>
      <w:proofErr w:type="spellEnd"/>
      <w:r w:rsidR="36DB3E77" w:rsidRPr="01325512">
        <w:rPr>
          <w:rFonts w:ascii="Times New Roman" w:eastAsia="Times New Roman" w:hAnsi="Times New Roman" w:cs="Times New Roman"/>
          <w:i/>
          <w:iCs/>
          <w:sz w:val="24"/>
          <w:szCs w:val="24"/>
        </w:rPr>
        <w:t xml:space="preserve"> and </w:t>
      </w:r>
      <w:proofErr w:type="spellStart"/>
      <w:r w:rsidR="36DB3E77" w:rsidRPr="01325512">
        <w:rPr>
          <w:rFonts w:ascii="Times New Roman" w:eastAsia="Times New Roman" w:hAnsi="Times New Roman" w:cs="Times New Roman"/>
          <w:i/>
          <w:iCs/>
          <w:sz w:val="24"/>
          <w:szCs w:val="24"/>
        </w:rPr>
        <w:t>Response</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a </w:t>
      </w:r>
      <w:proofErr w:type="spellStart"/>
      <w:r w:rsidR="36DB3E77" w:rsidRPr="01325512">
        <w:rPr>
          <w:rFonts w:ascii="Times New Roman" w:eastAsia="Times New Roman" w:hAnsi="Times New Roman" w:cs="Times New Roman"/>
          <w:i/>
          <w:iCs/>
          <w:sz w:val="24"/>
          <w:szCs w:val="24"/>
        </w:rPr>
        <w:t>Nuclear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Radiological</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Emergency</w:t>
      </w:r>
      <w:proofErr w:type="spellEnd"/>
      <w:r w:rsidR="36DB3E77" w:rsidRPr="01325512">
        <w:rPr>
          <w:rFonts w:ascii="Times New Roman" w:eastAsia="Times New Roman" w:hAnsi="Times New Roman" w:cs="Times New Roman"/>
          <w:i/>
          <w:iCs/>
          <w:sz w:val="24"/>
          <w:szCs w:val="24"/>
        </w:rPr>
        <w:t>,</w:t>
      </w:r>
      <w:r w:rsidR="36DB3E77" w:rsidRPr="5D447804">
        <w:rPr>
          <w:rFonts w:ascii="Times New Roman" w:eastAsia="Times New Roman" w:hAnsi="Times New Roman" w:cs="Times New Roman"/>
          <w:sz w:val="24"/>
          <w:szCs w:val="24"/>
        </w:rPr>
        <w:t xml:space="preserve"> GSG-2)</w:t>
      </w:r>
      <w:r w:rsidRPr="5D447804">
        <w:rPr>
          <w:rStyle w:val="Allmrkuseviide"/>
          <w:rFonts w:ascii="Times New Roman" w:eastAsia="Times New Roman" w:hAnsi="Times New Roman" w:cs="Times New Roman"/>
          <w:sz w:val="24"/>
          <w:szCs w:val="24"/>
        </w:rPr>
        <w:footnoteReference w:id="61"/>
      </w:r>
      <w:r w:rsidR="36DB3E77" w:rsidRPr="5D447804">
        <w:rPr>
          <w:rFonts w:ascii="Times New Roman" w:eastAsia="Times New Roman" w:hAnsi="Times New Roman" w:cs="Times New Roman"/>
          <w:sz w:val="24"/>
          <w:szCs w:val="24"/>
        </w:rPr>
        <w:t xml:space="preserve"> ning „Hädaolukorraks valmisoleku korraldused tuuma- või kiirgusõnnetuseks” (</w:t>
      </w:r>
      <w:proofErr w:type="spellStart"/>
      <w:r w:rsidR="36DB3E77" w:rsidRPr="01325512">
        <w:rPr>
          <w:rFonts w:ascii="Times New Roman" w:eastAsia="Times New Roman" w:hAnsi="Times New Roman" w:cs="Times New Roman"/>
          <w:i/>
          <w:iCs/>
          <w:sz w:val="24"/>
          <w:szCs w:val="24"/>
        </w:rPr>
        <w:t>Arrangements</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Preparedness</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a </w:t>
      </w:r>
      <w:proofErr w:type="spellStart"/>
      <w:r w:rsidR="36DB3E77" w:rsidRPr="01325512">
        <w:rPr>
          <w:rFonts w:ascii="Times New Roman" w:eastAsia="Times New Roman" w:hAnsi="Times New Roman" w:cs="Times New Roman"/>
          <w:i/>
          <w:iCs/>
          <w:sz w:val="24"/>
          <w:szCs w:val="24"/>
        </w:rPr>
        <w:t>Nuclear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Radiological</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Emergency</w:t>
      </w:r>
      <w:proofErr w:type="spellEnd"/>
      <w:r w:rsidR="36DB3E77" w:rsidRPr="5D447804">
        <w:rPr>
          <w:rFonts w:ascii="Times New Roman" w:eastAsia="Times New Roman" w:hAnsi="Times New Roman" w:cs="Times New Roman"/>
          <w:sz w:val="24"/>
          <w:szCs w:val="24"/>
        </w:rPr>
        <w:t>, EPR-</w:t>
      </w:r>
      <w:proofErr w:type="spellStart"/>
      <w:r w:rsidR="36DB3E77" w:rsidRPr="5D447804">
        <w:rPr>
          <w:rFonts w:ascii="Times New Roman" w:eastAsia="Times New Roman" w:hAnsi="Times New Roman" w:cs="Times New Roman"/>
          <w:sz w:val="24"/>
          <w:szCs w:val="24"/>
        </w:rPr>
        <w:t>Method</w:t>
      </w:r>
      <w:proofErr w:type="spellEnd"/>
      <w:r w:rsidR="36DB3E77" w:rsidRPr="5D447804">
        <w:rPr>
          <w:rFonts w:ascii="Times New Roman" w:eastAsia="Times New Roman" w:hAnsi="Times New Roman" w:cs="Times New Roman"/>
          <w:sz w:val="24"/>
          <w:szCs w:val="24"/>
        </w:rPr>
        <w:t>)</w:t>
      </w:r>
      <w:r w:rsidRPr="5D447804">
        <w:rPr>
          <w:rStyle w:val="Allmrkuseviide"/>
          <w:rFonts w:ascii="Times New Roman" w:eastAsia="Times New Roman" w:hAnsi="Times New Roman" w:cs="Times New Roman"/>
          <w:sz w:val="24"/>
          <w:szCs w:val="24"/>
        </w:rPr>
        <w:footnoteReference w:id="62"/>
      </w:r>
      <w:r w:rsidR="36DB3E77" w:rsidRPr="5D447804">
        <w:rPr>
          <w:rFonts w:ascii="Times New Roman" w:eastAsia="Times New Roman" w:hAnsi="Times New Roman" w:cs="Times New Roman"/>
          <w:sz w:val="24"/>
          <w:szCs w:val="24"/>
        </w:rPr>
        <w:t>.</w:t>
      </w:r>
      <w:r w:rsidR="5F7B83A1" w:rsidRPr="3975EA01">
        <w:rPr>
          <w:rFonts w:ascii="Times New Roman" w:eastAsia="Times New Roman" w:hAnsi="Times New Roman" w:cs="Times New Roman"/>
          <w:sz w:val="24"/>
          <w:szCs w:val="24"/>
        </w:rPr>
        <w:t xml:space="preserve"> Vastavalt IAEA juhenditele peab h</w:t>
      </w:r>
      <w:r w:rsidR="1449D5B4" w:rsidRPr="67043BDC">
        <w:rPr>
          <w:rFonts w:ascii="Times New Roman" w:eastAsia="Times New Roman" w:hAnsi="Times New Roman" w:cs="Times New Roman"/>
          <w:sz w:val="24"/>
          <w:szCs w:val="24"/>
        </w:rPr>
        <w:t>ädaolukorra</w:t>
      </w:r>
      <w:r w:rsidR="1449D5B4" w:rsidRPr="3F76E848">
        <w:rPr>
          <w:rFonts w:ascii="Times New Roman" w:eastAsia="Times New Roman" w:hAnsi="Times New Roman" w:cs="Times New Roman"/>
          <w:sz w:val="24"/>
          <w:szCs w:val="24"/>
        </w:rPr>
        <w:t xml:space="preserve"> lahendamise plaan käsitlema  reageerimiskava eri tüüpi hädaolukordade korral kõigis töörežiimides. See tähendab, et reageerimine peab olema </w:t>
      </w:r>
      <w:r w:rsidR="5138CEC2" w:rsidRPr="648940F0">
        <w:rPr>
          <w:rFonts w:ascii="Times New Roman" w:eastAsia="Times New Roman" w:hAnsi="Times New Roman" w:cs="Times New Roman"/>
          <w:sz w:val="24"/>
          <w:szCs w:val="24"/>
        </w:rPr>
        <w:t>tagatud</w:t>
      </w:r>
      <w:r w:rsidR="1449D5B4" w:rsidRPr="3F76E848">
        <w:rPr>
          <w:rFonts w:ascii="Times New Roman" w:eastAsia="Times New Roman" w:hAnsi="Times New Roman" w:cs="Times New Roman"/>
          <w:sz w:val="24"/>
          <w:szCs w:val="24"/>
        </w:rPr>
        <w:t xml:space="preserve"> nii tavakäitusel (normaaltingimustes), hooldusperioodil, jahtumisetappides kui ka seisakute või kütuse laadimise ajal. Reageerimiskavad peavad põhinema eelmääratletud </w:t>
      </w:r>
      <w:proofErr w:type="spellStart"/>
      <w:r w:rsidR="1449D5B4" w:rsidRPr="3F76E848">
        <w:rPr>
          <w:rFonts w:ascii="Times New Roman" w:eastAsia="Times New Roman" w:hAnsi="Times New Roman" w:cs="Times New Roman"/>
          <w:sz w:val="24"/>
          <w:szCs w:val="24"/>
        </w:rPr>
        <w:t>EAL-idel</w:t>
      </w:r>
      <w:proofErr w:type="spellEnd"/>
      <w:r w:rsidR="1449D5B4" w:rsidRPr="3F76E848">
        <w:rPr>
          <w:rFonts w:ascii="Times New Roman" w:eastAsia="Times New Roman" w:hAnsi="Times New Roman" w:cs="Times New Roman"/>
          <w:sz w:val="24"/>
          <w:szCs w:val="24"/>
        </w:rPr>
        <w:t xml:space="preserve">, mis võimaldavad </w:t>
      </w:r>
      <w:r w:rsidR="366E0EA1" w:rsidRPr="15B1AD69">
        <w:rPr>
          <w:rFonts w:ascii="Times New Roman" w:eastAsia="Times New Roman" w:hAnsi="Times New Roman" w:cs="Times New Roman"/>
          <w:sz w:val="24"/>
          <w:szCs w:val="24"/>
        </w:rPr>
        <w:t>tegevuste</w:t>
      </w:r>
      <w:r w:rsidR="1449D5B4" w:rsidRPr="3F76E848">
        <w:rPr>
          <w:rFonts w:ascii="Times New Roman" w:eastAsia="Times New Roman" w:hAnsi="Times New Roman" w:cs="Times New Roman"/>
          <w:sz w:val="24"/>
          <w:szCs w:val="24"/>
        </w:rPr>
        <w:t xml:space="preserve"> käivitamist objektiivsete tehniliste näitajate alusel</w:t>
      </w:r>
      <w:r w:rsidR="1449D5B4" w:rsidRPr="53EB853A">
        <w:rPr>
          <w:rFonts w:ascii="Times New Roman" w:eastAsia="Times New Roman" w:hAnsi="Times New Roman" w:cs="Times New Roman"/>
          <w:sz w:val="24"/>
          <w:szCs w:val="24"/>
        </w:rPr>
        <w:t>.</w:t>
      </w:r>
    </w:p>
    <w:p w14:paraId="1DEC84BB" w14:textId="246BD0B8" w:rsidR="1449D5B4" w:rsidRDefault="7C4925F9" w:rsidP="3F76E848">
      <w:pPr>
        <w:spacing w:before="240" w:after="240"/>
        <w:jc w:val="both"/>
        <w:rPr>
          <w:rFonts w:ascii="Times New Roman" w:eastAsia="Times New Roman" w:hAnsi="Times New Roman" w:cs="Times New Roman"/>
          <w:sz w:val="24"/>
          <w:szCs w:val="24"/>
        </w:rPr>
      </w:pPr>
      <w:r w:rsidRPr="42B678CB">
        <w:rPr>
          <w:rFonts w:ascii="Times New Roman" w:eastAsia="Times New Roman" w:hAnsi="Times New Roman" w:cs="Times New Roman"/>
          <w:sz w:val="24"/>
          <w:szCs w:val="24"/>
        </w:rPr>
        <w:t>P</w:t>
      </w:r>
      <w:r w:rsidR="1449D5B4" w:rsidRPr="42B678CB">
        <w:rPr>
          <w:rFonts w:ascii="Times New Roman" w:eastAsia="Times New Roman" w:hAnsi="Times New Roman" w:cs="Times New Roman"/>
          <w:sz w:val="24"/>
          <w:szCs w:val="24"/>
        </w:rPr>
        <w:t xml:space="preserve">aan </w:t>
      </w:r>
      <w:r w:rsidR="5ABD81B4" w:rsidRPr="69A41CF9">
        <w:rPr>
          <w:rFonts w:ascii="Times New Roman" w:eastAsia="Times New Roman" w:hAnsi="Times New Roman" w:cs="Times New Roman"/>
          <w:sz w:val="24"/>
          <w:szCs w:val="24"/>
        </w:rPr>
        <w:t xml:space="preserve">peab </w:t>
      </w:r>
      <w:r w:rsidR="1449D5B4" w:rsidRPr="69A41CF9">
        <w:rPr>
          <w:rFonts w:ascii="Times New Roman" w:eastAsia="Times New Roman" w:hAnsi="Times New Roman" w:cs="Times New Roman"/>
          <w:sz w:val="24"/>
          <w:szCs w:val="24"/>
        </w:rPr>
        <w:t xml:space="preserve">sisaldama </w:t>
      </w:r>
      <w:r w:rsidR="487A9116" w:rsidRPr="69A41CF9">
        <w:rPr>
          <w:rFonts w:ascii="Times New Roman" w:eastAsia="Times New Roman" w:hAnsi="Times New Roman" w:cs="Times New Roman"/>
          <w:sz w:val="24"/>
          <w:szCs w:val="24"/>
        </w:rPr>
        <w:t>ka</w:t>
      </w:r>
      <w:r w:rsidR="1449D5B4" w:rsidRPr="3F76E848">
        <w:rPr>
          <w:rFonts w:ascii="Times New Roman" w:eastAsia="Times New Roman" w:hAnsi="Times New Roman" w:cs="Times New Roman"/>
          <w:sz w:val="24"/>
          <w:szCs w:val="24"/>
        </w:rPr>
        <w:t xml:space="preserve"> töötajate väljaõpet ja õppusi. Käitajal on kohustus tagada, et eri rollides olevad töötajad, sealhulgas juhtimistasand, operatiivmeeskonnad, tehniline personal ja kiirguskaitse spetsialistid, on koolitatud tegutsemiseks </w:t>
      </w:r>
      <w:r w:rsidR="04F85C99" w:rsidRPr="333DC512">
        <w:rPr>
          <w:rFonts w:ascii="Times New Roman" w:eastAsia="Times New Roman" w:hAnsi="Times New Roman" w:cs="Times New Roman"/>
          <w:sz w:val="24"/>
          <w:szCs w:val="24"/>
        </w:rPr>
        <w:t xml:space="preserve">erinevates </w:t>
      </w:r>
      <w:r w:rsidR="04F85C99" w:rsidRPr="418701FB">
        <w:rPr>
          <w:rFonts w:ascii="Times New Roman" w:eastAsia="Times New Roman" w:hAnsi="Times New Roman" w:cs="Times New Roman"/>
          <w:sz w:val="24"/>
          <w:szCs w:val="24"/>
        </w:rPr>
        <w:t xml:space="preserve">hädaolukordades ning on teadlikud </w:t>
      </w:r>
      <w:r w:rsidR="04F85C99" w:rsidRPr="2611A41D">
        <w:rPr>
          <w:rFonts w:ascii="Times New Roman" w:eastAsia="Times New Roman" w:hAnsi="Times New Roman" w:cs="Times New Roman"/>
          <w:sz w:val="24"/>
          <w:szCs w:val="24"/>
        </w:rPr>
        <w:t xml:space="preserve">oma </w:t>
      </w:r>
      <w:r w:rsidR="04F85C99" w:rsidRPr="634AE29F">
        <w:rPr>
          <w:rFonts w:ascii="Times New Roman" w:eastAsia="Times New Roman" w:hAnsi="Times New Roman" w:cs="Times New Roman"/>
          <w:sz w:val="24"/>
          <w:szCs w:val="24"/>
        </w:rPr>
        <w:t xml:space="preserve">rollist ja </w:t>
      </w:r>
      <w:r w:rsidR="04F85C99" w:rsidRPr="3C463F62">
        <w:rPr>
          <w:rFonts w:ascii="Times New Roman" w:eastAsia="Times New Roman" w:hAnsi="Times New Roman" w:cs="Times New Roman"/>
          <w:sz w:val="24"/>
          <w:szCs w:val="24"/>
        </w:rPr>
        <w:t>ülesannetest.</w:t>
      </w:r>
      <w:r w:rsidR="1449D5B4" w:rsidRPr="3F76E848">
        <w:rPr>
          <w:rFonts w:ascii="Times New Roman" w:eastAsia="Times New Roman" w:hAnsi="Times New Roman" w:cs="Times New Roman"/>
          <w:sz w:val="24"/>
          <w:szCs w:val="24"/>
        </w:rPr>
        <w:t xml:space="preserve"> Õppused peavad toimuma regulaarselt ning hõlmama nii siseseid simulatsioone kui ka koostööõppusi riiklike asutustega.</w:t>
      </w:r>
    </w:p>
    <w:p w14:paraId="49E57FCF" w14:textId="38D3372F" w:rsidR="1449D5B4" w:rsidRDefault="58063950" w:rsidP="3F76E848">
      <w:pPr>
        <w:spacing w:before="240" w:after="240"/>
        <w:jc w:val="both"/>
        <w:rPr>
          <w:rFonts w:ascii="Times New Roman" w:eastAsia="Times New Roman" w:hAnsi="Times New Roman" w:cs="Times New Roman"/>
          <w:sz w:val="24"/>
          <w:szCs w:val="24"/>
        </w:rPr>
      </w:pPr>
      <w:r w:rsidRPr="3596C16B">
        <w:rPr>
          <w:rFonts w:ascii="Times New Roman" w:eastAsia="Times New Roman" w:hAnsi="Times New Roman" w:cs="Times New Roman"/>
          <w:sz w:val="24"/>
          <w:szCs w:val="24"/>
        </w:rPr>
        <w:t xml:space="preserve">Plaanis </w:t>
      </w:r>
      <w:r w:rsidRPr="6E93D170">
        <w:rPr>
          <w:rFonts w:ascii="Times New Roman" w:eastAsia="Times New Roman" w:hAnsi="Times New Roman" w:cs="Times New Roman"/>
          <w:sz w:val="24"/>
          <w:szCs w:val="24"/>
        </w:rPr>
        <w:t xml:space="preserve">määratakse </w:t>
      </w:r>
      <w:r w:rsidRPr="4CE7D5AB">
        <w:rPr>
          <w:rFonts w:ascii="Times New Roman" w:eastAsia="Times New Roman" w:hAnsi="Times New Roman" w:cs="Times New Roman"/>
          <w:sz w:val="24"/>
          <w:szCs w:val="24"/>
        </w:rPr>
        <w:t xml:space="preserve">ka </w:t>
      </w:r>
      <w:r w:rsidR="1449D5B4" w:rsidRPr="4CE7D5AB">
        <w:rPr>
          <w:rFonts w:ascii="Times New Roman" w:eastAsia="Times New Roman" w:hAnsi="Times New Roman" w:cs="Times New Roman"/>
          <w:sz w:val="24"/>
          <w:szCs w:val="24"/>
        </w:rPr>
        <w:t>hädaolukorrast</w:t>
      </w:r>
      <w:r w:rsidR="1449D5B4" w:rsidRPr="3F76E848">
        <w:rPr>
          <w:rFonts w:ascii="Times New Roman" w:eastAsia="Times New Roman" w:hAnsi="Times New Roman" w:cs="Times New Roman"/>
          <w:sz w:val="24"/>
          <w:szCs w:val="24"/>
        </w:rPr>
        <w:t xml:space="preserve"> vahetu teavitamise ja teabevahetuse protseduurid</w:t>
      </w:r>
      <w:r w:rsidR="543FAD35" w:rsidRPr="5CD89C39">
        <w:rPr>
          <w:rFonts w:ascii="Times New Roman" w:eastAsia="Times New Roman" w:hAnsi="Times New Roman" w:cs="Times New Roman"/>
          <w:sz w:val="24"/>
          <w:szCs w:val="24"/>
        </w:rPr>
        <w:t xml:space="preserve">, mis </w:t>
      </w:r>
      <w:r w:rsidR="543FAD35" w:rsidRPr="01740B2D">
        <w:rPr>
          <w:rFonts w:ascii="Times New Roman" w:eastAsia="Times New Roman" w:hAnsi="Times New Roman" w:cs="Times New Roman"/>
          <w:sz w:val="24"/>
          <w:szCs w:val="24"/>
        </w:rPr>
        <w:t>hõlmavad</w:t>
      </w:r>
      <w:r w:rsidR="1449D5B4" w:rsidRPr="3F76E848">
        <w:rPr>
          <w:rFonts w:ascii="Times New Roman" w:eastAsia="Times New Roman" w:hAnsi="Times New Roman" w:cs="Times New Roman"/>
          <w:sz w:val="24"/>
          <w:szCs w:val="24"/>
        </w:rPr>
        <w:t xml:space="preserve"> </w:t>
      </w:r>
      <w:r w:rsidR="543FAD35" w:rsidRPr="6B049E69">
        <w:rPr>
          <w:rFonts w:ascii="Times New Roman" w:eastAsia="Times New Roman" w:hAnsi="Times New Roman" w:cs="Times New Roman"/>
          <w:sz w:val="24"/>
          <w:szCs w:val="24"/>
        </w:rPr>
        <w:t xml:space="preserve">asutuste </w:t>
      </w:r>
      <w:r w:rsidR="543FAD35" w:rsidRPr="746B6FAF">
        <w:rPr>
          <w:rFonts w:ascii="Times New Roman" w:eastAsia="Times New Roman" w:hAnsi="Times New Roman" w:cs="Times New Roman"/>
          <w:sz w:val="24"/>
          <w:szCs w:val="24"/>
        </w:rPr>
        <w:t xml:space="preserve">ja </w:t>
      </w:r>
      <w:r w:rsidR="543FAD35" w:rsidRPr="417757B7">
        <w:rPr>
          <w:rFonts w:ascii="Times New Roman" w:eastAsia="Times New Roman" w:hAnsi="Times New Roman" w:cs="Times New Roman"/>
          <w:sz w:val="24"/>
          <w:szCs w:val="24"/>
        </w:rPr>
        <w:t xml:space="preserve">avalikkuse </w:t>
      </w:r>
      <w:r w:rsidR="1449D5B4" w:rsidRPr="417757B7">
        <w:rPr>
          <w:rFonts w:ascii="Times New Roman" w:eastAsia="Times New Roman" w:hAnsi="Times New Roman" w:cs="Times New Roman"/>
          <w:sz w:val="24"/>
          <w:szCs w:val="24"/>
        </w:rPr>
        <w:t>ning</w:t>
      </w:r>
      <w:r w:rsidR="1449D5B4" w:rsidRPr="3F76E848">
        <w:rPr>
          <w:rFonts w:ascii="Times New Roman" w:eastAsia="Times New Roman" w:hAnsi="Times New Roman" w:cs="Times New Roman"/>
          <w:sz w:val="24"/>
          <w:szCs w:val="24"/>
        </w:rPr>
        <w:t xml:space="preserve"> vajadusel </w:t>
      </w:r>
      <w:r w:rsidR="1449D5B4" w:rsidRPr="4B83510A">
        <w:rPr>
          <w:rFonts w:ascii="Times New Roman" w:eastAsia="Times New Roman" w:hAnsi="Times New Roman" w:cs="Times New Roman"/>
          <w:sz w:val="24"/>
          <w:szCs w:val="24"/>
        </w:rPr>
        <w:t xml:space="preserve">rahvusvaheliste </w:t>
      </w:r>
      <w:r w:rsidR="1449D5B4" w:rsidRPr="091B2B83">
        <w:rPr>
          <w:rFonts w:ascii="Times New Roman" w:eastAsia="Times New Roman" w:hAnsi="Times New Roman" w:cs="Times New Roman"/>
          <w:sz w:val="24"/>
          <w:szCs w:val="24"/>
        </w:rPr>
        <w:t>organisatsioonide</w:t>
      </w:r>
      <w:r w:rsidR="62E734C5" w:rsidRPr="091B2B83">
        <w:rPr>
          <w:rFonts w:ascii="Times New Roman" w:eastAsia="Times New Roman" w:hAnsi="Times New Roman" w:cs="Times New Roman"/>
          <w:sz w:val="24"/>
          <w:szCs w:val="24"/>
        </w:rPr>
        <w:t xml:space="preserve"> </w:t>
      </w:r>
      <w:r w:rsidR="62E734C5" w:rsidRPr="35414E48">
        <w:rPr>
          <w:rFonts w:ascii="Times New Roman" w:eastAsia="Times New Roman" w:hAnsi="Times New Roman" w:cs="Times New Roman"/>
          <w:sz w:val="24"/>
          <w:szCs w:val="24"/>
        </w:rPr>
        <w:t>teavitamist</w:t>
      </w:r>
      <w:r w:rsidR="2A6C1C8F" w:rsidRPr="0B993339">
        <w:rPr>
          <w:rFonts w:ascii="Times New Roman" w:eastAsia="Times New Roman" w:hAnsi="Times New Roman" w:cs="Times New Roman"/>
          <w:sz w:val="24"/>
          <w:szCs w:val="24"/>
        </w:rPr>
        <w:t>.</w:t>
      </w:r>
    </w:p>
    <w:p w14:paraId="63FBDD0C" w14:textId="07C10150" w:rsidR="1449D5B4" w:rsidRDefault="755CE8AA" w:rsidP="3F76E848">
      <w:pPr>
        <w:spacing w:before="240" w:after="240"/>
        <w:jc w:val="both"/>
        <w:rPr>
          <w:rFonts w:ascii="Times New Roman" w:eastAsia="Times New Roman" w:hAnsi="Times New Roman" w:cs="Times New Roman"/>
          <w:sz w:val="24"/>
          <w:szCs w:val="24"/>
        </w:rPr>
      </w:pPr>
      <w:r w:rsidRPr="3F8DAE14">
        <w:rPr>
          <w:rFonts w:ascii="Times New Roman" w:eastAsia="Times New Roman" w:hAnsi="Times New Roman" w:cs="Times New Roman"/>
          <w:sz w:val="24"/>
          <w:szCs w:val="24"/>
        </w:rPr>
        <w:t xml:space="preserve">Samuti </w:t>
      </w:r>
      <w:r w:rsidR="1449D5B4" w:rsidRPr="3F8DAE14">
        <w:rPr>
          <w:rFonts w:ascii="Times New Roman" w:eastAsia="Times New Roman" w:hAnsi="Times New Roman" w:cs="Times New Roman"/>
          <w:sz w:val="24"/>
          <w:szCs w:val="24"/>
        </w:rPr>
        <w:t>peab</w:t>
      </w:r>
      <w:r w:rsidR="1449D5B4" w:rsidRPr="3F76E848">
        <w:rPr>
          <w:rFonts w:ascii="Times New Roman" w:eastAsia="Times New Roman" w:hAnsi="Times New Roman" w:cs="Times New Roman"/>
          <w:sz w:val="24"/>
          <w:szCs w:val="24"/>
        </w:rPr>
        <w:t xml:space="preserve"> plaan käsitlema vajalike ressursside, varude ja sekkumisvõimekuse tagamist. See sisaldab nii tehnilisi vahendeid (nt kiirgusmõõteriistad, </w:t>
      </w:r>
      <w:r w:rsidR="75CC6B7C" w:rsidRPr="1B43F65C">
        <w:rPr>
          <w:rFonts w:ascii="Times New Roman" w:eastAsia="Times New Roman" w:hAnsi="Times New Roman" w:cs="Times New Roman"/>
          <w:sz w:val="24"/>
          <w:szCs w:val="24"/>
        </w:rPr>
        <w:t>saasteärastusvahendid,</w:t>
      </w:r>
      <w:r w:rsidR="1449D5B4" w:rsidRPr="3F76E848">
        <w:rPr>
          <w:rFonts w:ascii="Times New Roman" w:eastAsia="Times New Roman" w:hAnsi="Times New Roman" w:cs="Times New Roman"/>
          <w:sz w:val="24"/>
          <w:szCs w:val="24"/>
        </w:rPr>
        <w:t xml:space="preserve"> kaitsevahendid, evakuatsiooni taristu) kui ka personalipõhiseid võimekusi.</w:t>
      </w:r>
    </w:p>
    <w:p w14:paraId="55CD40BC" w14:textId="08A83CD0" w:rsidR="1449D5B4" w:rsidRDefault="13C61C6F" w:rsidP="3F76E848">
      <w:pPr>
        <w:spacing w:before="240" w:after="240"/>
        <w:jc w:val="both"/>
      </w:pPr>
      <w:r w:rsidRPr="0B783CF4">
        <w:rPr>
          <w:rFonts w:ascii="Times New Roman" w:eastAsia="Times New Roman" w:hAnsi="Times New Roman" w:cs="Times New Roman"/>
          <w:sz w:val="24"/>
          <w:szCs w:val="24"/>
        </w:rPr>
        <w:t xml:space="preserve">Väga </w:t>
      </w:r>
      <w:r w:rsidRPr="681CB722">
        <w:rPr>
          <w:rFonts w:ascii="Times New Roman" w:eastAsia="Times New Roman" w:hAnsi="Times New Roman" w:cs="Times New Roman"/>
          <w:sz w:val="24"/>
          <w:szCs w:val="24"/>
        </w:rPr>
        <w:t xml:space="preserve">oluliseks </w:t>
      </w:r>
      <w:r w:rsidRPr="4F38E0B0">
        <w:rPr>
          <w:rFonts w:ascii="Times New Roman" w:eastAsia="Times New Roman" w:hAnsi="Times New Roman" w:cs="Times New Roman"/>
          <w:sz w:val="24"/>
          <w:szCs w:val="24"/>
        </w:rPr>
        <w:t xml:space="preserve">osaks </w:t>
      </w:r>
      <w:r w:rsidRPr="4CFCD13B">
        <w:rPr>
          <w:rFonts w:ascii="Times New Roman" w:eastAsia="Times New Roman" w:hAnsi="Times New Roman" w:cs="Times New Roman"/>
          <w:sz w:val="24"/>
          <w:szCs w:val="24"/>
        </w:rPr>
        <w:t xml:space="preserve">on </w:t>
      </w:r>
      <w:r w:rsidR="1449D5B4" w:rsidRPr="4CFCD13B">
        <w:rPr>
          <w:rFonts w:ascii="Times New Roman" w:eastAsia="Times New Roman" w:hAnsi="Times New Roman" w:cs="Times New Roman"/>
          <w:sz w:val="24"/>
          <w:szCs w:val="24"/>
        </w:rPr>
        <w:t>koostöö</w:t>
      </w:r>
      <w:r w:rsidR="1449D5B4" w:rsidRPr="3F76E848">
        <w:rPr>
          <w:rFonts w:ascii="Times New Roman" w:eastAsia="Times New Roman" w:hAnsi="Times New Roman" w:cs="Times New Roman"/>
          <w:sz w:val="24"/>
          <w:szCs w:val="24"/>
        </w:rPr>
        <w:t xml:space="preserve"> teiste asutuste ja rahvusvaheliste partneritega. See tähendab koordineeritult tegutsemist riikliku hädaolukorra tasandil (nt Päästeamet, Terviseamet, Politsei- ja Piirivalveamet) ning vajadusel rahvusvaheliste partneritega, näiteks IAEA, Euratom või naaberriikide pädevad asutused.</w:t>
      </w:r>
    </w:p>
    <w:p w14:paraId="3CAE1507" w14:textId="6DEE755F" w:rsidR="1449D5B4" w:rsidRDefault="4D824D14" w:rsidP="3F76E848">
      <w:pPr>
        <w:spacing w:before="240" w:after="240"/>
        <w:jc w:val="both"/>
        <w:rPr>
          <w:rFonts w:ascii="Times New Roman" w:eastAsia="Times New Roman" w:hAnsi="Times New Roman" w:cs="Times New Roman"/>
          <w:sz w:val="24"/>
          <w:szCs w:val="24"/>
        </w:rPr>
      </w:pPr>
      <w:r w:rsidRPr="4F8F804B">
        <w:rPr>
          <w:rFonts w:ascii="Times New Roman" w:eastAsia="Times New Roman" w:hAnsi="Times New Roman" w:cs="Times New Roman"/>
          <w:sz w:val="24"/>
          <w:szCs w:val="24"/>
        </w:rPr>
        <w:t>P</w:t>
      </w:r>
      <w:r w:rsidR="1449D5B4" w:rsidRPr="4F8F804B">
        <w:rPr>
          <w:rFonts w:ascii="Times New Roman" w:eastAsia="Times New Roman" w:hAnsi="Times New Roman" w:cs="Times New Roman"/>
          <w:sz w:val="24"/>
          <w:szCs w:val="24"/>
        </w:rPr>
        <w:t>laanis</w:t>
      </w:r>
      <w:r w:rsidR="1449D5B4" w:rsidRPr="3F76E848">
        <w:rPr>
          <w:rFonts w:ascii="Times New Roman" w:eastAsia="Times New Roman" w:hAnsi="Times New Roman" w:cs="Times New Roman"/>
          <w:sz w:val="24"/>
          <w:szCs w:val="24"/>
        </w:rPr>
        <w:t xml:space="preserve"> olema määratud hädaolukorra planeerimistsoon (</w:t>
      </w:r>
      <w:proofErr w:type="spellStart"/>
      <w:r w:rsidR="5722717B" w:rsidRPr="2B0D3AB9">
        <w:rPr>
          <w:rFonts w:ascii="Times New Roman" w:eastAsia="Times New Roman" w:hAnsi="Times New Roman" w:cs="Times New Roman"/>
          <w:i/>
          <w:sz w:val="24"/>
          <w:szCs w:val="24"/>
        </w:rPr>
        <w:t>Emergency</w:t>
      </w:r>
      <w:proofErr w:type="spellEnd"/>
      <w:r w:rsidR="5722717B" w:rsidRPr="2B0D3AB9">
        <w:rPr>
          <w:rFonts w:ascii="Times New Roman" w:eastAsia="Times New Roman" w:hAnsi="Times New Roman" w:cs="Times New Roman"/>
          <w:i/>
          <w:sz w:val="24"/>
          <w:szCs w:val="24"/>
        </w:rPr>
        <w:t xml:space="preserve"> </w:t>
      </w:r>
      <w:proofErr w:type="spellStart"/>
      <w:r w:rsidR="5722717B" w:rsidRPr="2B0D3AB9">
        <w:rPr>
          <w:rFonts w:ascii="Times New Roman" w:eastAsia="Times New Roman" w:hAnsi="Times New Roman" w:cs="Times New Roman"/>
          <w:i/>
          <w:sz w:val="24"/>
          <w:szCs w:val="24"/>
        </w:rPr>
        <w:t>Planning</w:t>
      </w:r>
      <w:proofErr w:type="spellEnd"/>
      <w:r w:rsidR="5722717B" w:rsidRPr="2B0D3AB9">
        <w:rPr>
          <w:rFonts w:ascii="Times New Roman" w:eastAsia="Times New Roman" w:hAnsi="Times New Roman" w:cs="Times New Roman"/>
          <w:i/>
          <w:sz w:val="24"/>
          <w:szCs w:val="24"/>
        </w:rPr>
        <w:t xml:space="preserve"> Zone</w:t>
      </w:r>
      <w:r w:rsidR="5722717B" w:rsidRPr="502F3A03">
        <w:rPr>
          <w:rFonts w:ascii="Times New Roman" w:eastAsia="Times New Roman" w:hAnsi="Times New Roman" w:cs="Times New Roman"/>
          <w:sz w:val="24"/>
          <w:szCs w:val="24"/>
        </w:rPr>
        <w:t xml:space="preserve">, edaspidi </w:t>
      </w:r>
      <w:r w:rsidR="1449D5B4" w:rsidRPr="502F3A03">
        <w:rPr>
          <w:rFonts w:ascii="Times New Roman" w:eastAsia="Times New Roman" w:hAnsi="Times New Roman" w:cs="Times New Roman"/>
          <w:sz w:val="24"/>
          <w:szCs w:val="24"/>
        </w:rPr>
        <w:t>EPZ).</w:t>
      </w:r>
      <w:r w:rsidR="1449D5B4" w:rsidRPr="3F76E848">
        <w:rPr>
          <w:rFonts w:ascii="Times New Roman" w:eastAsia="Times New Roman" w:hAnsi="Times New Roman" w:cs="Times New Roman"/>
          <w:sz w:val="24"/>
          <w:szCs w:val="24"/>
        </w:rPr>
        <w:t xml:space="preserve"> </w:t>
      </w:r>
      <w:r w:rsidR="35AEC5D3" w:rsidRPr="534C90FD">
        <w:rPr>
          <w:rFonts w:ascii="Times New Roman" w:eastAsia="Times New Roman" w:hAnsi="Times New Roman" w:cs="Times New Roman"/>
          <w:sz w:val="24"/>
          <w:szCs w:val="24"/>
        </w:rPr>
        <w:t xml:space="preserve">EPZ on geograafiliselt määratletud ala tuumakäitise ümber, mille piires tuleb hädaolukorra korral rakendada koheseid kaitsemeetmeid, lähtudes </w:t>
      </w:r>
      <w:proofErr w:type="spellStart"/>
      <w:r w:rsidR="35AEC5D3" w:rsidRPr="534C90FD">
        <w:rPr>
          <w:rFonts w:ascii="Times New Roman" w:eastAsia="Times New Roman" w:hAnsi="Times New Roman" w:cs="Times New Roman"/>
          <w:sz w:val="24"/>
          <w:szCs w:val="24"/>
        </w:rPr>
        <w:t>EAL-idest</w:t>
      </w:r>
      <w:proofErr w:type="spellEnd"/>
      <w:r w:rsidR="35AEC5D3" w:rsidRPr="534C90FD">
        <w:rPr>
          <w:rFonts w:ascii="Times New Roman" w:eastAsia="Times New Roman" w:hAnsi="Times New Roman" w:cs="Times New Roman"/>
          <w:sz w:val="24"/>
          <w:szCs w:val="24"/>
        </w:rPr>
        <w:t xml:space="preserve"> (</w:t>
      </w:r>
      <w:proofErr w:type="spellStart"/>
      <w:r w:rsidR="35AEC5D3" w:rsidRPr="00AE2147">
        <w:rPr>
          <w:rFonts w:ascii="Times New Roman" w:eastAsia="Times New Roman" w:hAnsi="Times New Roman" w:cs="Times New Roman"/>
          <w:i/>
          <w:iCs/>
          <w:sz w:val="24"/>
          <w:szCs w:val="24"/>
        </w:rPr>
        <w:t>Emergency</w:t>
      </w:r>
      <w:proofErr w:type="spellEnd"/>
      <w:r w:rsidR="35AEC5D3" w:rsidRPr="00AE2147">
        <w:rPr>
          <w:rFonts w:ascii="Times New Roman" w:eastAsia="Times New Roman" w:hAnsi="Times New Roman" w:cs="Times New Roman"/>
          <w:i/>
          <w:iCs/>
          <w:sz w:val="24"/>
          <w:szCs w:val="24"/>
        </w:rPr>
        <w:t xml:space="preserve"> </w:t>
      </w:r>
      <w:proofErr w:type="spellStart"/>
      <w:r w:rsidR="35AEC5D3" w:rsidRPr="00AE2147">
        <w:rPr>
          <w:rFonts w:ascii="Times New Roman" w:eastAsia="Times New Roman" w:hAnsi="Times New Roman" w:cs="Times New Roman"/>
          <w:i/>
          <w:iCs/>
          <w:sz w:val="24"/>
          <w:szCs w:val="24"/>
        </w:rPr>
        <w:t>Action</w:t>
      </w:r>
      <w:proofErr w:type="spellEnd"/>
      <w:r w:rsidR="35AEC5D3" w:rsidRPr="00AE2147">
        <w:rPr>
          <w:rFonts w:ascii="Times New Roman" w:eastAsia="Times New Roman" w:hAnsi="Times New Roman" w:cs="Times New Roman"/>
          <w:i/>
          <w:iCs/>
          <w:sz w:val="24"/>
          <w:szCs w:val="24"/>
        </w:rPr>
        <w:t xml:space="preserve"> </w:t>
      </w:r>
      <w:proofErr w:type="spellStart"/>
      <w:r w:rsidR="35AEC5D3" w:rsidRPr="00AE2147">
        <w:rPr>
          <w:rFonts w:ascii="Times New Roman" w:eastAsia="Times New Roman" w:hAnsi="Times New Roman" w:cs="Times New Roman"/>
          <w:i/>
          <w:iCs/>
          <w:sz w:val="24"/>
          <w:szCs w:val="24"/>
        </w:rPr>
        <w:t>Levels</w:t>
      </w:r>
      <w:proofErr w:type="spellEnd"/>
      <w:r w:rsidR="35AEC5D3" w:rsidRPr="534C90FD">
        <w:rPr>
          <w:rFonts w:ascii="Times New Roman" w:eastAsia="Times New Roman" w:hAnsi="Times New Roman" w:cs="Times New Roman"/>
          <w:sz w:val="24"/>
          <w:szCs w:val="24"/>
        </w:rPr>
        <w:t xml:space="preserve">) ning riskihinnangust. </w:t>
      </w:r>
      <w:r w:rsidR="1449D5B4" w:rsidRPr="3F76E848">
        <w:rPr>
          <w:rFonts w:ascii="Times New Roman" w:eastAsia="Times New Roman" w:hAnsi="Times New Roman" w:cs="Times New Roman"/>
          <w:sz w:val="24"/>
          <w:szCs w:val="24"/>
        </w:rPr>
        <w:t>EPZ-i eesmärk on tagada elanikkonna kaitse, sh vajadusel kohene evakuatsioon</w:t>
      </w:r>
      <w:r w:rsidR="50B97169" w:rsidRPr="07B07CCB">
        <w:rPr>
          <w:rFonts w:ascii="Times New Roman" w:eastAsia="Times New Roman" w:hAnsi="Times New Roman" w:cs="Times New Roman"/>
          <w:sz w:val="24"/>
          <w:szCs w:val="24"/>
        </w:rPr>
        <w:t xml:space="preserve"> või</w:t>
      </w:r>
      <w:r w:rsidR="1449D5B4" w:rsidRPr="07B07CCB">
        <w:rPr>
          <w:rFonts w:ascii="Times New Roman" w:eastAsia="Times New Roman" w:hAnsi="Times New Roman" w:cs="Times New Roman"/>
          <w:sz w:val="24"/>
          <w:szCs w:val="24"/>
        </w:rPr>
        <w:t xml:space="preserve"> </w:t>
      </w:r>
      <w:r w:rsidR="1449D5B4" w:rsidRPr="3F76E848">
        <w:rPr>
          <w:rFonts w:ascii="Times New Roman" w:eastAsia="Times New Roman" w:hAnsi="Times New Roman" w:cs="Times New Roman"/>
          <w:sz w:val="24"/>
          <w:szCs w:val="24"/>
        </w:rPr>
        <w:t>varjumine</w:t>
      </w:r>
      <w:r w:rsidR="1449D5B4" w:rsidRPr="07B07CCB">
        <w:rPr>
          <w:rFonts w:ascii="Times New Roman" w:eastAsia="Times New Roman" w:hAnsi="Times New Roman" w:cs="Times New Roman"/>
          <w:sz w:val="24"/>
          <w:szCs w:val="24"/>
        </w:rPr>
        <w:t>.</w:t>
      </w:r>
      <w:r w:rsidR="4B444C4B" w:rsidRPr="07B07CCB">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Väikeste moodulreaktorite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puhul on EPZ-i planeerimine rahvusvaheliselt muutunud eriteemaks, kuna nende tehnoloogiline disain, passiivne ohutus, väiksem soojustootlikkus ja piiratum potentsiaalne radioaktiivse materjali levik võimaldavad </w:t>
      </w:r>
      <w:r w:rsidR="2AC436BE" w:rsidRPr="615C2076">
        <w:rPr>
          <w:rFonts w:ascii="Times New Roman" w:eastAsia="Times New Roman" w:hAnsi="Times New Roman" w:cs="Times New Roman"/>
          <w:sz w:val="24"/>
          <w:szCs w:val="24"/>
        </w:rPr>
        <w:t>võrreldes</w:t>
      </w:r>
      <w:r w:rsidR="32CD583A" w:rsidRPr="5A12A3D5">
        <w:rPr>
          <w:rFonts w:ascii="Times New Roman" w:eastAsia="Times New Roman" w:hAnsi="Times New Roman" w:cs="Times New Roman"/>
          <w:sz w:val="24"/>
          <w:szCs w:val="24"/>
        </w:rPr>
        <w:t xml:space="preserve"> traditsiooniliste suure võimsusega tuumajaamadega</w:t>
      </w:r>
      <w:r w:rsidR="40742E4A" w:rsidRPr="615C2076">
        <w:rPr>
          <w:rFonts w:ascii="Times New Roman" w:eastAsia="Times New Roman" w:hAnsi="Times New Roman" w:cs="Times New Roman"/>
          <w:sz w:val="24"/>
          <w:szCs w:val="24"/>
        </w:rPr>
        <w:t xml:space="preserve"> väiksemaid </w:t>
      </w:r>
      <w:proofErr w:type="spellStart"/>
      <w:r w:rsidR="40742E4A" w:rsidRPr="615C2076">
        <w:rPr>
          <w:rFonts w:ascii="Times New Roman" w:eastAsia="Times New Roman" w:hAnsi="Times New Roman" w:cs="Times New Roman"/>
          <w:sz w:val="24"/>
          <w:szCs w:val="24"/>
        </w:rPr>
        <w:t>planeerimisraadiuseid</w:t>
      </w:r>
      <w:proofErr w:type="spellEnd"/>
      <w:r w:rsidR="32CD583A" w:rsidRPr="615C2076">
        <w:rPr>
          <w:rFonts w:ascii="Times New Roman" w:eastAsia="Times New Roman" w:hAnsi="Times New Roman" w:cs="Times New Roman"/>
          <w:sz w:val="24"/>
          <w:szCs w:val="24"/>
        </w:rPr>
        <w:t>.</w:t>
      </w:r>
      <w:r w:rsidR="32CD583A" w:rsidRPr="7DB6B0BE">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 xml:space="preserve">EPZ ei ole </w:t>
      </w:r>
      <w:r w:rsidR="32CD583A" w:rsidRPr="5735AFD6">
        <w:rPr>
          <w:rFonts w:ascii="Times New Roman" w:eastAsia="Times New Roman" w:hAnsi="Times New Roman" w:cs="Times New Roman"/>
          <w:sz w:val="24"/>
          <w:szCs w:val="24"/>
        </w:rPr>
        <w:t>tuumajaama ümber</w:t>
      </w:r>
      <w:r w:rsidR="32CD583A" w:rsidRPr="5A12A3D5">
        <w:rPr>
          <w:rFonts w:ascii="Times New Roman" w:eastAsia="Times New Roman" w:hAnsi="Times New Roman" w:cs="Times New Roman"/>
          <w:sz w:val="24"/>
          <w:szCs w:val="24"/>
        </w:rPr>
        <w:t xml:space="preserve"> fikseeritud ringjoon, vaid riskipõhine</w:t>
      </w:r>
      <w:r w:rsidR="3F8AF979" w:rsidRPr="5CFC7544">
        <w:rPr>
          <w:rFonts w:ascii="Times New Roman" w:eastAsia="Times New Roman" w:hAnsi="Times New Roman" w:cs="Times New Roman"/>
          <w:sz w:val="24"/>
          <w:szCs w:val="24"/>
        </w:rPr>
        <w:t xml:space="preserve"> lähenemine</w:t>
      </w:r>
      <w:r w:rsidR="32CD583A" w:rsidRPr="5CFC7544">
        <w:rPr>
          <w:rFonts w:ascii="Times New Roman" w:eastAsia="Times New Roman" w:hAnsi="Times New Roman" w:cs="Times New Roman"/>
          <w:sz w:val="24"/>
          <w:szCs w:val="24"/>
        </w:rPr>
        <w:t>,</w:t>
      </w:r>
      <w:r w:rsidR="33BED53E" w:rsidRPr="5CFC7544">
        <w:rPr>
          <w:rFonts w:ascii="Times New Roman" w:eastAsia="Times New Roman" w:hAnsi="Times New Roman" w:cs="Times New Roman"/>
          <w:sz w:val="24"/>
          <w:szCs w:val="24"/>
        </w:rPr>
        <w:t xml:space="preserve"> mis tugineb</w:t>
      </w:r>
      <w:r w:rsidR="32CD583A" w:rsidRPr="5A12A3D5">
        <w:rPr>
          <w:rFonts w:ascii="Times New Roman" w:eastAsia="Times New Roman" w:hAnsi="Times New Roman" w:cs="Times New Roman"/>
          <w:sz w:val="24"/>
          <w:szCs w:val="24"/>
        </w:rPr>
        <w:t xml:space="preserve"> ohuhinnangule, potentsiaalsele heitele, reaktori tüübi turvasüsteemidele ja  füüsikalistele protsessidele.</w:t>
      </w:r>
      <w:r w:rsidR="76B3F354" w:rsidRPr="256188F7">
        <w:rPr>
          <w:rFonts w:ascii="Times New Roman" w:eastAsia="Times New Roman" w:hAnsi="Times New Roman" w:cs="Times New Roman"/>
          <w:sz w:val="24"/>
          <w:szCs w:val="24"/>
        </w:rPr>
        <w:t xml:space="preserve"> </w:t>
      </w:r>
      <w:r w:rsidR="76B3F354" w:rsidRPr="3A7C1E3F">
        <w:rPr>
          <w:rFonts w:ascii="Times New Roman" w:eastAsia="Times New Roman" w:hAnsi="Times New Roman" w:cs="Times New Roman"/>
          <w:sz w:val="24"/>
          <w:szCs w:val="24"/>
        </w:rPr>
        <w:t xml:space="preserve">EPZ </w:t>
      </w:r>
      <w:r w:rsidR="32CD583A" w:rsidRPr="3A7C1E3F">
        <w:rPr>
          <w:rFonts w:ascii="Times New Roman" w:eastAsia="Times New Roman" w:hAnsi="Times New Roman" w:cs="Times New Roman"/>
          <w:sz w:val="24"/>
          <w:szCs w:val="24"/>
        </w:rPr>
        <w:t xml:space="preserve">ulatus sõltub </w:t>
      </w:r>
      <w:r w:rsidR="5DB50BAB" w:rsidRPr="3A7C1E3F">
        <w:rPr>
          <w:rFonts w:ascii="Times New Roman" w:eastAsia="Times New Roman" w:hAnsi="Times New Roman" w:cs="Times New Roman"/>
          <w:sz w:val="24"/>
          <w:szCs w:val="24"/>
        </w:rPr>
        <w:t>muuhulgas tehnoloogia</w:t>
      </w:r>
      <w:r w:rsidR="32CD583A" w:rsidRPr="5A12A3D5">
        <w:rPr>
          <w:rFonts w:ascii="Times New Roman" w:eastAsia="Times New Roman" w:hAnsi="Times New Roman" w:cs="Times New Roman"/>
          <w:sz w:val="24"/>
          <w:szCs w:val="24"/>
        </w:rPr>
        <w:t xml:space="preserve"> ohutusnäitajatest, passiivsetest jahutussüsteemidest, piirdekonstruktsioonidest, reaktorikütuse tüübist</w:t>
      </w:r>
      <w:r w:rsidR="32CD583A" w:rsidRPr="47BC9EED">
        <w:rPr>
          <w:rFonts w:ascii="Times New Roman" w:eastAsia="Times New Roman" w:hAnsi="Times New Roman" w:cs="Times New Roman"/>
          <w:sz w:val="24"/>
          <w:szCs w:val="24"/>
        </w:rPr>
        <w:t>,</w:t>
      </w:r>
      <w:r w:rsidR="32CD583A" w:rsidRPr="5A12A3D5">
        <w:rPr>
          <w:rFonts w:ascii="Times New Roman" w:eastAsia="Times New Roman" w:hAnsi="Times New Roman" w:cs="Times New Roman"/>
          <w:sz w:val="24"/>
          <w:szCs w:val="24"/>
        </w:rPr>
        <w:t xml:space="preserve"> jahutusmeetodist ning tuumamaterjali inventari suurusest.</w:t>
      </w:r>
      <w:r w:rsidR="2B77DE00" w:rsidRPr="1CFE2122">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Rahvusvahelises praktikas on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EPZ ulatuses esinemas trend, kus mõne tehnoloogilise lahenduse korral on kaalutud objektipõhist EPZ-i (</w:t>
      </w:r>
      <w:proofErr w:type="spellStart"/>
      <w:r w:rsidR="32CD583A" w:rsidRPr="5A12A3D5">
        <w:rPr>
          <w:rFonts w:ascii="Times New Roman" w:eastAsia="Times New Roman" w:hAnsi="Times New Roman" w:cs="Times New Roman"/>
          <w:sz w:val="24"/>
          <w:szCs w:val="24"/>
        </w:rPr>
        <w:t>site</w:t>
      </w:r>
      <w:proofErr w:type="spellEnd"/>
      <w:r w:rsidR="32CD583A" w:rsidRPr="5A12A3D5">
        <w:rPr>
          <w:rFonts w:ascii="Times New Roman" w:eastAsia="Times New Roman" w:hAnsi="Times New Roman" w:cs="Times New Roman"/>
          <w:sz w:val="24"/>
          <w:szCs w:val="24"/>
        </w:rPr>
        <w:t xml:space="preserve"> </w:t>
      </w:r>
      <w:proofErr w:type="spellStart"/>
      <w:r w:rsidR="32CD583A" w:rsidRPr="5A12A3D5">
        <w:rPr>
          <w:rFonts w:ascii="Times New Roman" w:eastAsia="Times New Roman" w:hAnsi="Times New Roman" w:cs="Times New Roman"/>
          <w:sz w:val="24"/>
          <w:szCs w:val="24"/>
        </w:rPr>
        <w:t>boundary</w:t>
      </w:r>
      <w:proofErr w:type="spellEnd"/>
      <w:r w:rsidR="32CD583A" w:rsidRPr="5A12A3D5">
        <w:rPr>
          <w:rFonts w:ascii="Times New Roman" w:eastAsia="Times New Roman" w:hAnsi="Times New Roman" w:cs="Times New Roman"/>
          <w:sz w:val="24"/>
          <w:szCs w:val="24"/>
        </w:rPr>
        <w:t xml:space="preserve"> EPZ), mille puhul </w:t>
      </w:r>
      <w:r w:rsidR="32CD583A" w:rsidRPr="5089A3C0">
        <w:rPr>
          <w:rFonts w:ascii="Times New Roman" w:eastAsia="Times New Roman" w:hAnsi="Times New Roman" w:cs="Times New Roman"/>
          <w:sz w:val="24"/>
          <w:szCs w:val="24"/>
        </w:rPr>
        <w:t>piirdu</w:t>
      </w:r>
      <w:r w:rsidR="5D6282BC" w:rsidRPr="5089A3C0">
        <w:rPr>
          <w:rFonts w:ascii="Times New Roman" w:eastAsia="Times New Roman" w:hAnsi="Times New Roman" w:cs="Times New Roman"/>
          <w:sz w:val="24"/>
          <w:szCs w:val="24"/>
        </w:rPr>
        <w:t xml:space="preserve">ksid </w:t>
      </w:r>
      <w:r w:rsidR="5D6282BC" w:rsidRPr="2472DAD1">
        <w:rPr>
          <w:rFonts w:ascii="Times New Roman" w:eastAsia="Times New Roman" w:hAnsi="Times New Roman" w:cs="Times New Roman"/>
          <w:sz w:val="24"/>
          <w:szCs w:val="24"/>
        </w:rPr>
        <w:t xml:space="preserve">meetmete </w:t>
      </w:r>
      <w:r w:rsidR="5D6282BC" w:rsidRPr="58FC22E1">
        <w:rPr>
          <w:rFonts w:ascii="Times New Roman" w:eastAsia="Times New Roman" w:hAnsi="Times New Roman" w:cs="Times New Roman"/>
          <w:sz w:val="24"/>
          <w:szCs w:val="24"/>
        </w:rPr>
        <w:t xml:space="preserve">rakendamise alad tuumakäitise </w:t>
      </w:r>
      <w:r w:rsidR="32CD583A" w:rsidRPr="58FC22E1">
        <w:rPr>
          <w:rFonts w:ascii="Times New Roman" w:eastAsia="Times New Roman" w:hAnsi="Times New Roman" w:cs="Times New Roman"/>
          <w:sz w:val="24"/>
          <w:szCs w:val="24"/>
        </w:rPr>
        <w:t>territooriumiga.</w:t>
      </w:r>
      <w:r w:rsidR="32CD583A" w:rsidRPr="5A12A3D5">
        <w:rPr>
          <w:rFonts w:ascii="Times New Roman" w:eastAsia="Times New Roman" w:hAnsi="Times New Roman" w:cs="Times New Roman"/>
          <w:sz w:val="24"/>
          <w:szCs w:val="24"/>
        </w:rPr>
        <w:t xml:space="preserve"> Selline lähenemine on võimalik üksnes juhul, kui riskianalüüsi, </w:t>
      </w:r>
      <w:r w:rsidR="22AC877B" w:rsidRPr="1CFE2122">
        <w:rPr>
          <w:rFonts w:ascii="Times New Roman" w:eastAsia="Times New Roman" w:hAnsi="Times New Roman" w:cs="Times New Roman"/>
          <w:sz w:val="24"/>
          <w:szCs w:val="24"/>
        </w:rPr>
        <w:t>ohutushinnangu</w:t>
      </w:r>
      <w:r w:rsidR="32CD583A" w:rsidRPr="5A12A3D5">
        <w:rPr>
          <w:rFonts w:ascii="Times New Roman" w:eastAsia="Times New Roman" w:hAnsi="Times New Roman" w:cs="Times New Roman"/>
          <w:sz w:val="24"/>
          <w:szCs w:val="24"/>
        </w:rPr>
        <w:t xml:space="preserve"> ning </w:t>
      </w:r>
      <w:proofErr w:type="spellStart"/>
      <w:r w:rsidR="32CD583A" w:rsidRPr="5A12A3D5">
        <w:rPr>
          <w:rFonts w:ascii="Times New Roman" w:eastAsia="Times New Roman" w:hAnsi="Times New Roman" w:cs="Times New Roman"/>
          <w:sz w:val="24"/>
          <w:szCs w:val="24"/>
        </w:rPr>
        <w:t>EAL-ide</w:t>
      </w:r>
      <w:proofErr w:type="spellEnd"/>
      <w:r w:rsidR="32CD583A" w:rsidRPr="5A12A3D5">
        <w:rPr>
          <w:rFonts w:ascii="Times New Roman" w:eastAsia="Times New Roman" w:hAnsi="Times New Roman" w:cs="Times New Roman"/>
          <w:sz w:val="24"/>
          <w:szCs w:val="24"/>
        </w:rPr>
        <w:t xml:space="preserve"> hindamine näitab, et elanikkonna kaitsemeetmed väljaspool territooriumi ei ole avariistsenaariumites </w:t>
      </w:r>
      <w:r w:rsidR="32CD583A" w:rsidRPr="1CFE2122">
        <w:rPr>
          <w:rFonts w:ascii="Times New Roman" w:eastAsia="Times New Roman" w:hAnsi="Times New Roman" w:cs="Times New Roman"/>
          <w:sz w:val="24"/>
          <w:szCs w:val="24"/>
        </w:rPr>
        <w:t>vaja</w:t>
      </w:r>
      <w:r w:rsidR="56E1AD43" w:rsidRPr="1CFE2122">
        <w:rPr>
          <w:rFonts w:ascii="Times New Roman" w:eastAsia="Times New Roman" w:hAnsi="Times New Roman" w:cs="Times New Roman"/>
          <w:sz w:val="24"/>
          <w:szCs w:val="24"/>
        </w:rPr>
        <w:t xml:space="preserve">likud. </w:t>
      </w:r>
      <w:r w:rsidR="32CD583A" w:rsidRPr="5A12A3D5">
        <w:rPr>
          <w:rFonts w:ascii="Times New Roman" w:eastAsia="Times New Roman" w:hAnsi="Times New Roman" w:cs="Times New Roman"/>
          <w:sz w:val="24"/>
          <w:szCs w:val="24"/>
        </w:rPr>
        <w:t>Kuni rahvusvahelised standardid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kohta lõplikult ühtlustatakse, lähtutakse </w:t>
      </w:r>
      <w:r w:rsidR="52D99A54" w:rsidRPr="1CFE2122">
        <w:rPr>
          <w:rFonts w:ascii="Times New Roman" w:eastAsia="Times New Roman" w:hAnsi="Times New Roman" w:cs="Times New Roman"/>
          <w:sz w:val="24"/>
          <w:szCs w:val="24"/>
        </w:rPr>
        <w:t>käesoleva eelnõu</w:t>
      </w:r>
      <w:r w:rsidR="52D99A54" w:rsidRPr="201414E1">
        <w:rPr>
          <w:rFonts w:ascii="Times New Roman" w:eastAsia="Times New Roman" w:hAnsi="Times New Roman" w:cs="Times New Roman"/>
          <w:sz w:val="24"/>
          <w:szCs w:val="24"/>
        </w:rPr>
        <w:t xml:space="preserve"> rakendamisel</w:t>
      </w:r>
      <w:r w:rsidR="32CD583A" w:rsidRPr="5A12A3D5">
        <w:rPr>
          <w:rFonts w:ascii="Times New Roman" w:eastAsia="Times New Roman" w:hAnsi="Times New Roman" w:cs="Times New Roman"/>
          <w:sz w:val="24"/>
          <w:szCs w:val="24"/>
        </w:rPr>
        <w:t xml:space="preserve"> IAEA ettevaatuspõhimõttest: EPZ-i ulatus määratakse konservatiivse ohupõhise riskianalüüsi alusel, arvestades tehnoloogilist eripära</w:t>
      </w:r>
      <w:r w:rsidR="7811AFBF" w:rsidRPr="50A29D4C">
        <w:rPr>
          <w:rFonts w:ascii="Times New Roman" w:eastAsia="Times New Roman" w:hAnsi="Times New Roman" w:cs="Times New Roman"/>
          <w:sz w:val="24"/>
          <w:szCs w:val="24"/>
        </w:rPr>
        <w:t xml:space="preserve">. </w:t>
      </w:r>
    </w:p>
    <w:p w14:paraId="63F177E3" w14:textId="132B3F95" w:rsidR="1449D5B4" w:rsidRDefault="7811AFBF" w:rsidP="3F76E848">
      <w:pPr>
        <w:spacing w:before="240" w:after="240"/>
        <w:jc w:val="both"/>
        <w:rPr>
          <w:rFonts w:ascii="Times New Roman" w:eastAsia="Times New Roman" w:hAnsi="Times New Roman" w:cs="Times New Roman"/>
          <w:sz w:val="24"/>
          <w:szCs w:val="24"/>
        </w:rPr>
      </w:pPr>
      <w:r w:rsidRPr="0B23A34B">
        <w:rPr>
          <w:rFonts w:ascii="Times New Roman" w:eastAsia="Times New Roman" w:hAnsi="Times New Roman" w:cs="Times New Roman"/>
          <w:sz w:val="24"/>
          <w:szCs w:val="24"/>
        </w:rPr>
        <w:t>P</w:t>
      </w:r>
      <w:r w:rsidR="1449D5B4" w:rsidRPr="0B23A34B">
        <w:rPr>
          <w:rFonts w:ascii="Times New Roman" w:eastAsia="Times New Roman" w:hAnsi="Times New Roman" w:cs="Times New Roman"/>
          <w:sz w:val="24"/>
          <w:szCs w:val="24"/>
        </w:rPr>
        <w:t xml:space="preserve">laani </w:t>
      </w:r>
      <w:r w:rsidR="74AD39C3" w:rsidRPr="0BE1FEA5">
        <w:rPr>
          <w:rFonts w:ascii="Times New Roman" w:eastAsia="Times New Roman" w:hAnsi="Times New Roman" w:cs="Times New Roman"/>
          <w:sz w:val="24"/>
          <w:szCs w:val="24"/>
        </w:rPr>
        <w:t xml:space="preserve">tuleb </w:t>
      </w:r>
      <w:r w:rsidR="1449D5B4" w:rsidRPr="385CBA63">
        <w:rPr>
          <w:rFonts w:ascii="Times New Roman" w:eastAsia="Times New Roman" w:hAnsi="Times New Roman" w:cs="Times New Roman"/>
          <w:sz w:val="24"/>
          <w:szCs w:val="24"/>
        </w:rPr>
        <w:t>lisada</w:t>
      </w:r>
      <w:r w:rsidR="1A1283D3" w:rsidRPr="385CBA63">
        <w:rPr>
          <w:rFonts w:ascii="Times New Roman" w:eastAsia="Times New Roman" w:hAnsi="Times New Roman" w:cs="Times New Roman"/>
          <w:sz w:val="24"/>
          <w:szCs w:val="24"/>
        </w:rPr>
        <w:t xml:space="preserve"> ka </w:t>
      </w:r>
      <w:r w:rsidR="1449D5B4" w:rsidRPr="385CBA63">
        <w:rPr>
          <w:rFonts w:ascii="Times New Roman" w:eastAsia="Times New Roman" w:hAnsi="Times New Roman" w:cs="Times New Roman"/>
          <w:sz w:val="24"/>
          <w:szCs w:val="24"/>
        </w:rPr>
        <w:t>elanike</w:t>
      </w:r>
      <w:r w:rsidR="1449D5B4" w:rsidRPr="3F76E848">
        <w:rPr>
          <w:rFonts w:ascii="Times New Roman" w:eastAsia="Times New Roman" w:hAnsi="Times New Roman" w:cs="Times New Roman"/>
          <w:sz w:val="24"/>
          <w:szCs w:val="24"/>
        </w:rPr>
        <w:t xml:space="preserve"> kaitse- ja evakuatsioonimeetmed. Need hõlmavad avalikkuse teavitamist, varjumist, evakueerimist, tervisekaitse meetmeid, transpordi- ja logistikaskeeme ning riskikommunikatsiooni vastavalt </w:t>
      </w:r>
      <w:proofErr w:type="spellStart"/>
      <w:r w:rsidR="1449D5B4" w:rsidRPr="3F76E848">
        <w:rPr>
          <w:rFonts w:ascii="Times New Roman" w:eastAsia="Times New Roman" w:hAnsi="Times New Roman" w:cs="Times New Roman"/>
          <w:sz w:val="24"/>
          <w:szCs w:val="24"/>
        </w:rPr>
        <w:t>EAL-idele</w:t>
      </w:r>
      <w:proofErr w:type="spellEnd"/>
      <w:r w:rsidR="1449D5B4" w:rsidRPr="3F76E848">
        <w:rPr>
          <w:rFonts w:ascii="Times New Roman" w:eastAsia="Times New Roman" w:hAnsi="Times New Roman" w:cs="Times New Roman"/>
          <w:sz w:val="24"/>
          <w:szCs w:val="24"/>
        </w:rPr>
        <w:t>.</w:t>
      </w:r>
    </w:p>
    <w:p w14:paraId="6A7EE34F" w14:textId="29695722" w:rsidR="1449D5B4" w:rsidRDefault="27B33FE2" w:rsidP="3F76E848">
      <w:pPr>
        <w:spacing w:before="240" w:after="240"/>
        <w:jc w:val="both"/>
        <w:rPr>
          <w:rFonts w:ascii="Times New Roman" w:eastAsia="Times New Roman" w:hAnsi="Times New Roman" w:cs="Times New Roman"/>
          <w:sz w:val="24"/>
          <w:szCs w:val="24"/>
        </w:rPr>
      </w:pPr>
      <w:r w:rsidRPr="1F894E78">
        <w:rPr>
          <w:rFonts w:ascii="Times New Roman" w:eastAsia="Times New Roman" w:hAnsi="Times New Roman" w:cs="Times New Roman"/>
          <w:sz w:val="24"/>
          <w:szCs w:val="24"/>
        </w:rPr>
        <w:t>Samuti</w:t>
      </w:r>
      <w:r w:rsidR="1449D5B4" w:rsidRPr="3F76E848">
        <w:rPr>
          <w:rFonts w:ascii="Times New Roman" w:eastAsia="Times New Roman" w:hAnsi="Times New Roman" w:cs="Times New Roman"/>
          <w:sz w:val="24"/>
          <w:szCs w:val="24"/>
        </w:rPr>
        <w:t xml:space="preserve"> </w:t>
      </w:r>
      <w:r w:rsidR="040EDB73" w:rsidRPr="366D975A">
        <w:rPr>
          <w:rFonts w:ascii="Times New Roman" w:eastAsia="Times New Roman" w:hAnsi="Times New Roman" w:cs="Times New Roman"/>
          <w:sz w:val="24"/>
          <w:szCs w:val="24"/>
        </w:rPr>
        <w:t xml:space="preserve">tuleb </w:t>
      </w:r>
      <w:r w:rsidR="1449D5B4" w:rsidRPr="366D975A">
        <w:rPr>
          <w:rFonts w:ascii="Times New Roman" w:eastAsia="Times New Roman" w:hAnsi="Times New Roman" w:cs="Times New Roman"/>
          <w:sz w:val="24"/>
          <w:szCs w:val="24"/>
        </w:rPr>
        <w:t>määratleda</w:t>
      </w:r>
      <w:r w:rsidR="1449D5B4" w:rsidRPr="3F76E848">
        <w:rPr>
          <w:rFonts w:ascii="Times New Roman" w:eastAsia="Times New Roman" w:hAnsi="Times New Roman" w:cs="Times New Roman"/>
          <w:sz w:val="24"/>
          <w:szCs w:val="24"/>
        </w:rPr>
        <w:t xml:space="preserve"> tegevused hädaolukorra lõpetamiseks, sealhulgas </w:t>
      </w:r>
      <w:r w:rsidR="1BD036EA" w:rsidRPr="604091AE">
        <w:rPr>
          <w:rFonts w:ascii="Times New Roman" w:eastAsia="Times New Roman" w:hAnsi="Times New Roman" w:cs="Times New Roman"/>
          <w:sz w:val="24"/>
          <w:szCs w:val="24"/>
        </w:rPr>
        <w:t xml:space="preserve">määrata </w:t>
      </w:r>
      <w:r w:rsidR="1BD036EA" w:rsidRPr="30C1B9F0">
        <w:rPr>
          <w:rFonts w:ascii="Times New Roman" w:eastAsia="Times New Roman" w:hAnsi="Times New Roman" w:cs="Times New Roman"/>
          <w:sz w:val="24"/>
          <w:szCs w:val="24"/>
        </w:rPr>
        <w:t>tasemed</w:t>
      </w:r>
      <w:r w:rsidR="1449D5B4" w:rsidRPr="3F76E848">
        <w:rPr>
          <w:rFonts w:ascii="Times New Roman" w:eastAsia="Times New Roman" w:hAnsi="Times New Roman" w:cs="Times New Roman"/>
          <w:sz w:val="24"/>
          <w:szCs w:val="24"/>
        </w:rPr>
        <w:t xml:space="preserve">, mille puhul </w:t>
      </w:r>
      <w:r w:rsidR="04102F7A" w:rsidRPr="0DEE334A">
        <w:rPr>
          <w:rFonts w:ascii="Times New Roman" w:eastAsia="Times New Roman" w:hAnsi="Times New Roman" w:cs="Times New Roman"/>
          <w:sz w:val="24"/>
          <w:szCs w:val="24"/>
        </w:rPr>
        <w:t xml:space="preserve">saab </w:t>
      </w:r>
      <w:r w:rsidR="04102F7A" w:rsidRPr="6E892050">
        <w:rPr>
          <w:rFonts w:ascii="Times New Roman" w:eastAsia="Times New Roman" w:hAnsi="Times New Roman" w:cs="Times New Roman"/>
          <w:sz w:val="24"/>
          <w:szCs w:val="24"/>
        </w:rPr>
        <w:t xml:space="preserve">võetud </w:t>
      </w:r>
      <w:r w:rsidR="1449D5B4" w:rsidRPr="6E892050">
        <w:rPr>
          <w:rFonts w:ascii="Times New Roman" w:eastAsia="Times New Roman" w:hAnsi="Times New Roman" w:cs="Times New Roman"/>
          <w:sz w:val="24"/>
          <w:szCs w:val="24"/>
        </w:rPr>
        <w:t>meetmeid</w:t>
      </w:r>
      <w:r w:rsidR="1449D5B4" w:rsidRPr="3F76E848">
        <w:rPr>
          <w:rFonts w:ascii="Times New Roman" w:eastAsia="Times New Roman" w:hAnsi="Times New Roman" w:cs="Times New Roman"/>
          <w:sz w:val="24"/>
          <w:szCs w:val="24"/>
        </w:rPr>
        <w:t xml:space="preserve"> leevendada või </w:t>
      </w:r>
      <w:r w:rsidR="7E847FCE" w:rsidRPr="2FDDDAE5">
        <w:rPr>
          <w:rFonts w:ascii="Times New Roman" w:eastAsia="Times New Roman" w:hAnsi="Times New Roman" w:cs="Times New Roman"/>
          <w:sz w:val="24"/>
          <w:szCs w:val="24"/>
        </w:rPr>
        <w:t xml:space="preserve">nende </w:t>
      </w:r>
      <w:r w:rsidR="7E847FCE" w:rsidRPr="5651B764">
        <w:rPr>
          <w:rFonts w:ascii="Times New Roman" w:eastAsia="Times New Roman" w:hAnsi="Times New Roman" w:cs="Times New Roman"/>
          <w:sz w:val="24"/>
          <w:szCs w:val="24"/>
        </w:rPr>
        <w:t>rakendami</w:t>
      </w:r>
      <w:r w:rsidR="7DDF86D7" w:rsidRPr="5651B764">
        <w:rPr>
          <w:rFonts w:ascii="Times New Roman" w:eastAsia="Times New Roman" w:hAnsi="Times New Roman" w:cs="Times New Roman"/>
          <w:sz w:val="24"/>
          <w:szCs w:val="24"/>
        </w:rPr>
        <w:t>s</w:t>
      </w:r>
      <w:r w:rsidR="7E847FCE" w:rsidRPr="5651B764">
        <w:rPr>
          <w:rFonts w:ascii="Times New Roman" w:eastAsia="Times New Roman" w:hAnsi="Times New Roman" w:cs="Times New Roman"/>
          <w:sz w:val="24"/>
          <w:szCs w:val="24"/>
        </w:rPr>
        <w:t>e</w:t>
      </w:r>
      <w:r w:rsidR="7E847FCE" w:rsidRPr="00DBCC21">
        <w:rPr>
          <w:rFonts w:ascii="Times New Roman" w:eastAsia="Times New Roman" w:hAnsi="Times New Roman" w:cs="Times New Roman"/>
          <w:sz w:val="24"/>
          <w:szCs w:val="24"/>
        </w:rPr>
        <w:t xml:space="preserve"> </w:t>
      </w:r>
      <w:r w:rsidR="1449D5B4" w:rsidRPr="00DBCC21">
        <w:rPr>
          <w:rFonts w:ascii="Times New Roman" w:eastAsia="Times New Roman" w:hAnsi="Times New Roman" w:cs="Times New Roman"/>
          <w:sz w:val="24"/>
          <w:szCs w:val="24"/>
        </w:rPr>
        <w:t>lõpetada</w:t>
      </w:r>
      <w:r w:rsidR="1449D5B4" w:rsidRPr="3F76E848">
        <w:rPr>
          <w:rFonts w:ascii="Times New Roman" w:eastAsia="Times New Roman" w:hAnsi="Times New Roman" w:cs="Times New Roman"/>
          <w:sz w:val="24"/>
          <w:szCs w:val="24"/>
        </w:rPr>
        <w:t>.</w:t>
      </w:r>
    </w:p>
    <w:p w14:paraId="4B7180F5" w14:textId="3087C966" w:rsidR="1449D5B4" w:rsidRDefault="3E47F67F" w:rsidP="3F76E848">
      <w:pPr>
        <w:spacing w:before="240" w:after="240"/>
        <w:jc w:val="both"/>
        <w:rPr>
          <w:rFonts w:ascii="Times New Roman" w:eastAsia="Times New Roman" w:hAnsi="Times New Roman" w:cs="Times New Roman"/>
          <w:sz w:val="24"/>
          <w:szCs w:val="24"/>
        </w:rPr>
      </w:pPr>
      <w:r w:rsidRPr="353C8779">
        <w:rPr>
          <w:rFonts w:ascii="Times New Roman" w:eastAsia="Times New Roman" w:hAnsi="Times New Roman" w:cs="Times New Roman"/>
          <w:sz w:val="24"/>
          <w:szCs w:val="24"/>
        </w:rPr>
        <w:t>V</w:t>
      </w:r>
      <w:r w:rsidR="1449D5B4" w:rsidRPr="353C8779">
        <w:rPr>
          <w:rFonts w:ascii="Times New Roman" w:eastAsia="Times New Roman" w:hAnsi="Times New Roman" w:cs="Times New Roman"/>
          <w:sz w:val="24"/>
          <w:szCs w:val="24"/>
        </w:rPr>
        <w:t xml:space="preserve">ajadusel </w:t>
      </w:r>
      <w:r w:rsidR="33F7C5EC" w:rsidRPr="353C8779">
        <w:rPr>
          <w:rFonts w:ascii="Times New Roman" w:eastAsia="Times New Roman" w:hAnsi="Times New Roman" w:cs="Times New Roman"/>
          <w:sz w:val="24"/>
          <w:szCs w:val="24"/>
        </w:rPr>
        <w:t xml:space="preserve">tuleb </w:t>
      </w:r>
      <w:r w:rsidR="1449D5B4" w:rsidRPr="353C8779">
        <w:rPr>
          <w:rFonts w:ascii="Times New Roman" w:eastAsia="Times New Roman" w:hAnsi="Times New Roman" w:cs="Times New Roman"/>
          <w:sz w:val="24"/>
          <w:szCs w:val="24"/>
        </w:rPr>
        <w:t>määratle</w:t>
      </w:r>
      <w:r w:rsidR="49BDC95D" w:rsidRPr="353C8779">
        <w:rPr>
          <w:rFonts w:ascii="Times New Roman" w:eastAsia="Times New Roman" w:hAnsi="Times New Roman" w:cs="Times New Roman"/>
          <w:sz w:val="24"/>
          <w:szCs w:val="24"/>
        </w:rPr>
        <w:t>da</w:t>
      </w:r>
      <w:r w:rsidR="1449D5B4" w:rsidRPr="3F76E848">
        <w:rPr>
          <w:rFonts w:ascii="Times New Roman" w:eastAsia="Times New Roman" w:hAnsi="Times New Roman" w:cs="Times New Roman"/>
          <w:sz w:val="24"/>
          <w:szCs w:val="24"/>
        </w:rPr>
        <w:t xml:space="preserve"> täiendavad planeerimisalad pikaajaliste kaitsemeetmete jaoks, mis IAEA klassifikatsiooni kohaselt võivad hõlmata näiteks </w:t>
      </w:r>
      <w:r w:rsidR="591B2D66" w:rsidRPr="181C5E85">
        <w:rPr>
          <w:rFonts w:ascii="Times New Roman" w:eastAsia="Times New Roman" w:hAnsi="Times New Roman" w:cs="Times New Roman"/>
          <w:sz w:val="24"/>
          <w:szCs w:val="24"/>
        </w:rPr>
        <w:t xml:space="preserve">maa </w:t>
      </w:r>
      <w:r w:rsidR="1449D5B4" w:rsidRPr="181C5E85">
        <w:rPr>
          <w:rFonts w:ascii="Times New Roman" w:eastAsia="Times New Roman" w:hAnsi="Times New Roman" w:cs="Times New Roman"/>
          <w:sz w:val="24"/>
          <w:szCs w:val="24"/>
        </w:rPr>
        <w:t>põllumajandusliku</w:t>
      </w:r>
      <w:r w:rsidR="1449D5B4" w:rsidRPr="3F76E848">
        <w:rPr>
          <w:rFonts w:ascii="Times New Roman" w:eastAsia="Times New Roman" w:hAnsi="Times New Roman" w:cs="Times New Roman"/>
          <w:sz w:val="24"/>
          <w:szCs w:val="24"/>
        </w:rPr>
        <w:t xml:space="preserve"> kasutuse </w:t>
      </w:r>
      <w:r w:rsidR="1449D5B4" w:rsidRPr="204FCAD3">
        <w:rPr>
          <w:rFonts w:ascii="Times New Roman" w:eastAsia="Times New Roman" w:hAnsi="Times New Roman" w:cs="Times New Roman"/>
          <w:sz w:val="24"/>
          <w:szCs w:val="24"/>
        </w:rPr>
        <w:t>piirangu</w:t>
      </w:r>
      <w:r w:rsidR="025A6925" w:rsidRPr="204FCAD3">
        <w:rPr>
          <w:rFonts w:ascii="Times New Roman" w:eastAsia="Times New Roman" w:hAnsi="Times New Roman" w:cs="Times New Roman"/>
          <w:sz w:val="24"/>
          <w:szCs w:val="24"/>
        </w:rPr>
        <w:t>id</w:t>
      </w:r>
      <w:r w:rsidR="1449D5B4" w:rsidRPr="3F76E848">
        <w:rPr>
          <w:rFonts w:ascii="Times New Roman" w:eastAsia="Times New Roman" w:hAnsi="Times New Roman" w:cs="Times New Roman"/>
          <w:sz w:val="24"/>
          <w:szCs w:val="24"/>
        </w:rPr>
        <w:t xml:space="preserve">, veevarustuse kaitsealasid või kaubanduspiirangute tsoone. Need rakenduvad siis, kui kiirgusriski mõju võib ulatuda </w:t>
      </w:r>
      <w:r w:rsidR="5952A685" w:rsidRPr="3CFC13CC">
        <w:rPr>
          <w:rFonts w:ascii="Times New Roman" w:eastAsia="Times New Roman" w:hAnsi="Times New Roman" w:cs="Times New Roman"/>
          <w:sz w:val="24"/>
          <w:szCs w:val="24"/>
        </w:rPr>
        <w:t xml:space="preserve">jaama </w:t>
      </w:r>
      <w:r w:rsidR="5952A685" w:rsidRPr="1E4E0901">
        <w:rPr>
          <w:rFonts w:ascii="Times New Roman" w:eastAsia="Times New Roman" w:hAnsi="Times New Roman" w:cs="Times New Roman"/>
          <w:sz w:val="24"/>
          <w:szCs w:val="24"/>
        </w:rPr>
        <w:t xml:space="preserve">territooriumilt ja </w:t>
      </w:r>
      <w:r w:rsidR="1449D5B4" w:rsidRPr="1E4E0901">
        <w:rPr>
          <w:rFonts w:ascii="Times New Roman" w:eastAsia="Times New Roman" w:hAnsi="Times New Roman" w:cs="Times New Roman"/>
          <w:sz w:val="24"/>
          <w:szCs w:val="24"/>
        </w:rPr>
        <w:t>EPZ</w:t>
      </w:r>
      <w:r w:rsidR="1449D5B4" w:rsidRPr="3F76E848">
        <w:rPr>
          <w:rFonts w:ascii="Times New Roman" w:eastAsia="Times New Roman" w:hAnsi="Times New Roman" w:cs="Times New Roman"/>
          <w:sz w:val="24"/>
          <w:szCs w:val="24"/>
        </w:rPr>
        <w:t>-ist väljapoole.</w:t>
      </w:r>
    </w:p>
    <w:p w14:paraId="3AF4B693" w14:textId="50610F2C" w:rsidR="1449D5B4" w:rsidRDefault="2B39951C" w:rsidP="3F76E848">
      <w:pPr>
        <w:spacing w:before="240" w:after="240"/>
        <w:jc w:val="both"/>
        <w:rPr>
          <w:rFonts w:ascii="Times New Roman" w:eastAsia="Times New Roman" w:hAnsi="Times New Roman" w:cs="Times New Roman"/>
          <w:sz w:val="24"/>
          <w:szCs w:val="24"/>
        </w:rPr>
      </w:pPr>
      <w:r w:rsidRPr="4293C4B6">
        <w:rPr>
          <w:rFonts w:ascii="Times New Roman" w:eastAsia="Times New Roman" w:hAnsi="Times New Roman" w:cs="Times New Roman"/>
          <w:sz w:val="24"/>
          <w:szCs w:val="24"/>
        </w:rPr>
        <w:t>M</w:t>
      </w:r>
      <w:r w:rsidR="1449D5B4" w:rsidRPr="4293C4B6">
        <w:rPr>
          <w:rFonts w:ascii="Times New Roman" w:eastAsia="Times New Roman" w:hAnsi="Times New Roman" w:cs="Times New Roman"/>
          <w:sz w:val="24"/>
          <w:szCs w:val="24"/>
        </w:rPr>
        <w:t xml:space="preserve">ääratleda </w:t>
      </w:r>
      <w:r w:rsidR="2409628D" w:rsidRPr="69EB4552">
        <w:rPr>
          <w:rFonts w:ascii="Times New Roman" w:eastAsia="Times New Roman" w:hAnsi="Times New Roman" w:cs="Times New Roman"/>
          <w:sz w:val="24"/>
          <w:szCs w:val="24"/>
        </w:rPr>
        <w:t xml:space="preserve">tuleb ka </w:t>
      </w:r>
      <w:r w:rsidR="1449D5B4" w:rsidRPr="69EB4552">
        <w:rPr>
          <w:rFonts w:ascii="Times New Roman" w:eastAsia="Times New Roman" w:hAnsi="Times New Roman" w:cs="Times New Roman"/>
          <w:sz w:val="24"/>
          <w:szCs w:val="24"/>
        </w:rPr>
        <w:t>hädaolukorra</w:t>
      </w:r>
      <w:r w:rsidR="1449D5B4" w:rsidRPr="3F76E848">
        <w:rPr>
          <w:rFonts w:ascii="Times New Roman" w:eastAsia="Times New Roman" w:hAnsi="Times New Roman" w:cs="Times New Roman"/>
          <w:sz w:val="24"/>
          <w:szCs w:val="24"/>
        </w:rPr>
        <w:t xml:space="preserve"> lahendamisele järgnevad tegevused, sealhulgas </w:t>
      </w:r>
      <w:r w:rsidR="4EABBB29" w:rsidRPr="185AA100">
        <w:rPr>
          <w:rFonts w:ascii="Times New Roman" w:eastAsia="Times New Roman" w:hAnsi="Times New Roman" w:cs="Times New Roman"/>
          <w:sz w:val="24"/>
          <w:szCs w:val="24"/>
        </w:rPr>
        <w:t xml:space="preserve">tavaolukorra </w:t>
      </w:r>
      <w:r w:rsidR="1449D5B4" w:rsidRPr="185AA100">
        <w:rPr>
          <w:rFonts w:ascii="Times New Roman" w:eastAsia="Times New Roman" w:hAnsi="Times New Roman" w:cs="Times New Roman"/>
          <w:sz w:val="24"/>
          <w:szCs w:val="24"/>
        </w:rPr>
        <w:t>taastamine</w:t>
      </w:r>
      <w:r w:rsidR="1449D5B4" w:rsidRPr="3F76E848">
        <w:rPr>
          <w:rFonts w:ascii="Times New Roman" w:eastAsia="Times New Roman" w:hAnsi="Times New Roman" w:cs="Times New Roman"/>
          <w:sz w:val="24"/>
          <w:szCs w:val="24"/>
        </w:rPr>
        <w:t>, alade vabastamine piirangutest, kiirgusseire ning vajadusel pikaajaline riskikommunikatsioon.</w:t>
      </w:r>
    </w:p>
    <w:p w14:paraId="36932B15" w14:textId="481F0293" w:rsidR="7333B9B2" w:rsidRDefault="64543F8D" w:rsidP="7333B9B2">
      <w:pPr>
        <w:spacing w:before="240" w:after="240"/>
        <w:jc w:val="both"/>
      </w:pPr>
      <w:r w:rsidRPr="74754E27">
        <w:rPr>
          <w:rFonts w:ascii="Times New Roman" w:eastAsia="Times New Roman" w:hAnsi="Times New Roman" w:cs="Times New Roman"/>
          <w:sz w:val="24"/>
          <w:szCs w:val="24"/>
        </w:rPr>
        <w:t>P</w:t>
      </w:r>
      <w:r w:rsidR="1449D5B4" w:rsidRPr="74754E27">
        <w:rPr>
          <w:rFonts w:ascii="Times New Roman" w:eastAsia="Times New Roman" w:hAnsi="Times New Roman" w:cs="Times New Roman"/>
          <w:sz w:val="24"/>
          <w:szCs w:val="24"/>
        </w:rPr>
        <w:t xml:space="preserve">laan </w:t>
      </w:r>
      <w:r w:rsidR="4B9551BE" w:rsidRPr="74754E27">
        <w:rPr>
          <w:rFonts w:ascii="Times New Roman" w:eastAsia="Times New Roman" w:hAnsi="Times New Roman" w:cs="Times New Roman"/>
          <w:sz w:val="24"/>
          <w:szCs w:val="24"/>
        </w:rPr>
        <w:t xml:space="preserve">peab </w:t>
      </w:r>
      <w:r w:rsidR="60028D87" w:rsidRPr="59ADFA00">
        <w:rPr>
          <w:rFonts w:ascii="Times New Roman" w:eastAsia="Times New Roman" w:hAnsi="Times New Roman" w:cs="Times New Roman"/>
          <w:sz w:val="24"/>
          <w:szCs w:val="24"/>
        </w:rPr>
        <w:t xml:space="preserve">vajadusel </w:t>
      </w:r>
      <w:r w:rsidR="1449D5B4" w:rsidRPr="59ADFA00">
        <w:rPr>
          <w:rFonts w:ascii="Times New Roman" w:eastAsia="Times New Roman" w:hAnsi="Times New Roman" w:cs="Times New Roman"/>
          <w:sz w:val="24"/>
          <w:szCs w:val="24"/>
        </w:rPr>
        <w:t>ette</w:t>
      </w:r>
      <w:r w:rsidR="1449D5B4" w:rsidRPr="3F76E848">
        <w:rPr>
          <w:rFonts w:ascii="Times New Roman" w:eastAsia="Times New Roman" w:hAnsi="Times New Roman" w:cs="Times New Roman"/>
          <w:sz w:val="24"/>
          <w:szCs w:val="24"/>
        </w:rPr>
        <w:t xml:space="preserve"> nägema sotsiaalpsühholoogilise toe ja elanike nõustamise, kuna tuumaõnnetusega seotud riskitaju ja stress võivad olla märkimisväärsed ka siis, kui tegelik kahju on piiratud. Nõustamine on rahvusvaheliselt tunnustatud osa taastamistegevustest.</w:t>
      </w:r>
    </w:p>
    <w:p w14:paraId="279B33D2" w14:textId="1E85272D" w:rsidR="1C35959B" w:rsidRDefault="1C35959B" w:rsidP="787543E9">
      <w:pPr>
        <w:spacing w:before="240" w:after="240"/>
        <w:jc w:val="both"/>
        <w:rPr>
          <w:rFonts w:ascii="Times New Roman" w:eastAsia="Times New Roman" w:hAnsi="Times New Roman" w:cs="Times New Roman"/>
          <w:sz w:val="24"/>
          <w:szCs w:val="24"/>
        </w:rPr>
      </w:pPr>
      <w:r w:rsidRPr="1E8B36A2">
        <w:rPr>
          <w:rFonts w:ascii="Times New Roman" w:eastAsia="Times New Roman" w:hAnsi="Times New Roman" w:cs="Times New Roman"/>
          <w:b/>
          <w:sz w:val="24"/>
          <w:szCs w:val="24"/>
        </w:rPr>
        <w:t xml:space="preserve">Eelnõu § </w:t>
      </w:r>
      <w:r w:rsidRPr="1E8B36A2">
        <w:rPr>
          <w:rFonts w:ascii="Times New Roman" w:eastAsia="Times New Roman" w:hAnsi="Times New Roman" w:cs="Times New Roman"/>
          <w:b/>
          <w:bCs/>
          <w:sz w:val="24"/>
          <w:szCs w:val="24"/>
        </w:rPr>
        <w:t>51</w:t>
      </w:r>
      <w:r w:rsidRPr="1E8B36A2">
        <w:rPr>
          <w:rFonts w:ascii="Times New Roman" w:eastAsia="Times New Roman" w:hAnsi="Times New Roman" w:cs="Times New Roman"/>
          <w:b/>
          <w:sz w:val="24"/>
          <w:szCs w:val="24"/>
        </w:rPr>
        <w:t xml:space="preserve"> lõige 2</w:t>
      </w:r>
      <w:r w:rsidRPr="787543E9">
        <w:rPr>
          <w:rFonts w:ascii="Times New Roman" w:eastAsia="Times New Roman" w:hAnsi="Times New Roman" w:cs="Times New Roman"/>
          <w:sz w:val="24"/>
          <w:szCs w:val="24"/>
        </w:rPr>
        <w:t xml:space="preserve"> sätestab, et tuumakäitise hädaolukorra lahendamise plaani rakendamise harjutamiseks peab käitamisloa omaja korraldama õppuse vähemalt üks kord aastas. Õppuse eesmärk on kontrollida plaani toimivust, personali valmisolekut, tehniliste ja organisatsiooniliste sekkumismeetmete rakendatavust ning koostööprotseduuride toimimist ametiasutuste vahel. Õppused on rahvusvahelises tuumaohutusalases praktikas olulised valmiduse tagamiseks</w:t>
      </w:r>
      <w:r w:rsidR="4E5B779E" w:rsidRPr="127F8330">
        <w:rPr>
          <w:rFonts w:ascii="Times New Roman" w:eastAsia="Times New Roman" w:hAnsi="Times New Roman" w:cs="Times New Roman"/>
          <w:sz w:val="24"/>
          <w:szCs w:val="24"/>
        </w:rPr>
        <w:t>.</w:t>
      </w:r>
      <w:r w:rsidR="4E5B779E" w:rsidRPr="4AF3DE25">
        <w:rPr>
          <w:rFonts w:ascii="Times New Roman" w:eastAsia="Times New Roman" w:hAnsi="Times New Roman" w:cs="Times New Roman"/>
          <w:sz w:val="24"/>
          <w:szCs w:val="24"/>
        </w:rPr>
        <w:t xml:space="preserve"> </w:t>
      </w:r>
      <w:r w:rsidRPr="787543E9">
        <w:rPr>
          <w:rFonts w:ascii="Times New Roman" w:eastAsia="Times New Roman" w:hAnsi="Times New Roman" w:cs="Times New Roman"/>
          <w:sz w:val="24"/>
          <w:szCs w:val="24"/>
        </w:rPr>
        <w:t>Õppuse korraldamisest tuleb teavitada Päästeametit vähemalt 20 tööpäeva ette, mille eesmärk on võimaldada pädeval asutusel õppuse korraldust jälgida, vajadusel osaleda ning hinnata, kas tuumakäitise hädaolukorra lahendamise protseduurid vastavad riiklikele ootustele ja koordineeritud reageerimisvalmidusele.</w:t>
      </w:r>
    </w:p>
    <w:p w14:paraId="758CBE50" w14:textId="42E0385C" w:rsidR="1C35959B" w:rsidRDefault="1C35959B" w:rsidP="787543E9">
      <w:pPr>
        <w:spacing w:before="240" w:after="240"/>
        <w:jc w:val="both"/>
        <w:rPr>
          <w:rFonts w:ascii="Times New Roman" w:eastAsia="Times New Roman" w:hAnsi="Times New Roman" w:cs="Times New Roman"/>
          <w:sz w:val="24"/>
          <w:szCs w:val="24"/>
        </w:rPr>
      </w:pPr>
      <w:r w:rsidRPr="27B7863D">
        <w:rPr>
          <w:rFonts w:ascii="Times New Roman" w:eastAsia="Times New Roman" w:hAnsi="Times New Roman" w:cs="Times New Roman"/>
          <w:b/>
          <w:sz w:val="24"/>
          <w:szCs w:val="24"/>
        </w:rPr>
        <w:t>Eelnõu § 51 lõige 3</w:t>
      </w:r>
      <w:r w:rsidRPr="787543E9">
        <w:rPr>
          <w:rFonts w:ascii="Times New Roman" w:eastAsia="Times New Roman" w:hAnsi="Times New Roman" w:cs="Times New Roman"/>
          <w:sz w:val="24"/>
          <w:szCs w:val="24"/>
        </w:rPr>
        <w:t xml:space="preserve"> näeb ette kohustuse vaadata tuumakäitise hädaolukorra lahendamise plaan üle ja ajakohastada seda vähemalt iga kahe aasta järel või olukorras, kus toimuvad olulised muutused tuumakäitise ohutegurites, tehnoloogias, tuumamaterjali koguses või iseloomus, personali struktuuris või väliskeskkonna riskides. Regulaarne ajakohastamine tagab, et plaan püsib kooskõlas käitise tegeliku seisukorra, tehnoloogilise arengu ning riskianalüüsi tulemustega. Nõue vastab IAEA põhimõttele, mille kohaselt hädaolukorra juhtimise dokumentatsioon peab olema „elav dokument“ ning toetama dünaamilist riskipõhist planeerimist vastavalt </w:t>
      </w:r>
      <w:r w:rsidRPr="384A04D3">
        <w:rPr>
          <w:rFonts w:ascii="Times New Roman" w:eastAsia="Times New Roman" w:hAnsi="Times New Roman" w:cs="Times New Roman"/>
          <w:sz w:val="24"/>
          <w:szCs w:val="24"/>
        </w:rPr>
        <w:t>juh</w:t>
      </w:r>
      <w:r w:rsidR="0C04D607" w:rsidRPr="384A04D3">
        <w:rPr>
          <w:rFonts w:ascii="Times New Roman" w:eastAsia="Times New Roman" w:hAnsi="Times New Roman" w:cs="Times New Roman"/>
          <w:sz w:val="24"/>
          <w:szCs w:val="24"/>
        </w:rPr>
        <w:t>endile</w:t>
      </w:r>
      <w:r w:rsidRPr="787543E9">
        <w:rPr>
          <w:rFonts w:ascii="Times New Roman" w:eastAsia="Times New Roman" w:hAnsi="Times New Roman" w:cs="Times New Roman"/>
          <w:sz w:val="24"/>
          <w:szCs w:val="24"/>
        </w:rPr>
        <w:t xml:space="preserve"> </w:t>
      </w:r>
      <w:r w:rsidRPr="234045C3">
        <w:rPr>
          <w:rFonts w:ascii="Times New Roman" w:eastAsia="Times New Roman" w:hAnsi="Times New Roman" w:cs="Times New Roman"/>
          <w:sz w:val="24"/>
          <w:szCs w:val="24"/>
        </w:rPr>
        <w:t>GSR Part 7</w:t>
      </w:r>
      <w:r w:rsidRPr="4B0F0B87">
        <w:rPr>
          <w:rFonts w:ascii="Times New Roman" w:eastAsia="Times New Roman" w:hAnsi="Times New Roman" w:cs="Times New Roman"/>
          <w:sz w:val="24"/>
          <w:szCs w:val="24"/>
        </w:rPr>
        <w:t>.</w:t>
      </w:r>
    </w:p>
    <w:p w14:paraId="1D167873" w14:textId="091A4379" w:rsidR="787543E9" w:rsidRDefault="1C35959B" w:rsidP="787543E9">
      <w:pPr>
        <w:spacing w:before="240" w:after="240"/>
        <w:jc w:val="both"/>
        <w:rPr>
          <w:rFonts w:ascii="Times New Roman" w:eastAsia="Times New Roman" w:hAnsi="Times New Roman" w:cs="Times New Roman"/>
          <w:sz w:val="24"/>
          <w:szCs w:val="24"/>
        </w:rPr>
      </w:pPr>
      <w:r w:rsidRPr="578E8904">
        <w:rPr>
          <w:rFonts w:ascii="Times New Roman" w:eastAsia="Times New Roman" w:hAnsi="Times New Roman" w:cs="Times New Roman"/>
          <w:b/>
          <w:sz w:val="24"/>
          <w:szCs w:val="24"/>
        </w:rPr>
        <w:t xml:space="preserve">Eelnõu § </w:t>
      </w:r>
      <w:r w:rsidRPr="546950FE">
        <w:rPr>
          <w:rFonts w:ascii="Times New Roman" w:eastAsia="Times New Roman" w:hAnsi="Times New Roman" w:cs="Times New Roman"/>
          <w:b/>
          <w:bCs/>
          <w:sz w:val="24"/>
          <w:szCs w:val="24"/>
        </w:rPr>
        <w:t>51</w:t>
      </w:r>
      <w:r w:rsidRPr="578E8904">
        <w:rPr>
          <w:rFonts w:ascii="Times New Roman" w:eastAsia="Times New Roman" w:hAnsi="Times New Roman" w:cs="Times New Roman"/>
          <w:b/>
          <w:sz w:val="24"/>
          <w:szCs w:val="24"/>
        </w:rPr>
        <w:t xml:space="preserve"> lõige 4 </w:t>
      </w:r>
      <w:r w:rsidRPr="787543E9">
        <w:rPr>
          <w:rFonts w:ascii="Times New Roman" w:eastAsia="Times New Roman" w:hAnsi="Times New Roman" w:cs="Times New Roman"/>
          <w:sz w:val="24"/>
          <w:szCs w:val="24"/>
        </w:rPr>
        <w:t xml:space="preserve">volitab valdkonna eest vastutavat ministrit kehtestama määruse, milles sätestatakse täpsustatud nõuded tuumakäitise hädaolukorra lahendamise plaanile ja selle rakendamisele. </w:t>
      </w:r>
      <w:r w:rsidRPr="381AB4D5">
        <w:rPr>
          <w:rFonts w:ascii="Times New Roman" w:eastAsia="Times New Roman" w:hAnsi="Times New Roman" w:cs="Times New Roman"/>
          <w:sz w:val="24"/>
          <w:szCs w:val="24"/>
        </w:rPr>
        <w:t xml:space="preserve">Määruse kehtestamise vajadus tuleneb sellest, et </w:t>
      </w:r>
      <w:r w:rsidR="3C9AE832" w:rsidRPr="381AB4D5">
        <w:rPr>
          <w:rFonts w:ascii="Times New Roman" w:eastAsia="Times New Roman" w:hAnsi="Times New Roman" w:cs="Times New Roman"/>
          <w:sz w:val="24"/>
          <w:szCs w:val="24"/>
        </w:rPr>
        <w:t xml:space="preserve">lahti seletada </w:t>
      </w:r>
      <w:r w:rsidRPr="381AB4D5">
        <w:rPr>
          <w:rFonts w:ascii="Times New Roman" w:eastAsia="Times New Roman" w:hAnsi="Times New Roman" w:cs="Times New Roman"/>
          <w:sz w:val="24"/>
          <w:szCs w:val="24"/>
        </w:rPr>
        <w:t>plaani detailid</w:t>
      </w:r>
      <w:r w:rsidR="1839E171" w:rsidRPr="381AB4D5">
        <w:rPr>
          <w:rFonts w:ascii="Times New Roman" w:eastAsia="Times New Roman" w:hAnsi="Times New Roman" w:cs="Times New Roman"/>
          <w:sz w:val="24"/>
          <w:szCs w:val="24"/>
        </w:rPr>
        <w:t xml:space="preserve">, </w:t>
      </w:r>
      <w:r w:rsidR="7B01FA3C" w:rsidRPr="543E7081">
        <w:rPr>
          <w:rFonts w:ascii="Times New Roman" w:eastAsia="Times New Roman" w:hAnsi="Times New Roman" w:cs="Times New Roman"/>
          <w:sz w:val="24"/>
          <w:szCs w:val="24"/>
        </w:rPr>
        <w:t>seal</w:t>
      </w:r>
      <w:r w:rsidR="0D16A0F9" w:rsidRPr="543E7081">
        <w:rPr>
          <w:rFonts w:ascii="Times New Roman" w:eastAsia="Times New Roman" w:hAnsi="Times New Roman" w:cs="Times New Roman"/>
          <w:sz w:val="24"/>
          <w:szCs w:val="24"/>
        </w:rPr>
        <w:t>h</w:t>
      </w:r>
      <w:r w:rsidR="7B01FA3C" w:rsidRPr="543E7081">
        <w:rPr>
          <w:rFonts w:ascii="Times New Roman" w:eastAsia="Times New Roman" w:hAnsi="Times New Roman" w:cs="Times New Roman"/>
          <w:sz w:val="24"/>
          <w:szCs w:val="24"/>
        </w:rPr>
        <w:t>ulgas</w:t>
      </w:r>
      <w:r w:rsidR="1839E171" w:rsidRPr="084B5CEF">
        <w:rPr>
          <w:rFonts w:ascii="Times New Roman" w:eastAsia="Times New Roman" w:hAnsi="Times New Roman" w:cs="Times New Roman"/>
          <w:sz w:val="24"/>
          <w:szCs w:val="24"/>
        </w:rPr>
        <w:t xml:space="preserve"> </w:t>
      </w:r>
      <w:r w:rsidR="1839E171" w:rsidRPr="381AB4D5">
        <w:rPr>
          <w:rFonts w:ascii="Times New Roman" w:eastAsia="Times New Roman" w:hAnsi="Times New Roman" w:cs="Times New Roman"/>
          <w:sz w:val="24"/>
          <w:szCs w:val="24"/>
        </w:rPr>
        <w:t xml:space="preserve">EPZ ja </w:t>
      </w:r>
      <w:proofErr w:type="spellStart"/>
      <w:r w:rsidR="1839E171" w:rsidRPr="381AB4D5">
        <w:rPr>
          <w:rFonts w:ascii="Times New Roman" w:eastAsia="Times New Roman" w:hAnsi="Times New Roman" w:cs="Times New Roman"/>
          <w:sz w:val="24"/>
          <w:szCs w:val="24"/>
        </w:rPr>
        <w:t>EAL-ide</w:t>
      </w:r>
      <w:proofErr w:type="spellEnd"/>
      <w:r w:rsidR="1839E171" w:rsidRPr="381AB4D5">
        <w:rPr>
          <w:rFonts w:ascii="Times New Roman" w:eastAsia="Times New Roman" w:hAnsi="Times New Roman" w:cs="Times New Roman"/>
          <w:sz w:val="24"/>
          <w:szCs w:val="24"/>
        </w:rPr>
        <w:t xml:space="preserve"> määramine, t</w:t>
      </w:r>
      <w:r w:rsidRPr="381AB4D5">
        <w:rPr>
          <w:rFonts w:ascii="Times New Roman" w:eastAsia="Times New Roman" w:hAnsi="Times New Roman" w:cs="Times New Roman"/>
          <w:sz w:val="24"/>
          <w:szCs w:val="24"/>
        </w:rPr>
        <w:t>ehnilised tingimused</w:t>
      </w:r>
      <w:r w:rsidR="44442686" w:rsidRPr="381AB4D5">
        <w:rPr>
          <w:rFonts w:ascii="Times New Roman" w:eastAsia="Times New Roman" w:hAnsi="Times New Roman" w:cs="Times New Roman"/>
          <w:sz w:val="24"/>
          <w:szCs w:val="24"/>
        </w:rPr>
        <w:t xml:space="preserve"> ja</w:t>
      </w:r>
      <w:r w:rsidRPr="381AB4D5">
        <w:rPr>
          <w:rFonts w:ascii="Times New Roman" w:eastAsia="Times New Roman" w:hAnsi="Times New Roman" w:cs="Times New Roman"/>
          <w:sz w:val="24"/>
          <w:szCs w:val="24"/>
        </w:rPr>
        <w:t xml:space="preserve"> vorminõuded</w:t>
      </w:r>
      <w:r w:rsidR="30E2E243" w:rsidRPr="381AB4D5">
        <w:rPr>
          <w:rFonts w:ascii="Times New Roman" w:eastAsia="Times New Roman" w:hAnsi="Times New Roman" w:cs="Times New Roman"/>
          <w:sz w:val="24"/>
          <w:szCs w:val="24"/>
        </w:rPr>
        <w:t xml:space="preserve">. </w:t>
      </w:r>
    </w:p>
    <w:p w14:paraId="4B6155D5" w14:textId="3DDEE136" w:rsidR="381AB4D5" w:rsidRDefault="77583EBD" w:rsidP="7E08EE0A">
      <w:pPr>
        <w:spacing w:before="240" w:after="240"/>
        <w:jc w:val="both"/>
        <w:rPr>
          <w:rFonts w:ascii="Times New Roman" w:eastAsia="Times New Roman" w:hAnsi="Times New Roman" w:cs="Times New Roman"/>
          <w:b/>
          <w:sz w:val="24"/>
          <w:szCs w:val="24"/>
        </w:rPr>
      </w:pPr>
      <w:r w:rsidRPr="084B5CEF">
        <w:rPr>
          <w:rFonts w:ascii="Times New Roman" w:eastAsia="Times New Roman" w:hAnsi="Times New Roman" w:cs="Times New Roman"/>
          <w:b/>
          <w:sz w:val="24"/>
          <w:szCs w:val="24"/>
        </w:rPr>
        <w:t xml:space="preserve">Eelnõu §-s 52 </w:t>
      </w:r>
      <w:r w:rsidRPr="7AFF92FC">
        <w:rPr>
          <w:rFonts w:ascii="Times New Roman" w:eastAsia="Times New Roman" w:hAnsi="Times New Roman" w:cs="Times New Roman"/>
          <w:sz w:val="24"/>
          <w:szCs w:val="24"/>
        </w:rPr>
        <w:t xml:space="preserve">sätestatakse raamistik tegutsemiseks kiirgushädaolukorras või tuumaavarii korral. </w:t>
      </w:r>
    </w:p>
    <w:p w14:paraId="7D9C69FC" w14:textId="694C85CA" w:rsidR="381AB4D5" w:rsidRDefault="77583EBD" w:rsidP="7E08EE0A">
      <w:pPr>
        <w:spacing w:before="240" w:after="240"/>
        <w:jc w:val="both"/>
        <w:rPr>
          <w:rFonts w:ascii="Times New Roman" w:eastAsia="Times New Roman" w:hAnsi="Times New Roman" w:cs="Times New Roman"/>
          <w:sz w:val="24"/>
          <w:szCs w:val="24"/>
        </w:rPr>
      </w:pPr>
      <w:r w:rsidRPr="4FBDD6FE">
        <w:rPr>
          <w:rFonts w:ascii="Times New Roman" w:eastAsia="Times New Roman" w:hAnsi="Times New Roman" w:cs="Times New Roman"/>
          <w:b/>
          <w:sz w:val="24"/>
          <w:szCs w:val="24"/>
        </w:rPr>
        <w:t xml:space="preserve">Eelnõu § 52 </w:t>
      </w:r>
      <w:r w:rsidRPr="7CB47220">
        <w:rPr>
          <w:rFonts w:ascii="Times New Roman" w:eastAsia="Times New Roman" w:hAnsi="Times New Roman" w:cs="Times New Roman"/>
          <w:b/>
          <w:bCs/>
          <w:sz w:val="24"/>
          <w:szCs w:val="24"/>
        </w:rPr>
        <w:t>lõi</w:t>
      </w:r>
      <w:r w:rsidR="6CC94330" w:rsidRPr="7CB47220">
        <w:rPr>
          <w:rFonts w:ascii="Times New Roman" w:eastAsia="Times New Roman" w:hAnsi="Times New Roman" w:cs="Times New Roman"/>
          <w:b/>
          <w:bCs/>
          <w:sz w:val="24"/>
          <w:szCs w:val="24"/>
        </w:rPr>
        <w:t>ke</w:t>
      </w:r>
      <w:r w:rsidRPr="4FBDD6FE">
        <w:rPr>
          <w:rFonts w:ascii="Times New Roman" w:eastAsia="Times New Roman" w:hAnsi="Times New Roman" w:cs="Times New Roman"/>
          <w:b/>
          <w:sz w:val="24"/>
          <w:szCs w:val="24"/>
        </w:rPr>
        <w:t xml:space="preserve"> 1 </w:t>
      </w:r>
      <w:r w:rsidR="0638E7F9" w:rsidRPr="7CB47220">
        <w:rPr>
          <w:rFonts w:ascii="Times New Roman" w:eastAsia="Times New Roman" w:hAnsi="Times New Roman" w:cs="Times New Roman"/>
          <w:sz w:val="24"/>
          <w:szCs w:val="24"/>
        </w:rPr>
        <w:t xml:space="preserve">kohaselt </w:t>
      </w:r>
      <w:r w:rsidR="0638E7F9" w:rsidRPr="6E30E40C">
        <w:rPr>
          <w:rFonts w:ascii="Times New Roman" w:eastAsia="Times New Roman" w:hAnsi="Times New Roman" w:cs="Times New Roman"/>
          <w:sz w:val="24"/>
          <w:szCs w:val="24"/>
        </w:rPr>
        <w:t>lahendatakse</w:t>
      </w:r>
      <w:r w:rsidRPr="7E08EE0A">
        <w:rPr>
          <w:rFonts w:ascii="Times New Roman" w:eastAsia="Times New Roman" w:hAnsi="Times New Roman" w:cs="Times New Roman"/>
          <w:sz w:val="24"/>
          <w:szCs w:val="24"/>
        </w:rPr>
        <w:t xml:space="preserve"> tuumaavarii või kiirgushädaolukord vastavalt tsiviilkriisi ja riigikaitse seadusele, arvestades kiirgusseaduses ja käesolevas seaduses</w:t>
      </w:r>
      <w:r w:rsidR="11B167E3" w:rsidRPr="3842C5F7">
        <w:rPr>
          <w:rFonts w:ascii="Times New Roman" w:eastAsia="Times New Roman" w:hAnsi="Times New Roman" w:cs="Times New Roman"/>
          <w:sz w:val="24"/>
          <w:szCs w:val="24"/>
        </w:rPr>
        <w:t xml:space="preserve"> </w:t>
      </w:r>
      <w:r w:rsidR="11B167E3" w:rsidRPr="5A6FC171">
        <w:rPr>
          <w:rFonts w:ascii="Times New Roman" w:eastAsia="Times New Roman" w:hAnsi="Times New Roman" w:cs="Times New Roman"/>
          <w:sz w:val="24"/>
          <w:szCs w:val="24"/>
        </w:rPr>
        <w:t>sätestatut</w:t>
      </w:r>
      <w:r w:rsidRPr="5A6FC171">
        <w:rPr>
          <w:rFonts w:ascii="Times New Roman" w:eastAsia="Times New Roman" w:hAnsi="Times New Roman" w:cs="Times New Roman"/>
          <w:sz w:val="24"/>
          <w:szCs w:val="24"/>
        </w:rPr>
        <w:t>.</w:t>
      </w:r>
      <w:r w:rsidRPr="7E08EE0A">
        <w:rPr>
          <w:rFonts w:ascii="Times New Roman" w:eastAsia="Times New Roman" w:hAnsi="Times New Roman" w:cs="Times New Roman"/>
          <w:sz w:val="24"/>
          <w:szCs w:val="24"/>
        </w:rPr>
        <w:t xml:space="preserve"> See tähendab, et tuuma- või kiirgusõnnetus on osa riigi ühtsest </w:t>
      </w:r>
      <w:proofErr w:type="spellStart"/>
      <w:r w:rsidRPr="405C899B">
        <w:rPr>
          <w:rFonts w:ascii="Times New Roman" w:eastAsia="Times New Roman" w:hAnsi="Times New Roman" w:cs="Times New Roman"/>
          <w:sz w:val="24"/>
          <w:szCs w:val="24"/>
        </w:rPr>
        <w:t>kriisiohj</w:t>
      </w:r>
      <w:r w:rsidR="2860871E" w:rsidRPr="405C899B">
        <w:rPr>
          <w:rFonts w:ascii="Times New Roman" w:eastAsia="Times New Roman" w:hAnsi="Times New Roman" w:cs="Times New Roman"/>
          <w:sz w:val="24"/>
          <w:szCs w:val="24"/>
        </w:rPr>
        <w:t>e</w:t>
      </w:r>
      <w:r w:rsidRPr="405C899B">
        <w:rPr>
          <w:rFonts w:ascii="Times New Roman" w:eastAsia="Times New Roman" w:hAnsi="Times New Roman" w:cs="Times New Roman"/>
          <w:sz w:val="24"/>
          <w:szCs w:val="24"/>
        </w:rPr>
        <w:t>süsteemist</w:t>
      </w:r>
      <w:proofErr w:type="spellEnd"/>
      <w:r w:rsidRPr="7E08EE0A">
        <w:rPr>
          <w:rFonts w:ascii="Times New Roman" w:eastAsia="Times New Roman" w:hAnsi="Times New Roman" w:cs="Times New Roman"/>
          <w:sz w:val="24"/>
          <w:szCs w:val="24"/>
        </w:rPr>
        <w:t xml:space="preserve"> ning reageerimine toimub riikliku hädaolukorra lahendamise korralduse raames, mitte eraldi paralleelstruktuuris. Kuna tsiviilkriisi ja riigikaitse seadus ei </w:t>
      </w:r>
      <w:r w:rsidR="1A65FAD4" w:rsidRPr="1A5039DC">
        <w:rPr>
          <w:rFonts w:ascii="Times New Roman" w:eastAsia="Times New Roman" w:hAnsi="Times New Roman" w:cs="Times New Roman"/>
          <w:sz w:val="24"/>
          <w:szCs w:val="24"/>
        </w:rPr>
        <w:t>ole</w:t>
      </w:r>
      <w:r w:rsidRPr="7E08EE0A">
        <w:rPr>
          <w:rFonts w:ascii="Times New Roman" w:eastAsia="Times New Roman" w:hAnsi="Times New Roman" w:cs="Times New Roman"/>
          <w:sz w:val="24"/>
          <w:szCs w:val="24"/>
        </w:rPr>
        <w:t xml:space="preserve"> käesoleva seletuskirja koostamise ajal veel jõustunud, tuleb üleminekuaegsel perioodil toetuda kehtivale hädaolukorra seadusele ja riigikaitseseadusele. </w:t>
      </w:r>
    </w:p>
    <w:p w14:paraId="3D2E2083" w14:textId="5B4AB946" w:rsidR="381AB4D5" w:rsidRDefault="0FFFB8E0" w:rsidP="7E08EE0A">
      <w:pPr>
        <w:spacing w:before="240" w:after="240"/>
        <w:jc w:val="both"/>
        <w:rPr>
          <w:rFonts w:ascii="Times New Roman" w:eastAsia="Times New Roman" w:hAnsi="Times New Roman" w:cs="Times New Roman"/>
          <w:sz w:val="24"/>
          <w:szCs w:val="24"/>
        </w:rPr>
      </w:pPr>
      <w:r w:rsidRPr="694B6420">
        <w:rPr>
          <w:rFonts w:ascii="Times New Roman" w:eastAsia="Times New Roman" w:hAnsi="Times New Roman" w:cs="Times New Roman"/>
          <w:b/>
          <w:bCs/>
          <w:sz w:val="24"/>
          <w:szCs w:val="24"/>
        </w:rPr>
        <w:t xml:space="preserve">Eelnõu § 52 lõige 2 </w:t>
      </w:r>
      <w:r w:rsidRPr="694B6420">
        <w:rPr>
          <w:rFonts w:ascii="Times New Roman" w:eastAsia="Times New Roman" w:hAnsi="Times New Roman" w:cs="Times New Roman"/>
          <w:sz w:val="24"/>
          <w:szCs w:val="24"/>
        </w:rPr>
        <w:t xml:space="preserve">määratleb tuumaavarii mõiste käesoleva seaduse tähenduses. </w:t>
      </w:r>
      <w:commentRangeStart w:id="2"/>
      <w:r w:rsidRPr="694B6420">
        <w:rPr>
          <w:rFonts w:ascii="Times New Roman" w:eastAsia="Times New Roman" w:hAnsi="Times New Roman" w:cs="Times New Roman"/>
          <w:sz w:val="24"/>
          <w:szCs w:val="24"/>
        </w:rPr>
        <w:t xml:space="preserve">Tuumaavarii on ootamatu sündmus või sündmuste ahel, mis on seotud tuumakäitise, tuumamaterjali või radioaktiivse ainega ning mis põhjustab või võib põhjustada olulist ohtu inimese tervisele, varale või keskkonnale või mille tulemusel tekib avariikiirituse olukord. </w:t>
      </w:r>
      <w:commentRangeEnd w:id="2"/>
      <w:r w:rsidR="77583EBD">
        <w:commentReference w:id="2"/>
      </w:r>
    </w:p>
    <w:p w14:paraId="6CF98FE9" w14:textId="6533A0F1" w:rsidR="381AB4D5" w:rsidRDefault="77583EBD" w:rsidP="7E08EE0A">
      <w:pPr>
        <w:spacing w:before="240" w:after="240"/>
        <w:jc w:val="both"/>
        <w:rPr>
          <w:rFonts w:ascii="Times New Roman" w:eastAsia="Times New Roman" w:hAnsi="Times New Roman" w:cs="Times New Roman"/>
          <w:sz w:val="24"/>
          <w:szCs w:val="24"/>
        </w:rPr>
      </w:pPr>
      <w:r w:rsidRPr="78014AD3">
        <w:rPr>
          <w:rFonts w:ascii="Times New Roman" w:eastAsia="Times New Roman" w:hAnsi="Times New Roman" w:cs="Times New Roman"/>
          <w:b/>
          <w:sz w:val="24"/>
          <w:szCs w:val="24"/>
        </w:rPr>
        <w:t>Eelnõu § 52 lõige 3</w:t>
      </w:r>
      <w:r w:rsidRPr="7E08EE0A">
        <w:rPr>
          <w:rFonts w:ascii="Times New Roman" w:eastAsia="Times New Roman" w:hAnsi="Times New Roman" w:cs="Times New Roman"/>
          <w:sz w:val="24"/>
          <w:szCs w:val="24"/>
        </w:rPr>
        <w:t xml:space="preserve"> sätestab, et sekkumine tuumakäitises tekkivas avariikiirituse olukorras toimub kiirgusseaduse §-i 107 alusel. Viidatud säte reguleerib sekkumistasemeid, kaitsemeetmeid, kiirituse seirekorraldust, elanikkonnakaitset ja meetmete rakendamise aluseid. </w:t>
      </w:r>
    </w:p>
    <w:p w14:paraId="45AD510A" w14:textId="7C25681A" w:rsidR="381AB4D5" w:rsidRDefault="77583EBD" w:rsidP="381AB4D5">
      <w:pPr>
        <w:spacing w:before="240" w:after="240"/>
        <w:jc w:val="both"/>
        <w:rPr>
          <w:rFonts w:ascii="Times New Roman" w:eastAsia="Times New Roman" w:hAnsi="Times New Roman" w:cs="Times New Roman"/>
          <w:sz w:val="24"/>
          <w:szCs w:val="24"/>
        </w:rPr>
      </w:pPr>
      <w:r w:rsidRPr="61B253CF">
        <w:rPr>
          <w:rFonts w:ascii="Times New Roman" w:eastAsia="Times New Roman" w:hAnsi="Times New Roman" w:cs="Times New Roman"/>
          <w:b/>
          <w:sz w:val="24"/>
          <w:szCs w:val="24"/>
        </w:rPr>
        <w:t>Eelnõu § 52 lõige 4</w:t>
      </w:r>
      <w:r w:rsidRPr="7E08EE0A">
        <w:rPr>
          <w:rFonts w:ascii="Times New Roman" w:eastAsia="Times New Roman" w:hAnsi="Times New Roman" w:cs="Times New Roman"/>
          <w:sz w:val="24"/>
          <w:szCs w:val="24"/>
        </w:rPr>
        <w:t xml:space="preserve"> sätestab pädevale asutusele õiguse kaasata vajadusel ka kolmandaid osapooli, kellel on sekkumiseks vajalikud erialateadmised, tehnilised vahendid või erivõimekus, sealhulgas laborid, mõõteseadmed, kaitsevahendid või oskused </w:t>
      </w:r>
      <w:r w:rsidR="2B55DE5D" w:rsidRPr="2CE7A195">
        <w:rPr>
          <w:rFonts w:ascii="Times New Roman" w:eastAsia="Times New Roman" w:hAnsi="Times New Roman" w:cs="Times New Roman"/>
          <w:sz w:val="24"/>
          <w:szCs w:val="24"/>
        </w:rPr>
        <w:t>saasteärastuseks.</w:t>
      </w:r>
      <w:r w:rsidRPr="7E08EE0A">
        <w:rPr>
          <w:rFonts w:ascii="Times New Roman" w:eastAsia="Times New Roman" w:hAnsi="Times New Roman" w:cs="Times New Roman"/>
          <w:sz w:val="24"/>
          <w:szCs w:val="24"/>
        </w:rPr>
        <w:t xml:space="preserve"> Kui kaasatava </w:t>
      </w:r>
      <w:r w:rsidR="7224DE39" w:rsidRPr="2CE7A195">
        <w:rPr>
          <w:rFonts w:ascii="Times New Roman" w:eastAsia="Times New Roman" w:hAnsi="Times New Roman" w:cs="Times New Roman"/>
          <w:sz w:val="24"/>
          <w:szCs w:val="24"/>
        </w:rPr>
        <w:t xml:space="preserve">osapoole </w:t>
      </w:r>
      <w:r w:rsidRPr="7E08EE0A">
        <w:rPr>
          <w:rFonts w:ascii="Times New Roman" w:eastAsia="Times New Roman" w:hAnsi="Times New Roman" w:cs="Times New Roman"/>
          <w:sz w:val="24"/>
          <w:szCs w:val="24"/>
        </w:rPr>
        <w:t xml:space="preserve">tegevusvaldkond kuulub loakohustuse alla (nt radioaktiivsete ainete käsitlemine, ohtlike tööde teostamine või </w:t>
      </w:r>
      <w:r w:rsidR="716048DF" w:rsidRPr="46ED48C5">
        <w:rPr>
          <w:rFonts w:ascii="Times New Roman" w:eastAsia="Times New Roman" w:hAnsi="Times New Roman" w:cs="Times New Roman"/>
          <w:sz w:val="24"/>
          <w:szCs w:val="24"/>
        </w:rPr>
        <w:t>eri</w:t>
      </w:r>
      <w:r w:rsidRPr="46ED48C5">
        <w:rPr>
          <w:rFonts w:ascii="Times New Roman" w:eastAsia="Times New Roman" w:hAnsi="Times New Roman" w:cs="Times New Roman"/>
          <w:sz w:val="24"/>
          <w:szCs w:val="24"/>
        </w:rPr>
        <w:t>transport</w:t>
      </w:r>
      <w:r w:rsidRPr="7E08EE0A">
        <w:rPr>
          <w:rFonts w:ascii="Times New Roman" w:eastAsia="Times New Roman" w:hAnsi="Times New Roman" w:cs="Times New Roman"/>
          <w:sz w:val="24"/>
          <w:szCs w:val="24"/>
        </w:rPr>
        <w:t>), peab isikul olema selleks vastav tegevusluba. See säte tagab operatiivse paindlikkuse ning võimaldab kasutada riiklikke, rahvusvahelisi või eraõiguslikke ressursse juhul, kui riiklikud jõud üksi ei ole piisavad või nende rakendumine viibiks.</w:t>
      </w:r>
    </w:p>
    <w:p w14:paraId="0266397F" w14:textId="2A330FCE" w:rsidR="2A978E30" w:rsidRDefault="44A14615" w:rsidP="6802777D">
      <w:pPr>
        <w:spacing w:before="240" w:after="240"/>
        <w:jc w:val="both"/>
        <w:rPr>
          <w:rFonts w:ascii="Times New Roman" w:eastAsia="Times New Roman" w:hAnsi="Times New Roman" w:cs="Times New Roman"/>
          <w:sz w:val="24"/>
          <w:szCs w:val="24"/>
        </w:rPr>
      </w:pPr>
      <w:r w:rsidRPr="579B0A60">
        <w:rPr>
          <w:rFonts w:ascii="Times New Roman" w:eastAsia="Times New Roman" w:hAnsi="Times New Roman" w:cs="Times New Roman"/>
          <w:b/>
          <w:sz w:val="24"/>
          <w:szCs w:val="24"/>
        </w:rPr>
        <w:t xml:space="preserve">Eelnõu §-s 53 </w:t>
      </w:r>
      <w:r w:rsidRPr="7AFF92FC">
        <w:rPr>
          <w:rFonts w:ascii="Times New Roman" w:eastAsia="Times New Roman" w:hAnsi="Times New Roman" w:cs="Times New Roman"/>
          <w:sz w:val="24"/>
          <w:szCs w:val="24"/>
        </w:rPr>
        <w:t>sätestatakse rahvusvahelise teavitamise ja koostöö alused kiirgushädaolukorra korral.</w:t>
      </w:r>
      <w:r w:rsidRPr="6802777D">
        <w:rPr>
          <w:rFonts w:ascii="Times New Roman" w:eastAsia="Times New Roman" w:hAnsi="Times New Roman" w:cs="Times New Roman"/>
          <w:sz w:val="24"/>
          <w:szCs w:val="24"/>
        </w:rPr>
        <w:t xml:space="preserve"> </w:t>
      </w:r>
    </w:p>
    <w:p w14:paraId="66F60595" w14:textId="2ACEACBE" w:rsidR="2A978E30" w:rsidRDefault="44A14615" w:rsidP="47EC8B69">
      <w:pPr>
        <w:spacing w:before="240" w:after="240"/>
        <w:jc w:val="both"/>
        <w:rPr>
          <w:rFonts w:ascii="Times New Roman" w:eastAsia="Times New Roman" w:hAnsi="Times New Roman" w:cs="Times New Roman"/>
          <w:sz w:val="24"/>
          <w:szCs w:val="24"/>
        </w:rPr>
      </w:pPr>
      <w:r w:rsidRPr="156E8655">
        <w:rPr>
          <w:rFonts w:ascii="Times New Roman" w:eastAsia="Times New Roman" w:hAnsi="Times New Roman" w:cs="Times New Roman"/>
          <w:b/>
          <w:sz w:val="24"/>
          <w:szCs w:val="24"/>
        </w:rPr>
        <w:t>Eelnõu § 53 lõige 1</w:t>
      </w:r>
      <w:r w:rsidRPr="6802777D">
        <w:rPr>
          <w:rFonts w:ascii="Times New Roman" w:eastAsia="Times New Roman" w:hAnsi="Times New Roman" w:cs="Times New Roman"/>
          <w:sz w:val="24"/>
          <w:szCs w:val="24"/>
        </w:rPr>
        <w:t xml:space="preserve"> kohustab pädevat asutust teavitama viivitamatult Euroopa Komisjoni ning mõjutatud Euroopa Liidu liikmesriike elanikkonna kaitseks rakendatud või kavandatud meetmetest.</w:t>
      </w:r>
      <w:r w:rsidR="6EE2A8E9" w:rsidRPr="19245112">
        <w:rPr>
          <w:rFonts w:ascii="Times New Roman" w:eastAsia="Times New Roman" w:hAnsi="Times New Roman" w:cs="Times New Roman"/>
          <w:sz w:val="24"/>
          <w:szCs w:val="24"/>
        </w:rPr>
        <w:t xml:space="preserve"> </w:t>
      </w:r>
      <w:r w:rsidRPr="6802777D">
        <w:rPr>
          <w:rFonts w:ascii="Times New Roman" w:eastAsia="Times New Roman" w:hAnsi="Times New Roman" w:cs="Times New Roman"/>
          <w:sz w:val="24"/>
          <w:szCs w:val="24"/>
        </w:rPr>
        <w:t>Teavitamiskohustus tekib kolmel juhul:</w:t>
      </w:r>
      <w:r w:rsidR="2A978E30">
        <w:br/>
      </w:r>
      <w:r w:rsidR="7DA24981" w:rsidRPr="47EC8B69">
        <w:rPr>
          <w:rFonts w:ascii="Times New Roman" w:eastAsia="Times New Roman" w:hAnsi="Times New Roman" w:cs="Times New Roman"/>
          <w:sz w:val="24"/>
          <w:szCs w:val="24"/>
        </w:rPr>
        <w:t xml:space="preserve">1) </w:t>
      </w:r>
      <w:r w:rsidRPr="6FDAFA4A">
        <w:rPr>
          <w:rFonts w:ascii="Times New Roman" w:eastAsia="Times New Roman" w:hAnsi="Times New Roman" w:cs="Times New Roman"/>
          <w:sz w:val="24"/>
          <w:szCs w:val="24"/>
        </w:rPr>
        <w:t>Eesti</w:t>
      </w:r>
      <w:r w:rsidRPr="6802777D">
        <w:rPr>
          <w:rFonts w:ascii="Times New Roman" w:eastAsia="Times New Roman" w:hAnsi="Times New Roman" w:cs="Times New Roman"/>
          <w:sz w:val="24"/>
          <w:szCs w:val="24"/>
        </w:rPr>
        <w:t xml:space="preserve"> territooriumil toimunud tuumaavarii, millega kaasneb või võib kaasneda radioaktiivsete ainete emissioon;</w:t>
      </w:r>
      <w:r w:rsidR="3091A898" w:rsidRPr="47EC8B69">
        <w:rPr>
          <w:rFonts w:ascii="Times New Roman" w:eastAsia="Times New Roman" w:hAnsi="Times New Roman" w:cs="Times New Roman"/>
          <w:sz w:val="24"/>
          <w:szCs w:val="24"/>
        </w:rPr>
        <w:t xml:space="preserve"> </w:t>
      </w:r>
    </w:p>
    <w:p w14:paraId="38FE1CB8" w14:textId="26140502" w:rsidR="2A978E30" w:rsidRDefault="3091A898" w:rsidP="47EC8B69">
      <w:pPr>
        <w:spacing w:before="240" w:after="240"/>
        <w:jc w:val="both"/>
        <w:rPr>
          <w:rFonts w:ascii="Times New Roman" w:eastAsia="Times New Roman" w:hAnsi="Times New Roman" w:cs="Times New Roman"/>
          <w:sz w:val="24"/>
          <w:szCs w:val="24"/>
        </w:rPr>
      </w:pPr>
      <w:r w:rsidRPr="47EC8B69">
        <w:rPr>
          <w:rFonts w:ascii="Times New Roman" w:eastAsia="Times New Roman" w:hAnsi="Times New Roman" w:cs="Times New Roman"/>
          <w:sz w:val="24"/>
          <w:szCs w:val="24"/>
        </w:rPr>
        <w:t xml:space="preserve">2) </w:t>
      </w:r>
      <w:r w:rsidR="44A14615" w:rsidRPr="401A87C1">
        <w:rPr>
          <w:rFonts w:ascii="Times New Roman" w:eastAsia="Times New Roman" w:hAnsi="Times New Roman" w:cs="Times New Roman"/>
          <w:sz w:val="24"/>
          <w:szCs w:val="24"/>
        </w:rPr>
        <w:t>oluliselt</w:t>
      </w:r>
      <w:r w:rsidR="44A14615" w:rsidRPr="6802777D">
        <w:rPr>
          <w:rFonts w:ascii="Times New Roman" w:eastAsia="Times New Roman" w:hAnsi="Times New Roman" w:cs="Times New Roman"/>
          <w:sz w:val="24"/>
          <w:szCs w:val="24"/>
        </w:rPr>
        <w:t xml:space="preserve"> tavapärasest kõrgema kiirgustaseme avastamine, millel võib olla tervisemõju;</w:t>
      </w:r>
    </w:p>
    <w:p w14:paraId="1E915F43" w14:textId="7F731A48" w:rsidR="2A978E30" w:rsidRDefault="68B2A5AF" w:rsidP="58B0ED87">
      <w:pPr>
        <w:spacing w:before="240" w:after="240"/>
        <w:jc w:val="both"/>
      </w:pPr>
      <w:r w:rsidRPr="47EC8B69">
        <w:rPr>
          <w:rFonts w:ascii="Times New Roman" w:eastAsia="Times New Roman" w:hAnsi="Times New Roman" w:cs="Times New Roman"/>
          <w:sz w:val="24"/>
          <w:szCs w:val="24"/>
        </w:rPr>
        <w:t>3)</w:t>
      </w:r>
      <w:r w:rsidR="44A14615" w:rsidRPr="6802777D">
        <w:rPr>
          <w:rFonts w:ascii="Times New Roman" w:eastAsia="Times New Roman" w:hAnsi="Times New Roman" w:cs="Times New Roman"/>
          <w:sz w:val="24"/>
          <w:szCs w:val="24"/>
        </w:rPr>
        <w:t xml:space="preserve"> muu juhtum, mille tulemusel radioaktiivne aine võib keskkonda sattuda ohtlikus koguses.</w:t>
      </w:r>
    </w:p>
    <w:p w14:paraId="018A7707" w14:textId="5F37FCB3" w:rsidR="2A978E30" w:rsidRDefault="44A14615" w:rsidP="6802777D">
      <w:pPr>
        <w:spacing w:before="240" w:after="240"/>
        <w:jc w:val="both"/>
      </w:pPr>
      <w:r w:rsidRPr="01325512">
        <w:rPr>
          <w:rFonts w:ascii="Times New Roman" w:eastAsia="Times New Roman" w:hAnsi="Times New Roman" w:cs="Times New Roman"/>
          <w:b/>
          <w:bCs/>
          <w:sz w:val="24"/>
          <w:szCs w:val="24"/>
        </w:rPr>
        <w:t xml:space="preserve">Eelnõu § 53 lõige 2 </w:t>
      </w:r>
      <w:r w:rsidRPr="6802777D">
        <w:rPr>
          <w:rFonts w:ascii="Times New Roman" w:eastAsia="Times New Roman" w:hAnsi="Times New Roman" w:cs="Times New Roman"/>
          <w:sz w:val="24"/>
          <w:szCs w:val="24"/>
        </w:rPr>
        <w:t xml:space="preserve">täpsustab, et teavitamine peab toimuma vastavalt Euroopa Liidu nõukogu </w:t>
      </w:r>
      <w:r w:rsidR="7029D0F1" w:rsidRPr="422B447F">
        <w:rPr>
          <w:rFonts w:ascii="Times New Roman" w:eastAsia="Times New Roman" w:hAnsi="Times New Roman" w:cs="Times New Roman"/>
          <w:sz w:val="24"/>
          <w:szCs w:val="24"/>
        </w:rPr>
        <w:t>14</w:t>
      </w:r>
      <w:r w:rsidR="7029D0F1" w:rsidRPr="7603F69B">
        <w:rPr>
          <w:rFonts w:ascii="Times New Roman" w:eastAsia="Times New Roman" w:hAnsi="Times New Roman" w:cs="Times New Roman"/>
          <w:sz w:val="24"/>
          <w:szCs w:val="24"/>
        </w:rPr>
        <w:t>.</w:t>
      </w:r>
      <w:r w:rsidR="7029D0F1" w:rsidRPr="77D62D34">
        <w:rPr>
          <w:rFonts w:ascii="Times New Roman" w:eastAsia="Times New Roman" w:hAnsi="Times New Roman" w:cs="Times New Roman"/>
          <w:sz w:val="24"/>
          <w:szCs w:val="24"/>
        </w:rPr>
        <w:t xml:space="preserve"> detsember 1987</w:t>
      </w:r>
      <w:r w:rsidR="7029D0F1" w:rsidRPr="422B447F">
        <w:rPr>
          <w:rFonts w:ascii="Times New Roman" w:eastAsia="Times New Roman" w:hAnsi="Times New Roman" w:cs="Times New Roman"/>
          <w:sz w:val="24"/>
          <w:szCs w:val="24"/>
        </w:rPr>
        <w:t xml:space="preserve"> </w:t>
      </w:r>
      <w:r w:rsidR="7029D0F1" w:rsidRPr="1DA0A721">
        <w:rPr>
          <w:rFonts w:ascii="Times New Roman" w:eastAsia="Times New Roman" w:hAnsi="Times New Roman" w:cs="Times New Roman"/>
          <w:sz w:val="24"/>
          <w:szCs w:val="24"/>
        </w:rPr>
        <w:t>otsu</w:t>
      </w:r>
      <w:r w:rsidR="7B30E8B2" w:rsidRPr="1DA0A721">
        <w:rPr>
          <w:rFonts w:ascii="Times New Roman" w:eastAsia="Times New Roman" w:hAnsi="Times New Roman" w:cs="Times New Roman"/>
          <w:sz w:val="24"/>
          <w:szCs w:val="24"/>
        </w:rPr>
        <w:t>s</w:t>
      </w:r>
      <w:r w:rsidR="7029D0F1" w:rsidRPr="1DA0A721">
        <w:rPr>
          <w:rFonts w:ascii="Times New Roman" w:eastAsia="Times New Roman" w:hAnsi="Times New Roman" w:cs="Times New Roman"/>
          <w:sz w:val="24"/>
          <w:szCs w:val="24"/>
        </w:rPr>
        <w:t>ele</w:t>
      </w:r>
      <w:r w:rsidR="42D927A4" w:rsidRPr="1E99AA70">
        <w:rPr>
          <w:rFonts w:ascii="Times New Roman" w:eastAsia="Times New Roman" w:hAnsi="Times New Roman" w:cs="Times New Roman"/>
          <w:sz w:val="24"/>
          <w:szCs w:val="24"/>
        </w:rPr>
        <w:t xml:space="preserve"> </w:t>
      </w:r>
      <w:r w:rsidR="42D927A4" w:rsidRPr="1733B33B">
        <w:rPr>
          <w:rFonts w:ascii="Times New Roman" w:eastAsia="Times New Roman" w:hAnsi="Times New Roman" w:cs="Times New Roman"/>
          <w:color w:val="000000" w:themeColor="text1"/>
          <w:sz w:val="24"/>
          <w:szCs w:val="24"/>
        </w:rPr>
        <w:t>87/600/Euratom</w:t>
      </w:r>
      <w:r w:rsidR="42D927A4" w:rsidRPr="7662F441">
        <w:rPr>
          <w:rFonts w:ascii="Times New Roman" w:eastAsia="Times New Roman" w:hAnsi="Times New Roman" w:cs="Times New Roman"/>
          <w:color w:val="000000" w:themeColor="text1"/>
          <w:sz w:val="24"/>
          <w:szCs w:val="24"/>
        </w:rPr>
        <w:t xml:space="preserve"> </w:t>
      </w:r>
      <w:r w:rsidR="7029D0F1" w:rsidRPr="77D62D34">
        <w:rPr>
          <w:rFonts w:ascii="Times New Roman" w:eastAsia="Times New Roman" w:hAnsi="Times New Roman" w:cs="Times New Roman"/>
          <w:sz w:val="24"/>
          <w:szCs w:val="24"/>
        </w:rPr>
        <w:t>ühenduse operatiivse teabevahetuse korra kohta kiirgushädaolukorra puhul</w:t>
      </w:r>
      <w:r w:rsidRPr="26A642C2">
        <w:rPr>
          <w:rStyle w:val="Allmrkuseviide"/>
          <w:rFonts w:ascii="Times New Roman" w:eastAsia="Times New Roman" w:hAnsi="Times New Roman" w:cs="Times New Roman"/>
          <w:sz w:val="24"/>
          <w:szCs w:val="24"/>
        </w:rPr>
        <w:footnoteReference w:id="63"/>
      </w:r>
      <w:r w:rsidRPr="6802777D">
        <w:rPr>
          <w:rFonts w:ascii="Times New Roman" w:eastAsia="Times New Roman" w:hAnsi="Times New Roman" w:cs="Times New Roman"/>
          <w:sz w:val="24"/>
          <w:szCs w:val="24"/>
        </w:rPr>
        <w:t>, mis sätestab liikmesriikide vahelise varajase hoiatamise ja teabevahetuse mehhanismi. Lisaks esitab pädev asutus regulaarselt mõõtetulemusi ja olukorra ülevaateid seni, kuni radioloogiline oht on möödunud.</w:t>
      </w:r>
    </w:p>
    <w:p w14:paraId="46D87924" w14:textId="667D5CF6" w:rsidR="2A978E30" w:rsidRDefault="44A14615" w:rsidP="6802777D">
      <w:pPr>
        <w:spacing w:before="240" w:after="240"/>
        <w:jc w:val="both"/>
      </w:pPr>
      <w:r w:rsidRPr="107DF166">
        <w:rPr>
          <w:rFonts w:ascii="Times New Roman" w:eastAsia="Times New Roman" w:hAnsi="Times New Roman" w:cs="Times New Roman"/>
          <w:b/>
          <w:sz w:val="24"/>
          <w:szCs w:val="24"/>
        </w:rPr>
        <w:t xml:space="preserve">Eelnõu § 53 lõige 3 </w:t>
      </w:r>
      <w:r w:rsidRPr="6802777D">
        <w:rPr>
          <w:rFonts w:ascii="Times New Roman" w:eastAsia="Times New Roman" w:hAnsi="Times New Roman" w:cs="Times New Roman"/>
          <w:sz w:val="24"/>
          <w:szCs w:val="24"/>
        </w:rPr>
        <w:t>reguleerib olukorda, kus Eesti saab teate teiselt liikmesriigilt või Euroopa Komisjonilt. Sel juhul peab pädev asutus viivitamatult rakendama õigusaktidest tulenevad elanikkonnakaitse meetmed ning edastama omakorda teabe nii Euroopa Komisjonile kui ka teistele riikidele. Edastatav teave sisaldab nii rakendatud meetmeid kui ka keskkonna, toiduainete, joogivee ja sööda radioaktiivsuse seiretulemusi.</w:t>
      </w:r>
    </w:p>
    <w:p w14:paraId="114C19FD" w14:textId="4C48C417" w:rsidR="2A978E30" w:rsidRDefault="44A14615" w:rsidP="6B25B4C9">
      <w:pPr>
        <w:shd w:val="clear" w:color="auto" w:fill="FFFFFF" w:themeFill="background1"/>
        <w:spacing w:after="0"/>
        <w:jc w:val="both"/>
        <w:rPr>
          <w:rFonts w:ascii="Times New Roman" w:eastAsia="Times New Roman" w:hAnsi="Times New Roman" w:cs="Times New Roman"/>
          <w:sz w:val="24"/>
          <w:szCs w:val="24"/>
        </w:rPr>
      </w:pPr>
      <w:r w:rsidRPr="01325512">
        <w:rPr>
          <w:rFonts w:ascii="Times New Roman" w:eastAsia="Times New Roman" w:hAnsi="Times New Roman" w:cs="Times New Roman"/>
          <w:b/>
          <w:bCs/>
          <w:sz w:val="24"/>
          <w:szCs w:val="24"/>
        </w:rPr>
        <w:t>Eelnõu § 53 lõige 4</w:t>
      </w:r>
      <w:r w:rsidRPr="6802777D">
        <w:rPr>
          <w:rFonts w:ascii="Times New Roman" w:eastAsia="Times New Roman" w:hAnsi="Times New Roman" w:cs="Times New Roman"/>
          <w:sz w:val="24"/>
          <w:szCs w:val="24"/>
        </w:rPr>
        <w:t xml:space="preserve"> sätestab, et Eesti peab tuumaavarii korral teavitama IAEA</w:t>
      </w:r>
      <w:r w:rsidR="2D614CB3" w:rsidRPr="28CC94B7">
        <w:rPr>
          <w:rFonts w:ascii="Times New Roman" w:eastAsia="Times New Roman" w:hAnsi="Times New Roman" w:cs="Times New Roman"/>
          <w:sz w:val="24"/>
          <w:szCs w:val="24"/>
        </w:rPr>
        <w:t>-d</w:t>
      </w:r>
      <w:r w:rsidRPr="6802777D">
        <w:rPr>
          <w:rFonts w:ascii="Times New Roman" w:eastAsia="Times New Roman" w:hAnsi="Times New Roman" w:cs="Times New Roman"/>
          <w:sz w:val="24"/>
          <w:szCs w:val="24"/>
        </w:rPr>
        <w:t xml:space="preserve"> ning asjaomaseid välisriike vastavalt Eesti rahvusvahelistele kohustustele</w:t>
      </w:r>
      <w:r w:rsidR="7FB68956" w:rsidRPr="212A109F">
        <w:rPr>
          <w:rFonts w:ascii="Times New Roman" w:eastAsia="Times New Roman" w:hAnsi="Times New Roman" w:cs="Times New Roman"/>
          <w:sz w:val="24"/>
          <w:szCs w:val="24"/>
        </w:rPr>
        <w:t xml:space="preserve">, </w:t>
      </w:r>
      <w:r w:rsidR="7FB68956" w:rsidRPr="28DD63B1">
        <w:rPr>
          <w:rFonts w:ascii="Times New Roman" w:eastAsia="Times New Roman" w:hAnsi="Times New Roman" w:cs="Times New Roman"/>
          <w:sz w:val="24"/>
          <w:szCs w:val="24"/>
        </w:rPr>
        <w:t xml:space="preserve">mis tulenevad </w:t>
      </w:r>
      <w:r w:rsidR="7FB68956" w:rsidRPr="6B2EEF54">
        <w:rPr>
          <w:rFonts w:ascii="Times New Roman" w:eastAsia="Times New Roman" w:hAnsi="Times New Roman" w:cs="Times New Roman"/>
          <w:sz w:val="24"/>
          <w:szCs w:val="24"/>
        </w:rPr>
        <w:t>muuhulgas</w:t>
      </w:r>
      <w:r w:rsidR="614EE549" w:rsidRPr="6B2EEF54">
        <w:rPr>
          <w:rFonts w:ascii="Times New Roman" w:eastAsia="Times New Roman" w:hAnsi="Times New Roman" w:cs="Times New Roman"/>
          <w:sz w:val="24"/>
          <w:szCs w:val="24"/>
        </w:rPr>
        <w:t xml:space="preserve"> </w:t>
      </w:r>
      <w:r w:rsidR="614EE549" w:rsidRPr="0992EB23">
        <w:rPr>
          <w:rFonts w:ascii="Times New Roman" w:eastAsia="Times New Roman" w:hAnsi="Times New Roman" w:cs="Times New Roman"/>
          <w:sz w:val="24"/>
          <w:szCs w:val="24"/>
        </w:rPr>
        <w:t>tuumaavariist</w:t>
      </w:r>
      <w:r w:rsidR="77766B7F" w:rsidRPr="22DE142A">
        <w:rPr>
          <w:rFonts w:ascii="Times New Roman" w:eastAsia="Times New Roman" w:hAnsi="Times New Roman" w:cs="Times New Roman"/>
          <w:sz w:val="24"/>
          <w:szCs w:val="24"/>
        </w:rPr>
        <w:t xml:space="preserve"> operatiivse</w:t>
      </w:r>
      <w:r w:rsidRPr="22DE142A">
        <w:rPr>
          <w:rFonts w:ascii="Times New Roman" w:eastAsia="Times New Roman" w:hAnsi="Times New Roman" w:cs="Times New Roman"/>
          <w:sz w:val="24"/>
          <w:szCs w:val="24"/>
        </w:rPr>
        <w:t xml:space="preserve"> teatamise </w:t>
      </w:r>
      <w:r w:rsidR="614EE549" w:rsidRPr="7164474F">
        <w:rPr>
          <w:rFonts w:ascii="Times New Roman" w:eastAsia="Times New Roman" w:hAnsi="Times New Roman" w:cs="Times New Roman"/>
          <w:sz w:val="24"/>
          <w:szCs w:val="24"/>
        </w:rPr>
        <w:t>konventsiooni</w:t>
      </w:r>
      <w:r w:rsidR="6609F531" w:rsidRPr="7164474F">
        <w:rPr>
          <w:rFonts w:ascii="Times New Roman" w:eastAsia="Times New Roman" w:hAnsi="Times New Roman" w:cs="Times New Roman"/>
          <w:sz w:val="24"/>
          <w:szCs w:val="24"/>
        </w:rPr>
        <w:t>st</w:t>
      </w:r>
      <w:r w:rsidRPr="065A6220">
        <w:rPr>
          <w:rStyle w:val="Allmrkuseviide"/>
          <w:rFonts w:ascii="Times New Roman" w:eastAsia="Times New Roman" w:hAnsi="Times New Roman" w:cs="Times New Roman"/>
          <w:sz w:val="24"/>
          <w:szCs w:val="24"/>
        </w:rPr>
        <w:footnoteReference w:id="64"/>
      </w:r>
      <w:r w:rsidR="6609F531" w:rsidRPr="7164474F">
        <w:rPr>
          <w:rFonts w:ascii="Times New Roman" w:eastAsia="Times New Roman" w:hAnsi="Times New Roman" w:cs="Times New Roman"/>
          <w:sz w:val="24"/>
          <w:szCs w:val="24"/>
        </w:rPr>
        <w:t xml:space="preserve">. </w:t>
      </w:r>
    </w:p>
    <w:p w14:paraId="19847810" w14:textId="444A2AE9" w:rsidR="54968378" w:rsidRDefault="44A14615" w:rsidP="54968378">
      <w:pPr>
        <w:spacing w:before="240" w:after="240"/>
        <w:jc w:val="both"/>
        <w:rPr>
          <w:rFonts w:ascii="Times New Roman" w:eastAsia="Times New Roman" w:hAnsi="Times New Roman" w:cs="Times New Roman"/>
          <w:sz w:val="24"/>
          <w:szCs w:val="24"/>
        </w:rPr>
      </w:pPr>
      <w:r w:rsidRPr="3A5E652C">
        <w:rPr>
          <w:rFonts w:ascii="Times New Roman" w:eastAsia="Times New Roman" w:hAnsi="Times New Roman" w:cs="Times New Roman"/>
          <w:b/>
          <w:sz w:val="24"/>
          <w:szCs w:val="24"/>
        </w:rPr>
        <w:t xml:space="preserve">Eelnõu § 53 lõige 5 </w:t>
      </w:r>
      <w:r w:rsidRPr="6802777D">
        <w:rPr>
          <w:rFonts w:ascii="Times New Roman" w:eastAsia="Times New Roman" w:hAnsi="Times New Roman" w:cs="Times New Roman"/>
          <w:sz w:val="24"/>
          <w:szCs w:val="24"/>
        </w:rPr>
        <w:t xml:space="preserve">sätestab, et vajaduse korral võib pädev asutus pöörduda IAEA või välisriikide poole abi saamiseks. Säte annab aluse rahvusvahelise kriisiabi aktiveerimiseks, </w:t>
      </w:r>
      <w:r w:rsidRPr="7682F4C3">
        <w:rPr>
          <w:rFonts w:ascii="Times New Roman" w:eastAsia="Times New Roman" w:hAnsi="Times New Roman" w:cs="Times New Roman"/>
          <w:sz w:val="24"/>
          <w:szCs w:val="24"/>
        </w:rPr>
        <w:t>s</w:t>
      </w:r>
      <w:r w:rsidR="2C6EE488" w:rsidRPr="7682F4C3">
        <w:rPr>
          <w:rFonts w:ascii="Times New Roman" w:eastAsia="Times New Roman" w:hAnsi="Times New Roman" w:cs="Times New Roman"/>
          <w:sz w:val="24"/>
          <w:szCs w:val="24"/>
        </w:rPr>
        <w:t>ealhulgas</w:t>
      </w:r>
      <w:r w:rsidRPr="6802777D">
        <w:rPr>
          <w:rFonts w:ascii="Times New Roman" w:eastAsia="Times New Roman" w:hAnsi="Times New Roman" w:cs="Times New Roman"/>
          <w:sz w:val="24"/>
          <w:szCs w:val="24"/>
        </w:rPr>
        <w:t xml:space="preserve"> spetsialistide, varustuse, mõõteseadmete, </w:t>
      </w:r>
      <w:r w:rsidR="491F8BA5" w:rsidRPr="7682F4C3">
        <w:rPr>
          <w:rFonts w:ascii="Times New Roman" w:eastAsia="Times New Roman" w:hAnsi="Times New Roman" w:cs="Times New Roman"/>
          <w:sz w:val="24"/>
          <w:szCs w:val="24"/>
        </w:rPr>
        <w:t xml:space="preserve">saasteärastuse </w:t>
      </w:r>
      <w:r w:rsidR="491F8BA5" w:rsidRPr="6FF184EE">
        <w:rPr>
          <w:rFonts w:ascii="Times New Roman" w:eastAsia="Times New Roman" w:hAnsi="Times New Roman" w:cs="Times New Roman"/>
          <w:sz w:val="24"/>
          <w:szCs w:val="24"/>
        </w:rPr>
        <w:t>tehnika</w:t>
      </w:r>
      <w:r w:rsidRPr="6802777D">
        <w:rPr>
          <w:rFonts w:ascii="Times New Roman" w:eastAsia="Times New Roman" w:hAnsi="Times New Roman" w:cs="Times New Roman"/>
          <w:sz w:val="24"/>
          <w:szCs w:val="24"/>
        </w:rPr>
        <w:t xml:space="preserve"> või </w:t>
      </w:r>
      <w:r w:rsidR="7D42CCED" w:rsidRPr="00435FC5">
        <w:rPr>
          <w:rFonts w:ascii="Times New Roman" w:eastAsia="Times New Roman" w:hAnsi="Times New Roman" w:cs="Times New Roman"/>
          <w:sz w:val="24"/>
          <w:szCs w:val="24"/>
        </w:rPr>
        <w:t>saaste leviku</w:t>
      </w:r>
      <w:r w:rsidRPr="6802777D">
        <w:rPr>
          <w:rFonts w:ascii="Times New Roman" w:eastAsia="Times New Roman" w:hAnsi="Times New Roman" w:cs="Times New Roman"/>
          <w:sz w:val="24"/>
          <w:szCs w:val="24"/>
        </w:rPr>
        <w:t xml:space="preserve"> modelleerimise toe kaasamiseks. Samuti sätestatakse, et Eesti korraldab vajadusel välisekspertide või abiüksuste vastuvõtu kooskõlas kehtivate lepingute ja julgeolekunõuetega.</w:t>
      </w:r>
    </w:p>
    <w:p w14:paraId="56D6DE25" w14:textId="07514CCD" w:rsidR="00D3272A" w:rsidRPr="00336F24" w:rsidRDefault="0023748E" w:rsidP="44233FAD">
      <w:pPr>
        <w:pStyle w:val="paragraph"/>
        <w:spacing w:before="0" w:beforeAutospacing="0" w:after="0" w:afterAutospacing="0"/>
        <w:jc w:val="both"/>
        <w:textAlignment w:val="baseline"/>
        <w:rPr>
          <w:rStyle w:val="eop"/>
          <w:rFonts w:eastAsiaTheme="majorEastAsia"/>
        </w:rPr>
      </w:pPr>
      <w:r w:rsidRPr="00592164">
        <w:rPr>
          <w:b/>
          <w:bCs/>
        </w:rPr>
        <w:t xml:space="preserve">Eelnõu 7. peatükis </w:t>
      </w:r>
      <w:r w:rsidRPr="00336F24">
        <w:t>sätestatakse</w:t>
      </w:r>
      <w:r w:rsidR="00592164" w:rsidRPr="00336F24">
        <w:t xml:space="preserve"> nõuded t</w:t>
      </w:r>
      <w:r w:rsidR="4B261394" w:rsidRPr="00336F24">
        <w:rPr>
          <w:rStyle w:val="eop"/>
          <w:rFonts w:eastAsiaTheme="majorEastAsia"/>
        </w:rPr>
        <w:t>uumamaterjali transpor</w:t>
      </w:r>
      <w:r w:rsidR="00592164" w:rsidRPr="00336F24">
        <w:rPr>
          <w:rStyle w:val="eop"/>
          <w:rFonts w:eastAsiaTheme="majorEastAsia"/>
        </w:rPr>
        <w:t>diks</w:t>
      </w:r>
      <w:r w:rsidR="4B261394" w:rsidRPr="00336F24">
        <w:rPr>
          <w:rStyle w:val="eop"/>
          <w:rFonts w:eastAsiaTheme="majorEastAsia"/>
        </w:rPr>
        <w:t>, ekspor</w:t>
      </w:r>
      <w:r w:rsidR="00592164" w:rsidRPr="00336F24">
        <w:rPr>
          <w:rStyle w:val="eop"/>
          <w:rFonts w:eastAsiaTheme="majorEastAsia"/>
        </w:rPr>
        <w:t>diks</w:t>
      </w:r>
      <w:r w:rsidR="4B261394" w:rsidRPr="00336F24">
        <w:rPr>
          <w:rStyle w:val="eop"/>
          <w:rFonts w:eastAsiaTheme="majorEastAsia"/>
        </w:rPr>
        <w:t xml:space="preserve"> ja impor</w:t>
      </w:r>
      <w:r w:rsidR="00592164" w:rsidRPr="00336F24">
        <w:rPr>
          <w:rStyle w:val="eop"/>
          <w:rFonts w:eastAsiaTheme="majorEastAsia"/>
        </w:rPr>
        <w:t>diks</w:t>
      </w:r>
      <w:r w:rsidR="00336F24">
        <w:rPr>
          <w:rStyle w:val="eop"/>
          <w:rFonts w:eastAsiaTheme="majorEastAsia"/>
        </w:rPr>
        <w:t xml:space="preserve"> kohaldades selleks kiirgusseaduse</w:t>
      </w:r>
      <w:r w:rsidR="00470E27">
        <w:rPr>
          <w:rStyle w:val="eop"/>
          <w:rFonts w:eastAsiaTheme="majorEastAsia"/>
        </w:rPr>
        <w:t xml:space="preserve">, </w:t>
      </w:r>
      <w:r w:rsidR="00470E27" w:rsidRPr="00470E27">
        <w:rPr>
          <w:rStyle w:val="eop"/>
          <w:rFonts w:eastAsiaTheme="majorEastAsia"/>
        </w:rPr>
        <w:t>nõukogu määruse (EÜ) nr 428/2009, 5. mai 2009, millega kehtestatakse ühenduse kord kahesuguse kasutusega kaupade ekspordi, edasitoimetamise, vahendamise ja transiidi kontrollimiseks, ning strateegilise kauba seaduse</w:t>
      </w:r>
      <w:r w:rsidR="00470E27">
        <w:rPr>
          <w:rStyle w:val="eop"/>
          <w:rFonts w:eastAsiaTheme="majorEastAsia"/>
        </w:rPr>
        <w:t xml:space="preserve"> sätteid.</w:t>
      </w:r>
      <w:r w:rsidR="006C18C1">
        <w:rPr>
          <w:rStyle w:val="eop"/>
          <w:rFonts w:eastAsiaTheme="majorEastAsia"/>
        </w:rPr>
        <w:t xml:space="preserve"> Sellega</w:t>
      </w:r>
      <w:r w:rsidR="006C18C1" w:rsidRPr="006C18C1">
        <w:rPr>
          <w:rStyle w:val="eop"/>
          <w:rFonts w:eastAsiaTheme="majorEastAsia"/>
        </w:rPr>
        <w:t xml:space="preserve"> tagatakse, et tuumamaterjali liikumine nii Eesti</w:t>
      </w:r>
      <w:r w:rsidR="009E2CC4">
        <w:rPr>
          <w:rStyle w:val="eop"/>
          <w:rFonts w:eastAsiaTheme="majorEastAsia"/>
        </w:rPr>
        <w:t xml:space="preserve"> </w:t>
      </w:r>
      <w:r w:rsidR="006C18C1" w:rsidRPr="006C18C1">
        <w:rPr>
          <w:rStyle w:val="eop"/>
          <w:rFonts w:eastAsiaTheme="majorEastAsia"/>
        </w:rPr>
        <w:t xml:space="preserve">siseselt kui ka üle riigipiiri </w:t>
      </w:r>
      <w:r w:rsidR="00D714A4">
        <w:rPr>
          <w:rStyle w:val="eop"/>
          <w:rFonts w:eastAsiaTheme="majorEastAsia"/>
        </w:rPr>
        <w:t>toimub vastavalt</w:t>
      </w:r>
      <w:r w:rsidR="00FD3B4E">
        <w:rPr>
          <w:rStyle w:val="eop"/>
          <w:rFonts w:eastAsiaTheme="majorEastAsia"/>
        </w:rPr>
        <w:t xml:space="preserve"> </w:t>
      </w:r>
      <w:r w:rsidR="006C18C1" w:rsidRPr="006C18C1">
        <w:rPr>
          <w:rStyle w:val="eop"/>
          <w:rFonts w:eastAsiaTheme="majorEastAsia"/>
        </w:rPr>
        <w:t>kehtivatele kiirgusohutuse, kahesuguse kasutusega kaupade kontrolli ja strateegilise kauba ekspordi- ja impordi</w:t>
      </w:r>
      <w:r w:rsidR="00D8677F">
        <w:rPr>
          <w:rStyle w:val="eop"/>
          <w:rFonts w:eastAsiaTheme="majorEastAsia"/>
        </w:rPr>
        <w:t xml:space="preserve"> </w:t>
      </w:r>
      <w:r w:rsidR="006C18C1" w:rsidRPr="006C18C1">
        <w:rPr>
          <w:rStyle w:val="eop"/>
          <w:rFonts w:eastAsiaTheme="majorEastAsia"/>
        </w:rPr>
        <w:t>nõuetele ning välditakse eraldi, paralleelse regulatsiooni loomist.</w:t>
      </w:r>
      <w:r w:rsidR="002127DD">
        <w:rPr>
          <w:rStyle w:val="eop"/>
          <w:rFonts w:eastAsiaTheme="majorEastAsia"/>
        </w:rPr>
        <w:t xml:space="preserve"> </w:t>
      </w:r>
      <w:r w:rsidR="002127DD">
        <w:t>Käesoleva peatüki</w:t>
      </w:r>
      <w:r w:rsidR="002127DD" w:rsidRPr="1FC8C636">
        <w:t xml:space="preserve"> rakendamine eeldab tihedat koostööd </w:t>
      </w:r>
      <w:r w:rsidR="002127DD">
        <w:t xml:space="preserve">pädeva asutuse ja </w:t>
      </w:r>
      <w:r w:rsidR="002330A3">
        <w:rPr>
          <w:color w:val="000000" w:themeColor="text1"/>
        </w:rPr>
        <w:t xml:space="preserve">välisministeeriumi juurde moodustatud </w:t>
      </w:r>
      <w:r w:rsidR="002127DD">
        <w:rPr>
          <w:color w:val="000000" w:themeColor="text1"/>
        </w:rPr>
        <w:t>strateegiliste kaupade komisjoni vahel.</w:t>
      </w:r>
    </w:p>
    <w:p w14:paraId="5BEC93BE" w14:textId="62EB8D8F" w:rsidR="00EB1C71" w:rsidRDefault="00EB1C71" w:rsidP="00D3272A">
      <w:pPr>
        <w:pStyle w:val="paragraph"/>
        <w:spacing w:before="0" w:beforeAutospacing="0" w:after="0" w:afterAutospacing="0"/>
        <w:jc w:val="center"/>
        <w:textAlignment w:val="baseline"/>
        <w:rPr>
          <w:rFonts w:ascii="Segoe UI" w:hAnsi="Segoe UI" w:cs="Segoe UI"/>
          <w:b/>
          <w:bCs/>
          <w:sz w:val="18"/>
          <w:szCs w:val="18"/>
        </w:rPr>
      </w:pPr>
    </w:p>
    <w:p w14:paraId="59E94480" w14:textId="06CFB998" w:rsidR="00C72566" w:rsidRPr="00CF2633" w:rsidRDefault="00797622" w:rsidP="00CF2633">
      <w:pPr>
        <w:pStyle w:val="Phitekst"/>
        <w:spacing w:line="240" w:lineRule="auto"/>
        <w:rPr>
          <w:b/>
          <w:bCs/>
        </w:rPr>
      </w:pPr>
      <w:r w:rsidRPr="009F59DF">
        <w:rPr>
          <w:b/>
          <w:bCs/>
        </w:rPr>
        <w:t xml:space="preserve">Eelnõu § </w:t>
      </w:r>
      <w:r w:rsidR="00FE67B4" w:rsidRPr="009F59DF">
        <w:rPr>
          <w:b/>
          <w:bCs/>
        </w:rPr>
        <w:t>54 lõige</w:t>
      </w:r>
      <w:r w:rsidR="00004229">
        <w:rPr>
          <w:b/>
          <w:bCs/>
        </w:rPr>
        <w:t>t</w:t>
      </w:r>
      <w:r w:rsidR="00FE67B4" w:rsidRPr="009F59DF">
        <w:rPr>
          <w:b/>
          <w:bCs/>
        </w:rPr>
        <w:t xml:space="preserve"> 1</w:t>
      </w:r>
      <w:r w:rsidR="00FE67B4">
        <w:t xml:space="preserve"> </w:t>
      </w:r>
      <w:r w:rsidR="00004229">
        <w:t>kohaldatakse</w:t>
      </w:r>
      <w:r w:rsidR="00806305">
        <w:t xml:space="preserve"> t</w:t>
      </w:r>
      <w:r w:rsidR="009F59DF" w:rsidRPr="009F59DF">
        <w:t xml:space="preserve">uumamaterjali veole </w:t>
      </w:r>
      <w:r w:rsidR="00806305">
        <w:t>KiS</w:t>
      </w:r>
      <w:r w:rsidR="009F59DF" w:rsidRPr="009F59DF">
        <w:t xml:space="preserve"> § 68 lõike 1 punkti 2, </w:t>
      </w:r>
      <w:r w:rsidR="007245F7" w:rsidRPr="009F59DF">
        <w:t>§ 41</w:t>
      </w:r>
      <w:r w:rsidR="007245F7">
        <w:t>,</w:t>
      </w:r>
      <w:r w:rsidR="007245F7" w:rsidRPr="009F59DF">
        <w:t xml:space="preserve"> </w:t>
      </w:r>
      <w:r w:rsidR="009F59DF" w:rsidRPr="009F59DF">
        <w:t xml:space="preserve">§ 70 ja </w:t>
      </w:r>
      <w:r w:rsidR="007245F7">
        <w:t>§ 70</w:t>
      </w:r>
      <w:r w:rsidR="007245F7" w:rsidRPr="007245F7">
        <w:rPr>
          <w:vertAlign w:val="superscript"/>
        </w:rPr>
        <w:t>1</w:t>
      </w:r>
      <w:r w:rsidR="007245F7">
        <w:t xml:space="preserve"> </w:t>
      </w:r>
      <w:r w:rsidR="009F59DF" w:rsidRPr="009F59DF">
        <w:t xml:space="preserve">sätteid </w:t>
      </w:r>
      <w:r w:rsidR="00FD7796">
        <w:t>kooskõlas</w:t>
      </w:r>
      <w:r w:rsidR="009F59DF" w:rsidRPr="009F59DF">
        <w:t xml:space="preserve"> käesoleva seaduse § </w:t>
      </w:r>
      <w:r w:rsidR="000A510E">
        <w:t>79</w:t>
      </w:r>
      <w:r w:rsidR="00F31C42">
        <w:t>, mis sätestab nõuded</w:t>
      </w:r>
      <w:r w:rsidR="00AA60AD">
        <w:t xml:space="preserve"> t</w:t>
      </w:r>
      <w:r w:rsidR="00AA60AD" w:rsidRPr="00AA60AD">
        <w:t>uumamaterjali transpordi turvaplaan</w:t>
      </w:r>
      <w:r w:rsidR="00AA60AD">
        <w:t>ile</w:t>
      </w:r>
      <w:r w:rsidR="009F59DF" w:rsidRPr="009F59DF">
        <w:t>.</w:t>
      </w:r>
      <w:r w:rsidR="00535CE2">
        <w:t xml:space="preserve"> </w:t>
      </w:r>
      <w:r w:rsidR="0001053D">
        <w:t xml:space="preserve">Radioaktiivse materjali transpordi nõuded on sätestatud IAEA eeskirjas 2018. a versioonis SSR-6 (Rev.1) </w:t>
      </w:r>
      <w:r w:rsidR="00913535">
        <w:t>„</w:t>
      </w:r>
      <w:proofErr w:type="spellStart"/>
      <w:r w:rsidR="0001053D" w:rsidRPr="01325512">
        <w:rPr>
          <w:i/>
          <w:iCs/>
        </w:rPr>
        <w:t>Regulations</w:t>
      </w:r>
      <w:proofErr w:type="spellEnd"/>
      <w:r w:rsidR="0001053D" w:rsidRPr="01325512">
        <w:rPr>
          <w:i/>
          <w:iCs/>
        </w:rPr>
        <w:t xml:space="preserve"> </w:t>
      </w:r>
      <w:proofErr w:type="spellStart"/>
      <w:r w:rsidR="0001053D" w:rsidRPr="01325512">
        <w:rPr>
          <w:i/>
          <w:iCs/>
        </w:rPr>
        <w:t>for</w:t>
      </w:r>
      <w:proofErr w:type="spellEnd"/>
      <w:r w:rsidR="0001053D" w:rsidRPr="01325512">
        <w:rPr>
          <w:i/>
          <w:iCs/>
        </w:rPr>
        <w:t xml:space="preserve"> </w:t>
      </w:r>
      <w:proofErr w:type="spellStart"/>
      <w:r w:rsidR="0001053D" w:rsidRPr="01325512">
        <w:rPr>
          <w:i/>
          <w:iCs/>
        </w:rPr>
        <w:t>the</w:t>
      </w:r>
      <w:proofErr w:type="spellEnd"/>
      <w:r w:rsidR="0001053D" w:rsidRPr="01325512">
        <w:rPr>
          <w:i/>
          <w:iCs/>
        </w:rPr>
        <w:t xml:space="preserve"> </w:t>
      </w:r>
      <w:proofErr w:type="spellStart"/>
      <w:r w:rsidR="0001053D" w:rsidRPr="01325512">
        <w:rPr>
          <w:i/>
          <w:iCs/>
        </w:rPr>
        <w:t>Safe</w:t>
      </w:r>
      <w:proofErr w:type="spellEnd"/>
      <w:r w:rsidR="0001053D" w:rsidRPr="01325512">
        <w:rPr>
          <w:i/>
          <w:iCs/>
        </w:rPr>
        <w:t xml:space="preserve"> Transport of </w:t>
      </w:r>
      <w:proofErr w:type="spellStart"/>
      <w:r w:rsidR="0001053D" w:rsidRPr="01325512">
        <w:rPr>
          <w:i/>
          <w:iCs/>
        </w:rPr>
        <w:t>Radioactive</w:t>
      </w:r>
      <w:proofErr w:type="spellEnd"/>
      <w:r w:rsidR="0001053D" w:rsidRPr="01325512">
        <w:rPr>
          <w:i/>
          <w:iCs/>
        </w:rPr>
        <w:t xml:space="preserve"> </w:t>
      </w:r>
      <w:proofErr w:type="spellStart"/>
      <w:r w:rsidR="0001053D" w:rsidRPr="01325512">
        <w:rPr>
          <w:i/>
          <w:iCs/>
        </w:rPr>
        <w:t>Material</w:t>
      </w:r>
      <w:proofErr w:type="spellEnd"/>
      <w:r w:rsidR="0001053D" w:rsidRPr="1A94276D">
        <w:rPr>
          <w:rStyle w:val="Allmrkuseviide"/>
        </w:rPr>
        <w:footnoteReference w:id="65"/>
      </w:r>
      <w:r w:rsidR="00913535">
        <w:t>“</w:t>
      </w:r>
      <w:r w:rsidR="0001053D">
        <w:t xml:space="preserve">, mis on </w:t>
      </w:r>
      <w:proofErr w:type="spellStart"/>
      <w:r w:rsidR="0001053D">
        <w:t>IAEAs</w:t>
      </w:r>
      <w:proofErr w:type="spellEnd"/>
      <w:r w:rsidR="0001053D">
        <w:t xml:space="preserve"> ülevaatamisel. IAEA SSR-6 on radioaktiivsete materjalide veol üleilmseks alustandardiks, mida kasutatakse </w:t>
      </w:r>
      <w:r w:rsidR="0001053D" w:rsidRPr="0AE377F7">
        <w:t>riiklike ja rahvusvaheliste veo</w:t>
      </w:r>
      <w:r w:rsidR="0016271B">
        <w:t xml:space="preserve"> ohutusnõuete </w:t>
      </w:r>
      <w:r w:rsidR="0001053D" w:rsidRPr="0AE377F7">
        <w:t xml:space="preserve">eeskirjade </w:t>
      </w:r>
      <w:r w:rsidR="0001053D" w:rsidRPr="3B6F0455">
        <w:t>koostamisel</w:t>
      </w:r>
      <w:r w:rsidR="0001053D">
        <w:t xml:space="preserve">. </w:t>
      </w:r>
      <w:r w:rsidR="00535CE2" w:rsidRPr="00535CE2">
        <w:t>KiS § 41 kohaselt veetakse radioaktiivset ainet ja radioaktiivset ainet sisaldavat seadet, mille</w:t>
      </w:r>
      <w:r w:rsidR="00460AC4">
        <w:t>s radion</w:t>
      </w:r>
      <w:r w:rsidR="003B329A">
        <w:t>u</w:t>
      </w:r>
      <w:r w:rsidR="00460AC4">
        <w:t>kliidi</w:t>
      </w:r>
      <w:r w:rsidR="00535CE2" w:rsidRPr="00535CE2">
        <w:t xml:space="preserve"> aktiivsus või aktiivsuskontsentratsioon ületab </w:t>
      </w:r>
      <w:r w:rsidR="00535CE2">
        <w:t xml:space="preserve">KiS § </w:t>
      </w:r>
      <w:r w:rsidR="00630AFA">
        <w:t xml:space="preserve">68 lõikega 5 </w:t>
      </w:r>
      <w:r w:rsidR="00535CE2">
        <w:t xml:space="preserve">sätestatud </w:t>
      </w:r>
      <w:r w:rsidR="00535CE2" w:rsidRPr="00535CE2">
        <w:t>väljaarvamistase</w:t>
      </w:r>
      <w:r w:rsidR="00535CE2">
        <w:t>t</w:t>
      </w:r>
      <w:r w:rsidR="00535CE2" w:rsidRPr="00535CE2">
        <w:t xml:space="preserve">, maantee-, raudtee-, õhu- ja veeteel ohtlikke veoseid käsitlevate õigusaktidega sätestatud korras ning üle riigipiiri kooskõlas Eesti Vabariigi suhtes jõustunud </w:t>
      </w:r>
      <w:proofErr w:type="spellStart"/>
      <w:r w:rsidR="00535CE2" w:rsidRPr="00535CE2">
        <w:t>välislepingute</w:t>
      </w:r>
      <w:proofErr w:type="spellEnd"/>
      <w:r w:rsidR="00535CE2" w:rsidRPr="00535CE2">
        <w:t xml:space="preserve"> ja õigusaktide</w:t>
      </w:r>
      <w:r w:rsidR="002842D5">
        <w:t xml:space="preserve"> alusel</w:t>
      </w:r>
      <w:r w:rsidR="00535CE2" w:rsidRPr="00535CE2">
        <w:t>. Radioaktiivse aine ja radioaktiivset ainet sisaldava seadme veoks loetakse lähtekohast sihtkohta transportimisega seotud toimingud, s</w:t>
      </w:r>
      <w:r w:rsidR="00C95BDB">
        <w:t>ealhulgas</w:t>
      </w:r>
      <w:r w:rsidR="00535CE2" w:rsidRPr="00535CE2">
        <w:t xml:space="preserve"> peale- ja mahalaadimine.</w:t>
      </w:r>
      <w:r w:rsidR="00C95BDB">
        <w:t xml:space="preserve"> </w:t>
      </w:r>
      <w:r w:rsidR="00C72566" w:rsidRPr="00C72566">
        <w:t>KiS § 68 lõike 1 punkti 2 kohaselt on radioaktiivse aine vedamine kiirgustegevus, mistõttu tuleb tuumamaterjali ve</w:t>
      </w:r>
      <w:r w:rsidR="00D12511">
        <w:t>damiseks</w:t>
      </w:r>
      <w:r w:rsidR="00C72566" w:rsidRPr="00C72566">
        <w:t xml:space="preserve"> taotleda kiirgustegevusluba. Loa taotlemise nõuded on sätestatud KiS §-s 70.</w:t>
      </w:r>
      <w:r w:rsidR="0064353D">
        <w:t xml:space="preserve"> Juhul, kui vedu teostab</w:t>
      </w:r>
      <w:r w:rsidR="00F8500E" w:rsidRPr="00F8500E">
        <w:rPr>
          <w:rFonts w:ascii="Arial" w:hAnsi="Arial" w:cs="Arial"/>
          <w:color w:val="202020"/>
          <w:sz w:val="21"/>
          <w:szCs w:val="21"/>
          <w:shd w:val="clear" w:color="auto" w:fill="FFFFFF"/>
        </w:rPr>
        <w:t xml:space="preserve"> </w:t>
      </w:r>
      <w:r w:rsidR="00F8500E" w:rsidRPr="00F8500E">
        <w:t xml:space="preserve">Euroopa Majanduspiirkonna </w:t>
      </w:r>
      <w:r w:rsidR="00F8500E">
        <w:t xml:space="preserve">muu </w:t>
      </w:r>
      <w:r w:rsidR="00F8500E" w:rsidRPr="00F8500E">
        <w:t>lepingurii</w:t>
      </w:r>
      <w:r w:rsidR="00F8500E">
        <w:t xml:space="preserve">k, siis </w:t>
      </w:r>
      <w:r w:rsidR="00E4637D">
        <w:t xml:space="preserve">tuleb </w:t>
      </w:r>
      <w:r w:rsidR="00CF2633">
        <w:t>KiS § 70</w:t>
      </w:r>
      <w:r w:rsidR="00CF2633" w:rsidRPr="00CF2633">
        <w:rPr>
          <w:vertAlign w:val="superscript"/>
        </w:rPr>
        <w:t>1</w:t>
      </w:r>
      <w:r w:rsidR="00CF2633">
        <w:t xml:space="preserve"> kohaselt </w:t>
      </w:r>
      <w:r w:rsidR="006C05C9">
        <w:t xml:space="preserve">taotleda </w:t>
      </w:r>
      <w:bookmarkStart w:id="3" w:name="para70b1"/>
      <w:r w:rsidR="006C05C9" w:rsidRPr="00CF2633">
        <w:t>pädevalt asutuselt</w:t>
      </w:r>
      <w:bookmarkEnd w:id="3"/>
      <w:r w:rsidR="006C05C9" w:rsidRPr="00CF2633">
        <w:t xml:space="preserve"> kiirgustegevusloa tunnustami</w:t>
      </w:r>
      <w:r w:rsidR="00CF2633" w:rsidRPr="00CF2633">
        <w:t>st</w:t>
      </w:r>
      <w:r w:rsidR="004A7BB4">
        <w:t xml:space="preserve"> ning taotluse menetlemi</w:t>
      </w:r>
      <w:r w:rsidR="00D721D9">
        <w:t>ne toimub</w:t>
      </w:r>
      <w:r w:rsidR="004A7BB4">
        <w:t xml:space="preserve"> KiS </w:t>
      </w:r>
      <w:r w:rsidR="004A7BB4">
        <w:rPr>
          <w:rFonts w:eastAsia="Times New Roman"/>
        </w:rPr>
        <w:t>§ 70</w:t>
      </w:r>
      <w:r w:rsidR="004A7BB4">
        <w:rPr>
          <w:rFonts w:eastAsia="Times New Roman"/>
          <w:vertAlign w:val="superscript"/>
        </w:rPr>
        <w:t>2</w:t>
      </w:r>
      <w:r w:rsidR="004A7BB4">
        <w:rPr>
          <w:rFonts w:eastAsia="Times New Roman"/>
        </w:rPr>
        <w:t>-70</w:t>
      </w:r>
      <w:r w:rsidR="004A7BB4" w:rsidRPr="008D5C85">
        <w:rPr>
          <w:rFonts w:eastAsia="Times New Roman"/>
          <w:vertAlign w:val="superscript"/>
        </w:rPr>
        <w:t>4</w:t>
      </w:r>
      <w:r w:rsidR="00D721D9">
        <w:rPr>
          <w:rFonts w:eastAsia="Times New Roman"/>
          <w:vertAlign w:val="superscript"/>
        </w:rPr>
        <w:t xml:space="preserve"> </w:t>
      </w:r>
      <w:r w:rsidR="00D721D9" w:rsidRPr="00F56739">
        <w:rPr>
          <w:rFonts w:eastAsia="Times New Roman"/>
        </w:rPr>
        <w:t>koha</w:t>
      </w:r>
      <w:r w:rsidR="00F56739">
        <w:rPr>
          <w:rFonts w:eastAsia="Times New Roman"/>
        </w:rPr>
        <w:t>selt</w:t>
      </w:r>
      <w:r w:rsidR="00CF2633" w:rsidRPr="00CF2633">
        <w:t>.</w:t>
      </w:r>
      <w:r w:rsidR="00C72566" w:rsidRPr="00C72566">
        <w:t xml:space="preserve"> </w:t>
      </w:r>
      <w:r w:rsidR="005522E2">
        <w:t>Säte tagab, et t</w:t>
      </w:r>
      <w:r w:rsidR="00C72566" w:rsidRPr="00C72566">
        <w:t xml:space="preserve">uumamaterjali </w:t>
      </w:r>
      <w:r w:rsidR="000B671D">
        <w:t>ve</w:t>
      </w:r>
      <w:r w:rsidR="006A1F6C">
        <w:t>ol</w:t>
      </w:r>
      <w:r w:rsidR="00B33D4D">
        <w:t xml:space="preserve"> on tagatud </w:t>
      </w:r>
      <w:r w:rsidR="006A2E99">
        <w:t xml:space="preserve">isikute </w:t>
      </w:r>
      <w:r w:rsidR="00B33D4D">
        <w:t>kiirgusohutus</w:t>
      </w:r>
      <w:r w:rsidR="00687792">
        <w:t>, tehnilised ohutusnõuded</w:t>
      </w:r>
      <w:r w:rsidR="00B33D4D">
        <w:t xml:space="preserve"> </w:t>
      </w:r>
      <w:r w:rsidR="006A2E99">
        <w:t xml:space="preserve">ja </w:t>
      </w:r>
      <w:r w:rsidR="000779F4">
        <w:t xml:space="preserve">veosele </w:t>
      </w:r>
      <w:r w:rsidR="006A2E99">
        <w:t xml:space="preserve">rakendatud </w:t>
      </w:r>
      <w:r w:rsidR="00C72566" w:rsidRPr="00C72566">
        <w:t>turvalisuse ja füüsilise kaitse nõu</w:t>
      </w:r>
      <w:r w:rsidR="006A2E99">
        <w:t>ded.</w:t>
      </w:r>
      <w:r w:rsidR="00C72566" w:rsidRPr="00C72566">
        <w:t xml:space="preserve"> </w:t>
      </w:r>
    </w:p>
    <w:p w14:paraId="4549849E" w14:textId="7FB986DA" w:rsidR="00C72566" w:rsidRDefault="00C72566" w:rsidP="00A258CB">
      <w:pPr>
        <w:pStyle w:val="Phitekst"/>
        <w:spacing w:after="0" w:line="240" w:lineRule="auto"/>
      </w:pPr>
    </w:p>
    <w:p w14:paraId="0911E018" w14:textId="54FBFBBC" w:rsidR="000A054F" w:rsidRDefault="00880282" w:rsidP="00EC55B9">
      <w:pPr>
        <w:pStyle w:val="Phitekst"/>
      </w:pPr>
      <w:r w:rsidRPr="009F59DF">
        <w:rPr>
          <w:b/>
          <w:bCs/>
        </w:rPr>
        <w:t>Eelnõu § 54 lõige</w:t>
      </w:r>
      <w:r>
        <w:rPr>
          <w:b/>
          <w:bCs/>
        </w:rPr>
        <w:t>t</w:t>
      </w:r>
      <w:r w:rsidRPr="009F59DF">
        <w:rPr>
          <w:b/>
          <w:bCs/>
        </w:rPr>
        <w:t xml:space="preserve"> </w:t>
      </w:r>
      <w:r>
        <w:rPr>
          <w:b/>
          <w:bCs/>
        </w:rPr>
        <w:t>2</w:t>
      </w:r>
      <w:r>
        <w:t xml:space="preserve"> </w:t>
      </w:r>
      <w:r w:rsidR="009C60C4">
        <w:t xml:space="preserve">kohaldatakse </w:t>
      </w:r>
      <w:r w:rsidR="005D5D46" w:rsidRPr="005D5D46">
        <w:t>tuumamaterjali ja muu radioaktiivse materjali ekspordi, impordi, edasitoimetamise ja transiidi kontrolli süsteemile, mis on sätestatud nõukogu määruses (EÜ) nr 428/2009</w:t>
      </w:r>
      <w:r w:rsidR="002D0B80" w:rsidRPr="00633078">
        <w:t xml:space="preserve"> kahesuguse kasutusega kaupade kontrollimiseks</w:t>
      </w:r>
      <w:r w:rsidR="00126EB3">
        <w:t>,</w:t>
      </w:r>
      <w:r w:rsidR="005D5D46" w:rsidRPr="005D5D46">
        <w:t xml:space="preserve"> ning </w:t>
      </w:r>
      <w:r w:rsidR="00126EB3" w:rsidRPr="00633078">
        <w:t>strateegilise kauba seadusest, mis kehtestab riigisisese strateegilise kauba kontrolli</w:t>
      </w:r>
      <w:r w:rsidR="00126EB3">
        <w:t xml:space="preserve"> </w:t>
      </w:r>
      <w:r w:rsidR="00126EB3" w:rsidRPr="00633078">
        <w:t>süsteemi.</w:t>
      </w:r>
      <w:r w:rsidR="005D5D46" w:rsidRPr="005D5D46">
        <w:t xml:space="preserve"> </w:t>
      </w:r>
      <w:r w:rsidR="006735C6" w:rsidRPr="001D3FC9">
        <w:rPr>
          <w:rFonts w:eastAsia="Times New Roman"/>
          <w:color w:val="000000" w:themeColor="text1"/>
        </w:rPr>
        <w:t>Tuumamaterajal on kahes</w:t>
      </w:r>
      <w:r w:rsidR="006735C6">
        <w:rPr>
          <w:rFonts w:eastAsia="Times New Roman"/>
          <w:color w:val="000000" w:themeColor="text1"/>
        </w:rPr>
        <w:t>u</w:t>
      </w:r>
      <w:r w:rsidR="006735C6" w:rsidRPr="001D3FC9">
        <w:rPr>
          <w:rFonts w:eastAsia="Times New Roman"/>
          <w:color w:val="000000" w:themeColor="text1"/>
        </w:rPr>
        <w:t xml:space="preserve">guse kasutusega kaup ja loetletud </w:t>
      </w:r>
      <w:r w:rsidR="006735C6" w:rsidRPr="00FE6798">
        <w:rPr>
          <w:rFonts w:eastAsia="Times New Roman"/>
          <w:color w:val="000000" w:themeColor="text1"/>
        </w:rPr>
        <w:t>nõukogu määruse (EÜ) nr 428/2009</w:t>
      </w:r>
      <w:r w:rsidR="006735C6" w:rsidRPr="001D3FC9">
        <w:rPr>
          <w:rFonts w:eastAsia="Times New Roman"/>
          <w:color w:val="000000" w:themeColor="text1"/>
        </w:rPr>
        <w:t xml:space="preserve"> 0-kategoorias, mis on tuumamaterjalid, rajatised ja seadmed. </w:t>
      </w:r>
      <w:r w:rsidR="006735C6">
        <w:rPr>
          <w:rFonts w:eastAsia="Times New Roman"/>
          <w:color w:val="000000" w:themeColor="text1"/>
        </w:rPr>
        <w:t>S</w:t>
      </w:r>
      <w:r w:rsidR="006735C6" w:rsidRPr="001D3FC9">
        <w:rPr>
          <w:rFonts w:eastAsia="Times New Roman"/>
          <w:color w:val="000000" w:themeColor="text1"/>
        </w:rPr>
        <w:t>trateegilise kauba seadus</w:t>
      </w:r>
      <w:r w:rsidR="006735C6" w:rsidDel="001B4A8A">
        <w:rPr>
          <w:rFonts w:eastAsia="Times New Roman"/>
          <w:color w:val="000000" w:themeColor="text1"/>
        </w:rPr>
        <w:t xml:space="preserve"> </w:t>
      </w:r>
      <w:r w:rsidR="006735C6">
        <w:rPr>
          <w:rFonts w:eastAsia="Times New Roman"/>
          <w:color w:val="000000" w:themeColor="text1"/>
        </w:rPr>
        <w:t xml:space="preserve">kohaldub </w:t>
      </w:r>
      <w:r w:rsidR="006735C6" w:rsidRPr="001B4A8A">
        <w:rPr>
          <w:rFonts w:eastAsia="Times New Roman"/>
          <w:color w:val="000000" w:themeColor="text1"/>
        </w:rPr>
        <w:t>kõi</w:t>
      </w:r>
      <w:r w:rsidR="006735C6">
        <w:rPr>
          <w:rFonts w:eastAsia="Times New Roman"/>
          <w:color w:val="000000" w:themeColor="text1"/>
        </w:rPr>
        <w:t>kidele</w:t>
      </w:r>
      <w:r w:rsidR="006735C6" w:rsidRPr="001B4A8A">
        <w:rPr>
          <w:rFonts w:eastAsia="Times New Roman"/>
          <w:color w:val="000000" w:themeColor="text1"/>
        </w:rPr>
        <w:t xml:space="preserve"> strateegilistele kaupadele</w:t>
      </w:r>
      <w:r w:rsidR="006735C6">
        <w:rPr>
          <w:rFonts w:eastAsia="Times New Roman"/>
          <w:color w:val="000000" w:themeColor="text1"/>
        </w:rPr>
        <w:t>, sealhulgas kahesuguse kasutusega kaupadele,</w:t>
      </w:r>
      <w:r w:rsidR="006735C6" w:rsidRPr="001B4A8A">
        <w:rPr>
          <w:rFonts w:eastAsia="Times New Roman"/>
          <w:color w:val="000000" w:themeColor="text1"/>
        </w:rPr>
        <w:t xml:space="preserve"> ja nendega seotud teenustele (vedu, käitlemine, lõppkasutus) ning </w:t>
      </w:r>
      <w:r w:rsidR="006735C6">
        <w:rPr>
          <w:rFonts w:eastAsia="Times New Roman"/>
          <w:color w:val="000000" w:themeColor="text1"/>
        </w:rPr>
        <w:t xml:space="preserve">sätestab </w:t>
      </w:r>
      <w:r w:rsidR="006735C6" w:rsidRPr="001B4A8A">
        <w:rPr>
          <w:rFonts w:eastAsia="Times New Roman"/>
          <w:color w:val="000000" w:themeColor="text1"/>
        </w:rPr>
        <w:t xml:space="preserve">loakohustuse, järelevalve ja erandid, et tagada </w:t>
      </w:r>
      <w:r w:rsidR="006735C6">
        <w:rPr>
          <w:rFonts w:eastAsia="Times New Roman"/>
          <w:color w:val="000000" w:themeColor="text1"/>
        </w:rPr>
        <w:t xml:space="preserve">riigi </w:t>
      </w:r>
      <w:r w:rsidR="006735C6" w:rsidRPr="001B4A8A">
        <w:rPr>
          <w:rFonts w:eastAsia="Times New Roman"/>
          <w:color w:val="000000" w:themeColor="text1"/>
        </w:rPr>
        <w:t>julgeolek.</w:t>
      </w:r>
      <w:r w:rsidR="006735C6">
        <w:rPr>
          <w:rFonts w:eastAsia="Times New Roman"/>
          <w:color w:val="000000" w:themeColor="text1"/>
        </w:rPr>
        <w:t xml:space="preserve"> Kahesuguse kasutusega kaupade eksporti, importi ja transiiti kontrollib strateegiliste kaupade komisjon.</w:t>
      </w:r>
      <w:r w:rsidR="00716025">
        <w:rPr>
          <w:rFonts w:eastAsia="Times New Roman"/>
          <w:color w:val="000000" w:themeColor="text1"/>
        </w:rPr>
        <w:t xml:space="preserve"> </w:t>
      </w:r>
      <w:r w:rsidR="00642FB5">
        <w:t>Seega</w:t>
      </w:r>
      <w:r w:rsidR="00766942">
        <w:t>,</w:t>
      </w:r>
      <w:r w:rsidR="005D5D46" w:rsidRPr="005D5D46">
        <w:t xml:space="preserve"> tuumamaterjali ja muu radioaktiivse materjali liikumi</w:t>
      </w:r>
      <w:r w:rsidR="00766942">
        <w:t>sel</w:t>
      </w:r>
      <w:r w:rsidR="005D5D46" w:rsidRPr="005D5D46">
        <w:t xml:space="preserve"> üle riigipiiri </w:t>
      </w:r>
      <w:r w:rsidR="00766942">
        <w:t xml:space="preserve">kohaldatakse </w:t>
      </w:r>
      <w:r w:rsidR="005D5D46" w:rsidRPr="005D5D46">
        <w:t>kahesuguse kasutusega kaupade ja strateegilise kauba kontrolli</w:t>
      </w:r>
      <w:r w:rsidR="00A335C9">
        <w:t xml:space="preserve"> </w:t>
      </w:r>
      <w:r w:rsidR="005D5D46" w:rsidRPr="005D5D46">
        <w:t>kor</w:t>
      </w:r>
      <w:r w:rsidR="00766942">
        <w:t>da</w:t>
      </w:r>
      <w:r w:rsidR="00E174D7">
        <w:t>, mis tagab</w:t>
      </w:r>
      <w:r w:rsidR="00E174D7" w:rsidRPr="00633078">
        <w:t xml:space="preserve"> kooskõla kehtiva rahvusvahelise ja riigisisese kontrolli</w:t>
      </w:r>
      <w:r w:rsidR="000C2AB1">
        <w:t xml:space="preserve"> </w:t>
      </w:r>
      <w:r w:rsidR="00E174D7" w:rsidRPr="00633078">
        <w:t>korra</w:t>
      </w:r>
      <w:r w:rsidR="000C2AB1">
        <w:t>ga</w:t>
      </w:r>
      <w:r w:rsidR="00B51AAE">
        <w:t xml:space="preserve">, </w:t>
      </w:r>
      <w:r w:rsidR="005D5D46" w:rsidRPr="005D5D46">
        <w:t xml:space="preserve">ning käesolevas seaduses </w:t>
      </w:r>
      <w:r w:rsidR="00F07EAB" w:rsidRPr="00633078">
        <w:t>nimetatud nõu</w:t>
      </w:r>
      <w:r w:rsidR="00963AED">
        <w:t xml:space="preserve">deid ei </w:t>
      </w:r>
      <w:r w:rsidR="00946645">
        <w:t>sätestata</w:t>
      </w:r>
      <w:r w:rsidR="00963AED">
        <w:t xml:space="preserve">. </w:t>
      </w:r>
    </w:p>
    <w:p w14:paraId="7CDF5AA7" w14:textId="34DB5B6A" w:rsidR="403140C9" w:rsidRPr="00110D34" w:rsidRDefault="00354CF1" w:rsidP="00110D34">
      <w:pPr>
        <w:pStyle w:val="Phitekst"/>
      </w:pPr>
      <w:r w:rsidRPr="009F59DF">
        <w:rPr>
          <w:b/>
          <w:bCs/>
        </w:rPr>
        <w:t xml:space="preserve">Eelnõu § 54 lõige </w:t>
      </w:r>
      <w:r>
        <w:rPr>
          <w:b/>
          <w:bCs/>
        </w:rPr>
        <w:t>3</w:t>
      </w:r>
      <w:r>
        <w:t xml:space="preserve"> </w:t>
      </w:r>
      <w:r w:rsidR="001B749B">
        <w:t>sätestab</w:t>
      </w:r>
      <w:r w:rsidR="00FD0C94">
        <w:t xml:space="preserve">, et </w:t>
      </w:r>
      <w:r w:rsidR="001B749B">
        <w:t>t</w:t>
      </w:r>
      <w:r w:rsidR="00EC55B9" w:rsidRPr="00F36A8B">
        <w:rPr>
          <w:rFonts w:eastAsia="Times New Roman"/>
          <w:color w:val="000000" w:themeColor="text1"/>
        </w:rPr>
        <w:t>uumajäätme</w:t>
      </w:r>
      <w:r w:rsidR="00EC55B9">
        <w:rPr>
          <w:rFonts w:eastAsia="Times New Roman"/>
          <w:color w:val="000000" w:themeColor="text1"/>
        </w:rPr>
        <w:t>te, sealhulgas</w:t>
      </w:r>
      <w:r w:rsidR="00EC55B9" w:rsidRPr="00F36A8B">
        <w:rPr>
          <w:rFonts w:eastAsia="Times New Roman"/>
          <w:color w:val="000000" w:themeColor="text1"/>
        </w:rPr>
        <w:t xml:space="preserve"> kasutatud tuumkütuse sisse-, välja- ja läbiveole kohaldu</w:t>
      </w:r>
      <w:r w:rsidR="00515A60">
        <w:rPr>
          <w:rFonts w:eastAsia="Times New Roman"/>
          <w:color w:val="000000" w:themeColor="text1"/>
        </w:rPr>
        <w:t xml:space="preserve">vad </w:t>
      </w:r>
      <w:r w:rsidR="00FE69F4">
        <w:rPr>
          <w:rFonts w:eastAsia="Times New Roman"/>
          <w:color w:val="000000" w:themeColor="text1"/>
        </w:rPr>
        <w:t xml:space="preserve">lisaks </w:t>
      </w:r>
      <w:r w:rsidR="001837BD">
        <w:rPr>
          <w:rFonts w:eastAsia="Times New Roman"/>
          <w:color w:val="000000" w:themeColor="text1"/>
        </w:rPr>
        <w:t>TEOS</w:t>
      </w:r>
      <w:r w:rsidR="001832B5">
        <w:rPr>
          <w:rFonts w:eastAsia="Times New Roman"/>
          <w:color w:val="000000" w:themeColor="text1"/>
        </w:rPr>
        <w:t>-</w:t>
      </w:r>
      <w:r w:rsidR="001837BD">
        <w:rPr>
          <w:rFonts w:eastAsia="Times New Roman"/>
          <w:color w:val="000000" w:themeColor="text1"/>
        </w:rPr>
        <w:t>e</w:t>
      </w:r>
      <w:r w:rsidR="00BF335F">
        <w:rPr>
          <w:rFonts w:eastAsia="Times New Roman"/>
          <w:color w:val="000000" w:themeColor="text1"/>
        </w:rPr>
        <w:t xml:space="preserve"> §</w:t>
      </w:r>
      <w:r w:rsidR="00991BE3">
        <w:rPr>
          <w:rFonts w:eastAsia="Times New Roman"/>
          <w:color w:val="000000" w:themeColor="text1"/>
        </w:rPr>
        <w:t xml:space="preserve">-i 54 lõikele 1 </w:t>
      </w:r>
      <w:r w:rsidR="00EC55B9">
        <w:rPr>
          <w:rFonts w:eastAsia="Times New Roman"/>
          <w:color w:val="000000" w:themeColor="text1"/>
        </w:rPr>
        <w:t xml:space="preserve">täiendavalt </w:t>
      </w:r>
      <w:r w:rsidR="00EC55B9" w:rsidRPr="00F36A8B">
        <w:rPr>
          <w:rFonts w:eastAsia="Times New Roman"/>
          <w:color w:val="000000" w:themeColor="text1"/>
        </w:rPr>
        <w:t>§ 5</w:t>
      </w:r>
      <w:r w:rsidR="00DD46B6">
        <w:rPr>
          <w:rFonts w:eastAsia="Times New Roman"/>
          <w:color w:val="000000" w:themeColor="text1"/>
        </w:rPr>
        <w:t>8</w:t>
      </w:r>
      <w:r w:rsidR="00EC55B9" w:rsidRPr="00F36A8B">
        <w:rPr>
          <w:rFonts w:eastAsia="Times New Roman"/>
          <w:color w:val="000000" w:themeColor="text1"/>
        </w:rPr>
        <w:t> sätted.</w:t>
      </w:r>
      <w:r w:rsidR="00F12236">
        <w:rPr>
          <w:rFonts w:eastAsia="Times New Roman"/>
          <w:color w:val="000000" w:themeColor="text1"/>
        </w:rPr>
        <w:t xml:space="preserve"> </w:t>
      </w:r>
      <w:r w:rsidR="00F12236" w:rsidRPr="00F12236">
        <w:rPr>
          <w:rFonts w:eastAsia="Times New Roman"/>
          <w:color w:val="000000" w:themeColor="text1"/>
        </w:rPr>
        <w:t xml:space="preserve">IAEA </w:t>
      </w:r>
      <w:r w:rsidR="00D06904" w:rsidRPr="00D06904">
        <w:rPr>
          <w:rFonts w:eastAsia="Times New Roman"/>
          <w:color w:val="000000" w:themeColor="text1"/>
        </w:rPr>
        <w:t xml:space="preserve">SSR-6 </w:t>
      </w:r>
      <w:r w:rsidR="00975877">
        <w:rPr>
          <w:rFonts w:eastAsia="Times New Roman"/>
          <w:color w:val="000000" w:themeColor="text1"/>
        </w:rPr>
        <w:t>rakendub igale radioaktiivsele materjalile, sealhulgas</w:t>
      </w:r>
      <w:r w:rsidR="00E17CD7">
        <w:rPr>
          <w:rFonts w:eastAsia="Times New Roman"/>
          <w:color w:val="000000" w:themeColor="text1"/>
        </w:rPr>
        <w:t xml:space="preserve"> tuumajäätme</w:t>
      </w:r>
      <w:r w:rsidR="00FC1D77">
        <w:rPr>
          <w:rFonts w:eastAsia="Times New Roman"/>
          <w:color w:val="000000" w:themeColor="text1"/>
        </w:rPr>
        <w:t xml:space="preserve">tele, </w:t>
      </w:r>
      <w:r w:rsidR="00F12236" w:rsidRPr="00F12236">
        <w:rPr>
          <w:rFonts w:eastAsia="Times New Roman"/>
          <w:color w:val="000000" w:themeColor="text1"/>
        </w:rPr>
        <w:t>mille transpordile kohalduvad radioaktiivse materjali veonõuded</w:t>
      </w:r>
      <w:r w:rsidR="00A05283">
        <w:rPr>
          <w:rFonts w:eastAsia="Times New Roman"/>
          <w:color w:val="000000" w:themeColor="text1"/>
        </w:rPr>
        <w:t xml:space="preserve">. </w:t>
      </w:r>
      <w:r w:rsidR="001A1490">
        <w:rPr>
          <w:rFonts w:eastAsia="Times New Roman"/>
          <w:color w:val="000000" w:themeColor="text1"/>
        </w:rPr>
        <w:t>TEOS</w:t>
      </w:r>
      <w:r w:rsidR="001832B5">
        <w:rPr>
          <w:rFonts w:eastAsia="Times New Roman"/>
          <w:color w:val="000000" w:themeColor="text1"/>
        </w:rPr>
        <w:t>-</w:t>
      </w:r>
      <w:r w:rsidR="001A1490">
        <w:rPr>
          <w:rFonts w:eastAsia="Times New Roman"/>
          <w:color w:val="000000" w:themeColor="text1"/>
        </w:rPr>
        <w:t xml:space="preserve">e § 51 </w:t>
      </w:r>
      <w:r w:rsidR="00734EFF">
        <w:rPr>
          <w:rFonts w:eastAsia="Times New Roman"/>
          <w:color w:val="000000" w:themeColor="text1"/>
        </w:rPr>
        <w:t xml:space="preserve">kohaselt tuleb </w:t>
      </w:r>
      <w:r w:rsidR="00D6390E">
        <w:rPr>
          <w:rFonts w:eastAsia="Times New Roman"/>
          <w:color w:val="000000" w:themeColor="text1"/>
        </w:rPr>
        <w:t>tuumajäätmete veol</w:t>
      </w:r>
      <w:r w:rsidR="00E56E3A">
        <w:rPr>
          <w:rFonts w:eastAsia="Times New Roman"/>
          <w:color w:val="000000" w:themeColor="text1"/>
        </w:rPr>
        <w:t xml:space="preserve">e rakendada </w:t>
      </w:r>
      <w:r w:rsidR="00C0500B" w:rsidRPr="00C0500B">
        <w:rPr>
          <w:rFonts w:eastAsia="Times New Roman"/>
          <w:color w:val="000000" w:themeColor="text1"/>
        </w:rPr>
        <w:t>kiirgusseaduse §</w:t>
      </w:r>
      <w:r w:rsidR="00024498">
        <w:rPr>
          <w:rFonts w:eastAsia="Times New Roman"/>
          <w:color w:val="000000" w:themeColor="text1"/>
        </w:rPr>
        <w:t>-</w:t>
      </w:r>
      <w:r w:rsidR="00C0500B" w:rsidRPr="00C0500B">
        <w:rPr>
          <w:rFonts w:eastAsia="Times New Roman"/>
          <w:color w:val="000000" w:themeColor="text1"/>
        </w:rPr>
        <w:t>e 82-87 ja § 83 lõike 2 alusel kehtestatud nõudeid</w:t>
      </w:r>
      <w:r w:rsidR="00C0500B">
        <w:rPr>
          <w:rFonts w:eastAsia="Times New Roman"/>
          <w:color w:val="000000" w:themeColor="text1"/>
        </w:rPr>
        <w:t xml:space="preserve">, mis käsitlevad </w:t>
      </w:r>
      <w:proofErr w:type="spellStart"/>
      <w:r w:rsidR="00C0500B">
        <w:rPr>
          <w:rFonts w:eastAsia="Times New Roman"/>
          <w:color w:val="000000" w:themeColor="text1"/>
        </w:rPr>
        <w:t>veoloa</w:t>
      </w:r>
      <w:proofErr w:type="spellEnd"/>
      <w:r w:rsidR="00C0500B">
        <w:rPr>
          <w:rFonts w:eastAsia="Times New Roman"/>
          <w:color w:val="000000" w:themeColor="text1"/>
        </w:rPr>
        <w:t xml:space="preserve"> taotlemist</w:t>
      </w:r>
      <w:r w:rsidR="00BD5E4E">
        <w:rPr>
          <w:rFonts w:eastAsia="Times New Roman"/>
          <w:color w:val="000000" w:themeColor="text1"/>
        </w:rPr>
        <w:t xml:space="preserve"> ja veoluba</w:t>
      </w:r>
      <w:r w:rsidR="00413333">
        <w:rPr>
          <w:rFonts w:eastAsia="Times New Roman"/>
          <w:color w:val="000000" w:themeColor="text1"/>
        </w:rPr>
        <w:t xml:space="preserve">, mis </w:t>
      </w:r>
      <w:r w:rsidR="0067164A" w:rsidRPr="0067164A">
        <w:rPr>
          <w:rFonts w:eastAsia="Times New Roman"/>
          <w:color w:val="000000" w:themeColor="text1"/>
        </w:rPr>
        <w:t xml:space="preserve">on </w:t>
      </w:r>
      <w:r w:rsidR="0020680E">
        <w:rPr>
          <w:rFonts w:eastAsia="Times New Roman"/>
          <w:color w:val="000000" w:themeColor="text1"/>
        </w:rPr>
        <w:t xml:space="preserve">ELi </w:t>
      </w:r>
      <w:r w:rsidR="003570FB" w:rsidRPr="0067164A">
        <w:rPr>
          <w:rFonts w:eastAsia="Times New Roman"/>
          <w:color w:val="000000" w:themeColor="text1"/>
        </w:rPr>
        <w:t>radioaktiivsete jäätmete ja kasutatud tuumkütuse saadetiste</w:t>
      </w:r>
      <w:r w:rsidR="003570FB">
        <w:rPr>
          <w:rFonts w:eastAsia="Times New Roman"/>
          <w:color w:val="000000" w:themeColor="text1"/>
        </w:rPr>
        <w:t xml:space="preserve"> ve</w:t>
      </w:r>
      <w:r w:rsidR="00FC2E60">
        <w:rPr>
          <w:rFonts w:eastAsia="Times New Roman"/>
          <w:color w:val="000000" w:themeColor="text1"/>
        </w:rPr>
        <w:t>dudest</w:t>
      </w:r>
      <w:r w:rsidR="003570FB" w:rsidRPr="0067164A">
        <w:rPr>
          <w:rFonts w:eastAsia="Times New Roman"/>
          <w:color w:val="000000" w:themeColor="text1"/>
        </w:rPr>
        <w:t xml:space="preserve"> </w:t>
      </w:r>
      <w:r w:rsidR="0067164A" w:rsidRPr="0067164A">
        <w:rPr>
          <w:rFonts w:eastAsia="Times New Roman"/>
          <w:color w:val="000000" w:themeColor="text1"/>
        </w:rPr>
        <w:t xml:space="preserve">riikidevaheline teavitamis- ja kooskõlastussüsteem </w:t>
      </w:r>
      <w:r w:rsidR="00504E47">
        <w:rPr>
          <w:rFonts w:eastAsia="Times New Roman"/>
          <w:color w:val="000000" w:themeColor="text1"/>
        </w:rPr>
        <w:t>ega</w:t>
      </w:r>
      <w:r w:rsidR="00BD5E4E" w:rsidRPr="0067164A">
        <w:rPr>
          <w:rFonts w:eastAsia="Times New Roman"/>
          <w:color w:val="000000" w:themeColor="text1"/>
        </w:rPr>
        <w:t xml:space="preserve"> reguleeri veo </w:t>
      </w:r>
      <w:r w:rsidR="00D55F7E">
        <w:rPr>
          <w:rFonts w:eastAsia="Times New Roman"/>
          <w:color w:val="000000" w:themeColor="text1"/>
        </w:rPr>
        <w:t>ohutus</w:t>
      </w:r>
      <w:r w:rsidR="003544D8">
        <w:rPr>
          <w:rFonts w:eastAsia="Times New Roman"/>
          <w:color w:val="000000" w:themeColor="text1"/>
        </w:rPr>
        <w:t>e nõudeid.</w:t>
      </w:r>
    </w:p>
    <w:p w14:paraId="3781FACB" w14:textId="1D01DACD" w:rsidR="22F00164" w:rsidRDefault="50D24539" w:rsidP="5D447804">
      <w:pPr>
        <w:spacing w:after="0" w:line="240" w:lineRule="auto"/>
        <w:contextualSpacing/>
        <w:jc w:val="both"/>
        <w:rPr>
          <w:rFonts w:ascii="Times New Roman" w:eastAsia="Times New Roman" w:hAnsi="Times New Roman" w:cs="Times New Roman"/>
          <w:sz w:val="24"/>
          <w:szCs w:val="24"/>
        </w:rPr>
      </w:pPr>
      <w:r w:rsidRPr="6EF31739">
        <w:rPr>
          <w:rFonts w:ascii="Times New Roman" w:eastAsia="Times New Roman" w:hAnsi="Times New Roman" w:cs="Times New Roman"/>
          <w:b/>
          <w:sz w:val="24"/>
          <w:szCs w:val="24"/>
          <w:lang w:val="et"/>
        </w:rPr>
        <w:t>Eelnõu 8.</w:t>
      </w:r>
      <w:r w:rsidRPr="6EF31739">
        <w:rPr>
          <w:rFonts w:ascii="Times New Roman" w:eastAsia="Times New Roman" w:hAnsi="Times New Roman" w:cs="Times New Roman"/>
          <w:b/>
          <w:bCs/>
          <w:sz w:val="24"/>
          <w:szCs w:val="24"/>
          <w:lang w:val="et"/>
        </w:rPr>
        <w:t xml:space="preserve"> p</w:t>
      </w:r>
      <w:r w:rsidR="0D6D96CC" w:rsidRPr="6EF31739">
        <w:rPr>
          <w:rFonts w:ascii="Times New Roman" w:eastAsia="Times New Roman" w:hAnsi="Times New Roman" w:cs="Times New Roman"/>
          <w:b/>
          <w:bCs/>
          <w:sz w:val="24"/>
          <w:szCs w:val="24"/>
          <w:lang w:val="et"/>
        </w:rPr>
        <w:t>eatüki</w:t>
      </w:r>
      <w:r w:rsidR="0D6D96CC" w:rsidRPr="6EF31739">
        <w:rPr>
          <w:rFonts w:ascii="Times New Roman" w:eastAsia="Times New Roman" w:hAnsi="Times New Roman" w:cs="Times New Roman"/>
          <w:b/>
          <w:sz w:val="24"/>
          <w:szCs w:val="24"/>
          <w:lang w:val="et"/>
        </w:rPr>
        <w:t xml:space="preserve"> eesmärk</w:t>
      </w:r>
      <w:r w:rsidR="0D6D96CC" w:rsidRPr="5D447804">
        <w:rPr>
          <w:rFonts w:ascii="Times New Roman" w:eastAsia="Times New Roman" w:hAnsi="Times New Roman" w:cs="Times New Roman"/>
          <w:sz w:val="24"/>
          <w:szCs w:val="24"/>
          <w:lang w:val="et"/>
        </w:rPr>
        <w:t xml:space="preserve"> on kehtestada </w:t>
      </w:r>
      <w:r w:rsidR="0D6D96CC" w:rsidRPr="5D447804">
        <w:rPr>
          <w:rFonts w:ascii="Times New Roman" w:eastAsia="Times New Roman" w:hAnsi="Times New Roman" w:cs="Times New Roman"/>
          <w:sz w:val="24"/>
          <w:szCs w:val="24"/>
        </w:rPr>
        <w:t xml:space="preserve">ühtne ja terviklik raamistik Eestis tekkivate tuumajäätmete ja kasutatud tuumkütuse käitlemiseks alates jäätmete tekkest kuni nende lõppladustamiseni. Regulatsioon lähtub rahvusvahelisest praktikast ja tuumajäätmete ning kasutatud tuumkütuse käitlemise raamdirektiivist 2011/70/Euratom ning täpsustab: </w:t>
      </w:r>
    </w:p>
    <w:p w14:paraId="06B4ACD0" w14:textId="539C02F2" w:rsidR="22F00164" w:rsidRDefault="0D6D96CC" w:rsidP="00CC58CB">
      <w:pPr>
        <w:pStyle w:val="Loendilik"/>
        <w:numPr>
          <w:ilvl w:val="0"/>
          <w:numId w:val="13"/>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jäätmete minimeerimise põhimõtte (ALARA)</w:t>
      </w:r>
      <w:r w:rsidRPr="5D447804">
        <w:rPr>
          <w:rFonts w:ascii="Times New Roman" w:eastAsia="Times New Roman" w:hAnsi="Times New Roman" w:cs="Times New Roman"/>
          <w:sz w:val="24"/>
          <w:szCs w:val="24"/>
        </w:rPr>
        <w:t xml:space="preserve"> rakendamist tuumakütuse tsüklis; </w:t>
      </w:r>
    </w:p>
    <w:p w14:paraId="7CB63AB4" w14:textId="0BEB313E" w:rsidR="22F00164" w:rsidRDefault="0D6D96CC" w:rsidP="00CC58CB">
      <w:pPr>
        <w:pStyle w:val="Loendilik"/>
        <w:numPr>
          <w:ilvl w:val="0"/>
          <w:numId w:val="12"/>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territoriaalset vastutust</w:t>
      </w:r>
      <w:r w:rsidRPr="5D447804">
        <w:rPr>
          <w:rFonts w:ascii="Times New Roman" w:eastAsia="Times New Roman" w:hAnsi="Times New Roman" w:cs="Times New Roman"/>
          <w:sz w:val="24"/>
          <w:szCs w:val="24"/>
        </w:rPr>
        <w:t xml:space="preserve">, mille järgi lahendatakse Eestis tekkivate tuumajäätmete käitlemine põhimõtteliselt Eestis ning teistesse riikidesse saatmine on rangelt piiritletud; </w:t>
      </w:r>
    </w:p>
    <w:p w14:paraId="512F2E82" w14:textId="1046D965" w:rsidR="22F00164" w:rsidRDefault="0D6D96CC" w:rsidP="00CC58CB">
      <w:pPr>
        <w:pStyle w:val="Loendilik"/>
        <w:numPr>
          <w:ilvl w:val="0"/>
          <w:numId w:val="11"/>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keelu tuua Eestisse teiste riikide tuumajäätmeid</w:t>
      </w:r>
      <w:r w:rsidRPr="5D447804">
        <w:rPr>
          <w:rFonts w:ascii="Times New Roman" w:eastAsia="Times New Roman" w:hAnsi="Times New Roman" w:cs="Times New Roman"/>
          <w:sz w:val="24"/>
          <w:szCs w:val="24"/>
        </w:rPr>
        <w:t xml:space="preserve">, v.a väga piiratud erandid teadustööks; </w:t>
      </w:r>
    </w:p>
    <w:p w14:paraId="73D83BD8" w14:textId="0324E13D" w:rsidR="22F00164" w:rsidRDefault="0D6D96CC" w:rsidP="00CC58CB">
      <w:pPr>
        <w:pStyle w:val="Loendilik"/>
        <w:numPr>
          <w:ilvl w:val="0"/>
          <w:numId w:val="10"/>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riikliku tuumajäätmete käitlemise tegevuskava</w:t>
      </w:r>
      <w:r w:rsidRPr="5D447804">
        <w:rPr>
          <w:rFonts w:ascii="Times New Roman" w:eastAsia="Times New Roman" w:hAnsi="Times New Roman" w:cs="Times New Roman"/>
          <w:sz w:val="24"/>
          <w:szCs w:val="24"/>
        </w:rPr>
        <w:t xml:space="preserve"> rolli ja koostamise korra; </w:t>
      </w:r>
    </w:p>
    <w:p w14:paraId="782B0B64" w14:textId="2364865A" w:rsidR="22F00164" w:rsidRDefault="0D6D96CC" w:rsidP="00CC58CB">
      <w:pPr>
        <w:pStyle w:val="Loendilik"/>
        <w:numPr>
          <w:ilvl w:val="0"/>
          <w:numId w:val="9"/>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tingimused ja menetluse</w:t>
      </w:r>
      <w:r w:rsidRPr="5D447804">
        <w:rPr>
          <w:rFonts w:ascii="Times New Roman" w:eastAsia="Times New Roman" w:hAnsi="Times New Roman" w:cs="Times New Roman"/>
          <w:sz w:val="24"/>
          <w:szCs w:val="24"/>
        </w:rPr>
        <w:t xml:space="preserve">, mille alusel tuumajäätmed võib tuumaohutuse nõuetest vabastada ja käsitleda </w:t>
      </w:r>
      <w:proofErr w:type="spellStart"/>
      <w:r w:rsidRPr="5D447804">
        <w:rPr>
          <w:rFonts w:ascii="Times New Roman" w:eastAsia="Times New Roman" w:hAnsi="Times New Roman" w:cs="Times New Roman"/>
          <w:sz w:val="24"/>
          <w:szCs w:val="24"/>
        </w:rPr>
        <w:t>üldjäätmetena</w:t>
      </w:r>
      <w:proofErr w:type="spellEnd"/>
      <w:r w:rsidRPr="5D447804">
        <w:rPr>
          <w:rFonts w:ascii="Times New Roman" w:eastAsia="Times New Roman" w:hAnsi="Times New Roman" w:cs="Times New Roman"/>
          <w:sz w:val="24"/>
          <w:szCs w:val="24"/>
        </w:rPr>
        <w:t xml:space="preserve">; </w:t>
      </w:r>
    </w:p>
    <w:p w14:paraId="4D57938A" w14:textId="22C74A6A" w:rsidR="22F00164" w:rsidRDefault="0D6D96CC" w:rsidP="00CC58CB">
      <w:pPr>
        <w:pStyle w:val="Loendilik"/>
        <w:numPr>
          <w:ilvl w:val="0"/>
          <w:numId w:val="8"/>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sihipärase lahjendamise keelu</w:t>
      </w:r>
      <w:r w:rsidRPr="5D447804">
        <w:rPr>
          <w:rFonts w:ascii="Times New Roman" w:eastAsia="Times New Roman" w:hAnsi="Times New Roman" w:cs="Times New Roman"/>
          <w:sz w:val="24"/>
          <w:szCs w:val="24"/>
        </w:rPr>
        <w:t>, vältimaks normide</w:t>
      </w:r>
      <w:r w:rsidRPr="5D447804">
        <w:rPr>
          <w:rFonts w:ascii="Times New Roman" w:eastAsia="Times New Roman" w:hAnsi="Times New Roman" w:cs="Times New Roman"/>
          <w:sz w:val="24"/>
          <w:szCs w:val="24"/>
          <w:lang w:val="et"/>
        </w:rPr>
        <w:t xml:space="preserve"> eiramist;</w:t>
      </w:r>
      <w:r w:rsidRPr="5D447804">
        <w:rPr>
          <w:rFonts w:ascii="Times New Roman" w:eastAsia="Times New Roman" w:hAnsi="Times New Roman" w:cs="Times New Roman"/>
          <w:sz w:val="24"/>
          <w:szCs w:val="24"/>
        </w:rPr>
        <w:t xml:space="preserve"> </w:t>
      </w:r>
    </w:p>
    <w:p w14:paraId="60656DAD" w14:textId="0C8DC00C" w:rsidR="22F00164" w:rsidRDefault="0D6D96CC" w:rsidP="00CC58CB">
      <w:pPr>
        <w:pStyle w:val="Loendilik"/>
        <w:numPr>
          <w:ilvl w:val="0"/>
          <w:numId w:val="7"/>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tuumajäätmete käitlemise kohustuse ülemineku, riigi sekkumise ja kohustuse lõppemise reeglid</w:t>
      </w:r>
      <w:r w:rsidRPr="5D447804">
        <w:rPr>
          <w:rFonts w:ascii="Times New Roman" w:eastAsia="Times New Roman" w:hAnsi="Times New Roman" w:cs="Times New Roman"/>
          <w:sz w:val="24"/>
          <w:szCs w:val="24"/>
        </w:rPr>
        <w:t xml:space="preserve">, sh seos dekomissioneerimisfondi maksetega; </w:t>
      </w:r>
    </w:p>
    <w:p w14:paraId="1B3D4AEC" w14:textId="09B812D5" w:rsidR="22F00164" w:rsidRDefault="0D6D96CC" w:rsidP="00CC58CB">
      <w:pPr>
        <w:pStyle w:val="Loendilik"/>
        <w:numPr>
          <w:ilvl w:val="0"/>
          <w:numId w:val="6"/>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lõppladustatuks lugemise ja omandi ülemineku riigile</w:t>
      </w:r>
      <w:r w:rsidRPr="5D447804">
        <w:rPr>
          <w:rFonts w:ascii="Times New Roman" w:eastAsia="Times New Roman" w:hAnsi="Times New Roman" w:cs="Times New Roman"/>
          <w:sz w:val="24"/>
          <w:szCs w:val="24"/>
        </w:rPr>
        <w:t xml:space="preserve">, mis kinnistab pikaajalise vastutuse tuumajäätmete eest. </w:t>
      </w:r>
    </w:p>
    <w:p w14:paraId="3E461C3A" w14:textId="6DEFAFE5" w:rsidR="22F00164" w:rsidRDefault="0D6D96CC" w:rsidP="5D447804">
      <w:pPr>
        <w:spacing w:after="0" w:line="240" w:lineRule="auto"/>
        <w:contextualSpacing/>
        <w:jc w:val="both"/>
      </w:pPr>
      <w:r w:rsidRPr="5D447804">
        <w:rPr>
          <w:rFonts w:ascii="Times New Roman" w:eastAsia="Times New Roman" w:hAnsi="Times New Roman" w:cs="Times New Roman"/>
          <w:sz w:val="24"/>
          <w:szCs w:val="24"/>
        </w:rPr>
        <w:t xml:space="preserve"> </w:t>
      </w:r>
    </w:p>
    <w:p w14:paraId="14D70E5D" w14:textId="19EB12F8" w:rsidR="49556D6F" w:rsidRDefault="49556D6F" w:rsidP="7AFF92FC">
      <w:pPr>
        <w:jc w:val="both"/>
        <w:rPr>
          <w:rFonts w:ascii="Times New Roman" w:eastAsia="Times New Roman" w:hAnsi="Times New Roman" w:cs="Times New Roman"/>
          <w:color w:val="000000" w:themeColor="text1"/>
          <w:sz w:val="24"/>
          <w:szCs w:val="24"/>
        </w:rPr>
      </w:pPr>
      <w:r w:rsidRPr="7AFF92FC">
        <w:rPr>
          <w:rFonts w:ascii="Times New Roman" w:eastAsia="Times New Roman" w:hAnsi="Times New Roman" w:cs="Times New Roman"/>
          <w:b/>
          <w:bCs/>
          <w:color w:val="000000" w:themeColor="text1"/>
          <w:sz w:val="24"/>
          <w:szCs w:val="24"/>
          <w:lang w:val="et"/>
        </w:rPr>
        <w:t xml:space="preserve">Eelnõu </w:t>
      </w:r>
      <w:r w:rsidR="5E7FBC77" w:rsidRPr="7AFF92FC">
        <w:rPr>
          <w:rFonts w:ascii="Times New Roman" w:eastAsia="Times New Roman" w:hAnsi="Times New Roman" w:cs="Times New Roman"/>
          <w:b/>
          <w:bCs/>
          <w:color w:val="000000" w:themeColor="text1"/>
          <w:sz w:val="24"/>
          <w:szCs w:val="24"/>
          <w:lang w:val="et"/>
        </w:rPr>
        <w:t xml:space="preserve">§ </w:t>
      </w:r>
      <w:r w:rsidR="37D7E017" w:rsidRPr="7AFF92FC">
        <w:rPr>
          <w:rFonts w:ascii="Times New Roman" w:eastAsia="Times New Roman" w:hAnsi="Times New Roman" w:cs="Times New Roman"/>
          <w:b/>
          <w:bCs/>
          <w:color w:val="000000" w:themeColor="text1"/>
          <w:sz w:val="24"/>
          <w:szCs w:val="24"/>
          <w:lang w:val="et"/>
        </w:rPr>
        <w:t xml:space="preserve">55 lõige 1 </w:t>
      </w:r>
      <w:r w:rsidR="5E7FBC77" w:rsidRPr="7AFF92FC">
        <w:rPr>
          <w:rFonts w:ascii="Times New Roman" w:eastAsia="Times New Roman" w:hAnsi="Times New Roman" w:cs="Times New Roman"/>
          <w:color w:val="000000" w:themeColor="text1"/>
          <w:sz w:val="24"/>
          <w:szCs w:val="24"/>
        </w:rPr>
        <w:t>sätestab tuumkütusetsüklis</w:t>
      </w:r>
      <w:r w:rsidR="5E7FBC77" w:rsidRPr="7AFF92FC">
        <w:rPr>
          <w:rFonts w:ascii="Times New Roman" w:eastAsia="Times New Roman" w:hAnsi="Times New Roman" w:cs="Times New Roman"/>
          <w:color w:val="000000" w:themeColor="text1"/>
          <w:sz w:val="24"/>
          <w:szCs w:val="24"/>
          <w:lang w:val="et"/>
        </w:rPr>
        <w:t xml:space="preserve"> tekkivate tuumajäätmete käitlemise üldised alused.</w:t>
      </w:r>
      <w:r w:rsidR="5E7FBC77" w:rsidRPr="7AFF92FC">
        <w:rPr>
          <w:rFonts w:ascii="Times New Roman" w:eastAsia="Times New Roman" w:hAnsi="Times New Roman" w:cs="Times New Roman"/>
          <w:color w:val="000000" w:themeColor="text1"/>
          <w:sz w:val="24"/>
          <w:szCs w:val="24"/>
        </w:rPr>
        <w:t xml:space="preserve"> </w:t>
      </w:r>
      <w:r w:rsidR="5E7FBC77" w:rsidRPr="7AFF92FC">
        <w:rPr>
          <w:rFonts w:ascii="Times New Roman" w:eastAsia="Times New Roman" w:hAnsi="Times New Roman" w:cs="Times New Roman"/>
          <w:color w:val="000000" w:themeColor="text1"/>
          <w:sz w:val="24"/>
          <w:szCs w:val="24"/>
          <w:lang w:val="et"/>
        </w:rPr>
        <w:t xml:space="preserve">Paragrahvis kehtestatakse põhimõte, et </w:t>
      </w:r>
      <w:r w:rsidR="5E7FBC77" w:rsidRPr="7AFF92FC">
        <w:rPr>
          <w:rFonts w:ascii="Times New Roman" w:eastAsia="Times New Roman" w:hAnsi="Times New Roman" w:cs="Times New Roman"/>
          <w:color w:val="000000" w:themeColor="text1"/>
          <w:sz w:val="24"/>
          <w:szCs w:val="24"/>
        </w:rPr>
        <w:t xml:space="preserve">tuumkütusetsüklis tekkivate tuumajäätmete kogus hoitakse nii väikesena, kui see on mõistlikult saavutatav (ALARA-põhimõte) nii jäätmete aktiivsuse kui koguse osas. </w:t>
      </w:r>
      <w:r w:rsidR="5E7FBC77" w:rsidRPr="7AFF92FC">
        <w:rPr>
          <w:rFonts w:ascii="Times New Roman" w:eastAsia="Times New Roman" w:hAnsi="Times New Roman" w:cs="Times New Roman"/>
          <w:color w:val="000000" w:themeColor="text1"/>
          <w:sz w:val="24"/>
          <w:szCs w:val="24"/>
          <w:lang w:val="et"/>
        </w:rPr>
        <w:t xml:space="preserve">Samal ajal sätestatakse, et jäätmete vähendamine ei tohi </w:t>
      </w:r>
      <w:r w:rsidR="5E7FBC77" w:rsidRPr="7AFF92FC">
        <w:rPr>
          <w:rFonts w:ascii="Times New Roman" w:eastAsia="Times New Roman" w:hAnsi="Times New Roman" w:cs="Times New Roman"/>
          <w:color w:val="000000" w:themeColor="text1"/>
          <w:sz w:val="24"/>
          <w:szCs w:val="24"/>
        </w:rPr>
        <w:t>piirata tuumaenergia kasutamise üldpõhimõtete rakendamist – st</w:t>
      </w:r>
      <w:r w:rsidR="5E7FBC77" w:rsidRPr="7AFF92FC">
        <w:rPr>
          <w:rFonts w:ascii="Times New Roman" w:eastAsia="Times New Roman" w:hAnsi="Times New Roman" w:cs="Times New Roman"/>
          <w:color w:val="000000" w:themeColor="text1"/>
          <w:sz w:val="24"/>
          <w:szCs w:val="24"/>
          <w:lang w:val="et"/>
        </w:rPr>
        <w:t>. eesmärk ei ole takistada tuumaenergia kasutamist, vaid vältida põhjendamatuid jäätmeid ja ohtu.</w:t>
      </w:r>
      <w:r w:rsidR="5E7FBC77" w:rsidRPr="7AFF92FC">
        <w:rPr>
          <w:rFonts w:ascii="Times New Roman" w:eastAsia="Times New Roman" w:hAnsi="Times New Roman" w:cs="Times New Roman"/>
          <w:color w:val="000000" w:themeColor="text1"/>
          <w:sz w:val="24"/>
          <w:szCs w:val="24"/>
        </w:rPr>
        <w:t xml:space="preserve"> </w:t>
      </w:r>
      <w:r w:rsidR="5E7FBC77" w:rsidRPr="7AFF92FC">
        <w:rPr>
          <w:rFonts w:ascii="Times New Roman" w:eastAsia="Times New Roman" w:hAnsi="Times New Roman" w:cs="Times New Roman"/>
          <w:color w:val="000000" w:themeColor="text1"/>
          <w:sz w:val="24"/>
          <w:szCs w:val="24"/>
          <w:lang w:val="et"/>
        </w:rPr>
        <w:t>Sellega suunatakse käitajaid valima tehnoloogiaid ja töökorraldust, mis minimeerivad pikaealiste ja suure aktiivsusega jäätmete teket, kuid ei tee tuumaenergia kasutamist sisuliselt võimatuks.</w:t>
      </w:r>
      <w:r w:rsidR="5E7FBC77" w:rsidRPr="7AFF92FC">
        <w:rPr>
          <w:rFonts w:ascii="Times New Roman" w:eastAsia="Times New Roman" w:hAnsi="Times New Roman" w:cs="Times New Roman"/>
          <w:color w:val="000000" w:themeColor="text1"/>
          <w:sz w:val="24"/>
          <w:szCs w:val="24"/>
        </w:rPr>
        <w:t xml:space="preserve"> </w:t>
      </w:r>
    </w:p>
    <w:p w14:paraId="71E6BD96" w14:textId="050AD06B" w:rsidR="62682783" w:rsidRDefault="62682783" w:rsidP="7AFF92FC">
      <w:pPr>
        <w:jc w:val="both"/>
        <w:rPr>
          <w:rFonts w:ascii="Times New Roman" w:eastAsia="Times New Roman" w:hAnsi="Times New Roman" w:cs="Times New Roman"/>
          <w:color w:val="000000" w:themeColor="text1"/>
          <w:sz w:val="24"/>
          <w:szCs w:val="24"/>
        </w:rPr>
      </w:pPr>
      <w:r w:rsidRPr="7AFF92FC">
        <w:rPr>
          <w:rFonts w:ascii="Times New Roman" w:eastAsia="Times New Roman" w:hAnsi="Times New Roman" w:cs="Times New Roman"/>
          <w:b/>
          <w:bCs/>
          <w:color w:val="000000" w:themeColor="text1"/>
          <w:sz w:val="24"/>
          <w:szCs w:val="24"/>
        </w:rPr>
        <w:t>Eelnõu § 55 lõige 2</w:t>
      </w:r>
      <w:r w:rsidRPr="7AFF92FC">
        <w:rPr>
          <w:rFonts w:ascii="Times New Roman" w:eastAsia="Times New Roman" w:hAnsi="Times New Roman" w:cs="Times New Roman"/>
          <w:color w:val="000000" w:themeColor="text1"/>
          <w:sz w:val="24"/>
          <w:szCs w:val="24"/>
        </w:rPr>
        <w:t xml:space="preserve"> viitab kiirgusseadusele, sätestades, et t</w:t>
      </w:r>
      <w:r w:rsidR="075F12A0" w:rsidRPr="7AFF92FC">
        <w:rPr>
          <w:rFonts w:ascii="Times New Roman" w:eastAsia="Times New Roman" w:hAnsi="Times New Roman" w:cs="Times New Roman"/>
          <w:color w:val="000000" w:themeColor="text1"/>
          <w:sz w:val="24"/>
          <w:szCs w:val="24"/>
        </w:rPr>
        <w:t>uumajäätmeid käideldakse vastavalt kiirgusseaduse §-des 58, 60, 61, 64 ja 66 ning § 56 lõike 2 ja § 64 lõike 4 alusel sätestatud nõuetele arvestades käesolevas seaduses sätestatud erisusi.</w:t>
      </w:r>
    </w:p>
    <w:p w14:paraId="28895F9A" w14:textId="3B9E1358" w:rsidR="751CF7BE" w:rsidRDefault="751CF7BE" w:rsidP="7AFF92FC">
      <w:pPr>
        <w:jc w:val="both"/>
      </w:pPr>
      <w:r w:rsidRPr="7AFF92FC">
        <w:rPr>
          <w:rFonts w:ascii="Times New Roman" w:eastAsia="Times New Roman" w:hAnsi="Times New Roman" w:cs="Times New Roman"/>
          <w:b/>
          <w:bCs/>
          <w:color w:val="000000" w:themeColor="text1"/>
          <w:sz w:val="24"/>
          <w:szCs w:val="24"/>
        </w:rPr>
        <w:t xml:space="preserve">Eelnõu § 55 lõige 3 </w:t>
      </w:r>
      <w:r w:rsidRPr="7AFF92FC">
        <w:rPr>
          <w:rFonts w:ascii="Times New Roman" w:eastAsia="Times New Roman" w:hAnsi="Times New Roman" w:cs="Times New Roman"/>
          <w:color w:val="000000" w:themeColor="text1"/>
          <w:sz w:val="24"/>
          <w:szCs w:val="24"/>
        </w:rPr>
        <w:t>volitab valdkonna eest vastutavat ministrit kehtestama</w:t>
      </w:r>
      <w:r w:rsidR="075F12A0" w:rsidRPr="7AFF92FC">
        <w:rPr>
          <w:rFonts w:ascii="Times New Roman" w:eastAsia="Times New Roman" w:hAnsi="Times New Roman" w:cs="Times New Roman"/>
          <w:color w:val="000000" w:themeColor="text1"/>
          <w:sz w:val="24"/>
          <w:szCs w:val="24"/>
        </w:rPr>
        <w:t xml:space="preserve"> täpsustatud nõuded kasutatud tuumkütuse käitlemisele.</w:t>
      </w:r>
    </w:p>
    <w:p w14:paraId="1F5A9ECC" w14:textId="5247B449" w:rsidR="22F00164" w:rsidRDefault="304B2F2A" w:rsidP="02ED361C">
      <w:pPr>
        <w:spacing w:after="0" w:line="240" w:lineRule="auto"/>
        <w:contextualSpacing/>
        <w:jc w:val="both"/>
        <w:rPr>
          <w:rFonts w:ascii="Times New Roman" w:eastAsia="Times New Roman" w:hAnsi="Times New Roman" w:cs="Times New Roman"/>
          <w:color w:val="000000" w:themeColor="text1"/>
          <w:sz w:val="24"/>
          <w:szCs w:val="24"/>
        </w:rPr>
      </w:pPr>
      <w:r w:rsidRPr="515B2522">
        <w:rPr>
          <w:rFonts w:ascii="Times New Roman" w:eastAsia="Times New Roman" w:hAnsi="Times New Roman" w:cs="Times New Roman"/>
          <w:b/>
          <w:color w:val="000000" w:themeColor="text1"/>
          <w:sz w:val="24"/>
          <w:szCs w:val="24"/>
          <w:lang w:val="et"/>
        </w:rPr>
        <w:t>Eelnõu § 56 l</w:t>
      </w:r>
      <w:r w:rsidR="0D6D96CC" w:rsidRPr="515B2522">
        <w:rPr>
          <w:rFonts w:ascii="Times New Roman" w:eastAsia="Times New Roman" w:hAnsi="Times New Roman" w:cs="Times New Roman"/>
          <w:b/>
          <w:color w:val="000000" w:themeColor="text1"/>
          <w:sz w:val="24"/>
          <w:szCs w:val="24"/>
          <w:lang w:val="et"/>
        </w:rPr>
        <w:t>õikes 1</w:t>
      </w:r>
      <w:r w:rsidR="0D6D96CC" w:rsidRPr="3D4442BD">
        <w:rPr>
          <w:rFonts w:ascii="Times New Roman" w:eastAsia="Times New Roman" w:hAnsi="Times New Roman" w:cs="Times New Roman"/>
          <w:color w:val="000000" w:themeColor="text1"/>
          <w:sz w:val="24"/>
          <w:szCs w:val="24"/>
          <w:lang w:val="et"/>
        </w:rPr>
        <w:t xml:space="preserve"> </w:t>
      </w:r>
      <w:r w:rsidR="0D6D96CC" w:rsidRPr="7AFF92FC">
        <w:rPr>
          <w:rFonts w:ascii="Times New Roman" w:eastAsia="Times New Roman" w:hAnsi="Times New Roman" w:cs="Times New Roman"/>
          <w:color w:val="000000" w:themeColor="text1"/>
          <w:sz w:val="24"/>
          <w:szCs w:val="24"/>
          <w:lang w:val="et"/>
        </w:rPr>
        <w:t xml:space="preserve">sätestatakse </w:t>
      </w:r>
      <w:r w:rsidR="0D6D96CC" w:rsidRPr="3D4442BD">
        <w:rPr>
          <w:rFonts w:ascii="Times New Roman" w:eastAsia="Times New Roman" w:hAnsi="Times New Roman" w:cs="Times New Roman"/>
          <w:color w:val="000000" w:themeColor="text1"/>
          <w:sz w:val="24"/>
          <w:szCs w:val="24"/>
        </w:rPr>
        <w:t xml:space="preserve">territoriaalpõhimõte: Eestis tekitatud tuumajäätmed tuleb käidelda, vaheladustada ja lõppladustada Eestis, välja arvatud samas paragrahvis ette nähtud erandjuhtudel. </w:t>
      </w:r>
      <w:r w:rsidR="0D6D96CC" w:rsidRPr="3D4442BD">
        <w:rPr>
          <w:rFonts w:ascii="Times New Roman" w:eastAsia="Times New Roman" w:hAnsi="Times New Roman" w:cs="Times New Roman"/>
          <w:color w:val="000000" w:themeColor="text1"/>
          <w:sz w:val="24"/>
          <w:szCs w:val="24"/>
          <w:lang w:val="et"/>
        </w:rPr>
        <w:t xml:space="preserve">See tähendab, et Eesti </w:t>
      </w:r>
      <w:r w:rsidR="0D6D96CC" w:rsidRPr="3D4442BD">
        <w:rPr>
          <w:rFonts w:ascii="Times New Roman" w:eastAsia="Times New Roman" w:hAnsi="Times New Roman" w:cs="Times New Roman"/>
          <w:color w:val="000000" w:themeColor="text1"/>
          <w:sz w:val="24"/>
          <w:szCs w:val="24"/>
        </w:rPr>
        <w:t xml:space="preserve">ei tohi rajada oma tuumaenergia süsteemi arvestusega, et jäätmed </w:t>
      </w:r>
      <w:r w:rsidR="0D6D96CC" w:rsidRPr="3D4442BD">
        <w:rPr>
          <w:rFonts w:ascii="Times New Roman" w:eastAsia="Times New Roman" w:hAnsi="Times New Roman" w:cs="Times New Roman"/>
          <w:color w:val="000000" w:themeColor="text1"/>
          <w:sz w:val="24"/>
          <w:szCs w:val="24"/>
          <w:lang w:val="et"/>
        </w:rPr>
        <w:t>käideldakse või ladustatakse kusagil mujal</w:t>
      </w:r>
      <w:r w:rsidR="0D6D96CC" w:rsidRPr="3D4442BD">
        <w:rPr>
          <w:rFonts w:ascii="Times New Roman" w:eastAsia="Times New Roman" w:hAnsi="Times New Roman" w:cs="Times New Roman"/>
          <w:color w:val="000000" w:themeColor="text1"/>
          <w:sz w:val="24"/>
          <w:szCs w:val="24"/>
        </w:rPr>
        <w:t xml:space="preserve">. Riik võtab vastutuse tekkivate jäätmete </w:t>
      </w:r>
      <w:r w:rsidR="0D6D96CC" w:rsidRPr="3D4442BD">
        <w:rPr>
          <w:rFonts w:ascii="Times New Roman" w:eastAsia="Times New Roman" w:hAnsi="Times New Roman" w:cs="Times New Roman"/>
          <w:color w:val="000000" w:themeColor="text1"/>
          <w:sz w:val="24"/>
          <w:szCs w:val="24"/>
          <w:lang w:val="et"/>
        </w:rPr>
        <w:t>käitlemise ja ladus</w:t>
      </w:r>
      <w:r w:rsidR="3B89E682" w:rsidRPr="3D4442BD">
        <w:rPr>
          <w:rFonts w:ascii="Times New Roman" w:eastAsia="Times New Roman" w:hAnsi="Times New Roman" w:cs="Times New Roman"/>
          <w:color w:val="000000" w:themeColor="text1"/>
          <w:sz w:val="24"/>
          <w:szCs w:val="24"/>
          <w:lang w:val="et"/>
        </w:rPr>
        <w:t xml:space="preserve">tamise </w:t>
      </w:r>
      <w:r w:rsidR="0D6D96CC" w:rsidRPr="3D4442BD">
        <w:rPr>
          <w:rFonts w:ascii="Times New Roman" w:eastAsia="Times New Roman" w:hAnsi="Times New Roman" w:cs="Times New Roman"/>
          <w:color w:val="000000" w:themeColor="text1"/>
          <w:sz w:val="24"/>
          <w:szCs w:val="24"/>
          <w:lang w:val="et"/>
        </w:rPr>
        <w:t>eest.</w:t>
      </w:r>
      <w:r w:rsidR="0D6D96CC" w:rsidRPr="3D4442BD">
        <w:rPr>
          <w:rFonts w:ascii="Times New Roman" w:eastAsia="Times New Roman" w:hAnsi="Times New Roman" w:cs="Times New Roman"/>
          <w:color w:val="000000" w:themeColor="text1"/>
          <w:sz w:val="24"/>
          <w:szCs w:val="24"/>
        </w:rPr>
        <w:t xml:space="preserve"> </w:t>
      </w:r>
    </w:p>
    <w:p w14:paraId="0F9387AF" w14:textId="67026C1D" w:rsidR="0641A100" w:rsidRDefault="0641A100" w:rsidP="0641A100">
      <w:pPr>
        <w:spacing w:after="0" w:line="240" w:lineRule="auto"/>
        <w:contextualSpacing/>
        <w:jc w:val="both"/>
        <w:rPr>
          <w:rFonts w:ascii="Times New Roman" w:eastAsia="Times New Roman" w:hAnsi="Times New Roman" w:cs="Times New Roman"/>
          <w:color w:val="000000" w:themeColor="text1"/>
          <w:sz w:val="24"/>
          <w:szCs w:val="24"/>
        </w:rPr>
      </w:pPr>
    </w:p>
    <w:p w14:paraId="29AF24D5" w14:textId="18C7E4F4" w:rsidR="22F00164" w:rsidRDefault="4C800D86" w:rsidP="3D4442BD">
      <w:pPr>
        <w:jc w:val="both"/>
        <w:rPr>
          <w:rFonts w:ascii="Times New Roman" w:eastAsia="Times New Roman" w:hAnsi="Times New Roman" w:cs="Times New Roman"/>
          <w:color w:val="000000" w:themeColor="text1"/>
          <w:sz w:val="24"/>
          <w:szCs w:val="24"/>
        </w:rPr>
      </w:pPr>
      <w:r w:rsidRPr="0641A100">
        <w:rPr>
          <w:rFonts w:ascii="Times New Roman" w:eastAsia="Times New Roman" w:hAnsi="Times New Roman" w:cs="Times New Roman"/>
          <w:b/>
          <w:color w:val="000000" w:themeColor="text1"/>
          <w:sz w:val="24"/>
          <w:szCs w:val="24"/>
          <w:lang w:val="et"/>
        </w:rPr>
        <w:t>Eelnõu § 56 lõige</w:t>
      </w:r>
      <w:r w:rsidRPr="515B2522">
        <w:rPr>
          <w:rFonts w:ascii="Times New Roman" w:eastAsia="Times New Roman" w:hAnsi="Times New Roman" w:cs="Times New Roman"/>
          <w:b/>
          <w:color w:val="000000" w:themeColor="text1"/>
          <w:sz w:val="24"/>
          <w:szCs w:val="24"/>
          <w:lang w:val="et"/>
        </w:rPr>
        <w:t xml:space="preserve"> </w:t>
      </w:r>
      <w:r w:rsidR="0D6D96CC" w:rsidRPr="515B2522">
        <w:rPr>
          <w:rFonts w:ascii="Times New Roman" w:eastAsia="Times New Roman" w:hAnsi="Times New Roman" w:cs="Times New Roman"/>
          <w:b/>
          <w:color w:val="000000" w:themeColor="text1"/>
          <w:sz w:val="24"/>
          <w:szCs w:val="24"/>
          <w:lang w:val="et"/>
        </w:rPr>
        <w:t>2</w:t>
      </w:r>
      <w:r w:rsidR="0D6D96CC" w:rsidRPr="3D4442BD">
        <w:rPr>
          <w:rFonts w:ascii="Times New Roman" w:eastAsia="Times New Roman" w:hAnsi="Times New Roman" w:cs="Times New Roman"/>
          <w:color w:val="000000" w:themeColor="text1"/>
          <w:sz w:val="24"/>
          <w:szCs w:val="24"/>
          <w:lang w:val="et"/>
        </w:rPr>
        <w:t xml:space="preserve"> lubab </w:t>
      </w:r>
      <w:r w:rsidR="0D6D96CC" w:rsidRPr="3D4442BD">
        <w:rPr>
          <w:rFonts w:ascii="Times New Roman" w:eastAsia="Times New Roman" w:hAnsi="Times New Roman" w:cs="Times New Roman"/>
          <w:color w:val="000000" w:themeColor="text1"/>
          <w:sz w:val="24"/>
          <w:szCs w:val="24"/>
        </w:rPr>
        <w:t xml:space="preserve">erandina lõppladustada Eestis tekkinud tuumajäätmeid teise Euroopa Liidu liikmesriigi või kolmanda riigi lõppladustusrajatises, kui on täidetud mõlemad tingimused: </w:t>
      </w:r>
    </w:p>
    <w:p w14:paraId="1CDB6D88" w14:textId="48C94325" w:rsidR="22F00164" w:rsidRDefault="22E624C2" w:rsidP="3D4442BD">
      <w:pPr>
        <w:jc w:val="both"/>
        <w:rPr>
          <w:rFonts w:ascii="Times New Roman" w:eastAsia="Times New Roman" w:hAnsi="Times New Roman" w:cs="Times New Roman"/>
          <w:color w:val="000000" w:themeColor="text1"/>
          <w:sz w:val="24"/>
          <w:szCs w:val="24"/>
        </w:rPr>
      </w:pPr>
      <w:r w:rsidRPr="3D4442BD">
        <w:rPr>
          <w:rFonts w:ascii="Times New Roman" w:eastAsia="Times New Roman" w:hAnsi="Times New Roman" w:cs="Times New Roman"/>
          <w:color w:val="000000" w:themeColor="text1"/>
          <w:sz w:val="24"/>
          <w:szCs w:val="24"/>
          <w:lang w:val="et"/>
        </w:rPr>
        <w:t xml:space="preserve">1. </w:t>
      </w:r>
      <w:r w:rsidR="0D6D96CC" w:rsidRPr="3D4442BD">
        <w:rPr>
          <w:rFonts w:ascii="Times New Roman" w:eastAsia="Times New Roman" w:hAnsi="Times New Roman" w:cs="Times New Roman"/>
          <w:color w:val="000000" w:themeColor="text1"/>
          <w:sz w:val="24"/>
          <w:szCs w:val="24"/>
          <w:lang w:val="et"/>
        </w:rPr>
        <w:t xml:space="preserve">Eesti ja sihtriigi vahel on sõlmitud ja jõustunud </w:t>
      </w:r>
      <w:r w:rsidR="0D6D96CC" w:rsidRPr="3D4442BD">
        <w:rPr>
          <w:rFonts w:ascii="Times New Roman" w:eastAsia="Times New Roman" w:hAnsi="Times New Roman" w:cs="Times New Roman"/>
          <w:color w:val="000000" w:themeColor="text1"/>
          <w:sz w:val="24"/>
          <w:szCs w:val="24"/>
        </w:rPr>
        <w:t xml:space="preserve">rahvusvaheline leping vastava lõppladustusrajatise kasutamiseks; </w:t>
      </w:r>
    </w:p>
    <w:p w14:paraId="27581EA4" w14:textId="1A6A0E4D" w:rsidR="22F00164" w:rsidRDefault="693F0E4A" w:rsidP="3D4442BD">
      <w:pPr>
        <w:jc w:val="both"/>
        <w:rPr>
          <w:rFonts w:ascii="Times New Roman" w:eastAsia="Times New Roman" w:hAnsi="Times New Roman" w:cs="Times New Roman"/>
          <w:color w:val="000000" w:themeColor="text1"/>
          <w:sz w:val="24"/>
          <w:szCs w:val="24"/>
        </w:rPr>
      </w:pPr>
      <w:r w:rsidRPr="3D4442BD">
        <w:rPr>
          <w:rFonts w:ascii="Times New Roman" w:eastAsia="Times New Roman" w:hAnsi="Times New Roman" w:cs="Times New Roman"/>
          <w:color w:val="000000" w:themeColor="text1"/>
          <w:sz w:val="24"/>
          <w:szCs w:val="24"/>
          <w:lang w:val="et"/>
        </w:rPr>
        <w:t xml:space="preserve">2. </w:t>
      </w:r>
      <w:r w:rsidR="0D6D96CC" w:rsidRPr="3D4442BD">
        <w:rPr>
          <w:rFonts w:ascii="Times New Roman" w:eastAsia="Times New Roman" w:hAnsi="Times New Roman" w:cs="Times New Roman"/>
          <w:color w:val="000000" w:themeColor="text1"/>
          <w:sz w:val="24"/>
          <w:szCs w:val="24"/>
          <w:lang w:val="et"/>
        </w:rPr>
        <w:t xml:space="preserve">leping vastab </w:t>
      </w:r>
      <w:r w:rsidR="0D6D96CC" w:rsidRPr="3D4442BD">
        <w:rPr>
          <w:rFonts w:ascii="Times New Roman" w:eastAsia="Times New Roman" w:hAnsi="Times New Roman" w:cs="Times New Roman"/>
          <w:color w:val="000000" w:themeColor="text1"/>
          <w:sz w:val="24"/>
          <w:szCs w:val="24"/>
        </w:rPr>
        <w:t xml:space="preserve">Euroopa Komisjoni kehtestatud kriteeriumidele. </w:t>
      </w:r>
    </w:p>
    <w:p w14:paraId="6D4F24D6" w14:textId="30FB1A2B" w:rsidR="22F00164" w:rsidRDefault="0D6D96CC" w:rsidP="3D4442BD">
      <w:pPr>
        <w:jc w:val="both"/>
        <w:rPr>
          <w:rFonts w:ascii="Times New Roman" w:eastAsia="Times New Roman" w:hAnsi="Times New Roman" w:cs="Times New Roman"/>
          <w:color w:val="000000" w:themeColor="text1"/>
          <w:sz w:val="24"/>
          <w:szCs w:val="24"/>
        </w:rPr>
      </w:pPr>
      <w:r w:rsidRPr="3D4442BD">
        <w:rPr>
          <w:rFonts w:ascii="Times New Roman" w:eastAsia="Times New Roman" w:hAnsi="Times New Roman" w:cs="Times New Roman"/>
          <w:color w:val="000000" w:themeColor="text1"/>
          <w:sz w:val="24"/>
          <w:szCs w:val="24"/>
          <w:lang w:val="et"/>
        </w:rPr>
        <w:t>See säte viib Eesti õigusesse 2011/70/Euratom</w:t>
      </w:r>
      <w:r w:rsidRPr="7AFF92FC">
        <w:rPr>
          <w:rStyle w:val="Allmrkuseviide"/>
          <w:rFonts w:ascii="Times New Roman" w:eastAsia="Times New Roman" w:hAnsi="Times New Roman" w:cs="Times New Roman"/>
          <w:color w:val="000000" w:themeColor="text1"/>
          <w:sz w:val="24"/>
          <w:szCs w:val="24"/>
          <w:lang w:val="et"/>
        </w:rPr>
        <w:footnoteReference w:id="66"/>
      </w:r>
      <w:r w:rsidRPr="3D4442BD">
        <w:rPr>
          <w:rFonts w:ascii="Times New Roman" w:eastAsia="Times New Roman" w:hAnsi="Times New Roman" w:cs="Times New Roman"/>
          <w:color w:val="000000" w:themeColor="text1"/>
          <w:sz w:val="24"/>
          <w:szCs w:val="24"/>
          <w:lang w:val="et"/>
        </w:rPr>
        <w:t xml:space="preserve"> direktiivist tuleneva võimaluse, et riigid võivad sõlmida kokkuleppeid jäätmete lõppladustuse kohta teises riigis, kuid ainult selge õigusraamistiku ja vastutuse jaotuse olemasolul.</w:t>
      </w:r>
      <w:r w:rsidRPr="3D4442BD">
        <w:rPr>
          <w:rFonts w:ascii="Times New Roman" w:eastAsia="Times New Roman" w:hAnsi="Times New Roman" w:cs="Times New Roman"/>
          <w:color w:val="000000" w:themeColor="text1"/>
          <w:sz w:val="24"/>
          <w:szCs w:val="24"/>
        </w:rPr>
        <w:t xml:space="preserve"> </w:t>
      </w:r>
    </w:p>
    <w:p w14:paraId="463283E2" w14:textId="3DDFDB79" w:rsidR="22F00164" w:rsidRDefault="53916BBC" w:rsidP="3D4442BD">
      <w:pPr>
        <w:jc w:val="both"/>
        <w:rPr>
          <w:rFonts w:ascii="Times New Roman" w:eastAsia="Times New Roman" w:hAnsi="Times New Roman" w:cs="Times New Roman"/>
          <w:color w:val="000000" w:themeColor="text1"/>
          <w:sz w:val="24"/>
          <w:szCs w:val="24"/>
        </w:rPr>
      </w:pPr>
      <w:r w:rsidRPr="3D4442BD">
        <w:rPr>
          <w:rFonts w:ascii="Times New Roman" w:eastAsia="Times New Roman" w:hAnsi="Times New Roman" w:cs="Times New Roman"/>
          <w:b/>
          <w:color w:val="000000" w:themeColor="text1"/>
          <w:sz w:val="24"/>
          <w:szCs w:val="24"/>
          <w:lang w:val="et"/>
        </w:rPr>
        <w:t>Eelnõu § 56 l</w:t>
      </w:r>
      <w:r w:rsidR="0D6D96CC" w:rsidRPr="3D4442BD">
        <w:rPr>
          <w:rFonts w:ascii="Times New Roman" w:eastAsia="Times New Roman" w:hAnsi="Times New Roman" w:cs="Times New Roman"/>
          <w:b/>
          <w:color w:val="000000" w:themeColor="text1"/>
          <w:sz w:val="24"/>
          <w:szCs w:val="24"/>
          <w:lang w:val="et"/>
        </w:rPr>
        <w:t>õikes 3</w:t>
      </w:r>
      <w:r w:rsidR="0D6D96CC" w:rsidRPr="09BE32B0">
        <w:rPr>
          <w:rFonts w:ascii="Times New Roman" w:eastAsia="Times New Roman" w:hAnsi="Times New Roman" w:cs="Times New Roman"/>
          <w:b/>
          <w:color w:val="000000" w:themeColor="text1"/>
          <w:sz w:val="24"/>
          <w:szCs w:val="24"/>
          <w:lang w:val="et"/>
        </w:rPr>
        <w:t xml:space="preserve"> </w:t>
      </w:r>
      <w:r w:rsidR="0D6D96CC" w:rsidRPr="7AFF92FC">
        <w:rPr>
          <w:rFonts w:ascii="Times New Roman" w:eastAsia="Times New Roman" w:hAnsi="Times New Roman" w:cs="Times New Roman"/>
          <w:color w:val="000000" w:themeColor="text1"/>
          <w:sz w:val="24"/>
          <w:szCs w:val="24"/>
          <w:lang w:val="et"/>
        </w:rPr>
        <w:t>sätestatakse</w:t>
      </w:r>
      <w:r w:rsidR="0D6D96CC" w:rsidRPr="58C8A047">
        <w:rPr>
          <w:rFonts w:ascii="Times New Roman" w:eastAsia="Times New Roman" w:hAnsi="Times New Roman" w:cs="Times New Roman"/>
          <w:color w:val="000000" w:themeColor="text1"/>
          <w:sz w:val="24"/>
          <w:szCs w:val="24"/>
          <w:lang w:val="et"/>
        </w:rPr>
        <w:t xml:space="preserve">, et </w:t>
      </w:r>
      <w:r w:rsidR="0D6D96CC" w:rsidRPr="58C8A047">
        <w:rPr>
          <w:rFonts w:ascii="Times New Roman" w:eastAsia="Times New Roman" w:hAnsi="Times New Roman" w:cs="Times New Roman"/>
          <w:color w:val="000000" w:themeColor="text1"/>
          <w:sz w:val="24"/>
          <w:szCs w:val="24"/>
        </w:rPr>
        <w:t xml:space="preserve">kasutatud tuumkütust võib saata teise riiki ümbertöötlemiseks, kuid tingimusel, et seda ei suunata lõppladustamisele. </w:t>
      </w:r>
      <w:r w:rsidR="0D6D96CC" w:rsidRPr="58C8A047">
        <w:rPr>
          <w:rFonts w:ascii="Times New Roman" w:eastAsia="Times New Roman" w:hAnsi="Times New Roman" w:cs="Times New Roman"/>
          <w:color w:val="000000" w:themeColor="text1"/>
          <w:sz w:val="24"/>
          <w:szCs w:val="24"/>
          <w:lang w:val="et"/>
        </w:rPr>
        <w:t xml:space="preserve">Eesmärk on eristada tehnoloogiliselt põhjendatud </w:t>
      </w:r>
      <w:r w:rsidR="0D6D96CC" w:rsidRPr="58C8A047">
        <w:rPr>
          <w:rFonts w:ascii="Times New Roman" w:eastAsia="Times New Roman" w:hAnsi="Times New Roman" w:cs="Times New Roman"/>
          <w:color w:val="000000" w:themeColor="text1"/>
          <w:sz w:val="24"/>
          <w:szCs w:val="24"/>
        </w:rPr>
        <w:t xml:space="preserve">ümbertöötlemist (nt kütuse komponentide taaskasutamiseks), ja </w:t>
      </w:r>
      <w:r w:rsidR="0D6D96CC" w:rsidRPr="58C8A047">
        <w:rPr>
          <w:rFonts w:ascii="Times New Roman" w:eastAsia="Times New Roman" w:hAnsi="Times New Roman" w:cs="Times New Roman"/>
          <w:color w:val="000000" w:themeColor="text1"/>
          <w:sz w:val="24"/>
          <w:szCs w:val="24"/>
          <w:lang w:val="et"/>
        </w:rPr>
        <w:t xml:space="preserve">jäätmete </w:t>
      </w:r>
      <w:r w:rsidR="0D6D96CC" w:rsidRPr="58C8A047">
        <w:rPr>
          <w:rFonts w:ascii="Times New Roman" w:eastAsia="Times New Roman" w:hAnsi="Times New Roman" w:cs="Times New Roman"/>
          <w:color w:val="000000" w:themeColor="text1"/>
          <w:sz w:val="24"/>
          <w:szCs w:val="24"/>
        </w:rPr>
        <w:t xml:space="preserve">lõpliku vastutuse teisele riigile üleandmist. </w:t>
      </w:r>
      <w:r w:rsidR="0D6D96CC" w:rsidRPr="58C8A047">
        <w:rPr>
          <w:rFonts w:ascii="Times New Roman" w:eastAsia="Times New Roman" w:hAnsi="Times New Roman" w:cs="Times New Roman"/>
          <w:color w:val="000000" w:themeColor="text1"/>
          <w:sz w:val="24"/>
          <w:szCs w:val="24"/>
          <w:lang w:val="et"/>
        </w:rPr>
        <w:t>Nii välditakse olukorda, kus ümbertöötlemise sildi all viiakse tegelikult jäätmed püsivalt teise riiki.</w:t>
      </w:r>
      <w:r w:rsidR="0D6D96CC" w:rsidRPr="58C8A047">
        <w:rPr>
          <w:rFonts w:ascii="Times New Roman" w:eastAsia="Times New Roman" w:hAnsi="Times New Roman" w:cs="Times New Roman"/>
          <w:color w:val="000000" w:themeColor="text1"/>
          <w:sz w:val="24"/>
          <w:szCs w:val="24"/>
        </w:rPr>
        <w:t xml:space="preserve"> </w:t>
      </w:r>
    </w:p>
    <w:p w14:paraId="43301361" w14:textId="37CC9F52" w:rsidR="22F00164" w:rsidRDefault="0D6D96CC" w:rsidP="5D447804">
      <w:pPr>
        <w:spacing w:after="0" w:line="240" w:lineRule="auto"/>
        <w:contextualSpacing/>
        <w:jc w:val="both"/>
      </w:pPr>
      <w:r w:rsidRPr="5D447804">
        <w:rPr>
          <w:rFonts w:ascii="Times New Roman" w:eastAsia="Times New Roman" w:hAnsi="Times New Roman" w:cs="Times New Roman"/>
          <w:sz w:val="24"/>
          <w:szCs w:val="24"/>
        </w:rPr>
        <w:t xml:space="preserve"> </w:t>
      </w:r>
    </w:p>
    <w:p w14:paraId="630EDB0C" w14:textId="54A9D43D" w:rsidR="22F00164" w:rsidRDefault="5E5F79C4" w:rsidP="330B083E">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 xml:space="preserve">Eelnõu </w:t>
      </w:r>
      <w:r w:rsidR="0D6D96CC" w:rsidRPr="6583C18D">
        <w:rPr>
          <w:rFonts w:ascii="Times New Roman" w:eastAsia="Times New Roman" w:hAnsi="Times New Roman" w:cs="Times New Roman"/>
          <w:b/>
          <w:bCs/>
          <w:sz w:val="24"/>
          <w:szCs w:val="24"/>
          <w:lang w:val="et"/>
        </w:rPr>
        <w:t>§</w:t>
      </w:r>
      <w:r w:rsidR="488062B0" w:rsidRPr="6583C18D">
        <w:rPr>
          <w:rFonts w:ascii="Times New Roman" w:eastAsia="Times New Roman" w:hAnsi="Times New Roman" w:cs="Times New Roman"/>
          <w:b/>
          <w:bCs/>
          <w:sz w:val="24"/>
          <w:szCs w:val="24"/>
          <w:lang w:val="et"/>
        </w:rPr>
        <w:t xml:space="preserve">-s </w:t>
      </w:r>
      <w:r w:rsidR="0D6D96CC" w:rsidRPr="6583C18D">
        <w:rPr>
          <w:rFonts w:ascii="Times New Roman" w:eastAsia="Times New Roman" w:hAnsi="Times New Roman" w:cs="Times New Roman"/>
          <w:b/>
          <w:sz w:val="24"/>
          <w:szCs w:val="24"/>
          <w:lang w:val="et"/>
        </w:rPr>
        <w:t xml:space="preserve"> 57</w:t>
      </w:r>
      <w:r w:rsidRPr="6583C18D">
        <w:rPr>
          <w:rFonts w:ascii="Times New Roman" w:eastAsia="Times New Roman" w:hAnsi="Times New Roman" w:cs="Times New Roman"/>
          <w:b/>
          <w:sz w:val="24"/>
          <w:szCs w:val="24"/>
          <w:lang w:val="et"/>
        </w:rPr>
        <w:t xml:space="preserve"> </w:t>
      </w:r>
      <w:r w:rsidR="0D6D96CC" w:rsidRPr="6583C18D">
        <w:rPr>
          <w:rFonts w:ascii="Times New Roman" w:eastAsia="Times New Roman" w:hAnsi="Times New Roman" w:cs="Times New Roman"/>
          <w:b/>
          <w:sz w:val="24"/>
          <w:szCs w:val="24"/>
          <w:lang w:val="et"/>
        </w:rPr>
        <w:t xml:space="preserve"> </w:t>
      </w:r>
      <w:r w:rsidR="0D6D96CC" w:rsidRPr="7AFF92FC">
        <w:rPr>
          <w:rFonts w:ascii="Times New Roman" w:eastAsia="Times New Roman" w:hAnsi="Times New Roman" w:cs="Times New Roman"/>
          <w:sz w:val="24"/>
          <w:szCs w:val="24"/>
          <w:lang w:val="et"/>
        </w:rPr>
        <w:t>sätestatakse</w:t>
      </w:r>
      <w:r w:rsidR="0D6D96CC" w:rsidRPr="6583C18D">
        <w:rPr>
          <w:rFonts w:ascii="Times New Roman" w:eastAsia="Times New Roman" w:hAnsi="Times New Roman" w:cs="Times New Roman"/>
          <w:sz w:val="24"/>
          <w:szCs w:val="24"/>
          <w:lang w:val="et"/>
        </w:rPr>
        <w:t xml:space="preserve"> </w:t>
      </w:r>
      <w:r w:rsidR="0D6D96CC" w:rsidRPr="6583C18D">
        <w:rPr>
          <w:rFonts w:ascii="Times New Roman" w:eastAsia="Times New Roman" w:hAnsi="Times New Roman" w:cs="Times New Roman"/>
          <w:sz w:val="24"/>
          <w:szCs w:val="24"/>
        </w:rPr>
        <w:t>keeld: väljaspool Eestit tekitatud tuumajäätmeid ei tohi käidelda, vahe</w:t>
      </w:r>
      <w:r w:rsidR="3C2C585C" w:rsidRPr="6583C18D">
        <w:rPr>
          <w:rFonts w:ascii="Times New Roman" w:eastAsia="Times New Roman" w:hAnsi="Times New Roman" w:cs="Times New Roman"/>
          <w:sz w:val="24"/>
          <w:szCs w:val="24"/>
        </w:rPr>
        <w:t>-</w:t>
      </w:r>
      <w:r w:rsidR="0D6D96CC" w:rsidRPr="6583C18D">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rPr>
        <w:t xml:space="preserve">ega lõppladustada Eestis. </w:t>
      </w:r>
      <w:r w:rsidR="0D6D96CC" w:rsidRPr="5D447804">
        <w:rPr>
          <w:rFonts w:ascii="Times New Roman" w:eastAsia="Times New Roman" w:hAnsi="Times New Roman" w:cs="Times New Roman"/>
          <w:sz w:val="24"/>
          <w:szCs w:val="24"/>
          <w:lang w:val="et"/>
        </w:rPr>
        <w:t>Sellega välditakse Eesti kujunemist teiste riikide tuumajäätmete ladustamis- või lõppladustuskohaks ning kinnitatakse põhimõtet, et iga riik peab eeskätt ise vastutama enda tuumategevusest tekkivate jäätmete eest.</w:t>
      </w:r>
      <w:r w:rsidR="0D6D96CC" w:rsidRPr="5D447804">
        <w:rPr>
          <w:rFonts w:ascii="Times New Roman" w:eastAsia="Times New Roman" w:hAnsi="Times New Roman" w:cs="Times New Roman"/>
          <w:sz w:val="24"/>
          <w:szCs w:val="24"/>
        </w:rPr>
        <w:t xml:space="preserve"> </w:t>
      </w:r>
    </w:p>
    <w:p w14:paraId="5BCD34CE" w14:textId="3201B534" w:rsidR="22F00164" w:rsidRDefault="06339D11"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 xml:space="preserve">Eelnõu § </w:t>
      </w:r>
      <w:r w:rsidR="0D6D96CC" w:rsidRPr="6583C18D">
        <w:rPr>
          <w:rFonts w:ascii="Times New Roman" w:eastAsia="Times New Roman" w:hAnsi="Times New Roman" w:cs="Times New Roman"/>
          <w:b/>
          <w:sz w:val="24"/>
          <w:szCs w:val="24"/>
          <w:lang w:val="et"/>
        </w:rPr>
        <w:t xml:space="preserve">58 </w:t>
      </w:r>
      <w:r w:rsidR="0D6D96CC" w:rsidRPr="7AFF92FC">
        <w:rPr>
          <w:rFonts w:ascii="Times New Roman" w:eastAsia="Times New Roman" w:hAnsi="Times New Roman" w:cs="Times New Roman"/>
          <w:sz w:val="24"/>
          <w:szCs w:val="24"/>
          <w:lang w:val="et"/>
        </w:rPr>
        <w:t>sätestab</w:t>
      </w:r>
      <w:r w:rsidR="0D6D96CC" w:rsidRPr="5D447804">
        <w:rPr>
          <w:rFonts w:ascii="Times New Roman" w:eastAsia="Times New Roman" w:hAnsi="Times New Roman" w:cs="Times New Roman"/>
          <w:sz w:val="24"/>
          <w:szCs w:val="24"/>
          <w:lang w:val="et"/>
        </w:rPr>
        <w:t xml:space="preserve">, et tuumajäätmete sisse- ja väljaveole kohaldatakse </w:t>
      </w:r>
      <w:r w:rsidR="0D6D96CC" w:rsidRPr="5D447804">
        <w:rPr>
          <w:rFonts w:ascii="Times New Roman" w:eastAsia="Times New Roman" w:hAnsi="Times New Roman" w:cs="Times New Roman"/>
          <w:sz w:val="24"/>
          <w:szCs w:val="24"/>
        </w:rPr>
        <w:t xml:space="preserve">kiirgusseaduse §-e 82–87 ja § 83 lõike 2 alusel kehtestatud nõudeid. </w:t>
      </w:r>
      <w:r w:rsidR="0D6D96CC" w:rsidRPr="5D447804">
        <w:rPr>
          <w:rFonts w:ascii="Times New Roman" w:eastAsia="Times New Roman" w:hAnsi="Times New Roman" w:cs="Times New Roman"/>
          <w:sz w:val="24"/>
          <w:szCs w:val="24"/>
          <w:lang w:val="et"/>
        </w:rPr>
        <w:t>Sellega ei dubleerita</w:t>
      </w:r>
      <w:r w:rsidR="0D6D96CC" w:rsidRPr="5D447804">
        <w:rPr>
          <w:rFonts w:ascii="Times New Roman" w:eastAsia="Times New Roman" w:hAnsi="Times New Roman" w:cs="Times New Roman"/>
          <w:sz w:val="24"/>
          <w:szCs w:val="24"/>
        </w:rPr>
        <w:t xml:space="preserve"> olemasolevat radioaktiivsete jäätmete piiriülese liikumise regulatsiooni, vaid </w:t>
      </w:r>
      <w:r w:rsidR="0D6D96CC" w:rsidRPr="5D447804">
        <w:rPr>
          <w:rFonts w:ascii="Times New Roman" w:eastAsia="Times New Roman" w:hAnsi="Times New Roman" w:cs="Times New Roman"/>
          <w:sz w:val="24"/>
          <w:szCs w:val="24"/>
          <w:lang w:val="et"/>
        </w:rPr>
        <w:t xml:space="preserve">tehakse selge viide, et </w:t>
      </w:r>
      <w:r w:rsidR="0D6D96CC" w:rsidRPr="5D447804">
        <w:rPr>
          <w:rFonts w:ascii="Times New Roman" w:eastAsia="Times New Roman" w:hAnsi="Times New Roman" w:cs="Times New Roman"/>
          <w:sz w:val="24"/>
          <w:szCs w:val="24"/>
        </w:rPr>
        <w:t xml:space="preserve">sama kord kehtib ka tuumajäätmete puhul, arvestades käesolevas seaduses sätestatud erisusi (nt territoriaalpõhimõte, keelud § 56 ja § 57 järgi). </w:t>
      </w:r>
      <w:r w:rsidR="0D6D96CC" w:rsidRPr="5D447804">
        <w:rPr>
          <w:rFonts w:ascii="Times New Roman" w:eastAsia="Times New Roman" w:hAnsi="Times New Roman" w:cs="Times New Roman"/>
          <w:sz w:val="24"/>
          <w:szCs w:val="24"/>
          <w:lang w:val="et"/>
        </w:rPr>
        <w:t>See tagab ühtse ja kooskõlalise süsteemi kiirgus- ja tuumajäätmete sisse- ja väljaveo korraldamiseks, sh rahvusvahelise teavitamise, loa- ja kooskõlastamiskohustused.</w:t>
      </w:r>
      <w:r w:rsidR="0D6D96CC" w:rsidRPr="5D447804">
        <w:rPr>
          <w:rFonts w:ascii="Times New Roman" w:eastAsia="Times New Roman" w:hAnsi="Times New Roman" w:cs="Times New Roman"/>
          <w:sz w:val="24"/>
          <w:szCs w:val="24"/>
        </w:rPr>
        <w:t xml:space="preserve"> </w:t>
      </w:r>
    </w:p>
    <w:p w14:paraId="7B6FF1FC" w14:textId="4CBC1C4B" w:rsidR="22F00164" w:rsidRDefault="7144042B" w:rsidP="5D447804">
      <w:pPr>
        <w:spacing w:after="0" w:line="240" w:lineRule="auto"/>
        <w:contextualSpacing/>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59</w:t>
      </w:r>
      <w:r w:rsidR="427E04AD" w:rsidRPr="6583C18D">
        <w:rPr>
          <w:rFonts w:ascii="Times New Roman" w:eastAsia="Times New Roman" w:hAnsi="Times New Roman" w:cs="Times New Roman"/>
          <w:b/>
          <w:bCs/>
          <w:sz w:val="24"/>
          <w:szCs w:val="24"/>
          <w:lang w:val="et"/>
        </w:rPr>
        <w:t xml:space="preserve"> l</w:t>
      </w:r>
      <w:r w:rsidR="0D6D96CC" w:rsidRPr="6583C18D">
        <w:rPr>
          <w:rFonts w:ascii="Times New Roman" w:eastAsia="Times New Roman" w:hAnsi="Times New Roman" w:cs="Times New Roman"/>
          <w:b/>
          <w:bCs/>
          <w:sz w:val="24"/>
          <w:szCs w:val="24"/>
          <w:lang w:val="et"/>
        </w:rPr>
        <w:t>õige</w:t>
      </w:r>
      <w:r w:rsidR="0D6D96CC" w:rsidRPr="6583C18D">
        <w:rPr>
          <w:rFonts w:ascii="Times New Roman" w:eastAsia="Times New Roman" w:hAnsi="Times New Roman" w:cs="Times New Roman"/>
          <w:b/>
          <w:sz w:val="24"/>
          <w:szCs w:val="24"/>
          <w:lang w:val="et"/>
        </w:rPr>
        <w:t xml:space="preserve"> 1</w:t>
      </w:r>
      <w:r w:rsidR="0D6D96CC" w:rsidRPr="6583C18D">
        <w:rPr>
          <w:rFonts w:ascii="Times New Roman" w:eastAsia="Times New Roman" w:hAnsi="Times New Roman" w:cs="Times New Roman"/>
          <w:sz w:val="24"/>
          <w:szCs w:val="24"/>
          <w:lang w:val="et"/>
        </w:rPr>
        <w:t xml:space="preserve"> sätestab, et riiklik </w:t>
      </w:r>
      <w:r w:rsidR="0D6D96CC" w:rsidRPr="6583C18D">
        <w:rPr>
          <w:rFonts w:ascii="Times New Roman" w:eastAsia="Times New Roman" w:hAnsi="Times New Roman" w:cs="Times New Roman"/>
          <w:sz w:val="24"/>
          <w:szCs w:val="24"/>
        </w:rPr>
        <w:t xml:space="preserve">tuumajäätmete käitlemise tegevuskava on radioaktiivsete jäätmete käitlemise riikliku tegevuskava osa. </w:t>
      </w:r>
      <w:r w:rsidR="0D6D96CC" w:rsidRPr="5D447804">
        <w:rPr>
          <w:rFonts w:ascii="Times New Roman" w:eastAsia="Times New Roman" w:hAnsi="Times New Roman" w:cs="Times New Roman"/>
          <w:sz w:val="24"/>
          <w:szCs w:val="24"/>
          <w:lang w:val="et"/>
        </w:rPr>
        <w:t>See näitab, et tuumajäätmed ei ole eraldatud „paralleelsüsteem“, vaid integreeritud laiemasse radioaktiivsete jäätmete poliitikasse.</w:t>
      </w:r>
      <w:r w:rsidR="0D6D96CC" w:rsidRPr="5D447804">
        <w:rPr>
          <w:rFonts w:ascii="Times New Roman" w:eastAsia="Times New Roman" w:hAnsi="Times New Roman" w:cs="Times New Roman"/>
          <w:sz w:val="24"/>
          <w:szCs w:val="24"/>
        </w:rPr>
        <w:t xml:space="preserve"> </w:t>
      </w:r>
    </w:p>
    <w:p w14:paraId="346680F6" w14:textId="7F30FE65" w:rsidR="22F00164" w:rsidRDefault="22F00164" w:rsidP="6583C18D">
      <w:pPr>
        <w:spacing w:after="0" w:line="240" w:lineRule="auto"/>
        <w:contextualSpacing/>
        <w:jc w:val="both"/>
        <w:rPr>
          <w:rFonts w:ascii="Times New Roman" w:eastAsia="Times New Roman" w:hAnsi="Times New Roman" w:cs="Times New Roman"/>
          <w:sz w:val="24"/>
          <w:szCs w:val="24"/>
        </w:rPr>
      </w:pPr>
    </w:p>
    <w:p w14:paraId="1CFBF299" w14:textId="34DD1ADC" w:rsidR="22F00164" w:rsidRDefault="500658D3"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59 lõikes</w:t>
      </w:r>
      <w:r w:rsidR="0D6D96CC" w:rsidRPr="6583C18D">
        <w:rPr>
          <w:rFonts w:ascii="Times New Roman" w:eastAsia="Times New Roman" w:hAnsi="Times New Roman" w:cs="Times New Roman"/>
          <w:b/>
          <w:sz w:val="24"/>
          <w:szCs w:val="24"/>
          <w:lang w:val="et"/>
        </w:rPr>
        <w:t xml:space="preserve"> 2 </w:t>
      </w:r>
      <w:r w:rsidR="0D6D96CC" w:rsidRPr="6583C18D">
        <w:rPr>
          <w:rFonts w:ascii="Times New Roman" w:eastAsia="Times New Roman" w:hAnsi="Times New Roman" w:cs="Times New Roman"/>
          <w:sz w:val="24"/>
          <w:szCs w:val="24"/>
          <w:lang w:val="et"/>
        </w:rPr>
        <w:t xml:space="preserve">määratletakse tegevuskava </w:t>
      </w:r>
      <w:r w:rsidR="0D6D96CC" w:rsidRPr="6583C18D">
        <w:rPr>
          <w:rFonts w:ascii="Times New Roman" w:eastAsia="Times New Roman" w:hAnsi="Times New Roman" w:cs="Times New Roman"/>
          <w:sz w:val="24"/>
          <w:szCs w:val="24"/>
        </w:rPr>
        <w:t>sisuline ulatus. Kavas</w:t>
      </w:r>
      <w:r w:rsidR="0D6D96CC" w:rsidRPr="6583C18D">
        <w:rPr>
          <w:rFonts w:ascii="Times New Roman" w:eastAsia="Times New Roman" w:hAnsi="Times New Roman" w:cs="Times New Roman"/>
          <w:sz w:val="24"/>
          <w:szCs w:val="24"/>
          <w:lang w:val="et"/>
        </w:rPr>
        <w:t xml:space="preserve"> määratletakse riiklik tuumajäätmete käitlemise poliitika;</w:t>
      </w:r>
      <w:r w:rsidR="0D6D96CC" w:rsidRPr="6583C18D">
        <w:rPr>
          <w:rFonts w:ascii="Times New Roman" w:eastAsia="Times New Roman" w:hAnsi="Times New Roman" w:cs="Times New Roman"/>
          <w:sz w:val="24"/>
          <w:szCs w:val="24"/>
        </w:rPr>
        <w:t xml:space="preserve"> </w:t>
      </w:r>
      <w:r w:rsidR="0D6D96CC" w:rsidRPr="6583C18D">
        <w:rPr>
          <w:rFonts w:ascii="Times New Roman" w:eastAsia="Times New Roman" w:hAnsi="Times New Roman" w:cs="Times New Roman"/>
          <w:sz w:val="24"/>
          <w:szCs w:val="24"/>
          <w:lang w:val="et"/>
        </w:rPr>
        <w:t xml:space="preserve">seatakse </w:t>
      </w:r>
      <w:r w:rsidR="0D6D96CC" w:rsidRPr="6583C18D">
        <w:rPr>
          <w:rFonts w:ascii="Times New Roman" w:eastAsia="Times New Roman" w:hAnsi="Times New Roman" w:cs="Times New Roman"/>
          <w:sz w:val="24"/>
          <w:szCs w:val="24"/>
        </w:rPr>
        <w:t xml:space="preserve">eesmärgid ja põhimõtted (nt ohutus, pikaajaline vastutus, rahastamiskindlus); </w:t>
      </w:r>
      <w:r w:rsidR="0D6D96CC" w:rsidRPr="6583C18D">
        <w:rPr>
          <w:rFonts w:ascii="Times New Roman" w:eastAsia="Times New Roman" w:hAnsi="Times New Roman" w:cs="Times New Roman"/>
          <w:sz w:val="24"/>
          <w:szCs w:val="24"/>
          <w:lang w:val="et"/>
        </w:rPr>
        <w:t xml:space="preserve">kirjeldatakse, võimalusel, </w:t>
      </w:r>
      <w:r w:rsidR="0D6D96CC" w:rsidRPr="6583C18D">
        <w:rPr>
          <w:rFonts w:ascii="Times New Roman" w:eastAsia="Times New Roman" w:hAnsi="Times New Roman" w:cs="Times New Roman"/>
          <w:sz w:val="24"/>
          <w:szCs w:val="24"/>
        </w:rPr>
        <w:t xml:space="preserve">jäätmete kogused ja asukohad; </w:t>
      </w:r>
      <w:r w:rsidR="0D6D96CC" w:rsidRPr="6583C18D">
        <w:rPr>
          <w:rFonts w:ascii="Times New Roman" w:eastAsia="Times New Roman" w:hAnsi="Times New Roman" w:cs="Times New Roman"/>
          <w:sz w:val="24"/>
          <w:szCs w:val="24"/>
          <w:lang w:val="et"/>
        </w:rPr>
        <w:t xml:space="preserve">esitatakse </w:t>
      </w:r>
      <w:r w:rsidR="0D6D96CC" w:rsidRPr="6583C18D">
        <w:rPr>
          <w:rFonts w:ascii="Times New Roman" w:eastAsia="Times New Roman" w:hAnsi="Times New Roman" w:cs="Times New Roman"/>
          <w:sz w:val="24"/>
          <w:szCs w:val="24"/>
        </w:rPr>
        <w:t xml:space="preserve">hinnang tuumajäätmete käitlemise kuludele ja ajakavale. </w:t>
      </w:r>
      <w:r w:rsidR="0D6D96CC" w:rsidRPr="5D447804">
        <w:rPr>
          <w:rFonts w:ascii="Times New Roman" w:eastAsia="Times New Roman" w:hAnsi="Times New Roman" w:cs="Times New Roman"/>
          <w:sz w:val="24"/>
          <w:szCs w:val="24"/>
          <w:lang w:val="et"/>
        </w:rPr>
        <w:t>See on kooskõlas 2011/70/Euratom direktiivi nõudega, mille kohaselt peab riigil olema läbipaistev, pikaajaline programm tuumajäätmete ja kasutatud tuumkütuse käitlemiseks.</w:t>
      </w:r>
      <w:r w:rsidR="0D6D96CC" w:rsidRPr="5D447804">
        <w:rPr>
          <w:rFonts w:ascii="Times New Roman" w:eastAsia="Times New Roman" w:hAnsi="Times New Roman" w:cs="Times New Roman"/>
          <w:sz w:val="24"/>
          <w:szCs w:val="24"/>
        </w:rPr>
        <w:t xml:space="preserve"> </w:t>
      </w:r>
    </w:p>
    <w:p w14:paraId="25B61526" w14:textId="55C4D73A" w:rsidR="22F00164" w:rsidRDefault="6731C206"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59 lõikes</w:t>
      </w:r>
      <w:r w:rsidR="0D6D96CC" w:rsidRPr="6583C18D">
        <w:rPr>
          <w:rFonts w:ascii="Times New Roman" w:eastAsia="Times New Roman" w:hAnsi="Times New Roman" w:cs="Times New Roman"/>
          <w:b/>
          <w:sz w:val="24"/>
          <w:szCs w:val="24"/>
          <w:lang w:val="et"/>
        </w:rPr>
        <w:t xml:space="preserve"> 3 </w:t>
      </w:r>
      <w:r w:rsidR="0D6D96CC" w:rsidRPr="6583C18D">
        <w:rPr>
          <w:rFonts w:ascii="Times New Roman" w:eastAsia="Times New Roman" w:hAnsi="Times New Roman" w:cs="Times New Roman"/>
          <w:sz w:val="24"/>
          <w:szCs w:val="24"/>
          <w:lang w:val="et"/>
        </w:rPr>
        <w:t xml:space="preserve">sätestatakse, et tegevuskava koostab </w:t>
      </w:r>
      <w:r w:rsidR="0D6D96CC" w:rsidRPr="6583C18D">
        <w:rPr>
          <w:rFonts w:ascii="Times New Roman" w:eastAsia="Times New Roman" w:hAnsi="Times New Roman" w:cs="Times New Roman"/>
          <w:sz w:val="24"/>
          <w:szCs w:val="24"/>
        </w:rPr>
        <w:t xml:space="preserve">valdkonna eest vastutav ministeerium koos pädeva asutusega. </w:t>
      </w:r>
      <w:r w:rsidR="0D6D96CC" w:rsidRPr="5D447804">
        <w:rPr>
          <w:rFonts w:ascii="Times New Roman" w:eastAsia="Times New Roman" w:hAnsi="Times New Roman" w:cs="Times New Roman"/>
          <w:sz w:val="24"/>
          <w:szCs w:val="24"/>
          <w:lang w:val="et"/>
        </w:rPr>
        <w:t>Nii tagatakse poliitikakujundaja (ministeerium) ja</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tehnilise pädevusega regulaatori (pädev asutus)</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koostöö, et kava oleks nii poliitiliselt kui tehniliselt teostatav.</w:t>
      </w:r>
      <w:r w:rsidR="0D6D96CC" w:rsidRPr="5D447804">
        <w:rPr>
          <w:rFonts w:ascii="Times New Roman" w:eastAsia="Times New Roman" w:hAnsi="Times New Roman" w:cs="Times New Roman"/>
          <w:sz w:val="24"/>
          <w:szCs w:val="24"/>
        </w:rPr>
        <w:t xml:space="preserve"> </w:t>
      </w:r>
    </w:p>
    <w:p w14:paraId="32E21101" w14:textId="55FB2703" w:rsidR="22F00164" w:rsidRDefault="2440F01D"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59 lõikes</w:t>
      </w:r>
      <w:r w:rsidR="0D6D96CC" w:rsidRPr="6583C18D">
        <w:rPr>
          <w:rFonts w:ascii="Times New Roman" w:eastAsia="Times New Roman" w:hAnsi="Times New Roman" w:cs="Times New Roman"/>
          <w:b/>
          <w:sz w:val="24"/>
          <w:szCs w:val="24"/>
          <w:lang w:val="et"/>
        </w:rPr>
        <w:t xml:space="preserve"> 4 </w:t>
      </w:r>
      <w:r w:rsidR="0D6D96CC" w:rsidRPr="5D447804">
        <w:rPr>
          <w:rFonts w:ascii="Times New Roman" w:eastAsia="Times New Roman" w:hAnsi="Times New Roman" w:cs="Times New Roman"/>
          <w:sz w:val="24"/>
          <w:szCs w:val="24"/>
          <w:lang w:val="et"/>
        </w:rPr>
        <w:t>kohustatakse tegevuskava koostamisel teavitama avalikkust</w:t>
      </w:r>
      <w:r w:rsidR="0D6D96CC" w:rsidRPr="5D447804">
        <w:rPr>
          <w:rFonts w:ascii="Times New Roman" w:eastAsia="Times New Roman" w:hAnsi="Times New Roman" w:cs="Times New Roman"/>
          <w:sz w:val="24"/>
          <w:szCs w:val="24"/>
        </w:rPr>
        <w:t xml:space="preserve"> kava koostamisest ning </w:t>
      </w:r>
      <w:r w:rsidR="0D6D96CC" w:rsidRPr="5D447804">
        <w:rPr>
          <w:rFonts w:ascii="Times New Roman" w:eastAsia="Times New Roman" w:hAnsi="Times New Roman" w:cs="Times New Roman"/>
          <w:sz w:val="24"/>
          <w:szCs w:val="24"/>
          <w:lang w:val="et"/>
        </w:rPr>
        <w:t xml:space="preserve">andma </w:t>
      </w:r>
      <w:r w:rsidR="0D6D96CC" w:rsidRPr="5D447804">
        <w:rPr>
          <w:rFonts w:ascii="Times New Roman" w:eastAsia="Times New Roman" w:hAnsi="Times New Roman" w:cs="Times New Roman"/>
          <w:sz w:val="24"/>
          <w:szCs w:val="24"/>
        </w:rPr>
        <w:t xml:space="preserve">soovi avaldanud isikutele võimalus arvamust avaldada. </w:t>
      </w:r>
      <w:r w:rsidR="0D6D96CC" w:rsidRPr="5D447804">
        <w:rPr>
          <w:rFonts w:ascii="Times New Roman" w:eastAsia="Times New Roman" w:hAnsi="Times New Roman" w:cs="Times New Roman"/>
          <w:sz w:val="24"/>
          <w:szCs w:val="24"/>
          <w:lang w:val="et"/>
        </w:rPr>
        <w:t>See tugevdab avalikkuse kaasamist ja läbipaistvust ning Euratom-direktiivi nõudele kaasata avalikkust jäätmepoliitika kujundamisse.</w:t>
      </w:r>
      <w:r w:rsidR="0D6D96CC" w:rsidRPr="5D447804">
        <w:rPr>
          <w:rFonts w:ascii="Times New Roman" w:eastAsia="Times New Roman" w:hAnsi="Times New Roman" w:cs="Times New Roman"/>
          <w:sz w:val="24"/>
          <w:szCs w:val="24"/>
        </w:rPr>
        <w:t xml:space="preserve"> </w:t>
      </w:r>
    </w:p>
    <w:p w14:paraId="1EB9D665" w14:textId="75314831" w:rsidR="006D7873" w:rsidRDefault="1D66914B" w:rsidP="0083416F">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60</w:t>
      </w:r>
      <w:r w:rsidRPr="6583C18D">
        <w:rPr>
          <w:rFonts w:ascii="Times New Roman" w:eastAsia="Times New Roman" w:hAnsi="Times New Roman" w:cs="Times New Roman"/>
          <w:b/>
          <w:bCs/>
          <w:sz w:val="24"/>
          <w:szCs w:val="24"/>
          <w:lang w:val="et"/>
        </w:rPr>
        <w:t xml:space="preserve"> lõikes</w:t>
      </w:r>
      <w:r w:rsidR="0D6D96CC" w:rsidRPr="6583C18D">
        <w:rPr>
          <w:rFonts w:ascii="Times New Roman" w:eastAsia="Times New Roman" w:hAnsi="Times New Roman" w:cs="Times New Roman"/>
          <w:b/>
          <w:sz w:val="24"/>
          <w:szCs w:val="24"/>
          <w:lang w:val="et"/>
        </w:rPr>
        <w:t xml:space="preserve"> 1</w:t>
      </w:r>
      <w:r w:rsidR="0D6D96CC" w:rsidRPr="6583C18D">
        <w:rPr>
          <w:rFonts w:ascii="Times New Roman" w:eastAsia="Times New Roman" w:hAnsi="Times New Roman" w:cs="Times New Roman"/>
          <w:sz w:val="24"/>
          <w:szCs w:val="24"/>
          <w:lang w:val="et"/>
        </w:rPr>
        <w:t xml:space="preserve"> sätestatakse põhimõte, et </w:t>
      </w:r>
      <w:r w:rsidR="0D6D96CC" w:rsidRPr="6583C18D">
        <w:rPr>
          <w:rFonts w:ascii="Times New Roman" w:eastAsia="Times New Roman" w:hAnsi="Times New Roman" w:cs="Times New Roman"/>
          <w:sz w:val="24"/>
          <w:szCs w:val="24"/>
        </w:rPr>
        <w:t>tuumajäätmeid (v.a kasutatud tuumkütus) võib</w:t>
      </w:r>
      <w:r w:rsidR="0D6D96CC" w:rsidRPr="6583C18D">
        <w:rPr>
          <w:rFonts w:ascii="Times New Roman" w:eastAsia="Times New Roman" w:hAnsi="Times New Roman" w:cs="Times New Roman"/>
          <w:sz w:val="24"/>
          <w:szCs w:val="24"/>
          <w:lang w:val="et"/>
        </w:rPr>
        <w:t xml:space="preserve"> ringlusse võtta,</w:t>
      </w:r>
      <w:r w:rsidR="0D6D96CC" w:rsidRPr="6583C18D">
        <w:rPr>
          <w:rFonts w:ascii="Times New Roman" w:eastAsia="Times New Roman" w:hAnsi="Times New Roman" w:cs="Times New Roman"/>
          <w:sz w:val="24"/>
          <w:szCs w:val="24"/>
        </w:rPr>
        <w:t xml:space="preserve"> </w:t>
      </w:r>
      <w:r w:rsidR="0D6D96CC" w:rsidRPr="6583C18D">
        <w:rPr>
          <w:rFonts w:ascii="Times New Roman" w:eastAsia="Times New Roman" w:hAnsi="Times New Roman" w:cs="Times New Roman"/>
          <w:sz w:val="24"/>
          <w:szCs w:val="24"/>
          <w:lang w:val="et"/>
        </w:rPr>
        <w:t>taaskasutada või</w:t>
      </w:r>
      <w:r w:rsidR="0D6D96CC" w:rsidRPr="6583C18D">
        <w:rPr>
          <w:rFonts w:ascii="Times New Roman" w:eastAsia="Times New Roman" w:hAnsi="Times New Roman" w:cs="Times New Roman"/>
          <w:sz w:val="24"/>
          <w:szCs w:val="24"/>
        </w:rPr>
        <w:t xml:space="preserve"> </w:t>
      </w:r>
      <w:r w:rsidR="0D6D96CC" w:rsidRPr="6583C18D">
        <w:rPr>
          <w:rFonts w:ascii="Times New Roman" w:eastAsia="Times New Roman" w:hAnsi="Times New Roman" w:cs="Times New Roman"/>
          <w:sz w:val="24"/>
          <w:szCs w:val="24"/>
          <w:lang w:val="et"/>
        </w:rPr>
        <w:t xml:space="preserve">kõrvaldada </w:t>
      </w:r>
      <w:r w:rsidR="0D6D96CC" w:rsidRPr="6583C18D">
        <w:rPr>
          <w:rFonts w:ascii="Times New Roman" w:eastAsia="Times New Roman" w:hAnsi="Times New Roman" w:cs="Times New Roman"/>
          <w:sz w:val="24"/>
          <w:szCs w:val="24"/>
        </w:rPr>
        <w:t xml:space="preserve">jäätmeseaduse alusel, </w:t>
      </w:r>
      <w:r w:rsidR="0D6D96CC" w:rsidRPr="6583C18D">
        <w:rPr>
          <w:rFonts w:ascii="Times New Roman" w:eastAsia="Times New Roman" w:hAnsi="Times New Roman" w:cs="Times New Roman"/>
          <w:sz w:val="24"/>
          <w:szCs w:val="24"/>
          <w:lang w:val="et"/>
        </w:rPr>
        <w:t xml:space="preserve">kui radioaktiivsete ainete sisaldus ei ületa </w:t>
      </w:r>
      <w:r w:rsidR="0D6D96CC" w:rsidRPr="6583C18D">
        <w:rPr>
          <w:rFonts w:ascii="Times New Roman" w:eastAsia="Times New Roman" w:hAnsi="Times New Roman" w:cs="Times New Roman"/>
          <w:sz w:val="24"/>
          <w:szCs w:val="24"/>
        </w:rPr>
        <w:t xml:space="preserve">kiirgusseaduse § 62 lõike 3 alusel sätestatud vabastamistasemeid. </w:t>
      </w:r>
      <w:r w:rsidR="0D6D96CC" w:rsidRPr="5D447804">
        <w:rPr>
          <w:rFonts w:ascii="Times New Roman" w:eastAsia="Times New Roman" w:hAnsi="Times New Roman" w:cs="Times New Roman"/>
          <w:sz w:val="24"/>
          <w:szCs w:val="24"/>
          <w:lang w:val="et"/>
        </w:rPr>
        <w:t>See tähendab, et madala aktiivsusega jäätmed, mis ei kujuta endast märkimisväärset kiirgusriski, võib teatud tingimustel käsitleda tavaliste jäätmetena</w:t>
      </w:r>
      <w:r w:rsidR="0083416F">
        <w:rPr>
          <w:rFonts w:ascii="Times New Roman" w:eastAsia="Times New Roman" w:hAnsi="Times New Roman" w:cs="Times New Roman"/>
          <w:sz w:val="24"/>
          <w:szCs w:val="24"/>
          <w:lang w:val="et"/>
        </w:rPr>
        <w:t>, välja arvatud kasutatud tuumkütus</w:t>
      </w:r>
      <w:r w:rsidR="0083416F" w:rsidRPr="5D447804">
        <w:rPr>
          <w:rFonts w:ascii="Times New Roman" w:eastAsia="Times New Roman" w:hAnsi="Times New Roman" w:cs="Times New Roman"/>
          <w:sz w:val="24"/>
          <w:szCs w:val="24"/>
          <w:lang w:val="et"/>
        </w:rPr>
        <w:t>.</w:t>
      </w:r>
      <w:r w:rsidR="0083416F" w:rsidRPr="5D447804">
        <w:rPr>
          <w:rFonts w:ascii="Times New Roman" w:eastAsia="Times New Roman" w:hAnsi="Times New Roman" w:cs="Times New Roman"/>
          <w:sz w:val="24"/>
          <w:szCs w:val="24"/>
        </w:rPr>
        <w:t xml:space="preserve"> </w:t>
      </w:r>
    </w:p>
    <w:p w14:paraId="69EA567E" w14:textId="6D78F875" w:rsidR="22F00164" w:rsidRDefault="6CE90704"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60 lõikes</w:t>
      </w:r>
      <w:r w:rsidR="0D6D96CC" w:rsidRPr="6583C18D">
        <w:rPr>
          <w:rFonts w:ascii="Times New Roman" w:eastAsia="Times New Roman" w:hAnsi="Times New Roman" w:cs="Times New Roman"/>
          <w:b/>
          <w:sz w:val="24"/>
          <w:szCs w:val="24"/>
          <w:lang w:val="et"/>
        </w:rPr>
        <w:t xml:space="preserve"> 2 </w:t>
      </w:r>
      <w:r w:rsidR="0D6D96CC" w:rsidRPr="6583C18D">
        <w:rPr>
          <w:rFonts w:ascii="Times New Roman" w:eastAsia="Times New Roman" w:hAnsi="Times New Roman" w:cs="Times New Roman"/>
          <w:sz w:val="24"/>
          <w:szCs w:val="24"/>
          <w:lang w:val="et"/>
        </w:rPr>
        <w:t xml:space="preserve">on ette nähtud, et kui radioaktiivsete ainete sisaldus lõikes 1 nimetatud jäätmetes </w:t>
      </w:r>
      <w:r w:rsidR="0D6D96CC" w:rsidRPr="6583C18D">
        <w:rPr>
          <w:rFonts w:ascii="Times New Roman" w:eastAsia="Times New Roman" w:hAnsi="Times New Roman" w:cs="Times New Roman"/>
          <w:sz w:val="24"/>
          <w:szCs w:val="24"/>
        </w:rPr>
        <w:t xml:space="preserve">ületab vabastamistasemeid, on tuumaohutuse nõuetest vabastamine siiski võimalik, kuid ainult pädeva asutuse otsuse alusel. </w:t>
      </w:r>
      <w:r w:rsidR="0D6D96CC" w:rsidRPr="5D447804">
        <w:rPr>
          <w:rFonts w:ascii="Times New Roman" w:eastAsia="Times New Roman" w:hAnsi="Times New Roman" w:cs="Times New Roman"/>
          <w:sz w:val="24"/>
          <w:szCs w:val="24"/>
          <w:lang w:val="et"/>
        </w:rPr>
        <w:t>Pädev asutus hindab konkreetset juhtumit ja teeb otsuse, kas ning millistel tingimustel vabastamine on lubatav.</w:t>
      </w:r>
      <w:r w:rsidR="0D6D96CC" w:rsidRPr="6583C18D">
        <w:rPr>
          <w:rFonts w:ascii="Times New Roman" w:eastAsia="Times New Roman" w:hAnsi="Times New Roman" w:cs="Times New Roman"/>
          <w:sz w:val="24"/>
          <w:szCs w:val="24"/>
          <w:lang w:val="et"/>
        </w:rPr>
        <w:t xml:space="preserve"> </w:t>
      </w:r>
      <w:r w:rsidR="0D6D96CC" w:rsidRPr="5D447804">
        <w:rPr>
          <w:rFonts w:ascii="Times New Roman" w:eastAsia="Times New Roman" w:hAnsi="Times New Roman" w:cs="Times New Roman"/>
          <w:sz w:val="24"/>
          <w:szCs w:val="24"/>
          <w:lang w:val="et"/>
        </w:rPr>
        <w:t>Seeläbi tagatakse, et lõplik otsus põhineb riskihinnangul, mitte üksnes üldistel tabelväärtustel.</w:t>
      </w:r>
      <w:r w:rsidR="0D6D96CC" w:rsidRPr="5D447804">
        <w:rPr>
          <w:rFonts w:ascii="Times New Roman" w:eastAsia="Times New Roman" w:hAnsi="Times New Roman" w:cs="Times New Roman"/>
          <w:sz w:val="24"/>
          <w:szCs w:val="24"/>
        </w:rPr>
        <w:t xml:space="preserve"> </w:t>
      </w:r>
    </w:p>
    <w:p w14:paraId="26F6867D" w14:textId="42870FC7" w:rsidR="22F00164" w:rsidRDefault="6BE8B99E"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60 lõikes</w:t>
      </w:r>
      <w:r w:rsidR="0D6D96CC" w:rsidRPr="6583C18D">
        <w:rPr>
          <w:rFonts w:ascii="Times New Roman" w:eastAsia="Times New Roman" w:hAnsi="Times New Roman" w:cs="Times New Roman"/>
          <w:b/>
          <w:sz w:val="24"/>
          <w:szCs w:val="24"/>
          <w:lang w:val="et"/>
        </w:rPr>
        <w:t xml:space="preserve"> 3 </w:t>
      </w:r>
      <w:r w:rsidR="0D6D96CC" w:rsidRPr="6583C18D">
        <w:rPr>
          <w:rFonts w:ascii="Times New Roman" w:eastAsia="Times New Roman" w:hAnsi="Times New Roman" w:cs="Times New Roman"/>
          <w:sz w:val="24"/>
          <w:szCs w:val="24"/>
          <w:lang w:val="et"/>
        </w:rPr>
        <w:t>sätesta</w:t>
      </w:r>
      <w:r w:rsidR="26FF7B8C" w:rsidRPr="6583C18D">
        <w:rPr>
          <w:rFonts w:ascii="Times New Roman" w:eastAsia="Times New Roman" w:hAnsi="Times New Roman" w:cs="Times New Roman"/>
          <w:sz w:val="24"/>
          <w:szCs w:val="24"/>
          <w:lang w:val="et"/>
        </w:rPr>
        <w:t>takse</w:t>
      </w:r>
      <w:r w:rsidR="0D6D96CC" w:rsidRPr="6583C18D">
        <w:rPr>
          <w:rFonts w:ascii="Times New Roman" w:eastAsia="Times New Roman" w:hAnsi="Times New Roman" w:cs="Times New Roman"/>
          <w:sz w:val="24"/>
          <w:szCs w:val="24"/>
          <w:lang w:val="et"/>
        </w:rPr>
        <w:t xml:space="preserve">, et </w:t>
      </w:r>
      <w:r w:rsidR="0D6D96CC" w:rsidRPr="6583C18D">
        <w:rPr>
          <w:rFonts w:ascii="Times New Roman" w:eastAsia="Times New Roman" w:hAnsi="Times New Roman" w:cs="Times New Roman"/>
          <w:sz w:val="24"/>
          <w:szCs w:val="24"/>
        </w:rPr>
        <w:t xml:space="preserve">vabastamise taotluse menetlemisel kohaldatakse kiirgusseaduses sätestatud vabastamise, ringlusse võtmise ja taaskasutamise nõudeid. </w:t>
      </w:r>
      <w:r w:rsidR="0D6D96CC" w:rsidRPr="5D447804">
        <w:rPr>
          <w:rFonts w:ascii="Times New Roman" w:eastAsia="Times New Roman" w:hAnsi="Times New Roman" w:cs="Times New Roman"/>
          <w:sz w:val="24"/>
          <w:szCs w:val="24"/>
          <w:lang w:val="et"/>
        </w:rPr>
        <w:t>Sellega välditakse dubleerimist ja tagatakse, et menetlus on kooskõlas olemasoleva kiirgusõigusliku raamistikuga.</w:t>
      </w:r>
      <w:r w:rsidR="0D6D96CC" w:rsidRPr="5D447804">
        <w:rPr>
          <w:rFonts w:ascii="Times New Roman" w:eastAsia="Times New Roman" w:hAnsi="Times New Roman" w:cs="Times New Roman"/>
          <w:sz w:val="24"/>
          <w:szCs w:val="24"/>
        </w:rPr>
        <w:t xml:space="preserve"> </w:t>
      </w:r>
    </w:p>
    <w:p w14:paraId="3FF09CA6" w14:textId="61027EBF" w:rsidR="22F00164" w:rsidRDefault="65F0175A" w:rsidP="00396FA0">
      <w:pPr>
        <w:spacing w:after="0" w:line="240" w:lineRule="auto"/>
        <w:contextualSpacing/>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xml:space="preserve">§ 61 </w:t>
      </w:r>
      <w:r w:rsidR="0D6D96CC" w:rsidRPr="7AFF92FC">
        <w:rPr>
          <w:rFonts w:ascii="Times New Roman" w:eastAsia="Times New Roman" w:hAnsi="Times New Roman" w:cs="Times New Roman"/>
          <w:sz w:val="24"/>
          <w:szCs w:val="24"/>
          <w:lang w:val="et"/>
        </w:rPr>
        <w:t>keelab</w:t>
      </w:r>
      <w:r w:rsidR="0D6D96CC" w:rsidRPr="5D447804">
        <w:rPr>
          <w:rFonts w:ascii="Times New Roman" w:eastAsia="Times New Roman" w:hAnsi="Times New Roman" w:cs="Times New Roman"/>
          <w:sz w:val="24"/>
          <w:szCs w:val="24"/>
          <w:lang w:val="et"/>
        </w:rPr>
        <w:t xml:space="preserve"> </w:t>
      </w:r>
      <w:r w:rsidR="0D6D96CC" w:rsidRPr="5D447804">
        <w:rPr>
          <w:rFonts w:ascii="Times New Roman" w:eastAsia="Times New Roman" w:hAnsi="Times New Roman" w:cs="Times New Roman"/>
          <w:sz w:val="24"/>
          <w:szCs w:val="24"/>
        </w:rPr>
        <w:t>tuumajäätmete sihipärase lahjendamise, sealhulgas</w:t>
      </w:r>
      <w:r w:rsidR="0D6D96CC" w:rsidRPr="5D447804">
        <w:rPr>
          <w:rFonts w:ascii="Times New Roman" w:eastAsia="Times New Roman" w:hAnsi="Times New Roman" w:cs="Times New Roman"/>
          <w:sz w:val="24"/>
          <w:szCs w:val="24"/>
          <w:lang w:val="et"/>
        </w:rPr>
        <w:t xml:space="preserve"> hajutamise,</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segamise,</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 xml:space="preserve">eesmärgiga </w:t>
      </w:r>
      <w:r w:rsidR="0D6D96CC" w:rsidRPr="5D447804">
        <w:rPr>
          <w:rFonts w:ascii="Times New Roman" w:eastAsia="Times New Roman" w:hAnsi="Times New Roman" w:cs="Times New Roman"/>
          <w:sz w:val="24"/>
          <w:szCs w:val="24"/>
        </w:rPr>
        <w:t xml:space="preserve">saavutada vabastamistasemete täitmine või muul viisil tuumaohutuse nõuetest vabastamine. </w:t>
      </w:r>
      <w:r w:rsidR="0D6D96CC" w:rsidRPr="5D447804">
        <w:rPr>
          <w:rFonts w:ascii="Times New Roman" w:eastAsia="Times New Roman" w:hAnsi="Times New Roman" w:cs="Times New Roman"/>
          <w:sz w:val="24"/>
          <w:szCs w:val="24"/>
          <w:lang w:val="et"/>
        </w:rPr>
        <w:t>Keeld välistab olukorrad, kus kõrge aktiivsusega jäätmeid „lahjendatakse“ madalama aktiivsusega materjaliga üksnes selleks, et justkui formaalselt vastata normidele, kuigi tegelik kiirgusriski tase ei vähene. See on oluline kiirguskaitse ja usaldusväärse regulatsiooni seisukohalt.</w:t>
      </w:r>
      <w:r w:rsidR="0D6D96CC" w:rsidRPr="5D447804">
        <w:rPr>
          <w:rFonts w:ascii="Times New Roman" w:eastAsia="Times New Roman" w:hAnsi="Times New Roman" w:cs="Times New Roman"/>
          <w:sz w:val="24"/>
          <w:szCs w:val="24"/>
        </w:rPr>
        <w:t xml:space="preserve"> </w:t>
      </w:r>
    </w:p>
    <w:p w14:paraId="29F9CD7D" w14:textId="77777777" w:rsidR="00396FA0" w:rsidRDefault="00396FA0" w:rsidP="00396FA0">
      <w:pPr>
        <w:spacing w:after="0" w:line="240" w:lineRule="auto"/>
        <w:contextualSpacing/>
        <w:jc w:val="both"/>
        <w:rPr>
          <w:rFonts w:ascii="Times New Roman" w:eastAsia="Times New Roman" w:hAnsi="Times New Roman" w:cs="Times New Roman"/>
          <w:sz w:val="24"/>
          <w:szCs w:val="24"/>
        </w:rPr>
      </w:pPr>
    </w:p>
    <w:p w14:paraId="58023936" w14:textId="17988ECF" w:rsidR="22F00164" w:rsidRDefault="5C960B33"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62</w:t>
      </w:r>
      <w:r w:rsidR="0D6D96CC" w:rsidRPr="7AFF92FC">
        <w:rPr>
          <w:rFonts w:ascii="Times New Roman" w:eastAsia="Times New Roman" w:hAnsi="Times New Roman" w:cs="Times New Roman"/>
          <w:sz w:val="24"/>
          <w:szCs w:val="24"/>
          <w:lang w:val="et"/>
        </w:rPr>
        <w:t xml:space="preserve"> reguleerib</w:t>
      </w:r>
      <w:r w:rsidR="0D6D96CC" w:rsidRPr="5D447804">
        <w:rPr>
          <w:rFonts w:ascii="Times New Roman" w:eastAsia="Times New Roman" w:hAnsi="Times New Roman" w:cs="Times New Roman"/>
          <w:sz w:val="24"/>
          <w:szCs w:val="24"/>
          <w:lang w:val="et"/>
        </w:rPr>
        <w:t xml:space="preserve"> </w:t>
      </w:r>
      <w:r w:rsidR="0D6D96CC" w:rsidRPr="5D447804">
        <w:rPr>
          <w:rFonts w:ascii="Times New Roman" w:eastAsia="Times New Roman" w:hAnsi="Times New Roman" w:cs="Times New Roman"/>
          <w:sz w:val="24"/>
          <w:szCs w:val="24"/>
        </w:rPr>
        <w:t xml:space="preserve">käitlemiskohustuse üleminekut teisele isikule. </w:t>
      </w:r>
      <w:r w:rsidR="0D6D96CC" w:rsidRPr="5D447804">
        <w:rPr>
          <w:rFonts w:ascii="Times New Roman" w:eastAsia="Times New Roman" w:hAnsi="Times New Roman" w:cs="Times New Roman"/>
          <w:sz w:val="24"/>
          <w:szCs w:val="24"/>
          <w:lang w:val="et"/>
        </w:rPr>
        <w:t xml:space="preserve">Kui tuumakäitis või tuumajäätmed antakse üle teisele </w:t>
      </w:r>
      <w:r w:rsidR="0D6D96CC" w:rsidRPr="5D447804">
        <w:rPr>
          <w:rFonts w:ascii="Times New Roman" w:eastAsia="Times New Roman" w:hAnsi="Times New Roman" w:cs="Times New Roman"/>
          <w:sz w:val="24"/>
          <w:szCs w:val="24"/>
        </w:rPr>
        <w:t xml:space="preserve">vastavat luba omavale isikule, võib pädev asutus otsustada tuumajäätmete käitlemise kohustuse osalise või täieliku ülemineku sellele isikule. </w:t>
      </w:r>
      <w:r w:rsidR="0D6D96CC" w:rsidRPr="5D447804">
        <w:rPr>
          <w:rFonts w:ascii="Times New Roman" w:eastAsia="Times New Roman" w:hAnsi="Times New Roman" w:cs="Times New Roman"/>
          <w:sz w:val="24"/>
          <w:szCs w:val="24"/>
          <w:lang w:val="et"/>
        </w:rPr>
        <w:t xml:space="preserve">Üleminek on lubatud </w:t>
      </w:r>
      <w:r w:rsidR="0D6D96CC" w:rsidRPr="5D447804">
        <w:rPr>
          <w:rFonts w:ascii="Times New Roman" w:eastAsia="Times New Roman" w:hAnsi="Times New Roman" w:cs="Times New Roman"/>
          <w:sz w:val="24"/>
          <w:szCs w:val="24"/>
        </w:rPr>
        <w:t xml:space="preserve">ainult juhul, kui käitlemiskohustuse üleandmine ei sea ohtu tuumajäätmete käitlemise nõuete rakendamist – st uus kohustatud isik peab olema tegelikult pädev ja suutlik nõudeid täita. </w:t>
      </w:r>
      <w:r w:rsidR="0D6D96CC" w:rsidRPr="5D447804">
        <w:rPr>
          <w:rFonts w:ascii="Times New Roman" w:eastAsia="Times New Roman" w:hAnsi="Times New Roman" w:cs="Times New Roman"/>
          <w:sz w:val="24"/>
          <w:szCs w:val="24"/>
          <w:lang w:val="et"/>
        </w:rPr>
        <w:t>Säte on oluline eelkõige omanikuvahetuse, ettevõtte ülemineku ja muude reorganiseerimiste korral.</w:t>
      </w:r>
      <w:r w:rsidR="0D6D96CC" w:rsidRPr="5D447804">
        <w:rPr>
          <w:rFonts w:ascii="Times New Roman" w:eastAsia="Times New Roman" w:hAnsi="Times New Roman" w:cs="Times New Roman"/>
          <w:sz w:val="24"/>
          <w:szCs w:val="24"/>
        </w:rPr>
        <w:t xml:space="preserve"> </w:t>
      </w:r>
    </w:p>
    <w:p w14:paraId="00167268" w14:textId="5F16C385" w:rsidR="22F00164" w:rsidRDefault="07594D1C"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63</w:t>
      </w:r>
      <w:r w:rsidR="5C6F7188" w:rsidRPr="6583C18D">
        <w:rPr>
          <w:rFonts w:ascii="Times New Roman" w:eastAsia="Times New Roman" w:hAnsi="Times New Roman" w:cs="Times New Roman"/>
          <w:b/>
          <w:bCs/>
          <w:sz w:val="24"/>
          <w:szCs w:val="24"/>
          <w:lang w:val="et"/>
        </w:rPr>
        <w:t xml:space="preserve"> l</w:t>
      </w:r>
      <w:r w:rsidR="0D6D96CC" w:rsidRPr="6583C18D">
        <w:rPr>
          <w:rFonts w:ascii="Times New Roman" w:eastAsia="Times New Roman" w:hAnsi="Times New Roman" w:cs="Times New Roman"/>
          <w:b/>
          <w:bCs/>
          <w:sz w:val="24"/>
          <w:szCs w:val="24"/>
          <w:lang w:val="et"/>
        </w:rPr>
        <w:t>õikes</w:t>
      </w:r>
      <w:r w:rsidR="0D6D96CC" w:rsidRPr="6583C18D">
        <w:rPr>
          <w:rFonts w:ascii="Times New Roman" w:eastAsia="Times New Roman" w:hAnsi="Times New Roman" w:cs="Times New Roman"/>
          <w:b/>
          <w:sz w:val="24"/>
          <w:szCs w:val="24"/>
          <w:lang w:val="et"/>
        </w:rPr>
        <w:t xml:space="preserve"> 1 </w:t>
      </w:r>
      <w:r w:rsidR="0D6D96CC" w:rsidRPr="6583C18D">
        <w:rPr>
          <w:rFonts w:ascii="Times New Roman" w:eastAsia="Times New Roman" w:hAnsi="Times New Roman" w:cs="Times New Roman"/>
          <w:sz w:val="24"/>
          <w:szCs w:val="24"/>
          <w:lang w:val="et"/>
        </w:rPr>
        <w:t xml:space="preserve">sätestatakse alused, mille korral võib riik </w:t>
      </w:r>
      <w:r w:rsidR="0D6D96CC" w:rsidRPr="6583C18D">
        <w:rPr>
          <w:rFonts w:ascii="Times New Roman" w:eastAsia="Times New Roman" w:hAnsi="Times New Roman" w:cs="Times New Roman"/>
          <w:sz w:val="24"/>
          <w:szCs w:val="24"/>
        </w:rPr>
        <w:t>sekkuda viimase abinõuna. Pädev asutus teeb Vabariigi Valitsusele ettepaneku tuumajäätmete riigi valdusesse võtmiseks, kui tuumajäätmete käitlemise kohustusega isik</w:t>
      </w:r>
      <w:r w:rsidR="0D6D96CC" w:rsidRPr="6583C18D">
        <w:rPr>
          <w:rFonts w:ascii="Times New Roman" w:eastAsia="Times New Roman" w:hAnsi="Times New Roman" w:cs="Times New Roman"/>
          <w:sz w:val="24"/>
          <w:szCs w:val="24"/>
          <w:lang w:val="et"/>
        </w:rPr>
        <w:t xml:space="preserve"> ei täida tuumajäätmete käitlemise tegevuskava</w:t>
      </w:r>
      <w:r w:rsidR="0D6D96CC" w:rsidRPr="6583C18D">
        <w:rPr>
          <w:rFonts w:ascii="Times New Roman" w:eastAsia="Times New Roman" w:hAnsi="Times New Roman" w:cs="Times New Roman"/>
          <w:sz w:val="24"/>
          <w:szCs w:val="24"/>
        </w:rPr>
        <w:t xml:space="preserve"> või </w:t>
      </w:r>
      <w:r w:rsidR="0D6D96CC" w:rsidRPr="5D447804">
        <w:rPr>
          <w:rFonts w:ascii="Times New Roman" w:eastAsia="Times New Roman" w:hAnsi="Times New Roman" w:cs="Times New Roman"/>
          <w:sz w:val="24"/>
          <w:szCs w:val="24"/>
          <w:lang w:val="et"/>
        </w:rPr>
        <w:t xml:space="preserve">on seda </w:t>
      </w:r>
      <w:r w:rsidR="0D6D96CC" w:rsidRPr="5D447804">
        <w:rPr>
          <w:rFonts w:ascii="Times New Roman" w:eastAsia="Times New Roman" w:hAnsi="Times New Roman" w:cs="Times New Roman"/>
          <w:sz w:val="24"/>
          <w:szCs w:val="24"/>
        </w:rPr>
        <w:t xml:space="preserve">oluliselt rikkunud või muul viisil oluliselt rikkunud tuumajäätmete käitlemise nõudeid. </w:t>
      </w:r>
      <w:r w:rsidR="0D6D96CC" w:rsidRPr="5D447804">
        <w:rPr>
          <w:rFonts w:ascii="Times New Roman" w:eastAsia="Times New Roman" w:hAnsi="Times New Roman" w:cs="Times New Roman"/>
          <w:sz w:val="24"/>
          <w:szCs w:val="24"/>
          <w:lang w:val="et"/>
        </w:rPr>
        <w:t>See loetelu hõlmab nii tegevusetust (kohustuste täitmata jätmine) kui ka sisulisi rikkumisi (nt ohtlik käitlemine).</w:t>
      </w:r>
      <w:r w:rsidR="0D6D96CC" w:rsidRPr="5D447804">
        <w:rPr>
          <w:rFonts w:ascii="Times New Roman" w:eastAsia="Times New Roman" w:hAnsi="Times New Roman" w:cs="Times New Roman"/>
          <w:sz w:val="24"/>
          <w:szCs w:val="24"/>
        </w:rPr>
        <w:t xml:space="preserve"> </w:t>
      </w:r>
    </w:p>
    <w:p w14:paraId="20D72329" w14:textId="1EEA4E74" w:rsidR="22F00164" w:rsidRDefault="7A101C7A"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63  l</w:t>
      </w:r>
      <w:r w:rsidR="0D6D96CC" w:rsidRPr="6583C18D">
        <w:rPr>
          <w:rFonts w:ascii="Times New Roman" w:eastAsia="Times New Roman" w:hAnsi="Times New Roman" w:cs="Times New Roman"/>
          <w:b/>
          <w:bCs/>
          <w:sz w:val="24"/>
          <w:szCs w:val="24"/>
          <w:lang w:val="et"/>
        </w:rPr>
        <w:t>õikes</w:t>
      </w:r>
      <w:r w:rsidR="0D6D96CC" w:rsidRPr="6583C18D">
        <w:rPr>
          <w:rFonts w:ascii="Times New Roman" w:eastAsia="Times New Roman" w:hAnsi="Times New Roman" w:cs="Times New Roman"/>
          <w:b/>
          <w:sz w:val="24"/>
          <w:szCs w:val="24"/>
          <w:lang w:val="et"/>
        </w:rPr>
        <w:t xml:space="preserve"> 2 </w:t>
      </w:r>
      <w:r w:rsidR="0D6D96CC" w:rsidRPr="6583C18D">
        <w:rPr>
          <w:rFonts w:ascii="Times New Roman" w:eastAsia="Times New Roman" w:hAnsi="Times New Roman" w:cs="Times New Roman"/>
          <w:sz w:val="24"/>
          <w:szCs w:val="24"/>
          <w:lang w:val="et"/>
        </w:rPr>
        <w:t xml:space="preserve">sätestatakse, et Vabariigi Valitsus otsustab tuumajäätmete ülevõtmise </w:t>
      </w:r>
      <w:r w:rsidR="0D6D96CC" w:rsidRPr="6583C18D">
        <w:rPr>
          <w:rFonts w:ascii="Times New Roman" w:eastAsia="Times New Roman" w:hAnsi="Times New Roman" w:cs="Times New Roman"/>
          <w:sz w:val="24"/>
          <w:szCs w:val="24"/>
        </w:rPr>
        <w:t xml:space="preserve">riigi või riigi omandis oleva äriühingu valdusesse, </w:t>
      </w:r>
      <w:r w:rsidR="0D6D96CC" w:rsidRPr="6583C18D">
        <w:rPr>
          <w:rFonts w:ascii="Times New Roman" w:eastAsia="Times New Roman" w:hAnsi="Times New Roman" w:cs="Times New Roman"/>
          <w:sz w:val="24"/>
          <w:szCs w:val="24"/>
          <w:lang w:val="et"/>
        </w:rPr>
        <w:t xml:space="preserve">näiteks juhtudel, kus tuumajäätmete käitlemise kohustusega isik </w:t>
      </w:r>
      <w:r w:rsidR="0D6D96CC" w:rsidRPr="6583C18D">
        <w:rPr>
          <w:rFonts w:ascii="Times New Roman" w:eastAsia="Times New Roman" w:hAnsi="Times New Roman" w:cs="Times New Roman"/>
          <w:sz w:val="24"/>
          <w:szCs w:val="24"/>
        </w:rPr>
        <w:t>ei ole kohustust osaliselt või täielikult võimeline täitma (nt majanduslik</w:t>
      </w:r>
      <w:proofErr w:type="spellStart"/>
      <w:r w:rsidR="0D6D96CC" w:rsidRPr="6583C18D">
        <w:rPr>
          <w:rFonts w:ascii="Times New Roman" w:eastAsia="Times New Roman" w:hAnsi="Times New Roman" w:cs="Times New Roman"/>
          <w:sz w:val="24"/>
          <w:szCs w:val="24"/>
          <w:lang w:val="et"/>
        </w:rPr>
        <w:t>ud</w:t>
      </w:r>
      <w:proofErr w:type="spellEnd"/>
      <w:r w:rsidR="0D6D96CC" w:rsidRPr="6583C18D">
        <w:rPr>
          <w:rFonts w:ascii="Times New Roman" w:eastAsia="Times New Roman" w:hAnsi="Times New Roman" w:cs="Times New Roman"/>
          <w:sz w:val="24"/>
          <w:szCs w:val="24"/>
          <w:lang w:val="et"/>
        </w:rPr>
        <w:t xml:space="preserve"> raskused, pankrot või muu objektiivne takistus).</w:t>
      </w:r>
      <w:r w:rsidR="0D6D96CC" w:rsidRPr="6583C18D">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Riigi sekkumine tagab, et jäätmed ei jää „omanikuta“ ega ohusta keskkonda ja inimesi.</w:t>
      </w:r>
      <w:r w:rsidR="0D6D96CC" w:rsidRPr="5D447804">
        <w:rPr>
          <w:rFonts w:ascii="Times New Roman" w:eastAsia="Times New Roman" w:hAnsi="Times New Roman" w:cs="Times New Roman"/>
          <w:sz w:val="24"/>
          <w:szCs w:val="24"/>
        </w:rPr>
        <w:t xml:space="preserve"> </w:t>
      </w:r>
    </w:p>
    <w:p w14:paraId="2B36D2EF" w14:textId="600AEA5F" w:rsidR="22F00164" w:rsidRDefault="2DAB9B80"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63  lõikes</w:t>
      </w:r>
      <w:r w:rsidR="0D6D96CC" w:rsidRPr="6583C18D">
        <w:rPr>
          <w:rFonts w:ascii="Times New Roman" w:eastAsia="Times New Roman" w:hAnsi="Times New Roman" w:cs="Times New Roman"/>
          <w:b/>
          <w:sz w:val="24"/>
          <w:szCs w:val="24"/>
          <w:lang w:val="et"/>
        </w:rPr>
        <w:t xml:space="preserve"> </w:t>
      </w:r>
      <w:r w:rsidR="0D6D96CC" w:rsidRPr="5D447804">
        <w:rPr>
          <w:rFonts w:ascii="Times New Roman" w:eastAsia="Times New Roman" w:hAnsi="Times New Roman" w:cs="Times New Roman"/>
          <w:sz w:val="24"/>
          <w:szCs w:val="24"/>
          <w:lang w:val="et"/>
        </w:rPr>
        <w:t xml:space="preserve">3 sätestatakse, et Vabariigi Valitsus kohustab tuumajäätmete käitlemise kohustusega isikut </w:t>
      </w:r>
      <w:r w:rsidR="0D6D96CC" w:rsidRPr="5D447804">
        <w:rPr>
          <w:rFonts w:ascii="Times New Roman" w:eastAsia="Times New Roman" w:hAnsi="Times New Roman" w:cs="Times New Roman"/>
          <w:sz w:val="24"/>
          <w:szCs w:val="24"/>
        </w:rPr>
        <w:t xml:space="preserve">andma tuumajäätmed üle ning </w:t>
      </w:r>
      <w:r w:rsidR="0D6D96CC" w:rsidRPr="5D447804">
        <w:rPr>
          <w:rFonts w:ascii="Times New Roman" w:eastAsia="Times New Roman" w:hAnsi="Times New Roman" w:cs="Times New Roman"/>
          <w:sz w:val="24"/>
          <w:szCs w:val="24"/>
          <w:lang w:val="et"/>
        </w:rPr>
        <w:t>tasuma</w:t>
      </w:r>
      <w:r w:rsidR="0D6D96CC" w:rsidRPr="5D447804">
        <w:rPr>
          <w:rFonts w:ascii="Times New Roman" w:eastAsia="Times New Roman" w:hAnsi="Times New Roman" w:cs="Times New Roman"/>
          <w:sz w:val="24"/>
          <w:szCs w:val="24"/>
        </w:rPr>
        <w:t xml:space="preserve"> riigi või riigi äriühingu poolt ülevõetud jäätmete käitlemiseks vajalike meetmete kulud, sh juhul, kui isik pole täitnud seaduses sätestatud dekomissioneerimisfondi maksete tegemise kohustust. </w:t>
      </w:r>
    </w:p>
    <w:p w14:paraId="4D0281CE" w14:textId="2840FACD" w:rsidR="22F00164" w:rsidRDefault="0D6D96CC" w:rsidP="6583C18D">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 xml:space="preserve">Seega on riigi ülevõtmine </w:t>
      </w:r>
      <w:r w:rsidRPr="5D447804">
        <w:rPr>
          <w:rFonts w:ascii="Times New Roman" w:eastAsia="Times New Roman" w:hAnsi="Times New Roman" w:cs="Times New Roman"/>
          <w:sz w:val="24"/>
          <w:szCs w:val="24"/>
        </w:rPr>
        <w:t xml:space="preserve">viimane abinõu, mitte tasuta teenus – esmane rahaline vastutus jääb endiselt algsele kohustatud isikule. </w:t>
      </w:r>
    </w:p>
    <w:p w14:paraId="6F10251E" w14:textId="335B8EB6" w:rsidR="22F00164" w:rsidRDefault="403223AB"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w:t>
      </w:r>
      <w:r w:rsidR="1BFFEB6B" w:rsidRPr="6583C18D">
        <w:rPr>
          <w:rFonts w:ascii="Times New Roman" w:eastAsia="Times New Roman" w:hAnsi="Times New Roman" w:cs="Times New Roman"/>
          <w:b/>
          <w:bCs/>
          <w:sz w:val="24"/>
          <w:szCs w:val="24"/>
          <w:lang w:val="et"/>
        </w:rPr>
        <w:t xml:space="preserve"> </w:t>
      </w:r>
      <w:r w:rsidR="0D6D96CC" w:rsidRPr="6583C18D">
        <w:rPr>
          <w:rFonts w:ascii="Times New Roman" w:eastAsia="Times New Roman" w:hAnsi="Times New Roman" w:cs="Times New Roman"/>
          <w:b/>
          <w:sz w:val="24"/>
          <w:szCs w:val="24"/>
          <w:lang w:val="et"/>
        </w:rPr>
        <w:t>§ 64</w:t>
      </w:r>
      <w:r w:rsidR="7EBEA668" w:rsidRPr="6583C18D">
        <w:rPr>
          <w:rFonts w:ascii="Times New Roman" w:eastAsia="Times New Roman" w:hAnsi="Times New Roman" w:cs="Times New Roman"/>
          <w:b/>
          <w:bCs/>
          <w:sz w:val="24"/>
          <w:szCs w:val="24"/>
          <w:lang w:val="et"/>
        </w:rPr>
        <w:t xml:space="preserve"> l</w:t>
      </w:r>
      <w:r w:rsidR="0D6D96CC" w:rsidRPr="6583C18D">
        <w:rPr>
          <w:rFonts w:ascii="Times New Roman" w:eastAsia="Times New Roman" w:hAnsi="Times New Roman" w:cs="Times New Roman"/>
          <w:b/>
          <w:bCs/>
          <w:sz w:val="24"/>
          <w:szCs w:val="24"/>
          <w:lang w:val="et"/>
        </w:rPr>
        <w:t>õikes</w:t>
      </w:r>
      <w:r w:rsidR="0D6D96CC" w:rsidRPr="6583C18D">
        <w:rPr>
          <w:rFonts w:ascii="Times New Roman" w:eastAsia="Times New Roman" w:hAnsi="Times New Roman" w:cs="Times New Roman"/>
          <w:b/>
          <w:sz w:val="24"/>
          <w:szCs w:val="24"/>
          <w:lang w:val="et"/>
        </w:rPr>
        <w:t xml:space="preserve"> 1 </w:t>
      </w:r>
      <w:r w:rsidR="0D6D96CC" w:rsidRPr="7AFF92FC">
        <w:rPr>
          <w:rFonts w:ascii="Times New Roman" w:eastAsia="Times New Roman" w:hAnsi="Times New Roman" w:cs="Times New Roman"/>
          <w:sz w:val="24"/>
          <w:szCs w:val="24"/>
          <w:lang w:val="et"/>
        </w:rPr>
        <w:t>sätestatakse</w:t>
      </w:r>
      <w:r w:rsidR="0D6D96CC" w:rsidRPr="5D447804">
        <w:rPr>
          <w:rFonts w:ascii="Times New Roman" w:eastAsia="Times New Roman" w:hAnsi="Times New Roman" w:cs="Times New Roman"/>
          <w:sz w:val="24"/>
          <w:szCs w:val="24"/>
          <w:lang w:val="et"/>
        </w:rPr>
        <w:t xml:space="preserve">, millistel juhtudel otsustab pädev asutus, et tuumkütusetsükli tegevustest tekkivate tuumajäätmete käitlemise kohustus </w:t>
      </w:r>
      <w:r w:rsidR="0D6D96CC" w:rsidRPr="5D447804">
        <w:rPr>
          <w:rFonts w:ascii="Times New Roman" w:eastAsia="Times New Roman" w:hAnsi="Times New Roman" w:cs="Times New Roman"/>
          <w:sz w:val="24"/>
          <w:szCs w:val="24"/>
        </w:rPr>
        <w:t xml:space="preserve">lõpeb. Need on: </w:t>
      </w:r>
    </w:p>
    <w:p w14:paraId="1ED51C91" w14:textId="7D6964A4" w:rsidR="22F00164" w:rsidRDefault="0D6D96CC"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Punkt 1</w:t>
      </w:r>
      <w:r w:rsidRPr="6583C18D">
        <w:rPr>
          <w:rFonts w:ascii="Times New Roman" w:eastAsia="Times New Roman" w:hAnsi="Times New Roman" w:cs="Times New Roman"/>
          <w:b/>
          <w:sz w:val="24"/>
          <w:szCs w:val="24"/>
        </w:rPr>
        <w:t xml:space="preserve"> </w:t>
      </w:r>
      <w:r w:rsidRPr="5D447804">
        <w:rPr>
          <w:rFonts w:ascii="Times New Roman" w:eastAsia="Times New Roman" w:hAnsi="Times New Roman" w:cs="Times New Roman"/>
          <w:sz w:val="24"/>
          <w:szCs w:val="24"/>
        </w:rPr>
        <w:t xml:space="preserve">– käitlemiskohustus on antud üle vastavalt käesoleva seaduse §-le 62. </w:t>
      </w:r>
      <w:r w:rsidRPr="5D447804">
        <w:rPr>
          <w:rFonts w:ascii="Times New Roman" w:eastAsia="Times New Roman" w:hAnsi="Times New Roman" w:cs="Times New Roman"/>
          <w:sz w:val="24"/>
          <w:szCs w:val="24"/>
          <w:lang w:val="et"/>
        </w:rPr>
        <w:t>See hõlmab olukorda, kus uus vastavat luba omav isik võtab pädeva asutuse otsuse alusel käitlemiskohustuse üle.</w:t>
      </w:r>
      <w:r w:rsidRPr="5D447804">
        <w:rPr>
          <w:rFonts w:ascii="Times New Roman" w:eastAsia="Times New Roman" w:hAnsi="Times New Roman" w:cs="Times New Roman"/>
          <w:sz w:val="24"/>
          <w:szCs w:val="24"/>
        </w:rPr>
        <w:t xml:space="preserve"> </w:t>
      </w:r>
    </w:p>
    <w:p w14:paraId="76314487" w14:textId="57213C37" w:rsidR="22F00164" w:rsidRDefault="0D6D96CC"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Punkt 2</w:t>
      </w:r>
      <w:r w:rsidRPr="6583C18D">
        <w:rPr>
          <w:rFonts w:ascii="Times New Roman" w:eastAsia="Times New Roman" w:hAnsi="Times New Roman" w:cs="Times New Roman"/>
          <w:b/>
          <w:sz w:val="24"/>
          <w:szCs w:val="24"/>
        </w:rPr>
        <w:t xml:space="preserve"> </w:t>
      </w:r>
      <w:r w:rsidRPr="5D447804">
        <w:rPr>
          <w:rFonts w:ascii="Times New Roman" w:eastAsia="Times New Roman" w:hAnsi="Times New Roman" w:cs="Times New Roman"/>
          <w:sz w:val="24"/>
          <w:szCs w:val="24"/>
        </w:rPr>
        <w:t xml:space="preserve">– tuumajäätmed on antud heakskiidetud viisil püsivalt teisele riigile vastavalt käesoleva seaduse § 56 lõikele 2. </w:t>
      </w:r>
      <w:r w:rsidRPr="5D447804">
        <w:rPr>
          <w:rFonts w:ascii="Times New Roman" w:eastAsia="Times New Roman" w:hAnsi="Times New Roman" w:cs="Times New Roman"/>
          <w:sz w:val="24"/>
          <w:szCs w:val="24"/>
          <w:lang w:val="et"/>
        </w:rPr>
        <w:t>Siin on käitlemiskohustuse lõppemine seotud rahvusvahelise lepinguga ja jäätmete püsiva üleandmisega teisele riigile.</w:t>
      </w:r>
      <w:r w:rsidRPr="5D447804">
        <w:rPr>
          <w:rFonts w:ascii="Times New Roman" w:eastAsia="Times New Roman" w:hAnsi="Times New Roman" w:cs="Times New Roman"/>
          <w:sz w:val="24"/>
          <w:szCs w:val="24"/>
        </w:rPr>
        <w:t xml:space="preserve"> </w:t>
      </w:r>
    </w:p>
    <w:p w14:paraId="0570F809" w14:textId="1A9F7803" w:rsidR="22F00164" w:rsidRDefault="69CC0382"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64 lõikes</w:t>
      </w:r>
      <w:r w:rsidR="0D6D96CC" w:rsidRPr="6583C18D">
        <w:rPr>
          <w:rFonts w:ascii="Times New Roman" w:eastAsia="Times New Roman" w:hAnsi="Times New Roman" w:cs="Times New Roman"/>
          <w:b/>
          <w:sz w:val="24"/>
          <w:szCs w:val="24"/>
          <w:lang w:val="et"/>
        </w:rPr>
        <w:t xml:space="preserve"> </w:t>
      </w:r>
      <w:r w:rsidR="0D6D96CC" w:rsidRPr="5D447804">
        <w:rPr>
          <w:rFonts w:ascii="Times New Roman" w:eastAsia="Times New Roman" w:hAnsi="Times New Roman" w:cs="Times New Roman"/>
          <w:sz w:val="24"/>
          <w:szCs w:val="24"/>
          <w:lang w:val="et"/>
        </w:rPr>
        <w:t xml:space="preserve">2 sätestatakse üldine </w:t>
      </w:r>
      <w:r w:rsidR="0D6D96CC" w:rsidRPr="5D447804">
        <w:rPr>
          <w:rFonts w:ascii="Times New Roman" w:eastAsia="Times New Roman" w:hAnsi="Times New Roman" w:cs="Times New Roman"/>
          <w:sz w:val="24"/>
          <w:szCs w:val="24"/>
        </w:rPr>
        <w:t>lõppseisundi reegel: tuumajäätmete käitlemise kohustus lõpeb, kui</w:t>
      </w:r>
      <w:r w:rsidR="0D6D96CC" w:rsidRPr="5D447804">
        <w:rPr>
          <w:rFonts w:ascii="Times New Roman" w:eastAsia="Times New Roman" w:hAnsi="Times New Roman" w:cs="Times New Roman"/>
          <w:sz w:val="24"/>
          <w:szCs w:val="24"/>
          <w:lang w:val="et"/>
        </w:rPr>
        <w:t xml:space="preserve"> tuumajäätmete </w:t>
      </w:r>
      <w:r w:rsidR="0D6D96CC" w:rsidRPr="5D447804">
        <w:rPr>
          <w:rFonts w:ascii="Times New Roman" w:eastAsia="Times New Roman" w:hAnsi="Times New Roman" w:cs="Times New Roman"/>
          <w:sz w:val="24"/>
          <w:szCs w:val="24"/>
        </w:rPr>
        <w:t xml:space="preserve">lõppladustamine ja tuumakäitise dekomissioneerimine on lõpetatud vastavalt käesoleva seaduse § 65 lõikele 2 ja § 47 lõikele 7 ning </w:t>
      </w:r>
      <w:r w:rsidR="0D6D96CC" w:rsidRPr="5D447804">
        <w:rPr>
          <w:rFonts w:ascii="Times New Roman" w:eastAsia="Times New Roman" w:hAnsi="Times New Roman" w:cs="Times New Roman"/>
          <w:sz w:val="24"/>
          <w:szCs w:val="24"/>
          <w:lang w:val="et"/>
        </w:rPr>
        <w:t xml:space="preserve">tuumajäätmete käitlemise kohustusega isik on tasunud </w:t>
      </w:r>
      <w:r w:rsidR="0D6D96CC" w:rsidRPr="5D447804">
        <w:rPr>
          <w:rFonts w:ascii="Times New Roman" w:eastAsia="Times New Roman" w:hAnsi="Times New Roman" w:cs="Times New Roman"/>
          <w:sz w:val="24"/>
          <w:szCs w:val="24"/>
        </w:rPr>
        <w:t xml:space="preserve">dekomissioneerimisfondi kõik vajalikud maksed. </w:t>
      </w:r>
    </w:p>
    <w:p w14:paraId="58CD9FF5" w14:textId="1BFBA848" w:rsidR="22F00164" w:rsidRDefault="0D6D96CC" w:rsidP="6583C18D">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Nii seotakse kohustuse lõppemine kolme tingimusega:</w:t>
      </w:r>
      <w:r w:rsidRPr="5D447804">
        <w:rPr>
          <w:rFonts w:ascii="Times New Roman" w:eastAsia="Times New Roman" w:hAnsi="Times New Roman" w:cs="Times New Roman"/>
          <w:sz w:val="24"/>
          <w:szCs w:val="24"/>
        </w:rPr>
        <w:t xml:space="preserve"> </w:t>
      </w:r>
      <w:r w:rsidRPr="5D447804">
        <w:rPr>
          <w:rFonts w:ascii="Times New Roman" w:eastAsia="Times New Roman" w:hAnsi="Times New Roman" w:cs="Times New Roman"/>
          <w:sz w:val="24"/>
          <w:szCs w:val="24"/>
          <w:lang w:val="et"/>
        </w:rPr>
        <w:t>jäätmed on viidud ohutusse lõppseisundisse;</w:t>
      </w:r>
      <w:r w:rsidRPr="5D447804">
        <w:rPr>
          <w:rFonts w:ascii="Times New Roman" w:eastAsia="Times New Roman" w:hAnsi="Times New Roman" w:cs="Times New Roman"/>
          <w:sz w:val="24"/>
          <w:szCs w:val="24"/>
        </w:rPr>
        <w:t xml:space="preserve"> </w:t>
      </w:r>
      <w:r w:rsidRPr="5D447804">
        <w:rPr>
          <w:rFonts w:ascii="Times New Roman" w:eastAsia="Times New Roman" w:hAnsi="Times New Roman" w:cs="Times New Roman"/>
          <w:sz w:val="24"/>
          <w:szCs w:val="24"/>
          <w:lang w:val="et"/>
        </w:rPr>
        <w:t>käitis on nõuetekohaselt suletud;</w:t>
      </w:r>
      <w:r w:rsidRPr="5D447804">
        <w:rPr>
          <w:rFonts w:ascii="Times New Roman" w:eastAsia="Times New Roman" w:hAnsi="Times New Roman" w:cs="Times New Roman"/>
          <w:sz w:val="24"/>
          <w:szCs w:val="24"/>
        </w:rPr>
        <w:t xml:space="preserve"> </w:t>
      </w:r>
      <w:r w:rsidRPr="5D447804">
        <w:rPr>
          <w:rFonts w:ascii="Times New Roman" w:eastAsia="Times New Roman" w:hAnsi="Times New Roman" w:cs="Times New Roman"/>
          <w:sz w:val="24"/>
          <w:szCs w:val="24"/>
          <w:lang w:val="et"/>
        </w:rPr>
        <w:t>rahalised kohustused on täidetud.</w:t>
      </w:r>
      <w:r w:rsidRPr="5D447804">
        <w:rPr>
          <w:rFonts w:ascii="Times New Roman" w:eastAsia="Times New Roman" w:hAnsi="Times New Roman" w:cs="Times New Roman"/>
          <w:sz w:val="24"/>
          <w:szCs w:val="24"/>
        </w:rPr>
        <w:t xml:space="preserve"> </w:t>
      </w:r>
    </w:p>
    <w:p w14:paraId="2F0C035B" w14:textId="3693924C" w:rsidR="22F00164" w:rsidRDefault="081B7969"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65</w:t>
      </w:r>
      <w:r w:rsidRPr="6583C18D">
        <w:rPr>
          <w:rFonts w:ascii="Times New Roman" w:eastAsia="Times New Roman" w:hAnsi="Times New Roman" w:cs="Times New Roman"/>
          <w:b/>
          <w:bCs/>
          <w:sz w:val="24"/>
          <w:szCs w:val="24"/>
          <w:lang w:val="et"/>
        </w:rPr>
        <w:t xml:space="preserve"> lõikes</w:t>
      </w:r>
      <w:r w:rsidR="0D6D96CC" w:rsidRPr="6583C18D">
        <w:rPr>
          <w:rFonts w:ascii="Times New Roman" w:eastAsia="Times New Roman" w:hAnsi="Times New Roman" w:cs="Times New Roman"/>
          <w:b/>
          <w:sz w:val="24"/>
          <w:szCs w:val="24"/>
          <w:lang w:val="et"/>
        </w:rPr>
        <w:t xml:space="preserve"> 1 </w:t>
      </w:r>
      <w:r w:rsidR="0D6D96CC" w:rsidRPr="7AFF92FC">
        <w:rPr>
          <w:rFonts w:ascii="Times New Roman" w:eastAsia="Times New Roman" w:hAnsi="Times New Roman" w:cs="Times New Roman"/>
          <w:sz w:val="24"/>
          <w:szCs w:val="24"/>
          <w:lang w:val="et"/>
        </w:rPr>
        <w:t>sätestatakse</w:t>
      </w:r>
      <w:r w:rsidR="0D6D96CC" w:rsidRPr="6583C18D">
        <w:rPr>
          <w:rFonts w:ascii="Times New Roman" w:eastAsia="Times New Roman" w:hAnsi="Times New Roman" w:cs="Times New Roman"/>
          <w:sz w:val="24"/>
          <w:szCs w:val="24"/>
          <w:lang w:val="et"/>
        </w:rPr>
        <w:t xml:space="preserve">, millal loetakse tuumajäätmed </w:t>
      </w:r>
      <w:r w:rsidR="0D6D96CC" w:rsidRPr="6583C18D">
        <w:rPr>
          <w:rFonts w:ascii="Times New Roman" w:eastAsia="Times New Roman" w:hAnsi="Times New Roman" w:cs="Times New Roman"/>
          <w:sz w:val="24"/>
          <w:szCs w:val="24"/>
        </w:rPr>
        <w:t xml:space="preserve">lõppladustatuks: </w:t>
      </w:r>
      <w:r w:rsidR="0D6D96CC" w:rsidRPr="5D447804">
        <w:rPr>
          <w:rFonts w:ascii="Times New Roman" w:eastAsia="Times New Roman" w:hAnsi="Times New Roman" w:cs="Times New Roman"/>
          <w:sz w:val="24"/>
          <w:szCs w:val="24"/>
          <w:lang w:val="et"/>
        </w:rPr>
        <w:t xml:space="preserve">kui pädev asutus on kinnitanud, et tuumajäätmed on paigutatud </w:t>
      </w:r>
      <w:r w:rsidR="0D6D96CC" w:rsidRPr="5D447804">
        <w:rPr>
          <w:rFonts w:ascii="Times New Roman" w:eastAsia="Times New Roman" w:hAnsi="Times New Roman" w:cs="Times New Roman"/>
          <w:sz w:val="24"/>
          <w:szCs w:val="24"/>
        </w:rPr>
        <w:t xml:space="preserve">tingimustele vastavasse ladustuskohta või selleks ettevalmistatud kohta </w:t>
      </w:r>
      <w:r w:rsidR="0D6D96CC" w:rsidRPr="5D447804">
        <w:rPr>
          <w:rFonts w:ascii="Times New Roman" w:eastAsia="Times New Roman" w:hAnsi="Times New Roman" w:cs="Times New Roman"/>
          <w:sz w:val="24"/>
          <w:szCs w:val="24"/>
          <w:lang w:val="et"/>
        </w:rPr>
        <w:t xml:space="preserve">ning seda </w:t>
      </w:r>
      <w:r w:rsidR="0D6D96CC" w:rsidRPr="5D447804">
        <w:rPr>
          <w:rFonts w:ascii="Times New Roman" w:eastAsia="Times New Roman" w:hAnsi="Times New Roman" w:cs="Times New Roman"/>
          <w:sz w:val="24"/>
          <w:szCs w:val="24"/>
        </w:rPr>
        <w:t xml:space="preserve">väljavõtmise kavatsuseta, käesolevas seaduses sätestatud viisil ja tema poolt heaks kiidetud viisil. </w:t>
      </w:r>
    </w:p>
    <w:p w14:paraId="5460A51C" w14:textId="111D9E05" w:rsidR="22F00164" w:rsidRDefault="0D6D96CC" w:rsidP="6583C18D">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See definitsioon eristab selgelt ajutist või vahepealset ladustamist (mida võib hiljem muuta) ja</w:t>
      </w:r>
      <w:r w:rsidRPr="5D447804">
        <w:rPr>
          <w:rFonts w:ascii="Times New Roman" w:eastAsia="Times New Roman" w:hAnsi="Times New Roman" w:cs="Times New Roman"/>
          <w:sz w:val="24"/>
          <w:szCs w:val="24"/>
        </w:rPr>
        <w:t xml:space="preserve"> </w:t>
      </w:r>
      <w:r w:rsidRPr="5D447804">
        <w:rPr>
          <w:rFonts w:ascii="Times New Roman" w:eastAsia="Times New Roman" w:hAnsi="Times New Roman" w:cs="Times New Roman"/>
          <w:sz w:val="24"/>
          <w:szCs w:val="24"/>
          <w:lang w:val="et"/>
        </w:rPr>
        <w:t>lõppladustust</w:t>
      </w:r>
      <w:r w:rsidRPr="5D447804">
        <w:rPr>
          <w:rFonts w:ascii="Times New Roman" w:eastAsia="Times New Roman" w:hAnsi="Times New Roman" w:cs="Times New Roman"/>
          <w:sz w:val="24"/>
          <w:szCs w:val="24"/>
        </w:rPr>
        <w:t xml:space="preserve">, mille puhul eeldatakse, et jäätmeid ei kavatseta enam tulevikus välja võtta. </w:t>
      </w:r>
    </w:p>
    <w:p w14:paraId="1E83B6BE" w14:textId="604BDBF4" w:rsidR="22F00164" w:rsidRDefault="3C8984BD"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65</w:t>
      </w:r>
      <w:r w:rsidR="6CE5E17C" w:rsidRPr="6583C18D">
        <w:rPr>
          <w:rFonts w:ascii="Times New Roman" w:eastAsia="Times New Roman" w:hAnsi="Times New Roman" w:cs="Times New Roman"/>
          <w:b/>
          <w:bCs/>
          <w:sz w:val="24"/>
          <w:szCs w:val="24"/>
          <w:lang w:val="et"/>
        </w:rPr>
        <w:t xml:space="preserve"> </w:t>
      </w:r>
      <w:r w:rsidRPr="6583C18D">
        <w:rPr>
          <w:rFonts w:ascii="Times New Roman" w:eastAsia="Times New Roman" w:hAnsi="Times New Roman" w:cs="Times New Roman"/>
          <w:b/>
          <w:bCs/>
          <w:sz w:val="24"/>
          <w:szCs w:val="24"/>
          <w:lang w:val="et"/>
        </w:rPr>
        <w:t>lõikes</w:t>
      </w:r>
      <w:r w:rsidR="0D6D96CC" w:rsidRPr="6583C18D">
        <w:rPr>
          <w:rFonts w:ascii="Times New Roman" w:eastAsia="Times New Roman" w:hAnsi="Times New Roman" w:cs="Times New Roman"/>
          <w:b/>
          <w:sz w:val="24"/>
          <w:szCs w:val="24"/>
          <w:lang w:val="et"/>
        </w:rPr>
        <w:t xml:space="preserve"> </w:t>
      </w:r>
      <w:r w:rsidR="0D6D96CC" w:rsidRPr="5D447804">
        <w:rPr>
          <w:rFonts w:ascii="Times New Roman" w:eastAsia="Times New Roman" w:hAnsi="Times New Roman" w:cs="Times New Roman"/>
          <w:sz w:val="24"/>
          <w:szCs w:val="24"/>
          <w:lang w:val="et"/>
        </w:rPr>
        <w:t xml:space="preserve">2 sätestatakse, et kui tuumaohutusloa omaja kohustus </w:t>
      </w:r>
      <w:r w:rsidR="0D6D96CC" w:rsidRPr="5D447804">
        <w:rPr>
          <w:rFonts w:ascii="Times New Roman" w:eastAsia="Times New Roman" w:hAnsi="Times New Roman" w:cs="Times New Roman"/>
          <w:sz w:val="24"/>
          <w:szCs w:val="24"/>
        </w:rPr>
        <w:t xml:space="preserve">käidelda tuumajäätmeid on § 64 alusel lõppenud, läheb tuumajäätmete omandiõigus üle riigile. </w:t>
      </w:r>
    </w:p>
    <w:p w14:paraId="465824E3" w14:textId="03172C98" w:rsidR="22F00164" w:rsidRDefault="0D6D96CC" w:rsidP="6583C18D">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 xml:space="preserve">Sellest hetkest alates vastutab riik </w:t>
      </w:r>
      <w:r w:rsidRPr="5D447804">
        <w:rPr>
          <w:rFonts w:ascii="Times New Roman" w:eastAsia="Times New Roman" w:hAnsi="Times New Roman" w:cs="Times New Roman"/>
          <w:sz w:val="24"/>
          <w:szCs w:val="24"/>
        </w:rPr>
        <w:t xml:space="preserve">täies ulatuses tuumajäätmete lõppladustamise nõuete täitmise eest. </w:t>
      </w:r>
      <w:r w:rsidRPr="5D447804">
        <w:rPr>
          <w:rFonts w:ascii="Times New Roman" w:eastAsia="Times New Roman" w:hAnsi="Times New Roman" w:cs="Times New Roman"/>
          <w:sz w:val="24"/>
          <w:szCs w:val="24"/>
          <w:lang w:val="et"/>
        </w:rPr>
        <w:t xml:space="preserve">See kajastab rahvusvahelises praktikas levinud põhimõtet, et pikaajaline (inimkonna perspektiivis mitme põlvkonna pikkune) vastutus lõppladustatud jäätmete eest on </w:t>
      </w:r>
      <w:r w:rsidRPr="5D447804">
        <w:rPr>
          <w:rFonts w:ascii="Times New Roman" w:eastAsia="Times New Roman" w:hAnsi="Times New Roman" w:cs="Times New Roman"/>
          <w:sz w:val="24"/>
          <w:szCs w:val="24"/>
        </w:rPr>
        <w:t xml:space="preserve">riigi kanda. </w:t>
      </w:r>
    </w:p>
    <w:p w14:paraId="4C91B9E1" w14:textId="13F4878E" w:rsidR="22F00164" w:rsidRDefault="54E3732F"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65  l</w:t>
      </w:r>
      <w:r w:rsidR="0D6D96CC" w:rsidRPr="6583C18D">
        <w:rPr>
          <w:rFonts w:ascii="Times New Roman" w:eastAsia="Times New Roman" w:hAnsi="Times New Roman" w:cs="Times New Roman"/>
          <w:b/>
          <w:bCs/>
          <w:sz w:val="24"/>
          <w:szCs w:val="24"/>
          <w:lang w:val="et"/>
        </w:rPr>
        <w:t>õikes</w:t>
      </w:r>
      <w:r w:rsidR="0D6D96CC" w:rsidRPr="6583C18D">
        <w:rPr>
          <w:rFonts w:ascii="Times New Roman" w:eastAsia="Times New Roman" w:hAnsi="Times New Roman" w:cs="Times New Roman"/>
          <w:b/>
          <w:sz w:val="24"/>
          <w:szCs w:val="24"/>
          <w:lang w:val="et"/>
        </w:rPr>
        <w:t xml:space="preserve"> 3 </w:t>
      </w:r>
      <w:r w:rsidR="0D6D96CC" w:rsidRPr="7AFF92FC">
        <w:rPr>
          <w:rFonts w:ascii="Times New Roman" w:eastAsia="Times New Roman" w:hAnsi="Times New Roman" w:cs="Times New Roman"/>
          <w:sz w:val="24"/>
          <w:szCs w:val="24"/>
          <w:lang w:val="et"/>
        </w:rPr>
        <w:t>sätestatakse</w:t>
      </w:r>
      <w:r w:rsidR="0D6D96CC" w:rsidRPr="5D447804">
        <w:rPr>
          <w:rFonts w:ascii="Times New Roman" w:eastAsia="Times New Roman" w:hAnsi="Times New Roman" w:cs="Times New Roman"/>
          <w:sz w:val="24"/>
          <w:szCs w:val="24"/>
          <w:lang w:val="et"/>
        </w:rPr>
        <w:t>, et tuumajäätmete lõppladustamise ajal on pädeval asutusel õigus rakendada meetmeid tuumajäätmete ohutuse kontrolliks ja seireks</w:t>
      </w:r>
      <w:r w:rsidR="0D6D96CC" w:rsidRPr="5D447804">
        <w:rPr>
          <w:rFonts w:ascii="Times New Roman" w:eastAsia="Times New Roman" w:hAnsi="Times New Roman" w:cs="Times New Roman"/>
          <w:sz w:val="24"/>
          <w:szCs w:val="24"/>
        </w:rPr>
        <w:t xml:space="preserve"> lõppladustuskoha ja seda ümbritseva keskkonna suhtes. </w:t>
      </w:r>
    </w:p>
    <w:p w14:paraId="24CC738F" w14:textId="75404D7C" w:rsidR="22F00164" w:rsidRDefault="0D6D96CC" w:rsidP="6583C18D">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 xml:space="preserve">See tähendab, et ka pärast omandi üleminekut riigile ja käitlemiskohustuse lõppemist käitajale ei lõpe </w:t>
      </w:r>
      <w:r w:rsidRPr="5D447804">
        <w:rPr>
          <w:rFonts w:ascii="Times New Roman" w:eastAsia="Times New Roman" w:hAnsi="Times New Roman" w:cs="Times New Roman"/>
          <w:sz w:val="24"/>
          <w:szCs w:val="24"/>
        </w:rPr>
        <w:t xml:space="preserve">riigi järelevalve- ja seirekohustus. Nii tagatakse jäätmete pikaajaline ohutus ka pärast käitise sulgemist. </w:t>
      </w:r>
    </w:p>
    <w:p w14:paraId="3B70347F" w14:textId="19B36C8D" w:rsidR="22F00164" w:rsidRDefault="0D6D96CC" w:rsidP="35DCDD24">
      <w:pPr>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Võrreldes kehtiva õigusega tähendab 8. peatükk tuumajäätmete ja kasutatud tuumkütuse käitlemise regulatsiooni olulist täpsustamist ja täiustamist. Kui kehtiv kiirgusseadus käsitleb radioaktiivsete jäätmete käitlemist üldises plaanis, siis käesolev peatükk loob tuumakütusetsükli tegevustest lähtuva tervikliku süsteemi, mis hõlmab jäätmete minimeerimist, territoriaalpõhimõtet ja piiranguid välisriikide jäätmete vastuvõtmisele, riiklikku tegevuskava ja avalikkuse kaasamist, vabastamistingimusi ja lahjendamise keeldu, käitluskohustuse üleminekut, riigi rolli viimase abinõuna ning lõppseisundi ja omandi ülemineku reegleid. Sellega viiakse Eesti õigus kooskõlla 2011/70/Euratom direktiivi ning IAEA ohutusstandarditega ja tagatakse, et tuumajäätmete käitlemine toimub kogu elutsükli jooksul ohutult, läbipaistvalt ja vastutustundlikult.</w:t>
      </w:r>
    </w:p>
    <w:p w14:paraId="764EFF85" w14:textId="58218942" w:rsidR="44233FAD" w:rsidRDefault="44233FAD" w:rsidP="44233FAD">
      <w:pPr>
        <w:spacing w:after="0" w:line="240" w:lineRule="auto"/>
        <w:jc w:val="both"/>
        <w:rPr>
          <w:rFonts w:ascii="Times New Roman" w:eastAsia="Times New Roman" w:hAnsi="Times New Roman" w:cs="Times New Roman"/>
          <w:b/>
          <w:bCs/>
          <w:color w:val="000000" w:themeColor="text1"/>
          <w:sz w:val="24"/>
          <w:szCs w:val="24"/>
          <w:highlight w:val="yellow"/>
        </w:rPr>
      </w:pPr>
    </w:p>
    <w:p w14:paraId="534C4AD8" w14:textId="77777777" w:rsidR="006F2FBD" w:rsidRDefault="2400EA31" w:rsidP="44233FAD">
      <w:pPr>
        <w:spacing w:after="0" w:line="240" w:lineRule="auto"/>
        <w:jc w:val="both"/>
        <w:rPr>
          <w:rFonts w:ascii="Times New Roman" w:eastAsia="Times New Roman" w:hAnsi="Times New Roman" w:cs="Times New Roman"/>
          <w:color w:val="000000" w:themeColor="text1"/>
          <w:sz w:val="24"/>
          <w:szCs w:val="24"/>
        </w:rPr>
      </w:pPr>
      <w:r w:rsidRPr="2AB4E67A">
        <w:rPr>
          <w:rFonts w:ascii="Times New Roman" w:eastAsia="Times New Roman" w:hAnsi="Times New Roman" w:cs="Times New Roman"/>
          <w:b/>
          <w:color w:val="000000" w:themeColor="text1"/>
          <w:sz w:val="24"/>
          <w:szCs w:val="24"/>
        </w:rPr>
        <w:t xml:space="preserve">Eelnõu 9 . peatüki eesmärk </w:t>
      </w:r>
      <w:r w:rsidRPr="2AB4E67A">
        <w:rPr>
          <w:rFonts w:ascii="Times New Roman" w:eastAsia="Times New Roman" w:hAnsi="Times New Roman" w:cs="Times New Roman"/>
          <w:color w:val="000000" w:themeColor="text1"/>
          <w:sz w:val="24"/>
          <w:szCs w:val="24"/>
        </w:rPr>
        <w:t>on kehtestada kiirgus- ja tuumaohutusalas</w:t>
      </w:r>
      <w:r w:rsidR="565960BD" w:rsidRPr="2AB4E67A">
        <w:rPr>
          <w:rFonts w:ascii="Times New Roman" w:eastAsia="Times New Roman" w:hAnsi="Times New Roman" w:cs="Times New Roman"/>
          <w:color w:val="000000" w:themeColor="text1"/>
          <w:sz w:val="24"/>
          <w:szCs w:val="24"/>
        </w:rPr>
        <w:t>e tegevusega seotud tasud ja maksed.</w:t>
      </w:r>
      <w:r w:rsidR="565960BD" w:rsidRPr="2AB4E67A">
        <w:rPr>
          <w:rFonts w:ascii="Times New Roman" w:eastAsia="Times New Roman" w:hAnsi="Times New Roman" w:cs="Times New Roman"/>
          <w:b/>
          <w:color w:val="000000" w:themeColor="text1"/>
          <w:sz w:val="24"/>
          <w:szCs w:val="24"/>
        </w:rPr>
        <w:t xml:space="preserve"> </w:t>
      </w:r>
      <w:r w:rsidR="61FC6BF0" w:rsidRPr="44233FAD">
        <w:rPr>
          <w:rFonts w:ascii="Times New Roman" w:eastAsia="Times New Roman" w:hAnsi="Times New Roman" w:cs="Times New Roman"/>
          <w:color w:val="000000" w:themeColor="text1"/>
          <w:sz w:val="24"/>
          <w:szCs w:val="24"/>
        </w:rPr>
        <w:t xml:space="preserve">Seaduse tasandil sätestatakse ja mehhanism, millega kaetakse pädeva asutuse järelevalve ja sellega seotud ekspertiiside kulud. </w:t>
      </w:r>
    </w:p>
    <w:p w14:paraId="1F588624" w14:textId="77777777" w:rsidR="006F2FBD" w:rsidRDefault="006F2FBD" w:rsidP="44233FAD">
      <w:pPr>
        <w:spacing w:after="0" w:line="240" w:lineRule="auto"/>
        <w:jc w:val="both"/>
        <w:rPr>
          <w:rFonts w:ascii="Times New Roman" w:eastAsia="Times New Roman" w:hAnsi="Times New Roman" w:cs="Times New Roman"/>
          <w:color w:val="000000" w:themeColor="text1"/>
          <w:sz w:val="24"/>
          <w:szCs w:val="24"/>
        </w:rPr>
      </w:pPr>
    </w:p>
    <w:p w14:paraId="1C5C42C9" w14:textId="64664354" w:rsidR="61FC6BF0" w:rsidRDefault="006F2FBD" w:rsidP="44233FAD">
      <w:pPr>
        <w:spacing w:after="0" w:line="240" w:lineRule="auto"/>
        <w:jc w:val="both"/>
        <w:rPr>
          <w:rFonts w:ascii="Times New Roman" w:eastAsia="Times New Roman" w:hAnsi="Times New Roman" w:cs="Times New Roman"/>
          <w:color w:val="000000" w:themeColor="text1"/>
          <w:sz w:val="24"/>
          <w:szCs w:val="24"/>
        </w:rPr>
      </w:pPr>
      <w:r w:rsidRPr="006F2FBD">
        <w:rPr>
          <w:rFonts w:ascii="Times New Roman" w:eastAsia="Times New Roman" w:hAnsi="Times New Roman" w:cs="Times New Roman"/>
          <w:b/>
          <w:bCs/>
          <w:color w:val="000000" w:themeColor="text1"/>
          <w:sz w:val="24"/>
          <w:szCs w:val="24"/>
        </w:rPr>
        <w:t>Eelnõu § 66</w:t>
      </w:r>
      <w:r w:rsidRPr="006F2FBD">
        <w:t xml:space="preserve"> </w:t>
      </w:r>
      <w:r>
        <w:t xml:space="preserve"> </w:t>
      </w:r>
      <w:r w:rsidRPr="006F2FBD">
        <w:rPr>
          <w:rFonts w:ascii="Times New Roman" w:eastAsia="Times New Roman" w:hAnsi="Times New Roman" w:cs="Times New Roman"/>
          <w:b/>
          <w:bCs/>
          <w:color w:val="000000" w:themeColor="text1"/>
          <w:sz w:val="24"/>
          <w:szCs w:val="24"/>
        </w:rPr>
        <w:t>lõi</w:t>
      </w:r>
      <w:r>
        <w:rPr>
          <w:rFonts w:ascii="Times New Roman" w:eastAsia="Times New Roman" w:hAnsi="Times New Roman" w:cs="Times New Roman"/>
          <w:b/>
          <w:bCs/>
          <w:color w:val="000000" w:themeColor="text1"/>
          <w:sz w:val="24"/>
          <w:szCs w:val="24"/>
        </w:rPr>
        <w:t>ge</w:t>
      </w:r>
      <w:r w:rsidRPr="006F2FBD">
        <w:rPr>
          <w:rFonts w:ascii="Times New Roman" w:eastAsia="Times New Roman" w:hAnsi="Times New Roman" w:cs="Times New Roman"/>
          <w:b/>
          <w:bCs/>
          <w:color w:val="000000" w:themeColor="text1"/>
          <w:sz w:val="24"/>
          <w:szCs w:val="24"/>
        </w:rPr>
        <w:t xml:space="preserve"> 1 </w:t>
      </w:r>
      <w:r>
        <w:rPr>
          <w:rFonts w:ascii="Times New Roman" w:eastAsia="Times New Roman" w:hAnsi="Times New Roman" w:cs="Times New Roman"/>
          <w:color w:val="000000" w:themeColor="text1"/>
          <w:sz w:val="24"/>
          <w:szCs w:val="24"/>
        </w:rPr>
        <w:t xml:space="preserve"> sätest</w:t>
      </w:r>
      <w:r w:rsidR="003B73A2">
        <w:rPr>
          <w:rFonts w:ascii="Times New Roman" w:eastAsia="Times New Roman" w:hAnsi="Times New Roman" w:cs="Times New Roman"/>
          <w:color w:val="000000" w:themeColor="text1"/>
          <w:sz w:val="24"/>
          <w:szCs w:val="24"/>
        </w:rPr>
        <w:t xml:space="preserve">ab, et </w:t>
      </w:r>
      <w:r w:rsidR="61FC6BF0" w:rsidRPr="44233FAD">
        <w:rPr>
          <w:rFonts w:ascii="Times New Roman" w:eastAsia="Times New Roman" w:hAnsi="Times New Roman" w:cs="Times New Roman"/>
          <w:color w:val="000000" w:themeColor="text1"/>
          <w:sz w:val="24"/>
          <w:szCs w:val="24"/>
        </w:rPr>
        <w:t xml:space="preserve">järelevalvetasu on avalik-õiguslik rahaline kohustus, mis tagab, et järelevalve teostatakse stabiilse ja jätkusuutliku rahastusega, sõltumata riigieelarve muutustest või projektipõhistest vahenditest. Süsteem on üles ehitatud põhimõttel „maksja on kasusaaja“ – tasu maksab ehitusloa omaja, kuna järelevalve tagab tema tegevuse seaduslikkuse ja ohutuse. </w:t>
      </w:r>
    </w:p>
    <w:p w14:paraId="0D822EA0" w14:textId="409742DB" w:rsidR="61FC6BF0" w:rsidRDefault="61FC6BF0" w:rsidP="44233FAD">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color w:val="000000" w:themeColor="text1"/>
          <w:sz w:val="24"/>
          <w:szCs w:val="24"/>
        </w:rPr>
        <w:t xml:space="preserve"> </w:t>
      </w:r>
    </w:p>
    <w:p w14:paraId="1D417854" w14:textId="362D6C93" w:rsidR="61FC6BF0" w:rsidRDefault="003B73A2" w:rsidP="003B73A2">
      <w:pPr>
        <w:spacing w:after="0" w:line="240" w:lineRule="auto"/>
        <w:jc w:val="both"/>
        <w:rPr>
          <w:rFonts w:ascii="Times New Roman" w:eastAsia="Times New Roman" w:hAnsi="Times New Roman" w:cs="Times New Roman"/>
          <w:color w:val="000000" w:themeColor="text1"/>
          <w:sz w:val="24"/>
          <w:szCs w:val="24"/>
        </w:rPr>
      </w:pPr>
      <w:r w:rsidRPr="003B73A2">
        <w:rPr>
          <w:rFonts w:ascii="Times New Roman" w:eastAsia="Times New Roman" w:hAnsi="Times New Roman" w:cs="Times New Roman"/>
          <w:b/>
          <w:bCs/>
          <w:color w:val="000000" w:themeColor="text1"/>
          <w:sz w:val="24"/>
          <w:szCs w:val="24"/>
        </w:rPr>
        <w:t>Eelnõu § 66 lõige 2</w:t>
      </w:r>
      <w:r>
        <w:rPr>
          <w:rFonts w:ascii="Times New Roman" w:eastAsia="Times New Roman" w:hAnsi="Times New Roman" w:cs="Times New Roman"/>
          <w:color w:val="000000" w:themeColor="text1"/>
          <w:sz w:val="24"/>
          <w:szCs w:val="24"/>
        </w:rPr>
        <w:t xml:space="preserve"> kohaselt võib j</w:t>
      </w:r>
      <w:r w:rsidR="61FC6BF0" w:rsidRPr="44233FAD">
        <w:rPr>
          <w:rFonts w:ascii="Times New Roman" w:eastAsia="Times New Roman" w:hAnsi="Times New Roman" w:cs="Times New Roman"/>
          <w:color w:val="000000" w:themeColor="text1"/>
          <w:sz w:val="24"/>
          <w:szCs w:val="24"/>
        </w:rPr>
        <w:t>ärelevalvetasust katta ainult neid kulusid, mis on otseselt seotud ohutuse tagamiseks tehtavate toimingutega</w:t>
      </w:r>
      <w:r>
        <w:rPr>
          <w:rFonts w:ascii="Times New Roman" w:eastAsia="Times New Roman" w:hAnsi="Times New Roman" w:cs="Times New Roman"/>
          <w:color w:val="000000" w:themeColor="text1"/>
          <w:sz w:val="24"/>
          <w:szCs w:val="24"/>
        </w:rPr>
        <w:t xml:space="preserve"> (juhtimis</w:t>
      </w:r>
      <w:r w:rsidRPr="003B73A2">
        <w:rPr>
          <w:rFonts w:ascii="Times New Roman" w:eastAsia="Times New Roman" w:hAnsi="Times New Roman" w:cs="Times New Roman"/>
          <w:color w:val="000000" w:themeColor="text1"/>
          <w:sz w:val="24"/>
          <w:szCs w:val="24"/>
        </w:rPr>
        <w:t>süsteemide ja aruandluse dokumentatsiooni ning muu vajaliku ehitusaegse dokumentatsiooni läbivaatamine; tööde paikvaatlus ja kohapealne järelevalve; ekspertide ja laborite kaasamine;  järelevalveametnike töötasud; välisekspertide ja auditeerijate töötasud ning nende palkamisega seotud kulud</w:t>
      </w:r>
      <w:r>
        <w:rPr>
          <w:rFonts w:ascii="Times New Roman" w:eastAsia="Times New Roman" w:hAnsi="Times New Roman" w:cs="Times New Roman"/>
          <w:color w:val="000000" w:themeColor="text1"/>
          <w:sz w:val="24"/>
          <w:szCs w:val="24"/>
        </w:rPr>
        <w:t>)</w:t>
      </w:r>
      <w:r w:rsidRPr="003B73A2">
        <w:rPr>
          <w:rFonts w:ascii="Times New Roman" w:eastAsia="Times New Roman" w:hAnsi="Times New Roman" w:cs="Times New Roman"/>
          <w:color w:val="000000" w:themeColor="text1"/>
          <w:sz w:val="24"/>
          <w:szCs w:val="24"/>
        </w:rPr>
        <w:t xml:space="preserve"> </w:t>
      </w:r>
      <w:r w:rsidR="61FC6BF0" w:rsidRPr="44233FAD">
        <w:rPr>
          <w:rFonts w:ascii="Times New Roman" w:eastAsia="Times New Roman" w:hAnsi="Times New Roman" w:cs="Times New Roman"/>
          <w:color w:val="000000" w:themeColor="text1"/>
          <w:sz w:val="24"/>
          <w:szCs w:val="24"/>
        </w:rPr>
        <w:t xml:space="preserve"> Säte tagab läbipaistvuse ja välistab tasu kasutamise muudel eesmärkidel, mis on oluline pädeva asutuse sõltumatuse säilitamiseks. Tasu suuruse ja maksmise korra kehtestab valdkonna eest vastutav minister, mis võimaldab määruse tasandil paindlikku arvestust vastavalt käitise tüübile ja riskitasemele.</w:t>
      </w:r>
    </w:p>
    <w:p w14:paraId="0FAF8D6A" w14:textId="2F8B9D39" w:rsidR="44233FAD" w:rsidRDefault="44233FAD" w:rsidP="44233FAD">
      <w:pPr>
        <w:spacing w:after="0" w:line="240" w:lineRule="auto"/>
        <w:jc w:val="both"/>
        <w:rPr>
          <w:rFonts w:ascii="Times New Roman" w:eastAsia="Times New Roman" w:hAnsi="Times New Roman" w:cs="Times New Roman"/>
          <w:color w:val="000000" w:themeColor="text1"/>
          <w:sz w:val="24"/>
          <w:szCs w:val="24"/>
        </w:rPr>
      </w:pPr>
    </w:p>
    <w:p w14:paraId="429D2CBB" w14:textId="77777777" w:rsidR="003B73A2" w:rsidRDefault="003B73A2" w:rsidP="003B73A2">
      <w:pPr>
        <w:spacing w:after="0" w:line="240" w:lineRule="auto"/>
        <w:jc w:val="both"/>
        <w:rPr>
          <w:rFonts w:ascii="Times New Roman" w:eastAsia="Times New Roman" w:hAnsi="Times New Roman" w:cs="Times New Roman"/>
          <w:color w:val="000000" w:themeColor="text1"/>
          <w:sz w:val="24"/>
          <w:szCs w:val="24"/>
        </w:rPr>
      </w:pPr>
      <w:r w:rsidRPr="003B73A2">
        <w:rPr>
          <w:rFonts w:ascii="Times New Roman" w:eastAsia="Times New Roman" w:hAnsi="Times New Roman" w:cs="Times New Roman"/>
          <w:b/>
          <w:bCs/>
          <w:color w:val="000000" w:themeColor="text1"/>
          <w:sz w:val="24"/>
          <w:szCs w:val="24"/>
        </w:rPr>
        <w:t>Eelnõu § 66 lõi</w:t>
      </w:r>
      <w:r>
        <w:rPr>
          <w:rFonts w:ascii="Times New Roman" w:eastAsia="Times New Roman" w:hAnsi="Times New Roman" w:cs="Times New Roman"/>
          <w:b/>
          <w:bCs/>
          <w:color w:val="000000" w:themeColor="text1"/>
          <w:sz w:val="24"/>
          <w:szCs w:val="24"/>
        </w:rPr>
        <w:t xml:space="preserve">ge </w:t>
      </w:r>
      <w:r w:rsidRPr="003B73A2">
        <w:rPr>
          <w:rFonts w:ascii="Times New Roman" w:eastAsia="Times New Roman" w:hAnsi="Times New Roman" w:cs="Times New Roman"/>
          <w:b/>
          <w:bCs/>
          <w:color w:val="000000" w:themeColor="text1"/>
          <w:sz w:val="24"/>
          <w:szCs w:val="24"/>
        </w:rPr>
        <w:t xml:space="preserve"> 3</w:t>
      </w:r>
      <w:r>
        <w:rPr>
          <w:rFonts w:ascii="Times New Roman" w:eastAsia="Times New Roman" w:hAnsi="Times New Roman" w:cs="Times New Roman"/>
          <w:b/>
          <w:bCs/>
          <w:color w:val="000000" w:themeColor="text1"/>
          <w:sz w:val="24"/>
          <w:szCs w:val="24"/>
        </w:rPr>
        <w:t xml:space="preserve"> </w:t>
      </w:r>
      <w:r w:rsidR="0E96F034" w:rsidRPr="44233FAD">
        <w:rPr>
          <w:rFonts w:ascii="Times New Roman" w:eastAsia="Times New Roman" w:hAnsi="Times New Roman" w:cs="Times New Roman"/>
          <w:color w:val="000000" w:themeColor="text1"/>
          <w:sz w:val="24"/>
          <w:szCs w:val="24"/>
        </w:rPr>
        <w:t>sätestab</w:t>
      </w:r>
      <w:r>
        <w:rPr>
          <w:rFonts w:ascii="Times New Roman" w:eastAsia="Times New Roman" w:hAnsi="Times New Roman" w:cs="Times New Roman"/>
          <w:color w:val="000000" w:themeColor="text1"/>
          <w:sz w:val="24"/>
          <w:szCs w:val="24"/>
        </w:rPr>
        <w:t xml:space="preserve">, et järelevalvetasu määratakse proportsionaalselt </w:t>
      </w:r>
      <w:r w:rsidRPr="003B73A2">
        <w:rPr>
          <w:rFonts w:ascii="Times New Roman" w:eastAsia="Times New Roman" w:hAnsi="Times New Roman" w:cs="Times New Roman"/>
          <w:color w:val="000000" w:themeColor="text1"/>
          <w:sz w:val="24"/>
          <w:szCs w:val="24"/>
        </w:rPr>
        <w:t>järelevalve tegelike kuludega ja arvutatakse kas konkreetse ehitusetapi järelevalvetoimingute eeldatava maksumuse põhjal või fikseeritud summana vastavalt ehitusetapi mahule ja tuumakäitise riskitasemele</w:t>
      </w:r>
      <w:r w:rsidR="0E96F034" w:rsidRPr="44233FAD">
        <w:rPr>
          <w:rFonts w:ascii="Times New Roman" w:eastAsia="Times New Roman" w:hAnsi="Times New Roman" w:cs="Times New Roman"/>
          <w:color w:val="000000" w:themeColor="text1"/>
          <w:sz w:val="24"/>
          <w:szCs w:val="24"/>
        </w:rPr>
        <w:t>.</w:t>
      </w:r>
    </w:p>
    <w:p w14:paraId="32E4A4EA" w14:textId="77777777" w:rsidR="003B73A2" w:rsidRDefault="003B73A2" w:rsidP="003B73A2">
      <w:pPr>
        <w:spacing w:after="0" w:line="240" w:lineRule="auto"/>
        <w:jc w:val="both"/>
        <w:rPr>
          <w:rFonts w:ascii="Times New Roman" w:eastAsia="Times New Roman" w:hAnsi="Times New Roman" w:cs="Times New Roman"/>
          <w:color w:val="000000" w:themeColor="text1"/>
          <w:sz w:val="24"/>
          <w:szCs w:val="24"/>
        </w:rPr>
      </w:pPr>
    </w:p>
    <w:p w14:paraId="7863CDF2" w14:textId="77777777" w:rsidR="003B73A2" w:rsidRDefault="003B73A2" w:rsidP="003B73A2">
      <w:pPr>
        <w:spacing w:after="0" w:line="240" w:lineRule="auto"/>
        <w:jc w:val="both"/>
        <w:rPr>
          <w:rFonts w:ascii="Times New Roman" w:eastAsia="Times New Roman" w:hAnsi="Times New Roman" w:cs="Times New Roman"/>
          <w:color w:val="000000" w:themeColor="text1"/>
          <w:sz w:val="24"/>
          <w:szCs w:val="24"/>
        </w:rPr>
      </w:pPr>
      <w:r w:rsidRPr="003B73A2">
        <w:rPr>
          <w:rFonts w:ascii="Times New Roman" w:eastAsia="Times New Roman" w:hAnsi="Times New Roman" w:cs="Times New Roman"/>
          <w:b/>
          <w:bCs/>
          <w:color w:val="000000" w:themeColor="text1"/>
          <w:sz w:val="24"/>
          <w:szCs w:val="24"/>
        </w:rPr>
        <w:t>Eelnõu § 66 lõike 4</w:t>
      </w:r>
      <w:r w:rsidR="0E96F034" w:rsidRPr="44233FAD">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kohaselt maksab e</w:t>
      </w:r>
      <w:r w:rsidRPr="003B73A2">
        <w:rPr>
          <w:rFonts w:ascii="Times New Roman" w:eastAsia="Times New Roman" w:hAnsi="Times New Roman" w:cs="Times New Roman"/>
          <w:color w:val="000000" w:themeColor="text1"/>
          <w:sz w:val="24"/>
          <w:szCs w:val="24"/>
        </w:rPr>
        <w:t xml:space="preserve">hituse järelevalvetasu ehitusloa omaja, ning see tuleb kanda riigieelarve pädeva asutuse eelarvereale. Tasu kasutatakse sihtotstarbeliselt ehitamiseaegse järelevalve, ekspertiiside ja auditeerimise kulude katteks. </w:t>
      </w:r>
      <w:r w:rsidR="0E96F034" w:rsidRPr="44233FAD">
        <w:rPr>
          <w:rFonts w:ascii="Times New Roman" w:eastAsia="Times New Roman" w:hAnsi="Times New Roman" w:cs="Times New Roman"/>
          <w:color w:val="000000" w:themeColor="text1"/>
          <w:sz w:val="24"/>
          <w:szCs w:val="24"/>
        </w:rPr>
        <w:t xml:space="preserve">See tagab pädeva asutuse finantsilise sõltumatuse ja vastab tuumaohutuse direktiivi artikli 5 lõike 3 nõudele. </w:t>
      </w:r>
    </w:p>
    <w:p w14:paraId="70CD1BC9" w14:textId="77777777" w:rsidR="003B73A2" w:rsidRDefault="003B73A2" w:rsidP="003B73A2">
      <w:pPr>
        <w:spacing w:after="0" w:line="240" w:lineRule="auto"/>
        <w:jc w:val="both"/>
        <w:rPr>
          <w:rFonts w:ascii="Times New Roman" w:eastAsia="Times New Roman" w:hAnsi="Times New Roman" w:cs="Times New Roman"/>
          <w:color w:val="000000" w:themeColor="text1"/>
          <w:sz w:val="24"/>
          <w:szCs w:val="24"/>
        </w:rPr>
      </w:pPr>
    </w:p>
    <w:p w14:paraId="7447D8FD" w14:textId="77777777"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r w:rsidRPr="004F1EDC">
        <w:rPr>
          <w:rFonts w:ascii="Times New Roman" w:eastAsia="Times New Roman" w:hAnsi="Times New Roman" w:cs="Times New Roman"/>
          <w:b/>
          <w:bCs/>
          <w:color w:val="000000" w:themeColor="text1"/>
          <w:sz w:val="24"/>
          <w:szCs w:val="24"/>
        </w:rPr>
        <w:t>Eelnõu § 66 lõige 5</w:t>
      </w:r>
      <w:r>
        <w:rPr>
          <w:rFonts w:ascii="Times New Roman" w:eastAsia="Times New Roman" w:hAnsi="Times New Roman" w:cs="Times New Roman"/>
          <w:color w:val="000000" w:themeColor="text1"/>
          <w:sz w:val="24"/>
          <w:szCs w:val="24"/>
        </w:rPr>
        <w:t xml:space="preserve"> s</w:t>
      </w:r>
      <w:r w:rsidRPr="004F1EDC">
        <w:rPr>
          <w:rFonts w:ascii="Times New Roman" w:eastAsia="Times New Roman" w:hAnsi="Times New Roman" w:cs="Times New Roman"/>
          <w:color w:val="000000" w:themeColor="text1"/>
          <w:sz w:val="24"/>
          <w:szCs w:val="24"/>
        </w:rPr>
        <w:t>ätestab tasakaalustava mehhanismi: kui tasu on makstud rohkem, kui tegelikud kulud olid, saab ehitusloa omaja ülemäärase summa tagasi või tasaarvestada järgmise etapi tasuga</w:t>
      </w:r>
    </w:p>
    <w:p w14:paraId="08BCD4D7" w14:textId="77777777"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p>
    <w:p w14:paraId="15A71E1B" w14:textId="4E38EB2B"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r w:rsidRPr="004F1EDC">
        <w:rPr>
          <w:rFonts w:ascii="Times New Roman" w:eastAsia="Times New Roman" w:hAnsi="Times New Roman" w:cs="Times New Roman"/>
          <w:b/>
          <w:bCs/>
          <w:color w:val="000000" w:themeColor="text1"/>
          <w:sz w:val="24"/>
          <w:szCs w:val="24"/>
        </w:rPr>
        <w:t>Eelnõu § 66 lõige 6</w:t>
      </w:r>
      <w:r>
        <w:rPr>
          <w:rFonts w:ascii="Times New Roman" w:eastAsia="Times New Roman" w:hAnsi="Times New Roman" w:cs="Times New Roman"/>
          <w:color w:val="000000" w:themeColor="text1"/>
          <w:sz w:val="24"/>
          <w:szCs w:val="24"/>
        </w:rPr>
        <w:t xml:space="preserve"> m</w:t>
      </w:r>
      <w:r w:rsidRPr="004F1EDC">
        <w:rPr>
          <w:rFonts w:ascii="Times New Roman" w:eastAsia="Times New Roman" w:hAnsi="Times New Roman" w:cs="Times New Roman"/>
          <w:color w:val="000000" w:themeColor="text1"/>
          <w:sz w:val="24"/>
          <w:szCs w:val="24"/>
        </w:rPr>
        <w:t>äärab maksmise aja: tasu makstakse enne järelevalve alustamist või osamaksetena vastavalt pädeva asutuse otsusele. Vajadusel võib määrata teistsuguse tasumissageduse.</w:t>
      </w:r>
    </w:p>
    <w:p w14:paraId="2CDF32E7" w14:textId="77777777"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p>
    <w:p w14:paraId="5644E7E7" w14:textId="28E9EF8E"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r w:rsidRPr="004F1EDC">
        <w:rPr>
          <w:rFonts w:ascii="Times New Roman" w:eastAsia="Times New Roman" w:hAnsi="Times New Roman" w:cs="Times New Roman"/>
          <w:b/>
          <w:bCs/>
          <w:color w:val="000000" w:themeColor="text1"/>
          <w:sz w:val="24"/>
          <w:szCs w:val="24"/>
        </w:rPr>
        <w:t>Eelnõu § 66 lõige 7</w:t>
      </w:r>
      <w:r>
        <w:rPr>
          <w:rFonts w:ascii="Times New Roman" w:eastAsia="Times New Roman" w:hAnsi="Times New Roman" w:cs="Times New Roman"/>
          <w:color w:val="000000" w:themeColor="text1"/>
          <w:sz w:val="24"/>
          <w:szCs w:val="24"/>
        </w:rPr>
        <w:t xml:space="preserve"> s</w:t>
      </w:r>
      <w:r w:rsidRPr="004F1EDC">
        <w:rPr>
          <w:rFonts w:ascii="Times New Roman" w:eastAsia="Times New Roman" w:hAnsi="Times New Roman" w:cs="Times New Roman"/>
          <w:color w:val="000000" w:themeColor="text1"/>
          <w:sz w:val="24"/>
          <w:szCs w:val="24"/>
        </w:rPr>
        <w:t>ätestab tagajärjed tasu maksmata jätmisel: pädev asutus võib ehitusloa kehtivuse peatada kuni tasu tasumiseni.</w:t>
      </w:r>
    </w:p>
    <w:p w14:paraId="14C85327" w14:textId="35C913EB"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p w14:paraId="17B5B6F3" w14:textId="2D104F15"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r w:rsidRPr="004F1EDC">
        <w:rPr>
          <w:rFonts w:ascii="Times New Roman" w:eastAsia="Times New Roman" w:hAnsi="Times New Roman" w:cs="Times New Roman"/>
          <w:b/>
          <w:bCs/>
          <w:color w:val="000000" w:themeColor="text1"/>
          <w:sz w:val="24"/>
          <w:szCs w:val="24"/>
        </w:rPr>
        <w:t>Eelnõu  §</w:t>
      </w:r>
      <w:r>
        <w:rPr>
          <w:rFonts w:ascii="Times New Roman" w:eastAsia="Times New Roman" w:hAnsi="Times New Roman" w:cs="Times New Roman"/>
          <w:b/>
          <w:bCs/>
          <w:color w:val="000000" w:themeColor="text1"/>
          <w:sz w:val="24"/>
          <w:szCs w:val="24"/>
        </w:rPr>
        <w:t xml:space="preserve"> </w:t>
      </w:r>
      <w:r w:rsidRPr="004F1EDC">
        <w:rPr>
          <w:rFonts w:ascii="Times New Roman" w:eastAsia="Times New Roman" w:hAnsi="Times New Roman" w:cs="Times New Roman"/>
          <w:b/>
          <w:bCs/>
          <w:color w:val="000000" w:themeColor="text1"/>
          <w:sz w:val="24"/>
          <w:szCs w:val="24"/>
        </w:rPr>
        <w:t>66 lõige 8</w:t>
      </w:r>
      <w:r>
        <w:rPr>
          <w:rFonts w:ascii="Times New Roman" w:eastAsia="Times New Roman" w:hAnsi="Times New Roman" w:cs="Times New Roman"/>
          <w:color w:val="000000" w:themeColor="text1"/>
          <w:sz w:val="24"/>
          <w:szCs w:val="24"/>
        </w:rPr>
        <w:t xml:space="preserve"> volitab valdkonna eest vastutavat ministrit kehtestama</w:t>
      </w:r>
      <w:r w:rsidRPr="004F1EDC">
        <w:t xml:space="preserve"> </w:t>
      </w:r>
      <w:r w:rsidRPr="004F1EDC">
        <w:rPr>
          <w:rFonts w:ascii="Times New Roman" w:eastAsia="Times New Roman" w:hAnsi="Times New Roman" w:cs="Times New Roman"/>
          <w:color w:val="000000" w:themeColor="text1"/>
          <w:sz w:val="24"/>
          <w:szCs w:val="24"/>
        </w:rPr>
        <w:t>määrusega tasumäärad ning tasu arvutamise ja tasumise korr</w:t>
      </w:r>
      <w:r>
        <w:rPr>
          <w:rFonts w:ascii="Times New Roman" w:eastAsia="Times New Roman" w:hAnsi="Times New Roman" w:cs="Times New Roman"/>
          <w:color w:val="000000" w:themeColor="text1"/>
          <w:sz w:val="24"/>
          <w:szCs w:val="24"/>
        </w:rPr>
        <w:t>a.</w:t>
      </w:r>
    </w:p>
    <w:p w14:paraId="5997BBE6" w14:textId="77777777" w:rsidR="004F1EDC" w:rsidRDefault="004F1EDC" w:rsidP="003B73A2">
      <w:pPr>
        <w:spacing w:after="0" w:line="240" w:lineRule="auto"/>
        <w:jc w:val="both"/>
        <w:rPr>
          <w:rFonts w:ascii="Times New Roman" w:eastAsia="Times New Roman" w:hAnsi="Times New Roman" w:cs="Times New Roman"/>
          <w:color w:val="000000" w:themeColor="text1"/>
          <w:sz w:val="24"/>
          <w:szCs w:val="24"/>
        </w:rPr>
      </w:pPr>
    </w:p>
    <w:p w14:paraId="332F946B" w14:textId="77777777" w:rsidR="00A440D4" w:rsidRDefault="00A440D4" w:rsidP="003B73A2">
      <w:pPr>
        <w:spacing w:after="0" w:line="240" w:lineRule="auto"/>
        <w:jc w:val="both"/>
        <w:rPr>
          <w:rFonts w:ascii="Times New Roman" w:eastAsia="Times New Roman" w:hAnsi="Times New Roman" w:cs="Times New Roman"/>
          <w:color w:val="000000" w:themeColor="text1"/>
          <w:sz w:val="24"/>
          <w:szCs w:val="24"/>
        </w:rPr>
      </w:pPr>
      <w:r w:rsidRPr="00A440D4">
        <w:rPr>
          <w:rFonts w:ascii="Times New Roman" w:eastAsia="Times New Roman" w:hAnsi="Times New Roman" w:cs="Times New Roman"/>
          <w:b/>
          <w:bCs/>
          <w:color w:val="000000" w:themeColor="text1"/>
          <w:sz w:val="24"/>
          <w:szCs w:val="24"/>
        </w:rPr>
        <w:t>Eelnõu § 67 reguleerib</w:t>
      </w:r>
      <w:r>
        <w:rPr>
          <w:rFonts w:ascii="Times New Roman" w:eastAsia="Times New Roman" w:hAnsi="Times New Roman" w:cs="Times New Roman"/>
          <w:color w:val="000000" w:themeColor="text1"/>
          <w:sz w:val="24"/>
          <w:szCs w:val="24"/>
        </w:rPr>
        <w:t xml:space="preserve"> tuumaohutusloa menetlustasu kujunemise ja maksmise aluseid.</w:t>
      </w:r>
    </w:p>
    <w:p w14:paraId="0DB161F7" w14:textId="77777777" w:rsidR="00A440D4" w:rsidRDefault="00A440D4" w:rsidP="003B73A2">
      <w:pPr>
        <w:spacing w:after="0" w:line="240" w:lineRule="auto"/>
        <w:jc w:val="both"/>
        <w:rPr>
          <w:rFonts w:ascii="Times New Roman" w:eastAsia="Times New Roman" w:hAnsi="Times New Roman" w:cs="Times New Roman"/>
          <w:color w:val="000000" w:themeColor="text1"/>
          <w:sz w:val="24"/>
          <w:szCs w:val="24"/>
        </w:rPr>
      </w:pPr>
    </w:p>
    <w:p w14:paraId="7ADCE545" w14:textId="6C54CAEE" w:rsidR="00A440D4" w:rsidRDefault="00A440D4" w:rsidP="003B73A2">
      <w:pPr>
        <w:spacing w:after="0" w:line="240" w:lineRule="auto"/>
        <w:jc w:val="both"/>
        <w:rPr>
          <w:rFonts w:ascii="Times New Roman" w:eastAsia="Times New Roman" w:hAnsi="Times New Roman" w:cs="Times New Roman"/>
          <w:color w:val="000000" w:themeColor="text1"/>
          <w:sz w:val="24"/>
          <w:szCs w:val="24"/>
        </w:rPr>
      </w:pPr>
      <w:r w:rsidRPr="00A440D4">
        <w:rPr>
          <w:rFonts w:ascii="Times New Roman" w:eastAsia="Times New Roman" w:hAnsi="Times New Roman" w:cs="Times New Roman"/>
          <w:b/>
          <w:bCs/>
          <w:color w:val="000000" w:themeColor="text1"/>
          <w:sz w:val="24"/>
          <w:szCs w:val="24"/>
        </w:rPr>
        <w:t>Eelnõu § 67 lõige 1</w:t>
      </w:r>
      <w:r>
        <w:rPr>
          <w:rFonts w:ascii="Times New Roman" w:eastAsia="Times New Roman" w:hAnsi="Times New Roman" w:cs="Times New Roman"/>
          <w:color w:val="000000" w:themeColor="text1"/>
          <w:sz w:val="24"/>
          <w:szCs w:val="24"/>
        </w:rPr>
        <w:t xml:space="preserve"> kohaselt on m</w:t>
      </w:r>
      <w:r w:rsidRPr="00A440D4">
        <w:rPr>
          <w:rFonts w:ascii="Times New Roman" w:eastAsia="Times New Roman" w:hAnsi="Times New Roman" w:cs="Times New Roman"/>
          <w:color w:val="000000" w:themeColor="text1"/>
          <w:sz w:val="24"/>
          <w:szCs w:val="24"/>
        </w:rPr>
        <w:t>enetlustasu on tuumaohutusloa taotleja avalik-õiguslik rahaline kohustus, mille eesmärk on katta käesolevas seaduses sätestatud tuumaohutusloa andmise ja muutmisega seotud menetlustoimingute kulud.</w:t>
      </w:r>
    </w:p>
    <w:p w14:paraId="582D23FB" w14:textId="77777777" w:rsidR="00A440D4" w:rsidRDefault="00A440D4" w:rsidP="003B73A2">
      <w:pPr>
        <w:spacing w:after="0" w:line="240" w:lineRule="auto"/>
        <w:jc w:val="both"/>
        <w:rPr>
          <w:rFonts w:ascii="Times New Roman" w:eastAsia="Times New Roman" w:hAnsi="Times New Roman" w:cs="Times New Roman"/>
          <w:color w:val="000000" w:themeColor="text1"/>
          <w:sz w:val="24"/>
          <w:szCs w:val="24"/>
        </w:rPr>
      </w:pPr>
    </w:p>
    <w:p w14:paraId="6F9B1928" w14:textId="78386D6B" w:rsidR="00A440D4" w:rsidRDefault="00A440D4" w:rsidP="00A440D4">
      <w:pPr>
        <w:spacing w:after="0" w:line="240" w:lineRule="auto"/>
        <w:jc w:val="both"/>
        <w:rPr>
          <w:rFonts w:ascii="Times New Roman" w:eastAsia="Times New Roman" w:hAnsi="Times New Roman" w:cs="Times New Roman"/>
          <w:color w:val="000000" w:themeColor="text1"/>
          <w:sz w:val="24"/>
          <w:szCs w:val="24"/>
        </w:rPr>
      </w:pPr>
      <w:r w:rsidRPr="00A440D4">
        <w:rPr>
          <w:rFonts w:ascii="Times New Roman" w:eastAsia="Times New Roman" w:hAnsi="Times New Roman" w:cs="Times New Roman"/>
          <w:b/>
          <w:bCs/>
          <w:color w:val="000000" w:themeColor="text1"/>
          <w:sz w:val="24"/>
          <w:szCs w:val="24"/>
        </w:rPr>
        <w:t>Eelnõu § 67 lõige 2</w:t>
      </w:r>
      <w:r>
        <w:rPr>
          <w:rFonts w:ascii="Times New Roman" w:eastAsia="Times New Roman" w:hAnsi="Times New Roman" w:cs="Times New Roman"/>
          <w:color w:val="000000" w:themeColor="text1"/>
          <w:sz w:val="24"/>
          <w:szCs w:val="24"/>
        </w:rPr>
        <w:t xml:space="preserve"> sätestab, et menetlustasuga kaetakse üksnes kulud, mis on otseselt vajalikud tuumaohutusloa menetlemiseks (</w:t>
      </w:r>
      <w:r w:rsidRPr="00A440D4">
        <w:rPr>
          <w:rFonts w:ascii="Times New Roman" w:eastAsia="Times New Roman" w:hAnsi="Times New Roman" w:cs="Times New Roman"/>
          <w:color w:val="000000" w:themeColor="text1"/>
          <w:sz w:val="24"/>
          <w:szCs w:val="24"/>
        </w:rPr>
        <w:t>taotluse ja selle lisadena esitatud dokumentide ja ohutushinnangute läbivaatamine ning hindamine</w:t>
      </w:r>
      <w:r>
        <w:rPr>
          <w:rFonts w:ascii="Times New Roman" w:eastAsia="Times New Roman" w:hAnsi="Times New Roman" w:cs="Times New Roman"/>
          <w:color w:val="000000" w:themeColor="text1"/>
          <w:sz w:val="24"/>
          <w:szCs w:val="24"/>
        </w:rPr>
        <w:t xml:space="preserve">, </w:t>
      </w:r>
      <w:r w:rsidRPr="00A440D4">
        <w:rPr>
          <w:rFonts w:ascii="Times New Roman" w:eastAsia="Times New Roman" w:hAnsi="Times New Roman" w:cs="Times New Roman"/>
          <w:color w:val="000000" w:themeColor="text1"/>
          <w:sz w:val="24"/>
          <w:szCs w:val="24"/>
        </w:rPr>
        <w:t>vajalike kontrolli- ja hindamistoimingute läbiviimine, sealhulgas paikvaatlused ja tehniline analüüs</w:t>
      </w:r>
      <w:r>
        <w:rPr>
          <w:rFonts w:ascii="Times New Roman" w:eastAsia="Times New Roman" w:hAnsi="Times New Roman" w:cs="Times New Roman"/>
          <w:color w:val="000000" w:themeColor="text1"/>
          <w:sz w:val="24"/>
          <w:szCs w:val="24"/>
        </w:rPr>
        <w:t xml:space="preserve">, </w:t>
      </w:r>
      <w:r w:rsidRPr="00A440D4">
        <w:rPr>
          <w:rFonts w:ascii="Times New Roman" w:eastAsia="Times New Roman" w:hAnsi="Times New Roman" w:cs="Times New Roman"/>
          <w:color w:val="000000" w:themeColor="text1"/>
          <w:sz w:val="24"/>
          <w:szCs w:val="24"/>
        </w:rPr>
        <w:t>ekspertide ja tehniliste tugiorganisatsioonide kaasamine</w:t>
      </w:r>
      <w:r>
        <w:rPr>
          <w:rFonts w:ascii="Times New Roman" w:eastAsia="Times New Roman" w:hAnsi="Times New Roman" w:cs="Times New Roman"/>
          <w:color w:val="000000" w:themeColor="text1"/>
          <w:sz w:val="24"/>
          <w:szCs w:val="24"/>
        </w:rPr>
        <w:t xml:space="preserve">, </w:t>
      </w:r>
      <w:r w:rsidRPr="00A440D4">
        <w:rPr>
          <w:rFonts w:ascii="Times New Roman" w:eastAsia="Times New Roman" w:hAnsi="Times New Roman" w:cs="Times New Roman"/>
          <w:color w:val="000000" w:themeColor="text1"/>
          <w:sz w:val="24"/>
          <w:szCs w:val="24"/>
        </w:rPr>
        <w:t>rahvusvaheliste organisatsioonide või pädevate asutuste kaasamine</w:t>
      </w:r>
      <w:r>
        <w:rPr>
          <w:rFonts w:ascii="Times New Roman" w:eastAsia="Times New Roman" w:hAnsi="Times New Roman" w:cs="Times New Roman"/>
          <w:color w:val="000000" w:themeColor="text1"/>
          <w:sz w:val="24"/>
          <w:szCs w:val="24"/>
        </w:rPr>
        <w:t>,</w:t>
      </w:r>
      <w:r w:rsidRPr="00A440D4">
        <w:rPr>
          <w:rFonts w:ascii="Times New Roman" w:eastAsia="Times New Roman" w:hAnsi="Times New Roman" w:cs="Times New Roman"/>
          <w:color w:val="000000" w:themeColor="text1"/>
          <w:sz w:val="24"/>
          <w:szCs w:val="24"/>
        </w:rPr>
        <w:t xml:space="preserve"> menetlusega otseselt seotud ametnike töötasu</w:t>
      </w:r>
      <w:r>
        <w:rPr>
          <w:rFonts w:ascii="Times New Roman" w:eastAsia="Times New Roman" w:hAnsi="Times New Roman" w:cs="Times New Roman"/>
          <w:color w:val="000000" w:themeColor="text1"/>
          <w:sz w:val="24"/>
          <w:szCs w:val="24"/>
        </w:rPr>
        <w:t>)</w:t>
      </w:r>
    </w:p>
    <w:p w14:paraId="372282EA" w14:textId="77777777" w:rsidR="00A440D4" w:rsidRDefault="00A440D4" w:rsidP="003B73A2">
      <w:pPr>
        <w:spacing w:after="0" w:line="240" w:lineRule="auto"/>
        <w:jc w:val="both"/>
        <w:rPr>
          <w:rFonts w:ascii="Times New Roman" w:eastAsia="Times New Roman" w:hAnsi="Times New Roman" w:cs="Times New Roman"/>
          <w:color w:val="000000" w:themeColor="text1"/>
          <w:sz w:val="24"/>
          <w:szCs w:val="24"/>
        </w:rPr>
      </w:pPr>
    </w:p>
    <w:p w14:paraId="1B0ACCF3" w14:textId="77777777" w:rsidR="006344FC" w:rsidRDefault="00A440D4" w:rsidP="003B73A2">
      <w:pPr>
        <w:spacing w:after="0" w:line="240" w:lineRule="auto"/>
        <w:jc w:val="both"/>
        <w:rPr>
          <w:rFonts w:ascii="Times New Roman" w:eastAsia="Times New Roman" w:hAnsi="Times New Roman" w:cs="Times New Roman"/>
          <w:color w:val="000000" w:themeColor="text1"/>
          <w:sz w:val="24"/>
          <w:szCs w:val="24"/>
        </w:rPr>
      </w:pPr>
      <w:r w:rsidRPr="006344FC">
        <w:rPr>
          <w:rFonts w:ascii="Times New Roman" w:eastAsia="Times New Roman" w:hAnsi="Times New Roman" w:cs="Times New Roman"/>
          <w:b/>
          <w:bCs/>
          <w:color w:val="000000" w:themeColor="text1"/>
          <w:sz w:val="24"/>
          <w:szCs w:val="24"/>
        </w:rPr>
        <w:t>Eelnõu § 67 lõige</w:t>
      </w:r>
      <w:r>
        <w:rPr>
          <w:rFonts w:ascii="Times New Roman" w:eastAsia="Times New Roman" w:hAnsi="Times New Roman" w:cs="Times New Roman"/>
          <w:color w:val="000000" w:themeColor="text1"/>
          <w:sz w:val="24"/>
          <w:szCs w:val="24"/>
        </w:rPr>
        <w:t xml:space="preserve"> </w:t>
      </w:r>
      <w:r w:rsidR="006344FC" w:rsidRPr="006344FC">
        <w:rPr>
          <w:rFonts w:ascii="Times New Roman" w:eastAsia="Times New Roman" w:hAnsi="Times New Roman" w:cs="Times New Roman"/>
          <w:b/>
          <w:bCs/>
          <w:color w:val="000000" w:themeColor="text1"/>
          <w:sz w:val="24"/>
          <w:szCs w:val="24"/>
        </w:rPr>
        <w:t>3</w:t>
      </w:r>
      <w:r w:rsidR="006344FC">
        <w:rPr>
          <w:rFonts w:ascii="Times New Roman" w:eastAsia="Times New Roman" w:hAnsi="Times New Roman" w:cs="Times New Roman"/>
          <w:color w:val="000000" w:themeColor="text1"/>
          <w:sz w:val="24"/>
          <w:szCs w:val="24"/>
        </w:rPr>
        <w:t xml:space="preserve"> sätestab, et m</w:t>
      </w:r>
      <w:r w:rsidR="006344FC" w:rsidRPr="006344FC">
        <w:rPr>
          <w:rFonts w:ascii="Times New Roman" w:eastAsia="Times New Roman" w:hAnsi="Times New Roman" w:cs="Times New Roman"/>
          <w:color w:val="000000" w:themeColor="text1"/>
          <w:sz w:val="24"/>
          <w:szCs w:val="24"/>
        </w:rPr>
        <w:t>enetlustasu määratakse proportsionaalselt vastavalt menetlustoimingute mahule ja keerukusele ning see arvutatakse kas fikseeritud summana vastavalt loa liigile ja menetluse ulatusele või tunnipõhiselt vastavalt menetlustoimingutele, kui menetlus hõlmab täiendavaid ekspertiise, rahvusvahelisi hindamisi või muudatuste hindamist loa andmise eeldustes.</w:t>
      </w:r>
    </w:p>
    <w:p w14:paraId="3333BB6F" w14:textId="77777777"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p>
    <w:p w14:paraId="2B0D4C8E" w14:textId="727F9F15"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r w:rsidRPr="006344FC">
        <w:rPr>
          <w:rFonts w:ascii="Times New Roman" w:eastAsia="Times New Roman" w:hAnsi="Times New Roman" w:cs="Times New Roman"/>
          <w:b/>
          <w:bCs/>
          <w:color w:val="000000" w:themeColor="text1"/>
          <w:sz w:val="24"/>
          <w:szCs w:val="24"/>
        </w:rPr>
        <w:t xml:space="preserve">Eelnõu § 67 lõiked 4 </w:t>
      </w:r>
      <w:r>
        <w:rPr>
          <w:rFonts w:ascii="Times New Roman" w:eastAsia="Times New Roman" w:hAnsi="Times New Roman" w:cs="Times New Roman"/>
          <w:b/>
          <w:bCs/>
          <w:color w:val="000000" w:themeColor="text1"/>
          <w:sz w:val="24"/>
          <w:szCs w:val="24"/>
        </w:rPr>
        <w:t>- 6</w:t>
      </w:r>
      <w:r>
        <w:rPr>
          <w:rFonts w:ascii="Times New Roman" w:eastAsia="Times New Roman" w:hAnsi="Times New Roman" w:cs="Times New Roman"/>
          <w:color w:val="000000" w:themeColor="text1"/>
          <w:sz w:val="24"/>
          <w:szCs w:val="24"/>
        </w:rPr>
        <w:t xml:space="preserve"> kehtestavad menetlustasu maksmise korra: menetlustasu maksab tuumaohutusloa taotlejapädeva asutuse e- riigikassa kontole.</w:t>
      </w:r>
      <w:r w:rsidRPr="006344FC">
        <w:t xml:space="preserve"> </w:t>
      </w:r>
      <w:r w:rsidRPr="006344FC">
        <w:rPr>
          <w:rFonts w:ascii="Times New Roman" w:eastAsia="Times New Roman" w:hAnsi="Times New Roman" w:cs="Times New Roman"/>
          <w:color w:val="000000" w:themeColor="text1"/>
          <w:sz w:val="24"/>
          <w:szCs w:val="24"/>
        </w:rPr>
        <w:t>Kui menetlustasu on makstud suuremas summas, kui vastab tegelikele menetluskuludele, on taotlejal õigus ülemäärane summa tagasi nõuda või tasaarvestada järgmise menetluse tasuga.</w:t>
      </w:r>
    </w:p>
    <w:p w14:paraId="10EBF57F" w14:textId="77777777"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p>
    <w:p w14:paraId="4EBF06B5" w14:textId="071DF555"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r w:rsidRPr="006344FC">
        <w:rPr>
          <w:rFonts w:ascii="Times New Roman" w:eastAsia="Times New Roman" w:hAnsi="Times New Roman" w:cs="Times New Roman"/>
          <w:b/>
          <w:bCs/>
          <w:color w:val="000000" w:themeColor="text1"/>
          <w:sz w:val="24"/>
          <w:szCs w:val="24"/>
        </w:rPr>
        <w:t>Eelnõu § 67 lõige 7</w:t>
      </w:r>
      <w:r>
        <w:rPr>
          <w:rFonts w:ascii="Times New Roman" w:eastAsia="Times New Roman" w:hAnsi="Times New Roman" w:cs="Times New Roman"/>
          <w:color w:val="000000" w:themeColor="text1"/>
          <w:sz w:val="24"/>
          <w:szCs w:val="24"/>
        </w:rPr>
        <w:t xml:space="preserve"> sätestab, et  m</w:t>
      </w:r>
      <w:r w:rsidRPr="006344FC">
        <w:rPr>
          <w:rFonts w:ascii="Times New Roman" w:eastAsia="Times New Roman" w:hAnsi="Times New Roman" w:cs="Times New Roman"/>
          <w:color w:val="000000" w:themeColor="text1"/>
          <w:sz w:val="24"/>
          <w:szCs w:val="24"/>
        </w:rPr>
        <w:t>enetlustasu tasumata jätmisel võib pädev asutus peatada taotluse läbivaatamise kuni tasu laekumiseni või tagatise esitamiseni.</w:t>
      </w:r>
    </w:p>
    <w:p w14:paraId="510C35C6" w14:textId="77777777"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p>
    <w:p w14:paraId="3A447763" w14:textId="560CCA98"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r w:rsidRPr="006344FC">
        <w:rPr>
          <w:rFonts w:ascii="Times New Roman" w:eastAsia="Times New Roman" w:hAnsi="Times New Roman" w:cs="Times New Roman"/>
          <w:b/>
          <w:bCs/>
          <w:color w:val="000000" w:themeColor="text1"/>
          <w:sz w:val="24"/>
          <w:szCs w:val="24"/>
        </w:rPr>
        <w:t>Eelnõu § 67 lõige 8</w:t>
      </w:r>
      <w:r>
        <w:rPr>
          <w:rFonts w:ascii="Times New Roman" w:eastAsia="Times New Roman" w:hAnsi="Times New Roman" w:cs="Times New Roman"/>
          <w:color w:val="000000" w:themeColor="text1"/>
          <w:sz w:val="24"/>
          <w:szCs w:val="24"/>
        </w:rPr>
        <w:t xml:space="preserve"> volitab valdkonna eest vastutavat ministrit kehtestama menetlustasu määrad ning arvestamise ja tasumise korra.</w:t>
      </w:r>
    </w:p>
    <w:p w14:paraId="77DF6A72" w14:textId="77777777" w:rsidR="006344FC" w:rsidRDefault="006344FC" w:rsidP="003B73A2">
      <w:pPr>
        <w:spacing w:after="0" w:line="240" w:lineRule="auto"/>
        <w:jc w:val="both"/>
        <w:rPr>
          <w:rFonts w:ascii="Times New Roman" w:eastAsia="Times New Roman" w:hAnsi="Times New Roman" w:cs="Times New Roman"/>
          <w:color w:val="000000" w:themeColor="text1"/>
          <w:sz w:val="24"/>
          <w:szCs w:val="24"/>
        </w:rPr>
      </w:pPr>
    </w:p>
    <w:p w14:paraId="66DCFBBC" w14:textId="77777777" w:rsidR="006D7873" w:rsidRDefault="006344FC" w:rsidP="003B73A2">
      <w:pPr>
        <w:spacing w:after="0" w:line="240" w:lineRule="auto"/>
        <w:jc w:val="both"/>
        <w:rPr>
          <w:rFonts w:ascii="Times New Roman" w:eastAsia="Times New Roman" w:hAnsi="Times New Roman" w:cs="Times New Roman"/>
          <w:color w:val="000000" w:themeColor="text1"/>
          <w:sz w:val="24"/>
          <w:szCs w:val="24"/>
        </w:rPr>
      </w:pPr>
      <w:r w:rsidRPr="006D7873">
        <w:rPr>
          <w:rFonts w:ascii="Times New Roman" w:eastAsia="Times New Roman" w:hAnsi="Times New Roman" w:cs="Times New Roman"/>
          <w:b/>
          <w:bCs/>
          <w:color w:val="000000" w:themeColor="text1"/>
          <w:sz w:val="24"/>
          <w:szCs w:val="24"/>
        </w:rPr>
        <w:t>Eelnõu § 6</w:t>
      </w:r>
      <w:r w:rsidR="006D7873" w:rsidRPr="006D7873">
        <w:rPr>
          <w:rFonts w:ascii="Times New Roman" w:eastAsia="Times New Roman" w:hAnsi="Times New Roman" w:cs="Times New Roman"/>
          <w:b/>
          <w:bCs/>
          <w:color w:val="000000" w:themeColor="text1"/>
          <w:sz w:val="24"/>
          <w:szCs w:val="24"/>
        </w:rPr>
        <w:t>8 sätestab</w:t>
      </w:r>
      <w:r w:rsidR="006D7873">
        <w:rPr>
          <w:rFonts w:ascii="Times New Roman" w:eastAsia="Times New Roman" w:hAnsi="Times New Roman" w:cs="Times New Roman"/>
          <w:color w:val="000000" w:themeColor="text1"/>
          <w:sz w:val="24"/>
          <w:szCs w:val="24"/>
        </w:rPr>
        <w:t xml:space="preserve"> järelevalvetasu kujunemise ja maksmise alused. </w:t>
      </w:r>
      <w:r w:rsidR="006D7873" w:rsidRPr="006D7873">
        <w:rPr>
          <w:rFonts w:ascii="Times New Roman" w:eastAsia="Times New Roman" w:hAnsi="Times New Roman" w:cs="Times New Roman"/>
          <w:color w:val="000000" w:themeColor="text1"/>
          <w:sz w:val="24"/>
          <w:szCs w:val="24"/>
        </w:rPr>
        <w:t>Järelevalvetasu on tuumaohutusloa omaja avalik-õiguslik rahaline kohustus, mille eesmärk on finantseerida käesolevas seaduses sätestatud tuumaohutuse riiklikku ja rahvusvahelist järelevalvet.  Järelevalvetasuga kaetakse üksnes kulud, mis on otseselt vajalikud käesoleva seaduse ja selle alusel kehtestatud õigusaktide täitmise üle järelevalvetoimingute ja nendega seotud tegevuste finantseerimiseks</w:t>
      </w:r>
      <w:r w:rsidR="006D7873">
        <w:rPr>
          <w:rFonts w:ascii="Times New Roman" w:eastAsia="Times New Roman" w:hAnsi="Times New Roman" w:cs="Times New Roman"/>
          <w:color w:val="000000" w:themeColor="text1"/>
          <w:sz w:val="24"/>
          <w:szCs w:val="24"/>
        </w:rPr>
        <w:t xml:space="preserve">. </w:t>
      </w:r>
    </w:p>
    <w:p w14:paraId="425BFB75" w14:textId="77777777" w:rsidR="006D7873" w:rsidRDefault="006D7873" w:rsidP="003B73A2">
      <w:pPr>
        <w:spacing w:after="0" w:line="240" w:lineRule="auto"/>
        <w:jc w:val="both"/>
        <w:rPr>
          <w:rFonts w:ascii="Times New Roman" w:eastAsia="Times New Roman" w:hAnsi="Times New Roman" w:cs="Times New Roman"/>
          <w:color w:val="000000" w:themeColor="text1"/>
          <w:sz w:val="24"/>
          <w:szCs w:val="24"/>
        </w:rPr>
      </w:pPr>
    </w:p>
    <w:p w14:paraId="24FFB202" w14:textId="46B25462" w:rsidR="44233FAD" w:rsidRDefault="0E96F034" w:rsidP="003B73A2">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color w:val="000000" w:themeColor="text1"/>
          <w:sz w:val="24"/>
          <w:szCs w:val="24"/>
        </w:rPr>
        <w:t xml:space="preserve">Järelevalvetasu sätete koostamisel on aluseks võetud konkurentsiseaduse 71. peatükk, kuna maailmas on levinud praktika, et tuumaohutusloa omaja maksab kinni järelevalve kulud. Järelevalve ei hõlma ainult korrakaitse järelevalvet, vaid ka süsteemset loa omaja tegevuse kontrolli, mida pädev asutus peab pidevalt tegema. Selline järelevalve on oluliselt tihedam ja seetõttu ka kulukam kui tavapärane riiklik järelevalve korrakaitse raames. Järelevalvetasu maksmise ja kujunemise alused sätestatakse seaduses ja tasumäärad ning maksmise kord määruses, mis kokkuvõttes tagab reeglite kooskõla põhiseaduse §-ga 113.  </w:t>
      </w:r>
    </w:p>
    <w:p w14:paraId="11CD7F4B" w14:textId="18704D88" w:rsidR="00310654" w:rsidRDefault="00310654" w:rsidP="44233FAD">
      <w:pPr>
        <w:spacing w:after="0" w:line="240" w:lineRule="auto"/>
        <w:jc w:val="both"/>
        <w:rPr>
          <w:rFonts w:ascii="Times New Roman" w:eastAsia="Times New Roman" w:hAnsi="Times New Roman" w:cs="Times New Roman"/>
          <w:color w:val="000000" w:themeColor="text1"/>
          <w:sz w:val="24"/>
          <w:szCs w:val="24"/>
        </w:rPr>
      </w:pPr>
    </w:p>
    <w:p w14:paraId="040BF354" w14:textId="08F824E0" w:rsidR="00297684" w:rsidRDefault="00A404AE" w:rsidP="44233FAD">
      <w:pPr>
        <w:spacing w:after="0" w:line="240" w:lineRule="auto"/>
        <w:jc w:val="both"/>
        <w:rPr>
          <w:rFonts w:ascii="Times New Roman" w:eastAsia="Times New Roman" w:hAnsi="Times New Roman" w:cs="Times New Roman"/>
          <w:color w:val="000000" w:themeColor="text1"/>
          <w:sz w:val="24"/>
          <w:szCs w:val="24"/>
        </w:rPr>
      </w:pPr>
      <w:r w:rsidRPr="00A404AE">
        <w:rPr>
          <w:rFonts w:ascii="Times New Roman" w:eastAsia="Times New Roman" w:hAnsi="Times New Roman" w:cs="Times New Roman"/>
          <w:b/>
          <w:bCs/>
          <w:color w:val="000000" w:themeColor="text1"/>
          <w:sz w:val="24"/>
          <w:szCs w:val="24"/>
        </w:rPr>
        <w:t>Eelnõu § 69 lõi</w:t>
      </w:r>
      <w:r>
        <w:rPr>
          <w:rFonts w:ascii="Times New Roman" w:eastAsia="Times New Roman" w:hAnsi="Times New Roman" w:cs="Times New Roman"/>
          <w:b/>
          <w:bCs/>
          <w:color w:val="000000" w:themeColor="text1"/>
          <w:sz w:val="24"/>
          <w:szCs w:val="24"/>
        </w:rPr>
        <w:t>kes</w:t>
      </w:r>
      <w:r w:rsidRPr="00A404AE">
        <w:rPr>
          <w:rFonts w:ascii="Times New Roman" w:eastAsia="Times New Roman" w:hAnsi="Times New Roman" w:cs="Times New Roman"/>
          <w:b/>
          <w:bCs/>
          <w:color w:val="000000" w:themeColor="text1"/>
          <w:sz w:val="24"/>
          <w:szCs w:val="24"/>
        </w:rPr>
        <w:t xml:space="preserve"> 1</w:t>
      </w:r>
      <w:r w:rsidRPr="00A404AE">
        <w:rPr>
          <w:rFonts w:ascii="Times New Roman" w:eastAsia="Times New Roman" w:hAnsi="Times New Roman" w:cs="Times New Roman"/>
          <w:color w:val="000000" w:themeColor="text1"/>
          <w:sz w:val="24"/>
          <w:szCs w:val="24"/>
        </w:rPr>
        <w:t xml:space="preserve"> sätesta</w:t>
      </w:r>
      <w:r>
        <w:rPr>
          <w:rFonts w:ascii="Times New Roman" w:eastAsia="Times New Roman" w:hAnsi="Times New Roman" w:cs="Times New Roman"/>
          <w:color w:val="000000" w:themeColor="text1"/>
          <w:sz w:val="24"/>
          <w:szCs w:val="24"/>
        </w:rPr>
        <w:t>takse</w:t>
      </w:r>
      <w:r w:rsidRPr="00A404AE">
        <w:rPr>
          <w:rFonts w:ascii="Times New Roman" w:eastAsia="Times New Roman" w:hAnsi="Times New Roman" w:cs="Times New Roman"/>
          <w:color w:val="000000" w:themeColor="text1"/>
          <w:sz w:val="24"/>
          <w:szCs w:val="24"/>
        </w:rPr>
        <w:t xml:space="preserve"> tuumakäitise käitaja põhikohustuse moodustada </w:t>
      </w:r>
      <w:r w:rsidRPr="000A5E1F">
        <w:rPr>
          <w:rFonts w:ascii="Times New Roman" w:eastAsia="Times New Roman" w:hAnsi="Times New Roman" w:cs="Times New Roman"/>
          <w:color w:val="000000" w:themeColor="text1"/>
          <w:sz w:val="24"/>
          <w:szCs w:val="24"/>
        </w:rPr>
        <w:t>dekomissioneerimisreser</w:t>
      </w:r>
      <w:r w:rsidR="0017134F" w:rsidRPr="000A5E1F">
        <w:rPr>
          <w:rFonts w:ascii="Times New Roman" w:eastAsia="Times New Roman" w:hAnsi="Times New Roman" w:cs="Times New Roman"/>
          <w:color w:val="000000" w:themeColor="text1"/>
          <w:sz w:val="24"/>
          <w:szCs w:val="24"/>
        </w:rPr>
        <w:t>v</w:t>
      </w:r>
      <w:r w:rsidR="00F525CE" w:rsidRPr="000A5E1F">
        <w:rPr>
          <w:rFonts w:ascii="Times New Roman" w:eastAsia="Times New Roman" w:hAnsi="Times New Roman" w:cs="Times New Roman"/>
          <w:color w:val="000000" w:themeColor="text1"/>
          <w:sz w:val="24"/>
          <w:szCs w:val="24"/>
        </w:rPr>
        <w:t>,</w:t>
      </w:r>
      <w:r w:rsidR="00F525CE">
        <w:rPr>
          <w:rFonts w:ascii="Times New Roman" w:eastAsia="Times New Roman" w:hAnsi="Times New Roman" w:cs="Times New Roman"/>
          <w:b/>
          <w:bCs/>
          <w:color w:val="000000" w:themeColor="text1"/>
          <w:sz w:val="24"/>
          <w:szCs w:val="24"/>
        </w:rPr>
        <w:t xml:space="preserve"> </w:t>
      </w:r>
      <w:r w:rsidR="00F525CE" w:rsidRPr="000A5E1F">
        <w:rPr>
          <w:rFonts w:ascii="Times New Roman" w:eastAsia="Times New Roman" w:hAnsi="Times New Roman" w:cs="Times New Roman"/>
          <w:color w:val="000000" w:themeColor="text1"/>
          <w:sz w:val="24"/>
          <w:szCs w:val="24"/>
        </w:rPr>
        <w:t>mis kataks</w:t>
      </w:r>
      <w:r w:rsidR="000A5E1F" w:rsidRPr="000A5E1F">
        <w:rPr>
          <w:rFonts w:ascii="Times New Roman" w:eastAsia="Times New Roman" w:hAnsi="Times New Roman" w:cs="Times New Roman"/>
          <w:color w:val="000000" w:themeColor="text1"/>
          <w:sz w:val="24"/>
          <w:szCs w:val="24"/>
        </w:rPr>
        <w:t xml:space="preserve"> tuumakäitise dekomissioneerimise</w:t>
      </w:r>
      <w:r w:rsidR="000106E2">
        <w:rPr>
          <w:rFonts w:ascii="Times New Roman" w:eastAsia="Times New Roman" w:hAnsi="Times New Roman" w:cs="Times New Roman"/>
          <w:color w:val="000000" w:themeColor="text1"/>
          <w:sz w:val="24"/>
          <w:szCs w:val="24"/>
        </w:rPr>
        <w:t xml:space="preserve"> ning kasutatud tuumkütuse ja tuumajäätmete</w:t>
      </w:r>
      <w:r w:rsidR="000A5E1F" w:rsidRPr="000A5E1F">
        <w:rPr>
          <w:rFonts w:ascii="Times New Roman" w:eastAsia="Times New Roman" w:hAnsi="Times New Roman" w:cs="Times New Roman"/>
          <w:color w:val="000000" w:themeColor="text1"/>
          <w:sz w:val="24"/>
          <w:szCs w:val="24"/>
        </w:rPr>
        <w:t xml:space="preserve"> lõppladustamise kulud</w:t>
      </w:r>
      <w:r w:rsidRPr="00A404AE">
        <w:rPr>
          <w:rFonts w:ascii="Times New Roman" w:eastAsia="Times New Roman" w:hAnsi="Times New Roman" w:cs="Times New Roman"/>
          <w:color w:val="000000" w:themeColor="text1"/>
          <w:sz w:val="24"/>
          <w:szCs w:val="24"/>
        </w:rPr>
        <w:t xml:space="preserve">. </w:t>
      </w:r>
      <w:r w:rsidR="000106E2">
        <w:rPr>
          <w:rFonts w:ascii="Times New Roman" w:eastAsia="Times New Roman" w:hAnsi="Times New Roman" w:cs="Times New Roman"/>
          <w:color w:val="000000" w:themeColor="text1"/>
          <w:sz w:val="24"/>
          <w:szCs w:val="24"/>
        </w:rPr>
        <w:t>Kasutatud tuumkütuse ja tuuma</w:t>
      </w:r>
      <w:r w:rsidR="000A5E1F">
        <w:rPr>
          <w:rFonts w:ascii="Times New Roman" w:eastAsia="Times New Roman" w:hAnsi="Times New Roman" w:cs="Times New Roman"/>
          <w:color w:val="000000" w:themeColor="text1"/>
          <w:sz w:val="24"/>
          <w:szCs w:val="24"/>
        </w:rPr>
        <w:t>jäätmete lõppladustami</w:t>
      </w:r>
      <w:r w:rsidR="003E471C">
        <w:rPr>
          <w:rFonts w:ascii="Times New Roman" w:eastAsia="Times New Roman" w:hAnsi="Times New Roman" w:cs="Times New Roman"/>
          <w:color w:val="000000" w:themeColor="text1"/>
          <w:sz w:val="24"/>
          <w:szCs w:val="24"/>
        </w:rPr>
        <w:t>se all mõeldakse</w:t>
      </w:r>
      <w:r w:rsidR="000106E2">
        <w:rPr>
          <w:rFonts w:ascii="Times New Roman" w:eastAsia="Times New Roman" w:hAnsi="Times New Roman" w:cs="Times New Roman"/>
          <w:color w:val="000000" w:themeColor="text1"/>
          <w:sz w:val="24"/>
          <w:szCs w:val="24"/>
        </w:rPr>
        <w:t xml:space="preserve"> </w:t>
      </w:r>
      <w:r w:rsidR="009349C9">
        <w:rPr>
          <w:rFonts w:ascii="Times New Roman" w:eastAsia="Times New Roman" w:hAnsi="Times New Roman" w:cs="Times New Roman"/>
          <w:color w:val="000000" w:themeColor="text1"/>
          <w:sz w:val="24"/>
          <w:szCs w:val="24"/>
        </w:rPr>
        <w:t xml:space="preserve">dekomissioneerimise, käitamise ning katsetamise käigus tekkivate </w:t>
      </w:r>
      <w:r w:rsidR="009E5001">
        <w:rPr>
          <w:rFonts w:ascii="Times New Roman" w:eastAsia="Times New Roman" w:hAnsi="Times New Roman" w:cs="Times New Roman"/>
          <w:color w:val="000000" w:themeColor="text1"/>
          <w:sz w:val="24"/>
          <w:szCs w:val="24"/>
        </w:rPr>
        <w:t>kasutatud tuumkütuse ja tuuma</w:t>
      </w:r>
      <w:r w:rsidR="003E471C">
        <w:rPr>
          <w:rFonts w:ascii="Times New Roman" w:eastAsia="Times New Roman" w:hAnsi="Times New Roman" w:cs="Times New Roman"/>
          <w:color w:val="000000" w:themeColor="text1"/>
          <w:sz w:val="24"/>
          <w:szCs w:val="24"/>
        </w:rPr>
        <w:t xml:space="preserve">jäätmete käitlemist kui ka </w:t>
      </w:r>
      <w:r w:rsidR="009349C9">
        <w:rPr>
          <w:rFonts w:ascii="Times New Roman" w:eastAsia="Times New Roman" w:hAnsi="Times New Roman" w:cs="Times New Roman"/>
          <w:color w:val="000000" w:themeColor="text1"/>
          <w:sz w:val="24"/>
          <w:szCs w:val="24"/>
        </w:rPr>
        <w:t xml:space="preserve">nende jäätmete </w:t>
      </w:r>
      <w:proofErr w:type="spellStart"/>
      <w:r w:rsidR="003E471C">
        <w:rPr>
          <w:rFonts w:ascii="Times New Roman" w:eastAsia="Times New Roman" w:hAnsi="Times New Roman" w:cs="Times New Roman"/>
          <w:color w:val="000000" w:themeColor="text1"/>
          <w:sz w:val="24"/>
          <w:szCs w:val="24"/>
        </w:rPr>
        <w:t>lõppladustamispaiga</w:t>
      </w:r>
      <w:proofErr w:type="spellEnd"/>
      <w:r w:rsidR="003E471C">
        <w:rPr>
          <w:rFonts w:ascii="Times New Roman" w:eastAsia="Times New Roman" w:hAnsi="Times New Roman" w:cs="Times New Roman"/>
          <w:color w:val="000000" w:themeColor="text1"/>
          <w:sz w:val="24"/>
          <w:szCs w:val="24"/>
        </w:rPr>
        <w:t xml:space="preserve"> planeerimisega, rajamisega, opereerimisega, sulgemisega </w:t>
      </w:r>
      <w:r w:rsidR="009F3B41">
        <w:rPr>
          <w:rFonts w:ascii="Times New Roman" w:eastAsia="Times New Roman" w:hAnsi="Times New Roman" w:cs="Times New Roman"/>
          <w:color w:val="000000" w:themeColor="text1"/>
          <w:sz w:val="24"/>
          <w:szCs w:val="24"/>
        </w:rPr>
        <w:t xml:space="preserve">ja </w:t>
      </w:r>
      <w:r w:rsidR="003E471C">
        <w:rPr>
          <w:rFonts w:ascii="Times New Roman" w:eastAsia="Times New Roman" w:hAnsi="Times New Roman" w:cs="Times New Roman"/>
          <w:color w:val="000000" w:themeColor="text1"/>
          <w:sz w:val="24"/>
          <w:szCs w:val="24"/>
        </w:rPr>
        <w:t xml:space="preserve">sulgemisjärgse seirega ning turvamisega seotud </w:t>
      </w:r>
      <w:r w:rsidR="00ED6785">
        <w:rPr>
          <w:rFonts w:ascii="Times New Roman" w:eastAsia="Times New Roman" w:hAnsi="Times New Roman" w:cs="Times New Roman"/>
          <w:color w:val="000000" w:themeColor="text1"/>
          <w:sz w:val="24"/>
          <w:szCs w:val="24"/>
        </w:rPr>
        <w:t>kulusid.</w:t>
      </w:r>
      <w:r w:rsidR="003E471C">
        <w:rPr>
          <w:rFonts w:ascii="Times New Roman" w:eastAsia="Times New Roman" w:hAnsi="Times New Roman" w:cs="Times New Roman"/>
          <w:color w:val="000000" w:themeColor="text1"/>
          <w:sz w:val="24"/>
          <w:szCs w:val="24"/>
        </w:rPr>
        <w:t xml:space="preserve"> </w:t>
      </w:r>
      <w:r w:rsidR="00ED6785">
        <w:rPr>
          <w:rFonts w:ascii="Times New Roman" w:eastAsia="Times New Roman" w:hAnsi="Times New Roman" w:cs="Times New Roman"/>
          <w:color w:val="000000" w:themeColor="text1"/>
          <w:sz w:val="24"/>
          <w:szCs w:val="24"/>
        </w:rPr>
        <w:t xml:space="preserve">Kehtestatud lõike eesmärk on </w:t>
      </w:r>
      <w:r w:rsidRPr="00A404AE">
        <w:rPr>
          <w:rFonts w:ascii="Times New Roman" w:eastAsia="Times New Roman" w:hAnsi="Times New Roman" w:cs="Times New Roman"/>
          <w:color w:val="000000" w:themeColor="text1"/>
          <w:sz w:val="24"/>
          <w:szCs w:val="24"/>
        </w:rPr>
        <w:t>taga</w:t>
      </w:r>
      <w:r w:rsidR="00ED6785">
        <w:rPr>
          <w:rFonts w:ascii="Times New Roman" w:eastAsia="Times New Roman" w:hAnsi="Times New Roman" w:cs="Times New Roman"/>
          <w:color w:val="000000" w:themeColor="text1"/>
          <w:sz w:val="24"/>
          <w:szCs w:val="24"/>
        </w:rPr>
        <w:t>da</w:t>
      </w:r>
      <w:r w:rsidRPr="00A404AE">
        <w:rPr>
          <w:rFonts w:ascii="Times New Roman" w:eastAsia="Times New Roman" w:hAnsi="Times New Roman" w:cs="Times New Roman"/>
          <w:color w:val="000000" w:themeColor="text1"/>
          <w:sz w:val="24"/>
          <w:szCs w:val="24"/>
        </w:rPr>
        <w:t xml:space="preserve">, et </w:t>
      </w:r>
      <w:r w:rsidR="00A7543D">
        <w:rPr>
          <w:rFonts w:ascii="Times New Roman" w:eastAsia="Times New Roman" w:hAnsi="Times New Roman" w:cs="Times New Roman"/>
          <w:color w:val="000000" w:themeColor="text1"/>
          <w:sz w:val="24"/>
          <w:szCs w:val="24"/>
        </w:rPr>
        <w:t>suuremahuliste ning planeeritud tegevuste</w:t>
      </w:r>
      <w:r w:rsidRPr="00A404AE">
        <w:rPr>
          <w:rFonts w:ascii="Times New Roman" w:eastAsia="Times New Roman" w:hAnsi="Times New Roman" w:cs="Times New Roman"/>
          <w:color w:val="000000" w:themeColor="text1"/>
          <w:sz w:val="24"/>
          <w:szCs w:val="24"/>
        </w:rPr>
        <w:t xml:space="preserve"> </w:t>
      </w:r>
      <w:r w:rsidR="00A7543D">
        <w:rPr>
          <w:rFonts w:ascii="Times New Roman" w:eastAsia="Times New Roman" w:hAnsi="Times New Roman" w:cs="Times New Roman"/>
          <w:color w:val="000000" w:themeColor="text1"/>
          <w:sz w:val="24"/>
          <w:szCs w:val="24"/>
        </w:rPr>
        <w:t xml:space="preserve">jaoks oleks </w:t>
      </w:r>
      <w:r w:rsidR="00885E00">
        <w:rPr>
          <w:rFonts w:ascii="Times New Roman" w:eastAsia="Times New Roman" w:hAnsi="Times New Roman" w:cs="Times New Roman"/>
          <w:color w:val="000000" w:themeColor="text1"/>
          <w:sz w:val="24"/>
          <w:szCs w:val="24"/>
        </w:rPr>
        <w:t xml:space="preserve">piisavad vahendid kõrvale pandud ning </w:t>
      </w:r>
      <w:r w:rsidR="00234419">
        <w:rPr>
          <w:rFonts w:ascii="Times New Roman" w:eastAsia="Times New Roman" w:hAnsi="Times New Roman" w:cs="Times New Roman"/>
          <w:color w:val="000000" w:themeColor="text1"/>
          <w:sz w:val="24"/>
          <w:szCs w:val="24"/>
        </w:rPr>
        <w:t>dekomissioneerimise alguseks võimekus neid</w:t>
      </w:r>
      <w:r w:rsidRPr="00A404AE">
        <w:rPr>
          <w:rFonts w:ascii="Times New Roman" w:eastAsia="Times New Roman" w:hAnsi="Times New Roman" w:cs="Times New Roman"/>
          <w:color w:val="000000" w:themeColor="text1"/>
          <w:sz w:val="24"/>
          <w:szCs w:val="24"/>
        </w:rPr>
        <w:t xml:space="preserve"> </w:t>
      </w:r>
      <w:r w:rsidR="00234419">
        <w:rPr>
          <w:rFonts w:ascii="Times New Roman" w:eastAsia="Times New Roman" w:hAnsi="Times New Roman" w:cs="Times New Roman"/>
          <w:color w:val="000000" w:themeColor="text1"/>
          <w:sz w:val="24"/>
          <w:szCs w:val="24"/>
        </w:rPr>
        <w:t>finantseerida</w:t>
      </w:r>
      <w:r w:rsidRPr="00A404AE">
        <w:rPr>
          <w:rFonts w:ascii="Times New Roman" w:eastAsia="Times New Roman" w:hAnsi="Times New Roman" w:cs="Times New Roman"/>
          <w:color w:val="000000" w:themeColor="text1"/>
          <w:sz w:val="24"/>
          <w:szCs w:val="24"/>
        </w:rPr>
        <w:t>.</w:t>
      </w:r>
      <w:r w:rsidR="00F42C21">
        <w:rPr>
          <w:rFonts w:ascii="Times New Roman" w:eastAsia="Times New Roman" w:hAnsi="Times New Roman" w:cs="Times New Roman"/>
          <w:color w:val="000000" w:themeColor="text1"/>
          <w:sz w:val="24"/>
          <w:szCs w:val="24"/>
        </w:rPr>
        <w:t xml:space="preserve"> Dekomissioneerimine on </w:t>
      </w:r>
      <w:r w:rsidR="007F035D">
        <w:rPr>
          <w:rFonts w:ascii="Times New Roman" w:eastAsia="Times New Roman" w:hAnsi="Times New Roman" w:cs="Times New Roman"/>
          <w:color w:val="000000" w:themeColor="text1"/>
          <w:sz w:val="24"/>
          <w:szCs w:val="24"/>
        </w:rPr>
        <w:t>uue käitaja jaoks kauge kohustus, mistõttu peab olema nende vahendite kogumiseks kehtestatud range raamistik.</w:t>
      </w:r>
      <w:r w:rsidRPr="00A404AE">
        <w:rPr>
          <w:rFonts w:ascii="Times New Roman" w:eastAsia="Times New Roman" w:hAnsi="Times New Roman" w:cs="Times New Roman"/>
          <w:color w:val="000000" w:themeColor="text1"/>
          <w:sz w:val="24"/>
          <w:szCs w:val="24"/>
        </w:rPr>
        <w:t xml:space="preserve"> </w:t>
      </w:r>
      <w:r w:rsidR="001C4718">
        <w:rPr>
          <w:rFonts w:ascii="Times New Roman" w:eastAsia="Times New Roman" w:hAnsi="Times New Roman" w:cs="Times New Roman"/>
          <w:color w:val="000000" w:themeColor="text1"/>
          <w:sz w:val="24"/>
          <w:szCs w:val="24"/>
        </w:rPr>
        <w:t>IAEA</w:t>
      </w:r>
      <w:r w:rsidRPr="00A404AE">
        <w:rPr>
          <w:rFonts w:ascii="Times New Roman" w:eastAsia="Times New Roman" w:hAnsi="Times New Roman" w:cs="Times New Roman"/>
          <w:color w:val="000000" w:themeColor="text1"/>
          <w:sz w:val="24"/>
          <w:szCs w:val="24"/>
        </w:rPr>
        <w:t xml:space="preserve"> </w:t>
      </w:r>
      <w:r w:rsidR="001C4718">
        <w:rPr>
          <w:rFonts w:ascii="Times New Roman" w:eastAsia="Times New Roman" w:hAnsi="Times New Roman" w:cs="Times New Roman"/>
          <w:color w:val="000000" w:themeColor="text1"/>
          <w:sz w:val="24"/>
          <w:szCs w:val="24"/>
        </w:rPr>
        <w:t>toob välja</w:t>
      </w:r>
      <w:r w:rsidR="001C4718" w:rsidRPr="001C4718">
        <w:rPr>
          <w:rFonts w:ascii="Times New Roman" w:eastAsia="Times New Roman" w:hAnsi="Times New Roman" w:cs="Times New Roman"/>
          <w:color w:val="000000" w:themeColor="text1"/>
          <w:sz w:val="24"/>
          <w:szCs w:val="24"/>
        </w:rPr>
        <w:t xml:space="preserve"> </w:t>
      </w:r>
      <w:r w:rsidR="001C4718" w:rsidRPr="00A404AE">
        <w:rPr>
          <w:rFonts w:ascii="Times New Roman" w:eastAsia="Times New Roman" w:hAnsi="Times New Roman" w:cs="Times New Roman"/>
          <w:color w:val="000000" w:themeColor="text1"/>
          <w:sz w:val="24"/>
          <w:szCs w:val="24"/>
        </w:rPr>
        <w:t>finantstagatise olemasolu</w:t>
      </w:r>
      <w:r w:rsidR="001C4718">
        <w:rPr>
          <w:rFonts w:ascii="Times New Roman" w:eastAsia="Times New Roman" w:hAnsi="Times New Roman" w:cs="Times New Roman"/>
          <w:color w:val="000000" w:themeColor="text1"/>
          <w:sz w:val="24"/>
          <w:szCs w:val="24"/>
        </w:rPr>
        <w:t xml:space="preserve"> alusnõude juhendmaterjalis „GSR Part 5 – </w:t>
      </w:r>
      <w:proofErr w:type="spellStart"/>
      <w:r w:rsidR="001C4718">
        <w:rPr>
          <w:rFonts w:ascii="Times New Roman" w:eastAsia="Times New Roman" w:hAnsi="Times New Roman" w:cs="Times New Roman"/>
          <w:color w:val="000000" w:themeColor="text1"/>
          <w:sz w:val="24"/>
          <w:szCs w:val="24"/>
        </w:rPr>
        <w:t>Predisposal</w:t>
      </w:r>
      <w:proofErr w:type="spellEnd"/>
      <w:r w:rsidR="001C4718">
        <w:rPr>
          <w:rFonts w:ascii="Times New Roman" w:eastAsia="Times New Roman" w:hAnsi="Times New Roman" w:cs="Times New Roman"/>
          <w:color w:val="000000" w:themeColor="text1"/>
          <w:sz w:val="24"/>
          <w:szCs w:val="24"/>
        </w:rPr>
        <w:t xml:space="preserve"> Management of </w:t>
      </w:r>
      <w:proofErr w:type="spellStart"/>
      <w:r w:rsidR="001C4718">
        <w:rPr>
          <w:rFonts w:ascii="Times New Roman" w:eastAsia="Times New Roman" w:hAnsi="Times New Roman" w:cs="Times New Roman"/>
          <w:color w:val="000000" w:themeColor="text1"/>
          <w:sz w:val="24"/>
          <w:szCs w:val="24"/>
        </w:rPr>
        <w:t>Radioactive</w:t>
      </w:r>
      <w:proofErr w:type="spellEnd"/>
      <w:r w:rsidR="001C4718">
        <w:rPr>
          <w:rFonts w:ascii="Times New Roman" w:eastAsia="Times New Roman" w:hAnsi="Times New Roman" w:cs="Times New Roman"/>
          <w:color w:val="000000" w:themeColor="text1"/>
          <w:sz w:val="24"/>
          <w:szCs w:val="24"/>
        </w:rPr>
        <w:t xml:space="preserve"> </w:t>
      </w:r>
      <w:proofErr w:type="spellStart"/>
      <w:r w:rsidR="001C4718">
        <w:rPr>
          <w:rFonts w:ascii="Times New Roman" w:eastAsia="Times New Roman" w:hAnsi="Times New Roman" w:cs="Times New Roman"/>
          <w:color w:val="000000" w:themeColor="text1"/>
          <w:sz w:val="24"/>
          <w:szCs w:val="24"/>
        </w:rPr>
        <w:t>Waste</w:t>
      </w:r>
      <w:proofErr w:type="spellEnd"/>
      <w:r w:rsidR="001C4718">
        <w:rPr>
          <w:rFonts w:ascii="Times New Roman" w:eastAsia="Times New Roman" w:hAnsi="Times New Roman" w:cs="Times New Roman"/>
          <w:color w:val="000000" w:themeColor="text1"/>
          <w:sz w:val="24"/>
          <w:szCs w:val="24"/>
        </w:rPr>
        <w:t>“</w:t>
      </w:r>
      <w:r w:rsidRPr="00A404AE">
        <w:rPr>
          <w:rFonts w:ascii="Times New Roman" w:eastAsia="Times New Roman" w:hAnsi="Times New Roman" w:cs="Times New Roman"/>
          <w:color w:val="000000" w:themeColor="text1"/>
          <w:sz w:val="24"/>
          <w:szCs w:val="24"/>
        </w:rPr>
        <w:t>.</w:t>
      </w:r>
      <w:r w:rsidR="003B753D">
        <w:rPr>
          <w:rStyle w:val="Allmrkuseviide"/>
          <w:rFonts w:ascii="Times New Roman" w:eastAsia="Times New Roman" w:hAnsi="Times New Roman" w:cs="Times New Roman"/>
          <w:color w:val="000000" w:themeColor="text1"/>
          <w:sz w:val="24"/>
          <w:szCs w:val="24"/>
        </w:rPr>
        <w:footnoteReference w:id="67"/>
      </w:r>
    </w:p>
    <w:p w14:paraId="67F45036" w14:textId="77777777" w:rsidR="001C4718" w:rsidRDefault="001C4718" w:rsidP="44233FAD">
      <w:pPr>
        <w:spacing w:after="0" w:line="240" w:lineRule="auto"/>
        <w:jc w:val="both"/>
        <w:rPr>
          <w:rFonts w:ascii="Times New Roman" w:eastAsia="Times New Roman" w:hAnsi="Times New Roman" w:cs="Times New Roman"/>
          <w:color w:val="000000" w:themeColor="text1"/>
          <w:sz w:val="24"/>
          <w:szCs w:val="24"/>
        </w:rPr>
      </w:pPr>
    </w:p>
    <w:p w14:paraId="02BB2C38" w14:textId="374BC0FD" w:rsidR="003B753D" w:rsidRDefault="003B753D" w:rsidP="44233FAD">
      <w:pPr>
        <w:spacing w:after="0" w:line="240" w:lineRule="auto"/>
        <w:jc w:val="both"/>
        <w:rPr>
          <w:rFonts w:ascii="Times New Roman" w:eastAsia="Times New Roman" w:hAnsi="Times New Roman" w:cs="Times New Roman"/>
          <w:color w:val="000000" w:themeColor="text1"/>
          <w:sz w:val="24"/>
          <w:szCs w:val="24"/>
        </w:rPr>
      </w:pPr>
      <w:r w:rsidRPr="003B753D">
        <w:rPr>
          <w:rFonts w:ascii="Times New Roman" w:eastAsia="Times New Roman" w:hAnsi="Times New Roman" w:cs="Times New Roman"/>
          <w:b/>
          <w:bCs/>
          <w:color w:val="000000" w:themeColor="text1"/>
          <w:sz w:val="24"/>
          <w:szCs w:val="24"/>
        </w:rPr>
        <w:t>Eelnõu § 69 lõi</w:t>
      </w:r>
      <w:r>
        <w:rPr>
          <w:rFonts w:ascii="Times New Roman" w:eastAsia="Times New Roman" w:hAnsi="Times New Roman" w:cs="Times New Roman"/>
          <w:b/>
          <w:bCs/>
          <w:color w:val="000000" w:themeColor="text1"/>
          <w:sz w:val="24"/>
          <w:szCs w:val="24"/>
        </w:rPr>
        <w:t>kes</w:t>
      </w:r>
      <w:r w:rsidRPr="003B753D">
        <w:rPr>
          <w:rFonts w:ascii="Times New Roman" w:eastAsia="Times New Roman" w:hAnsi="Times New Roman" w:cs="Times New Roman"/>
          <w:b/>
          <w:bCs/>
          <w:color w:val="000000" w:themeColor="text1"/>
          <w:sz w:val="24"/>
          <w:szCs w:val="24"/>
        </w:rPr>
        <w:t xml:space="preserve"> 2</w:t>
      </w:r>
      <w:r w:rsidRPr="003B753D">
        <w:rPr>
          <w:rFonts w:ascii="Times New Roman" w:eastAsia="Times New Roman" w:hAnsi="Times New Roman" w:cs="Times New Roman"/>
          <w:color w:val="000000" w:themeColor="text1"/>
          <w:sz w:val="24"/>
          <w:szCs w:val="24"/>
        </w:rPr>
        <w:t xml:space="preserve"> määra</w:t>
      </w:r>
      <w:r>
        <w:rPr>
          <w:rFonts w:ascii="Times New Roman" w:eastAsia="Times New Roman" w:hAnsi="Times New Roman" w:cs="Times New Roman"/>
          <w:color w:val="000000" w:themeColor="text1"/>
          <w:sz w:val="24"/>
          <w:szCs w:val="24"/>
        </w:rPr>
        <w:t>takse</w:t>
      </w:r>
      <w:r w:rsidRPr="003B753D">
        <w:rPr>
          <w:rFonts w:ascii="Times New Roman" w:eastAsia="Times New Roman" w:hAnsi="Times New Roman" w:cs="Times New Roman"/>
          <w:color w:val="000000" w:themeColor="text1"/>
          <w:sz w:val="24"/>
          <w:szCs w:val="24"/>
        </w:rPr>
        <w:t>, et dekomissioneerimisreservi vahendeid</w:t>
      </w:r>
      <w:r>
        <w:rPr>
          <w:rFonts w:ascii="Times New Roman" w:eastAsia="Times New Roman" w:hAnsi="Times New Roman" w:cs="Times New Roman"/>
          <w:color w:val="000000" w:themeColor="text1"/>
          <w:sz w:val="24"/>
          <w:szCs w:val="24"/>
        </w:rPr>
        <w:t xml:space="preserve"> tuleb</w:t>
      </w:r>
      <w:r w:rsidRPr="003B753D">
        <w:rPr>
          <w:rFonts w:ascii="Times New Roman" w:eastAsia="Times New Roman" w:hAnsi="Times New Roman" w:cs="Times New Roman"/>
          <w:color w:val="000000" w:themeColor="text1"/>
          <w:sz w:val="24"/>
          <w:szCs w:val="24"/>
        </w:rPr>
        <w:t xml:space="preserve"> hoi</w:t>
      </w:r>
      <w:r>
        <w:rPr>
          <w:rFonts w:ascii="Times New Roman" w:eastAsia="Times New Roman" w:hAnsi="Times New Roman" w:cs="Times New Roman"/>
          <w:color w:val="000000" w:themeColor="text1"/>
          <w:sz w:val="24"/>
          <w:szCs w:val="24"/>
        </w:rPr>
        <w:t>da</w:t>
      </w:r>
      <w:r w:rsidRPr="003B753D">
        <w:rPr>
          <w:rFonts w:ascii="Times New Roman" w:eastAsia="Times New Roman" w:hAnsi="Times New Roman" w:cs="Times New Roman"/>
          <w:color w:val="000000" w:themeColor="text1"/>
          <w:sz w:val="24"/>
          <w:szCs w:val="24"/>
        </w:rPr>
        <w:t xml:space="preserve"> riiklikus dekomissioneerimisfondis. Fondi riiklik haldamine tagab kogutud vahendite eraldatuse (kaitse käitaja äriotsustest või finantsriskidest), sihtotstarbelise kasutamise (ainult dekomissioneerimiseks ja jäätmekäitluseks) ja piisavuse</w:t>
      </w:r>
      <w:r>
        <w:rPr>
          <w:rFonts w:ascii="Times New Roman" w:eastAsia="Times New Roman" w:hAnsi="Times New Roman" w:cs="Times New Roman"/>
          <w:color w:val="000000" w:themeColor="text1"/>
          <w:sz w:val="24"/>
          <w:szCs w:val="24"/>
        </w:rPr>
        <w:t xml:space="preserve"> (läbi käitaja iga-aastase kohustuse fondi makseid tehes)</w:t>
      </w:r>
      <w:r w:rsidRPr="003B753D">
        <w:rPr>
          <w:rFonts w:ascii="Times New Roman" w:eastAsia="Times New Roman" w:hAnsi="Times New Roman" w:cs="Times New Roman"/>
          <w:color w:val="000000" w:themeColor="text1"/>
          <w:sz w:val="24"/>
          <w:szCs w:val="24"/>
        </w:rPr>
        <w:t>. Vabariigi Valitsuse määruse</w:t>
      </w:r>
      <w:r w:rsidR="00AF3D3D">
        <w:rPr>
          <w:rFonts w:ascii="Times New Roman" w:eastAsia="Times New Roman" w:hAnsi="Times New Roman" w:cs="Times New Roman"/>
          <w:color w:val="000000" w:themeColor="text1"/>
          <w:sz w:val="24"/>
          <w:szCs w:val="24"/>
        </w:rPr>
        <w:t>ga</w:t>
      </w:r>
      <w:r w:rsidRPr="003B753D">
        <w:rPr>
          <w:rFonts w:ascii="Times New Roman" w:eastAsia="Times New Roman" w:hAnsi="Times New Roman" w:cs="Times New Roman"/>
          <w:color w:val="000000" w:themeColor="text1"/>
          <w:sz w:val="24"/>
          <w:szCs w:val="24"/>
        </w:rPr>
        <w:t xml:space="preserve"> </w:t>
      </w:r>
      <w:r w:rsidR="00CB352E">
        <w:rPr>
          <w:rFonts w:ascii="Times New Roman" w:eastAsia="Times New Roman" w:hAnsi="Times New Roman" w:cs="Times New Roman"/>
          <w:color w:val="000000" w:themeColor="text1"/>
          <w:sz w:val="24"/>
          <w:szCs w:val="24"/>
        </w:rPr>
        <w:t>tuleb luua</w:t>
      </w:r>
      <w:r w:rsidR="00AF3D3D">
        <w:rPr>
          <w:rFonts w:ascii="Times New Roman" w:eastAsia="Times New Roman" w:hAnsi="Times New Roman" w:cs="Times New Roman"/>
          <w:color w:val="000000" w:themeColor="text1"/>
          <w:sz w:val="24"/>
          <w:szCs w:val="24"/>
        </w:rPr>
        <w:t xml:space="preserve"> fondi haldav asutus, ning</w:t>
      </w:r>
      <w:r w:rsidR="00CB352E">
        <w:rPr>
          <w:rFonts w:ascii="Times New Roman" w:eastAsia="Times New Roman" w:hAnsi="Times New Roman" w:cs="Times New Roman"/>
          <w:color w:val="000000" w:themeColor="text1"/>
          <w:sz w:val="24"/>
          <w:szCs w:val="24"/>
        </w:rPr>
        <w:t xml:space="preserve"> </w:t>
      </w:r>
      <w:r w:rsidRPr="003B753D">
        <w:rPr>
          <w:rFonts w:ascii="Times New Roman" w:eastAsia="Times New Roman" w:hAnsi="Times New Roman" w:cs="Times New Roman"/>
          <w:color w:val="000000" w:themeColor="text1"/>
          <w:sz w:val="24"/>
          <w:szCs w:val="24"/>
        </w:rPr>
        <w:t>kehtestada fondi haldamise ja vara paigutamise kord, et tagada vahendite väärtuse säilimine pika aja jooksul, arvestades dekomissioneerimise kulude tekkimise ajalist horisonti (aastakümneid).</w:t>
      </w:r>
      <w:r w:rsidR="00103FCB">
        <w:rPr>
          <w:rFonts w:ascii="Times New Roman" w:eastAsia="Times New Roman" w:hAnsi="Times New Roman" w:cs="Times New Roman"/>
          <w:color w:val="000000" w:themeColor="text1"/>
          <w:sz w:val="24"/>
          <w:szCs w:val="24"/>
        </w:rPr>
        <w:t xml:space="preserve"> </w:t>
      </w:r>
    </w:p>
    <w:p w14:paraId="086986AC" w14:textId="77777777" w:rsidR="0052531E" w:rsidRDefault="0052531E" w:rsidP="44233FAD">
      <w:pPr>
        <w:spacing w:after="0" w:line="240" w:lineRule="auto"/>
        <w:jc w:val="both"/>
        <w:rPr>
          <w:rFonts w:ascii="Times New Roman" w:eastAsia="Times New Roman" w:hAnsi="Times New Roman" w:cs="Times New Roman"/>
          <w:color w:val="000000" w:themeColor="text1"/>
          <w:sz w:val="24"/>
          <w:szCs w:val="24"/>
        </w:rPr>
      </w:pPr>
    </w:p>
    <w:p w14:paraId="31BA2C5D" w14:textId="57B69CE1" w:rsidR="0052531E" w:rsidRDefault="0052531E" w:rsidP="44233FAD">
      <w:pPr>
        <w:spacing w:after="0" w:line="240" w:lineRule="auto"/>
        <w:jc w:val="both"/>
        <w:rPr>
          <w:rFonts w:ascii="Times New Roman" w:eastAsia="Times New Roman" w:hAnsi="Times New Roman" w:cs="Times New Roman"/>
          <w:color w:val="000000" w:themeColor="text1"/>
          <w:sz w:val="24"/>
          <w:szCs w:val="24"/>
        </w:rPr>
      </w:pPr>
      <w:r w:rsidRPr="0052531E">
        <w:rPr>
          <w:rFonts w:ascii="Times New Roman" w:eastAsia="Times New Roman" w:hAnsi="Times New Roman" w:cs="Times New Roman"/>
          <w:b/>
          <w:bCs/>
          <w:color w:val="000000" w:themeColor="text1"/>
          <w:sz w:val="24"/>
          <w:szCs w:val="24"/>
        </w:rPr>
        <w:t>Eelnõu § 69 lõi</w:t>
      </w:r>
      <w:r>
        <w:rPr>
          <w:rFonts w:ascii="Times New Roman" w:eastAsia="Times New Roman" w:hAnsi="Times New Roman" w:cs="Times New Roman"/>
          <w:b/>
          <w:bCs/>
          <w:color w:val="000000" w:themeColor="text1"/>
          <w:sz w:val="24"/>
          <w:szCs w:val="24"/>
        </w:rPr>
        <w:t>kes</w:t>
      </w:r>
      <w:r w:rsidRPr="0052531E">
        <w:rPr>
          <w:rFonts w:ascii="Times New Roman" w:eastAsia="Times New Roman" w:hAnsi="Times New Roman" w:cs="Times New Roman"/>
          <w:b/>
          <w:bCs/>
          <w:color w:val="000000" w:themeColor="text1"/>
          <w:sz w:val="24"/>
          <w:szCs w:val="24"/>
        </w:rPr>
        <w:t xml:space="preserve"> 3</w:t>
      </w:r>
      <w:r w:rsidRPr="0052531E">
        <w:rPr>
          <w:rFonts w:ascii="Times New Roman" w:eastAsia="Times New Roman" w:hAnsi="Times New Roman" w:cs="Times New Roman"/>
          <w:color w:val="000000" w:themeColor="text1"/>
          <w:sz w:val="24"/>
          <w:szCs w:val="24"/>
        </w:rPr>
        <w:t xml:space="preserve"> volita</w:t>
      </w:r>
      <w:r>
        <w:rPr>
          <w:rFonts w:ascii="Times New Roman" w:eastAsia="Times New Roman" w:hAnsi="Times New Roman" w:cs="Times New Roman"/>
          <w:color w:val="000000" w:themeColor="text1"/>
          <w:sz w:val="24"/>
          <w:szCs w:val="24"/>
        </w:rPr>
        <w:t>takse</w:t>
      </w:r>
      <w:r w:rsidRPr="0052531E">
        <w:rPr>
          <w:rFonts w:ascii="Times New Roman" w:eastAsia="Times New Roman" w:hAnsi="Times New Roman" w:cs="Times New Roman"/>
          <w:color w:val="000000" w:themeColor="text1"/>
          <w:sz w:val="24"/>
          <w:szCs w:val="24"/>
        </w:rPr>
        <w:t xml:space="preserve"> valdkonna eest vastutavat ministrit kehtestama määrusega reservi suuruse hindamise </w:t>
      </w:r>
      <w:r w:rsidRPr="00FA27BC">
        <w:rPr>
          <w:rFonts w:ascii="Times New Roman" w:eastAsia="Times New Roman" w:hAnsi="Times New Roman" w:cs="Times New Roman"/>
          <w:color w:val="000000" w:themeColor="text1"/>
          <w:sz w:val="24"/>
          <w:szCs w:val="24"/>
        </w:rPr>
        <w:t>metoodika</w:t>
      </w:r>
      <w:r w:rsidRPr="0052531E">
        <w:rPr>
          <w:rFonts w:ascii="Times New Roman" w:eastAsia="Times New Roman" w:hAnsi="Times New Roman" w:cs="Times New Roman"/>
          <w:color w:val="000000" w:themeColor="text1"/>
          <w:sz w:val="24"/>
          <w:szCs w:val="24"/>
        </w:rPr>
        <w:t xml:space="preserve"> ja fondi kasutamise (sissemaksed, väljamaksed, vara valitsemine ja paigutamine) täpsemad tingimused. </w:t>
      </w:r>
      <w:r w:rsidR="000C5485" w:rsidRPr="000C5485">
        <w:rPr>
          <w:rFonts w:ascii="Times New Roman" w:eastAsia="Times New Roman" w:hAnsi="Times New Roman" w:cs="Times New Roman"/>
          <w:color w:val="000000" w:themeColor="text1"/>
          <w:sz w:val="24"/>
          <w:szCs w:val="24"/>
        </w:rPr>
        <w:t>Määruse tasemel on võimalik sätestada dekomissioneerimisreservi hindamise ja fondi juhtimise põhimõtted nii täpselt, et tagatakse kogu tuumakäitise elutsükli jooksul vajalike vahendite piisavus, riskijuhtimise kontroll ja läbipaistev aruandlus, ilma et iga detailne arvutus või individuaalne investeerimisotsus vajaks seaduse tasemel reguleerimist.</w:t>
      </w:r>
    </w:p>
    <w:p w14:paraId="6C90B331" w14:textId="77777777" w:rsidR="008A1C60" w:rsidRDefault="008A1C60" w:rsidP="44233FAD">
      <w:pPr>
        <w:spacing w:after="0" w:line="240" w:lineRule="auto"/>
        <w:jc w:val="both"/>
        <w:rPr>
          <w:rFonts w:ascii="Times New Roman" w:eastAsia="Times New Roman" w:hAnsi="Times New Roman" w:cs="Times New Roman"/>
          <w:color w:val="000000" w:themeColor="text1"/>
          <w:sz w:val="24"/>
          <w:szCs w:val="24"/>
        </w:rPr>
      </w:pPr>
    </w:p>
    <w:p w14:paraId="18CD5A22" w14:textId="34BDDB2E" w:rsidR="008A1C60" w:rsidRDefault="008A1C60" w:rsidP="44233FAD">
      <w:pPr>
        <w:spacing w:after="0" w:line="240" w:lineRule="auto"/>
        <w:jc w:val="both"/>
        <w:rPr>
          <w:rFonts w:ascii="Times New Roman" w:eastAsia="Times New Roman" w:hAnsi="Times New Roman" w:cs="Times New Roman"/>
          <w:color w:val="000000" w:themeColor="text1"/>
          <w:sz w:val="24"/>
          <w:szCs w:val="24"/>
        </w:rPr>
      </w:pPr>
      <w:r w:rsidRPr="00B5158E">
        <w:rPr>
          <w:rFonts w:ascii="Times New Roman" w:eastAsia="Times New Roman" w:hAnsi="Times New Roman" w:cs="Times New Roman"/>
          <w:color w:val="000000" w:themeColor="text1"/>
          <w:sz w:val="24"/>
          <w:szCs w:val="24"/>
        </w:rPr>
        <w:t xml:space="preserve">Fondi vara haldamisel </w:t>
      </w:r>
      <w:r>
        <w:rPr>
          <w:rFonts w:ascii="Times New Roman" w:eastAsia="Times New Roman" w:hAnsi="Times New Roman" w:cs="Times New Roman"/>
          <w:color w:val="000000" w:themeColor="text1"/>
          <w:sz w:val="24"/>
          <w:szCs w:val="24"/>
        </w:rPr>
        <w:t>tuleb</w:t>
      </w:r>
      <w:r w:rsidRPr="00B5158E">
        <w:rPr>
          <w:rFonts w:ascii="Times New Roman" w:eastAsia="Times New Roman" w:hAnsi="Times New Roman" w:cs="Times New Roman"/>
          <w:color w:val="000000" w:themeColor="text1"/>
          <w:sz w:val="24"/>
          <w:szCs w:val="24"/>
        </w:rPr>
        <w:t xml:space="preserve"> määruses sätesta</w:t>
      </w:r>
      <w:r>
        <w:rPr>
          <w:rFonts w:ascii="Times New Roman" w:eastAsia="Times New Roman" w:hAnsi="Times New Roman" w:cs="Times New Roman"/>
          <w:color w:val="000000" w:themeColor="text1"/>
          <w:sz w:val="24"/>
          <w:szCs w:val="24"/>
        </w:rPr>
        <w:t>da</w:t>
      </w:r>
      <w:r w:rsidRPr="00B5158E">
        <w:rPr>
          <w:rFonts w:ascii="Times New Roman" w:eastAsia="Times New Roman" w:hAnsi="Times New Roman" w:cs="Times New Roman"/>
          <w:color w:val="000000" w:themeColor="text1"/>
          <w:sz w:val="24"/>
          <w:szCs w:val="24"/>
        </w:rPr>
        <w:t xml:space="preserve"> konservatiivsed investeerimisreeglid, kapitali säilitamise põhimõte ning madala riskiga instrumentidesse paigutamine. </w:t>
      </w:r>
      <w:r>
        <w:rPr>
          <w:rFonts w:ascii="Times New Roman" w:eastAsia="Times New Roman" w:hAnsi="Times New Roman" w:cs="Times New Roman"/>
          <w:color w:val="000000" w:themeColor="text1"/>
          <w:sz w:val="24"/>
          <w:szCs w:val="24"/>
        </w:rPr>
        <w:t>Lisaks tuleb rakendada</w:t>
      </w:r>
      <w:r w:rsidRPr="00B5158E">
        <w:rPr>
          <w:rFonts w:ascii="Times New Roman" w:eastAsia="Times New Roman" w:hAnsi="Times New Roman" w:cs="Times New Roman"/>
          <w:color w:val="000000" w:themeColor="text1"/>
          <w:sz w:val="24"/>
          <w:szCs w:val="24"/>
        </w:rPr>
        <w:t xml:space="preserve"> riskijuhtimissüsteemi, regulaarset järelevalvet ja stressiteste fondi piisavuse üle ning iga-aastast avalikku aruandlust sõltumatu audiitori hinnanguga. </w:t>
      </w:r>
      <w:r>
        <w:rPr>
          <w:rFonts w:ascii="Times New Roman" w:eastAsia="Times New Roman" w:hAnsi="Times New Roman" w:cs="Times New Roman"/>
          <w:color w:val="000000" w:themeColor="text1"/>
          <w:sz w:val="24"/>
          <w:szCs w:val="24"/>
        </w:rPr>
        <w:t xml:space="preserve">Määruses tuleb sätestada ka </w:t>
      </w:r>
      <w:r w:rsidRPr="00B5158E">
        <w:rPr>
          <w:rFonts w:ascii="Times New Roman" w:eastAsia="Times New Roman" w:hAnsi="Times New Roman" w:cs="Times New Roman"/>
          <w:color w:val="000000" w:themeColor="text1"/>
          <w:sz w:val="24"/>
          <w:szCs w:val="24"/>
        </w:rPr>
        <w:t>dekomissioneerimiskulude prognoosi esitamise vorm ja ajakohastamise kor</w:t>
      </w:r>
      <w:r>
        <w:rPr>
          <w:rFonts w:ascii="Times New Roman" w:eastAsia="Times New Roman" w:hAnsi="Times New Roman" w:cs="Times New Roman"/>
          <w:color w:val="000000" w:themeColor="text1"/>
          <w:sz w:val="24"/>
          <w:szCs w:val="24"/>
        </w:rPr>
        <w:t>d</w:t>
      </w:r>
      <w:r w:rsidRPr="00B5158E">
        <w:rPr>
          <w:rFonts w:ascii="Times New Roman" w:eastAsia="Times New Roman" w:hAnsi="Times New Roman" w:cs="Times New Roman"/>
          <w:color w:val="000000" w:themeColor="text1"/>
          <w:sz w:val="24"/>
          <w:szCs w:val="24"/>
        </w:rPr>
        <w:t xml:space="preserve"> ning jõustumise tingimused.</w:t>
      </w:r>
    </w:p>
    <w:p w14:paraId="3FDFAAD7" w14:textId="77777777" w:rsidR="00546F47" w:rsidRDefault="00546F47" w:rsidP="44233FAD">
      <w:pPr>
        <w:spacing w:after="0" w:line="240" w:lineRule="auto"/>
        <w:jc w:val="both"/>
        <w:rPr>
          <w:rFonts w:ascii="Times New Roman" w:eastAsia="Times New Roman" w:hAnsi="Times New Roman" w:cs="Times New Roman"/>
          <w:color w:val="000000" w:themeColor="text1"/>
          <w:sz w:val="24"/>
          <w:szCs w:val="24"/>
        </w:rPr>
      </w:pPr>
    </w:p>
    <w:p w14:paraId="62D89332" w14:textId="28659859" w:rsidR="00546F47" w:rsidRDefault="00546F47" w:rsidP="44233FAD">
      <w:pPr>
        <w:spacing w:after="0" w:line="240" w:lineRule="auto"/>
        <w:jc w:val="both"/>
        <w:rPr>
          <w:rFonts w:ascii="Times New Roman" w:eastAsia="Times New Roman" w:hAnsi="Times New Roman" w:cs="Times New Roman"/>
          <w:color w:val="000000" w:themeColor="text1"/>
          <w:sz w:val="24"/>
          <w:szCs w:val="24"/>
        </w:rPr>
      </w:pPr>
      <w:r w:rsidRPr="00546F47">
        <w:rPr>
          <w:rFonts w:ascii="Times New Roman" w:eastAsia="Times New Roman" w:hAnsi="Times New Roman" w:cs="Times New Roman"/>
          <w:b/>
          <w:bCs/>
          <w:color w:val="000000" w:themeColor="text1"/>
          <w:sz w:val="24"/>
          <w:szCs w:val="24"/>
        </w:rPr>
        <w:t>Eelnõu § 69 lõi</w:t>
      </w:r>
      <w:r>
        <w:rPr>
          <w:rFonts w:ascii="Times New Roman" w:eastAsia="Times New Roman" w:hAnsi="Times New Roman" w:cs="Times New Roman"/>
          <w:b/>
          <w:bCs/>
          <w:color w:val="000000" w:themeColor="text1"/>
          <w:sz w:val="24"/>
          <w:szCs w:val="24"/>
        </w:rPr>
        <w:t>kes</w:t>
      </w:r>
      <w:r w:rsidRPr="00546F47">
        <w:rPr>
          <w:rFonts w:ascii="Times New Roman" w:eastAsia="Times New Roman" w:hAnsi="Times New Roman" w:cs="Times New Roman"/>
          <w:b/>
          <w:bCs/>
          <w:color w:val="000000" w:themeColor="text1"/>
          <w:sz w:val="24"/>
          <w:szCs w:val="24"/>
        </w:rPr>
        <w:t xml:space="preserve"> 4</w:t>
      </w:r>
      <w:r w:rsidRPr="00546F47">
        <w:rPr>
          <w:rFonts w:ascii="Times New Roman" w:eastAsia="Times New Roman" w:hAnsi="Times New Roman" w:cs="Times New Roman"/>
          <w:color w:val="000000" w:themeColor="text1"/>
          <w:sz w:val="24"/>
          <w:szCs w:val="24"/>
        </w:rPr>
        <w:t xml:space="preserve"> sätesta</w:t>
      </w:r>
      <w:r>
        <w:rPr>
          <w:rFonts w:ascii="Times New Roman" w:eastAsia="Times New Roman" w:hAnsi="Times New Roman" w:cs="Times New Roman"/>
          <w:color w:val="000000" w:themeColor="text1"/>
          <w:sz w:val="24"/>
          <w:szCs w:val="24"/>
        </w:rPr>
        <w:t>takse</w:t>
      </w:r>
      <w:r w:rsidRPr="00546F47">
        <w:rPr>
          <w:rFonts w:ascii="Times New Roman" w:eastAsia="Times New Roman" w:hAnsi="Times New Roman" w:cs="Times New Roman"/>
          <w:color w:val="000000" w:themeColor="text1"/>
          <w:sz w:val="24"/>
          <w:szCs w:val="24"/>
        </w:rPr>
        <w:t xml:space="preserve"> reservi suuruse määramise aluspõhimõte. Peamine eesmärk on, et dekomissioneerimise alustamise hetkeks oleks fondis piisav summa kõikide lõikes 6 nimetatud kulude katmiseks.</w:t>
      </w:r>
      <w:r>
        <w:rPr>
          <w:rFonts w:ascii="Times New Roman" w:eastAsia="Times New Roman" w:hAnsi="Times New Roman" w:cs="Times New Roman"/>
          <w:color w:val="000000" w:themeColor="text1"/>
          <w:sz w:val="24"/>
          <w:szCs w:val="24"/>
        </w:rPr>
        <w:t xml:space="preserve"> K</w:t>
      </w:r>
      <w:r w:rsidRPr="00546F47">
        <w:rPr>
          <w:rFonts w:ascii="Times New Roman" w:eastAsia="Times New Roman" w:hAnsi="Times New Roman" w:cs="Times New Roman"/>
          <w:color w:val="000000" w:themeColor="text1"/>
          <w:sz w:val="24"/>
          <w:szCs w:val="24"/>
        </w:rPr>
        <w:t>ulude katmine peab olema tagatud enne, kui tuumakäitis lõpetab kasumi teenimise</w:t>
      </w:r>
      <w:r w:rsidR="005B27E4">
        <w:rPr>
          <w:rFonts w:ascii="Times New Roman" w:eastAsia="Times New Roman" w:hAnsi="Times New Roman" w:cs="Times New Roman"/>
          <w:color w:val="000000" w:themeColor="text1"/>
          <w:sz w:val="24"/>
          <w:szCs w:val="24"/>
        </w:rPr>
        <w:t>.</w:t>
      </w:r>
      <w:r w:rsidRPr="00546F47">
        <w:rPr>
          <w:rFonts w:ascii="Times New Roman" w:eastAsia="Times New Roman" w:hAnsi="Times New Roman" w:cs="Times New Roman"/>
          <w:color w:val="000000" w:themeColor="text1"/>
          <w:sz w:val="24"/>
          <w:szCs w:val="24"/>
        </w:rPr>
        <w:t xml:space="preserve"> Lisaks antakse pädevale asutusele õigus määrata reservi esialgne suurus ja selle kogumise põhimõtted iga tuumakäitise puhul tuumaohutusloa tingimustes, sidudes finantskohustuse otseselt </w:t>
      </w:r>
      <w:r>
        <w:rPr>
          <w:rFonts w:ascii="Times New Roman" w:eastAsia="Times New Roman" w:hAnsi="Times New Roman" w:cs="Times New Roman"/>
          <w:color w:val="000000" w:themeColor="text1"/>
          <w:sz w:val="24"/>
          <w:szCs w:val="24"/>
        </w:rPr>
        <w:t>tuuma</w:t>
      </w:r>
      <w:r w:rsidRPr="00546F47">
        <w:rPr>
          <w:rFonts w:ascii="Times New Roman" w:eastAsia="Times New Roman" w:hAnsi="Times New Roman" w:cs="Times New Roman"/>
          <w:color w:val="000000" w:themeColor="text1"/>
          <w:sz w:val="24"/>
          <w:szCs w:val="24"/>
        </w:rPr>
        <w:t>ohutusloaga.</w:t>
      </w:r>
    </w:p>
    <w:p w14:paraId="216BEE52" w14:textId="77777777" w:rsidR="00C65B23" w:rsidRDefault="00C65B23" w:rsidP="44233FAD">
      <w:pPr>
        <w:spacing w:after="0" w:line="240" w:lineRule="auto"/>
        <w:jc w:val="both"/>
        <w:rPr>
          <w:rFonts w:ascii="Times New Roman" w:eastAsia="Times New Roman" w:hAnsi="Times New Roman" w:cs="Times New Roman"/>
          <w:color w:val="000000" w:themeColor="text1"/>
          <w:sz w:val="24"/>
          <w:szCs w:val="24"/>
        </w:rPr>
      </w:pPr>
    </w:p>
    <w:p w14:paraId="6784CF2B" w14:textId="114F7C6A" w:rsidR="006356DB" w:rsidRDefault="00C65B23" w:rsidP="44233FAD">
      <w:pPr>
        <w:spacing w:after="0" w:line="240" w:lineRule="auto"/>
        <w:jc w:val="both"/>
        <w:rPr>
          <w:rStyle w:val="Pealkiri3Mrk"/>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Esimene sissemakse peab toimuma enne tuumakütuse paigutamist reaktorisse, mille järgselt tekib tuumakäitise süsteemide, konstruktsioonide ja komponentide neutronite toimel aktiveerumine ning radionukliididega saastumise oht.</w:t>
      </w:r>
      <w:r w:rsidR="004008AC">
        <w:rPr>
          <w:rFonts w:ascii="Times New Roman" w:eastAsia="Times New Roman" w:hAnsi="Times New Roman" w:cs="Times New Roman"/>
          <w:color w:val="000000" w:themeColor="text1"/>
          <w:sz w:val="24"/>
          <w:szCs w:val="24"/>
        </w:rPr>
        <w:t xml:space="preserve"> </w:t>
      </w:r>
      <w:r w:rsidR="00F07959">
        <w:rPr>
          <w:rFonts w:ascii="Times New Roman" w:eastAsia="Times New Roman" w:hAnsi="Times New Roman" w:cs="Times New Roman"/>
          <w:color w:val="000000" w:themeColor="text1"/>
          <w:sz w:val="24"/>
          <w:szCs w:val="24"/>
        </w:rPr>
        <w:t xml:space="preserve">Reservi </w:t>
      </w:r>
      <w:r w:rsidR="004C13E8">
        <w:rPr>
          <w:rFonts w:ascii="Times New Roman" w:eastAsia="Times New Roman" w:hAnsi="Times New Roman" w:cs="Times New Roman"/>
          <w:color w:val="000000" w:themeColor="text1"/>
          <w:sz w:val="24"/>
          <w:szCs w:val="24"/>
        </w:rPr>
        <w:t>lõplik suurus</w:t>
      </w:r>
      <w:r w:rsidR="00B75CF2">
        <w:rPr>
          <w:rFonts w:ascii="Times New Roman" w:eastAsia="Times New Roman" w:hAnsi="Times New Roman" w:cs="Times New Roman"/>
          <w:color w:val="000000" w:themeColor="text1"/>
          <w:sz w:val="24"/>
          <w:szCs w:val="24"/>
        </w:rPr>
        <w:t xml:space="preserve"> tuleb paika seada planeeritavate tegevuste alusel, kuid</w:t>
      </w:r>
      <w:r w:rsidR="004C13E8">
        <w:rPr>
          <w:rFonts w:ascii="Times New Roman" w:eastAsia="Times New Roman" w:hAnsi="Times New Roman" w:cs="Times New Roman"/>
          <w:color w:val="000000" w:themeColor="text1"/>
          <w:sz w:val="24"/>
          <w:szCs w:val="24"/>
        </w:rPr>
        <w:t xml:space="preserve"> on eeldatavasti üle 1</w:t>
      </w:r>
      <w:r w:rsidR="007D6507">
        <w:rPr>
          <w:rFonts w:ascii="Times New Roman" w:eastAsia="Times New Roman" w:hAnsi="Times New Roman" w:cs="Times New Roman"/>
          <w:color w:val="000000" w:themeColor="text1"/>
          <w:sz w:val="24"/>
          <w:szCs w:val="24"/>
        </w:rPr>
        <w:t xml:space="preserve"> miljardi euro</w:t>
      </w:r>
      <w:r w:rsidR="00325E40">
        <w:rPr>
          <w:rFonts w:ascii="Times New Roman" w:eastAsia="Times New Roman" w:hAnsi="Times New Roman" w:cs="Times New Roman"/>
          <w:color w:val="000000" w:themeColor="text1"/>
          <w:sz w:val="24"/>
          <w:szCs w:val="24"/>
        </w:rPr>
        <w:t xml:space="preserve">, kuna </w:t>
      </w:r>
      <w:r w:rsidR="00AD02CB">
        <w:rPr>
          <w:rFonts w:ascii="Times New Roman" w:eastAsia="Times New Roman" w:hAnsi="Times New Roman" w:cs="Times New Roman"/>
          <w:color w:val="000000" w:themeColor="text1"/>
          <w:sz w:val="24"/>
          <w:szCs w:val="24"/>
        </w:rPr>
        <w:t xml:space="preserve">reserv peab katma lisaks dekomissioneerimisele ka </w:t>
      </w:r>
      <w:r w:rsidR="00BC09BC">
        <w:rPr>
          <w:rFonts w:ascii="Times New Roman" w:eastAsia="Times New Roman" w:hAnsi="Times New Roman" w:cs="Times New Roman"/>
          <w:color w:val="000000" w:themeColor="text1"/>
          <w:sz w:val="24"/>
          <w:szCs w:val="24"/>
        </w:rPr>
        <w:t>kasutatud kütuse ja tuumajäätmete lõppladustamisega seotud kõik kulud</w:t>
      </w:r>
      <w:r w:rsidR="00B75CF2">
        <w:rPr>
          <w:rFonts w:ascii="Times New Roman" w:eastAsia="Times New Roman" w:hAnsi="Times New Roman" w:cs="Times New Roman"/>
          <w:color w:val="000000" w:themeColor="text1"/>
          <w:sz w:val="24"/>
          <w:szCs w:val="24"/>
        </w:rPr>
        <w:t>. T</w:t>
      </w:r>
      <w:r w:rsidR="00993FC4">
        <w:rPr>
          <w:rFonts w:ascii="Times New Roman" w:eastAsia="Times New Roman" w:hAnsi="Times New Roman" w:cs="Times New Roman"/>
          <w:color w:val="000000" w:themeColor="text1"/>
          <w:sz w:val="24"/>
          <w:szCs w:val="24"/>
        </w:rPr>
        <w:t xml:space="preserve">eise riikide </w:t>
      </w:r>
      <w:r w:rsidR="00B75CF2">
        <w:rPr>
          <w:rFonts w:ascii="Times New Roman" w:eastAsia="Times New Roman" w:hAnsi="Times New Roman" w:cs="Times New Roman"/>
          <w:color w:val="000000" w:themeColor="text1"/>
          <w:sz w:val="24"/>
          <w:szCs w:val="24"/>
        </w:rPr>
        <w:t>praktika</w:t>
      </w:r>
      <w:r w:rsidR="00993FC4">
        <w:rPr>
          <w:rFonts w:ascii="Times New Roman" w:eastAsia="Times New Roman" w:hAnsi="Times New Roman" w:cs="Times New Roman"/>
          <w:color w:val="000000" w:themeColor="text1"/>
          <w:sz w:val="24"/>
          <w:szCs w:val="24"/>
        </w:rPr>
        <w:t xml:space="preserve"> on näidanud, et </w:t>
      </w:r>
      <w:r w:rsidR="00B75CF2">
        <w:rPr>
          <w:rFonts w:ascii="Times New Roman" w:eastAsia="Times New Roman" w:hAnsi="Times New Roman" w:cs="Times New Roman"/>
          <w:color w:val="000000" w:themeColor="text1"/>
          <w:sz w:val="24"/>
          <w:szCs w:val="24"/>
        </w:rPr>
        <w:t xml:space="preserve">range reservi nõudega riigid on aastakümnetega kogunud </w:t>
      </w:r>
      <w:r w:rsidR="00BC09BC">
        <w:rPr>
          <w:rFonts w:ascii="Times New Roman" w:eastAsia="Times New Roman" w:hAnsi="Times New Roman" w:cs="Times New Roman"/>
          <w:color w:val="000000" w:themeColor="text1"/>
          <w:sz w:val="24"/>
          <w:szCs w:val="24"/>
        </w:rPr>
        <w:t xml:space="preserve">fondi üle </w:t>
      </w:r>
      <w:r w:rsidR="00B75CF2">
        <w:rPr>
          <w:rFonts w:ascii="Times New Roman" w:eastAsia="Times New Roman" w:hAnsi="Times New Roman" w:cs="Times New Roman"/>
          <w:color w:val="000000" w:themeColor="text1"/>
          <w:sz w:val="24"/>
          <w:szCs w:val="24"/>
        </w:rPr>
        <w:t>mit</w:t>
      </w:r>
      <w:r w:rsidR="00BC09BC">
        <w:rPr>
          <w:rFonts w:ascii="Times New Roman" w:eastAsia="Times New Roman" w:hAnsi="Times New Roman" w:cs="Times New Roman"/>
          <w:color w:val="000000" w:themeColor="text1"/>
          <w:sz w:val="24"/>
          <w:szCs w:val="24"/>
        </w:rPr>
        <w:t>me</w:t>
      </w:r>
      <w:r w:rsidR="00B75CF2">
        <w:rPr>
          <w:rFonts w:ascii="Times New Roman" w:eastAsia="Times New Roman" w:hAnsi="Times New Roman" w:cs="Times New Roman"/>
          <w:color w:val="000000" w:themeColor="text1"/>
          <w:sz w:val="24"/>
          <w:szCs w:val="24"/>
        </w:rPr>
        <w:t xml:space="preserve"> miljardi euro</w:t>
      </w:r>
      <w:r w:rsidR="00325E40">
        <w:rPr>
          <w:rFonts w:ascii="Times New Roman" w:eastAsia="Times New Roman" w:hAnsi="Times New Roman" w:cs="Times New Roman"/>
          <w:color w:val="000000" w:themeColor="text1"/>
          <w:sz w:val="24"/>
          <w:szCs w:val="24"/>
        </w:rPr>
        <w:t xml:space="preserve"> </w:t>
      </w:r>
      <w:r w:rsidR="00B75CF2">
        <w:rPr>
          <w:rFonts w:ascii="Times New Roman" w:eastAsia="Times New Roman" w:hAnsi="Times New Roman" w:cs="Times New Roman"/>
          <w:color w:val="000000" w:themeColor="text1"/>
          <w:sz w:val="24"/>
          <w:szCs w:val="24"/>
        </w:rPr>
        <w:t xml:space="preserve">(Soome </w:t>
      </w:r>
      <w:r w:rsidR="00A816F9">
        <w:rPr>
          <w:rFonts w:ascii="Times New Roman" w:eastAsia="Times New Roman" w:hAnsi="Times New Roman" w:cs="Times New Roman"/>
          <w:color w:val="000000" w:themeColor="text1"/>
          <w:sz w:val="24"/>
          <w:szCs w:val="24"/>
        </w:rPr>
        <w:t>–</w:t>
      </w:r>
      <w:r w:rsidR="00B75CF2">
        <w:rPr>
          <w:rFonts w:ascii="Times New Roman" w:eastAsia="Times New Roman" w:hAnsi="Times New Roman" w:cs="Times New Roman"/>
          <w:color w:val="000000" w:themeColor="text1"/>
          <w:sz w:val="24"/>
          <w:szCs w:val="24"/>
        </w:rPr>
        <w:t xml:space="preserve"> </w:t>
      </w:r>
      <w:r w:rsidR="00A816F9">
        <w:rPr>
          <w:rFonts w:ascii="Times New Roman" w:eastAsia="Times New Roman" w:hAnsi="Times New Roman" w:cs="Times New Roman"/>
          <w:color w:val="000000" w:themeColor="text1"/>
          <w:sz w:val="24"/>
          <w:szCs w:val="24"/>
        </w:rPr>
        <w:t>2,65 miljardit</w:t>
      </w:r>
      <w:r w:rsidR="00D503BD">
        <w:rPr>
          <w:rFonts w:ascii="Times New Roman" w:eastAsia="Times New Roman" w:hAnsi="Times New Roman" w:cs="Times New Roman"/>
          <w:color w:val="000000" w:themeColor="text1"/>
          <w:sz w:val="24"/>
          <w:szCs w:val="24"/>
        </w:rPr>
        <w:t xml:space="preserve"> eurot</w:t>
      </w:r>
      <w:r w:rsidR="00A816F9">
        <w:rPr>
          <w:rFonts w:ascii="Times New Roman" w:eastAsia="Times New Roman" w:hAnsi="Times New Roman" w:cs="Times New Roman"/>
          <w:color w:val="000000" w:themeColor="text1"/>
          <w:sz w:val="24"/>
          <w:szCs w:val="24"/>
        </w:rPr>
        <w:t xml:space="preserve"> 2018. aasta seisuga; </w:t>
      </w:r>
      <w:r w:rsidR="004E32B7">
        <w:rPr>
          <w:rFonts w:ascii="Times New Roman" w:eastAsia="Times New Roman" w:hAnsi="Times New Roman" w:cs="Times New Roman"/>
          <w:color w:val="000000" w:themeColor="text1"/>
          <w:sz w:val="24"/>
          <w:szCs w:val="24"/>
        </w:rPr>
        <w:t>Rootsi – 6,88 miljardit</w:t>
      </w:r>
      <w:r w:rsidR="00D503BD">
        <w:rPr>
          <w:rFonts w:ascii="Times New Roman" w:eastAsia="Times New Roman" w:hAnsi="Times New Roman" w:cs="Times New Roman"/>
          <w:color w:val="000000" w:themeColor="text1"/>
          <w:sz w:val="24"/>
          <w:szCs w:val="24"/>
        </w:rPr>
        <w:t xml:space="preserve"> eurot 2023. aasta seisuga; </w:t>
      </w:r>
      <w:r w:rsidR="00242A1A">
        <w:rPr>
          <w:rFonts w:ascii="Times New Roman" w:eastAsia="Times New Roman" w:hAnsi="Times New Roman" w:cs="Times New Roman"/>
          <w:color w:val="000000" w:themeColor="text1"/>
          <w:sz w:val="24"/>
          <w:szCs w:val="24"/>
        </w:rPr>
        <w:t>Saksamaa – 21,7 miljardit eurot 2022. aasta seisuga)</w:t>
      </w:r>
      <w:r w:rsidR="00325E40">
        <w:rPr>
          <w:rStyle w:val="Allmrkuseviide"/>
          <w:rFonts w:ascii="Times New Roman" w:eastAsia="Times New Roman" w:hAnsi="Times New Roman" w:cs="Times New Roman"/>
          <w:color w:val="000000" w:themeColor="text1"/>
          <w:sz w:val="24"/>
          <w:szCs w:val="24"/>
        </w:rPr>
        <w:footnoteReference w:id="68"/>
      </w:r>
      <w:r w:rsidR="00325E40">
        <w:rPr>
          <w:rStyle w:val="Pealkiri3Mrk"/>
          <w:rFonts w:ascii="Times New Roman" w:eastAsia="Times New Roman" w:hAnsi="Times New Roman" w:cs="Times New Roman"/>
          <w:color w:val="000000" w:themeColor="text1"/>
          <w:sz w:val="24"/>
          <w:szCs w:val="24"/>
        </w:rPr>
        <w:t>.</w:t>
      </w:r>
      <w:r w:rsidR="006356DB">
        <w:rPr>
          <w:rStyle w:val="Pealkiri3Mrk"/>
          <w:rFonts w:ascii="Times New Roman" w:eastAsia="Times New Roman" w:hAnsi="Times New Roman" w:cs="Times New Roman"/>
          <w:color w:val="000000" w:themeColor="text1"/>
          <w:sz w:val="24"/>
          <w:szCs w:val="24"/>
        </w:rPr>
        <w:t xml:space="preserve"> Käitaja peab reservi kohustusega arvestama ning selle iga-aastasest kasumist välja arvama.</w:t>
      </w:r>
    </w:p>
    <w:p w14:paraId="7AE3C685" w14:textId="77777777" w:rsidR="006356DB" w:rsidRDefault="006356DB" w:rsidP="44233FAD">
      <w:pPr>
        <w:spacing w:after="0" w:line="240" w:lineRule="auto"/>
        <w:jc w:val="both"/>
        <w:rPr>
          <w:rStyle w:val="Pealkiri3Mrk"/>
          <w:rFonts w:ascii="Times New Roman" w:eastAsia="Times New Roman" w:hAnsi="Times New Roman" w:cs="Times New Roman"/>
          <w:color w:val="000000" w:themeColor="text1"/>
          <w:sz w:val="24"/>
          <w:szCs w:val="24"/>
        </w:rPr>
      </w:pPr>
    </w:p>
    <w:p w14:paraId="526DE922" w14:textId="15988EF5" w:rsidR="00842272" w:rsidRDefault="00E41E28" w:rsidP="44233FAD">
      <w:pPr>
        <w:spacing w:after="0" w:line="240" w:lineRule="auto"/>
        <w:jc w:val="both"/>
        <w:rPr>
          <w:rFonts w:ascii="Times New Roman" w:eastAsia="Times New Roman" w:hAnsi="Times New Roman" w:cs="Times New Roman"/>
          <w:color w:val="000000" w:themeColor="text1"/>
          <w:sz w:val="24"/>
          <w:szCs w:val="24"/>
        </w:rPr>
      </w:pPr>
      <w:r w:rsidRPr="00E41E28">
        <w:rPr>
          <w:rFonts w:ascii="Times New Roman" w:eastAsia="Times New Roman" w:hAnsi="Times New Roman" w:cs="Times New Roman"/>
          <w:b/>
          <w:bCs/>
          <w:color w:val="000000" w:themeColor="text1"/>
          <w:sz w:val="24"/>
          <w:szCs w:val="24"/>
        </w:rPr>
        <w:t>Eelnõu § 69 lõi</w:t>
      </w:r>
      <w:r>
        <w:rPr>
          <w:rFonts w:ascii="Times New Roman" w:eastAsia="Times New Roman" w:hAnsi="Times New Roman" w:cs="Times New Roman"/>
          <w:b/>
          <w:bCs/>
          <w:color w:val="000000" w:themeColor="text1"/>
          <w:sz w:val="24"/>
          <w:szCs w:val="24"/>
        </w:rPr>
        <w:t>kes</w:t>
      </w:r>
      <w:r w:rsidRPr="00E41E28">
        <w:rPr>
          <w:rFonts w:ascii="Times New Roman" w:eastAsia="Times New Roman" w:hAnsi="Times New Roman" w:cs="Times New Roman"/>
          <w:b/>
          <w:bCs/>
          <w:color w:val="000000" w:themeColor="text1"/>
          <w:sz w:val="24"/>
          <w:szCs w:val="24"/>
        </w:rPr>
        <w:t xml:space="preserve"> 5</w:t>
      </w:r>
      <w:r w:rsidRPr="00E41E28">
        <w:rPr>
          <w:rFonts w:ascii="Times New Roman" w:eastAsia="Times New Roman" w:hAnsi="Times New Roman" w:cs="Times New Roman"/>
          <w:color w:val="000000" w:themeColor="text1"/>
          <w:sz w:val="24"/>
          <w:szCs w:val="24"/>
        </w:rPr>
        <w:t xml:space="preserve"> </w:t>
      </w:r>
      <w:r w:rsidR="003A6280" w:rsidRPr="00E41E28">
        <w:rPr>
          <w:rFonts w:ascii="Times New Roman" w:eastAsia="Times New Roman" w:hAnsi="Times New Roman" w:cs="Times New Roman"/>
          <w:color w:val="000000" w:themeColor="text1"/>
          <w:sz w:val="24"/>
          <w:szCs w:val="24"/>
        </w:rPr>
        <w:t>võimalda</w:t>
      </w:r>
      <w:r w:rsidR="003A6280">
        <w:rPr>
          <w:rFonts w:ascii="Times New Roman" w:eastAsia="Times New Roman" w:hAnsi="Times New Roman" w:cs="Times New Roman"/>
          <w:color w:val="000000" w:themeColor="text1"/>
          <w:sz w:val="24"/>
          <w:szCs w:val="24"/>
        </w:rPr>
        <w:t>takse</w:t>
      </w:r>
      <w:r w:rsidRPr="00E41E28">
        <w:rPr>
          <w:rFonts w:ascii="Times New Roman" w:eastAsia="Times New Roman" w:hAnsi="Times New Roman" w:cs="Times New Roman"/>
          <w:color w:val="000000" w:themeColor="text1"/>
          <w:sz w:val="24"/>
          <w:szCs w:val="24"/>
        </w:rPr>
        <w:t xml:space="preserve"> valdkonna eest vastutaval ministril määrata määrusega fondi tehtavate </w:t>
      </w:r>
      <w:r w:rsidRPr="003A6280">
        <w:rPr>
          <w:rFonts w:ascii="Times New Roman" w:eastAsia="Times New Roman" w:hAnsi="Times New Roman" w:cs="Times New Roman"/>
          <w:color w:val="000000" w:themeColor="text1"/>
          <w:sz w:val="24"/>
          <w:szCs w:val="24"/>
        </w:rPr>
        <w:t>sissemaksete suuruse ja finantstagatise tingimused</w:t>
      </w:r>
      <w:r w:rsidRPr="00E41E28">
        <w:rPr>
          <w:rFonts w:ascii="Times New Roman" w:eastAsia="Times New Roman" w:hAnsi="Times New Roman" w:cs="Times New Roman"/>
          <w:color w:val="000000" w:themeColor="text1"/>
          <w:sz w:val="24"/>
          <w:szCs w:val="24"/>
        </w:rPr>
        <w:t xml:space="preserve">. </w:t>
      </w:r>
      <w:r w:rsidR="00E7643D" w:rsidRPr="00E7643D">
        <w:rPr>
          <w:rFonts w:ascii="Times New Roman" w:eastAsia="Times New Roman" w:hAnsi="Times New Roman" w:cs="Times New Roman"/>
          <w:color w:val="000000" w:themeColor="text1"/>
          <w:sz w:val="24"/>
          <w:szCs w:val="24"/>
        </w:rPr>
        <w:t>Sissemaksed peavad ajas kasvama, et katta pikaajalist inflatsiooni, prognoosivigu ja tagada fondi piisavus vastavalt kulude prognooside ajakohastamisele. Finantstagatis (nt pangagarantii) on vajalik eelkõige käitamise alguses, mil fondi saldo on veel väike, kaitstes riiki käitaja maksejõuetuse riski eest.</w:t>
      </w:r>
    </w:p>
    <w:p w14:paraId="5E5AED9F" w14:textId="77777777" w:rsidR="00525969" w:rsidRDefault="00525969" w:rsidP="44233FAD">
      <w:pPr>
        <w:spacing w:after="0" w:line="240" w:lineRule="auto"/>
        <w:jc w:val="both"/>
        <w:rPr>
          <w:rFonts w:ascii="Times New Roman" w:eastAsia="Times New Roman" w:hAnsi="Times New Roman" w:cs="Times New Roman"/>
          <w:color w:val="000000" w:themeColor="text1"/>
          <w:sz w:val="24"/>
          <w:szCs w:val="24"/>
        </w:rPr>
      </w:pPr>
    </w:p>
    <w:p w14:paraId="30FE8554" w14:textId="58FFA79D" w:rsidR="006118FE" w:rsidRPr="006118FE" w:rsidRDefault="006118FE" w:rsidP="006118FE">
      <w:pPr>
        <w:spacing w:after="0" w:line="240" w:lineRule="auto"/>
        <w:jc w:val="both"/>
        <w:rPr>
          <w:rFonts w:ascii="Times New Roman" w:eastAsia="Times New Roman" w:hAnsi="Times New Roman" w:cs="Times New Roman"/>
          <w:color w:val="000000" w:themeColor="text1"/>
          <w:sz w:val="24"/>
          <w:szCs w:val="24"/>
        </w:rPr>
      </w:pPr>
      <w:r w:rsidRPr="006118FE">
        <w:rPr>
          <w:rFonts w:ascii="Times New Roman" w:eastAsia="Times New Roman" w:hAnsi="Times New Roman" w:cs="Times New Roman"/>
          <w:b/>
          <w:bCs/>
          <w:color w:val="000000" w:themeColor="text1"/>
          <w:sz w:val="24"/>
          <w:szCs w:val="24"/>
        </w:rPr>
        <w:t>Eelnõu § 69 lõ</w:t>
      </w:r>
      <w:r>
        <w:rPr>
          <w:rFonts w:ascii="Times New Roman" w:eastAsia="Times New Roman" w:hAnsi="Times New Roman" w:cs="Times New Roman"/>
          <w:b/>
          <w:bCs/>
          <w:color w:val="000000" w:themeColor="text1"/>
          <w:sz w:val="24"/>
          <w:szCs w:val="24"/>
        </w:rPr>
        <w:t>ik</w:t>
      </w:r>
      <w:r w:rsidRPr="006118FE">
        <w:rPr>
          <w:rFonts w:ascii="Times New Roman" w:eastAsia="Times New Roman" w:hAnsi="Times New Roman" w:cs="Times New Roman"/>
          <w:b/>
          <w:bCs/>
          <w:color w:val="000000" w:themeColor="text1"/>
          <w:sz w:val="24"/>
          <w:szCs w:val="24"/>
        </w:rPr>
        <w:t>e</w:t>
      </w:r>
      <w:r>
        <w:rPr>
          <w:rFonts w:ascii="Times New Roman" w:eastAsia="Times New Roman" w:hAnsi="Times New Roman" w:cs="Times New Roman"/>
          <w:b/>
          <w:bCs/>
          <w:color w:val="000000" w:themeColor="text1"/>
          <w:sz w:val="24"/>
          <w:szCs w:val="24"/>
        </w:rPr>
        <w:t>s</w:t>
      </w:r>
      <w:r w:rsidRPr="006118FE">
        <w:rPr>
          <w:rFonts w:ascii="Times New Roman" w:eastAsia="Times New Roman" w:hAnsi="Times New Roman" w:cs="Times New Roman"/>
          <w:b/>
          <w:bCs/>
          <w:color w:val="000000" w:themeColor="text1"/>
          <w:sz w:val="24"/>
          <w:szCs w:val="24"/>
        </w:rPr>
        <w:t xml:space="preserve"> 6</w:t>
      </w:r>
      <w:r w:rsidRPr="006118FE">
        <w:rPr>
          <w:rFonts w:ascii="Times New Roman" w:eastAsia="Times New Roman" w:hAnsi="Times New Roman" w:cs="Times New Roman"/>
          <w:color w:val="000000" w:themeColor="text1"/>
          <w:sz w:val="24"/>
          <w:szCs w:val="24"/>
        </w:rPr>
        <w:t xml:space="preserve"> </w:t>
      </w:r>
      <w:r w:rsidR="001C52D6">
        <w:rPr>
          <w:rFonts w:ascii="Times New Roman" w:eastAsia="Times New Roman" w:hAnsi="Times New Roman" w:cs="Times New Roman"/>
          <w:color w:val="000000" w:themeColor="text1"/>
          <w:sz w:val="24"/>
          <w:szCs w:val="24"/>
        </w:rPr>
        <w:t>täpsusta</w:t>
      </w:r>
      <w:r w:rsidR="00282B03">
        <w:rPr>
          <w:rFonts w:ascii="Times New Roman" w:eastAsia="Times New Roman" w:hAnsi="Times New Roman" w:cs="Times New Roman"/>
          <w:color w:val="000000" w:themeColor="text1"/>
          <w:sz w:val="24"/>
          <w:szCs w:val="24"/>
        </w:rPr>
        <w:t>takse</w:t>
      </w:r>
      <w:r w:rsidRPr="006118FE">
        <w:rPr>
          <w:rFonts w:ascii="Times New Roman" w:eastAsia="Times New Roman" w:hAnsi="Times New Roman" w:cs="Times New Roman"/>
          <w:color w:val="000000" w:themeColor="text1"/>
          <w:sz w:val="24"/>
          <w:szCs w:val="24"/>
        </w:rPr>
        <w:t xml:space="preserve"> kulu</w:t>
      </w:r>
      <w:r w:rsidR="006A3221">
        <w:rPr>
          <w:rFonts w:ascii="Times New Roman" w:eastAsia="Times New Roman" w:hAnsi="Times New Roman" w:cs="Times New Roman"/>
          <w:color w:val="000000" w:themeColor="text1"/>
          <w:sz w:val="24"/>
          <w:szCs w:val="24"/>
        </w:rPr>
        <w:t>d</w:t>
      </w:r>
      <w:r w:rsidRPr="006118FE">
        <w:rPr>
          <w:rFonts w:ascii="Times New Roman" w:eastAsia="Times New Roman" w:hAnsi="Times New Roman" w:cs="Times New Roman"/>
          <w:color w:val="000000" w:themeColor="text1"/>
          <w:sz w:val="24"/>
          <w:szCs w:val="24"/>
        </w:rPr>
        <w:t>, mida dekomissioneerimisreserv peab katma.</w:t>
      </w:r>
      <w:r w:rsidR="006A3221">
        <w:rPr>
          <w:rFonts w:ascii="Times New Roman" w:eastAsia="Times New Roman" w:hAnsi="Times New Roman" w:cs="Times New Roman"/>
          <w:color w:val="000000" w:themeColor="text1"/>
          <w:sz w:val="24"/>
          <w:szCs w:val="24"/>
        </w:rPr>
        <w:t xml:space="preserve"> Reserviga kaetud tegevuste detailsem jaotus</w:t>
      </w:r>
      <w:r w:rsidR="00550164">
        <w:rPr>
          <w:rFonts w:ascii="Times New Roman" w:eastAsia="Times New Roman" w:hAnsi="Times New Roman" w:cs="Times New Roman"/>
          <w:color w:val="000000" w:themeColor="text1"/>
          <w:sz w:val="24"/>
          <w:szCs w:val="24"/>
        </w:rPr>
        <w:t xml:space="preserve"> ning </w:t>
      </w:r>
      <w:r w:rsidR="0098602B">
        <w:rPr>
          <w:rFonts w:ascii="Times New Roman" w:eastAsia="Times New Roman" w:hAnsi="Times New Roman" w:cs="Times New Roman"/>
          <w:color w:val="000000" w:themeColor="text1"/>
          <w:sz w:val="24"/>
          <w:szCs w:val="24"/>
        </w:rPr>
        <w:t xml:space="preserve">katmise </w:t>
      </w:r>
      <w:r w:rsidR="00550164">
        <w:rPr>
          <w:rFonts w:ascii="Times New Roman" w:eastAsia="Times New Roman" w:hAnsi="Times New Roman" w:cs="Times New Roman"/>
          <w:color w:val="000000" w:themeColor="text1"/>
          <w:sz w:val="24"/>
          <w:szCs w:val="24"/>
        </w:rPr>
        <w:t>nõuded</w:t>
      </w:r>
      <w:r w:rsidR="006A3221">
        <w:rPr>
          <w:rFonts w:ascii="Times New Roman" w:eastAsia="Times New Roman" w:hAnsi="Times New Roman" w:cs="Times New Roman"/>
          <w:color w:val="000000" w:themeColor="text1"/>
          <w:sz w:val="24"/>
          <w:szCs w:val="24"/>
        </w:rPr>
        <w:t xml:space="preserve"> esitatakse määruses.</w:t>
      </w:r>
      <w:r w:rsidR="005A35EE">
        <w:rPr>
          <w:rFonts w:ascii="Times New Roman" w:eastAsia="Times New Roman" w:hAnsi="Times New Roman" w:cs="Times New Roman"/>
          <w:color w:val="000000" w:themeColor="text1"/>
          <w:sz w:val="24"/>
          <w:szCs w:val="24"/>
        </w:rPr>
        <w:t xml:space="preserve"> </w:t>
      </w:r>
      <w:r w:rsidR="006A3569">
        <w:rPr>
          <w:rFonts w:ascii="Times New Roman" w:eastAsia="Times New Roman" w:hAnsi="Times New Roman" w:cs="Times New Roman"/>
          <w:color w:val="000000" w:themeColor="text1"/>
          <w:sz w:val="24"/>
          <w:szCs w:val="24"/>
        </w:rPr>
        <w:t xml:space="preserve">Lisaks ülal loetletud dekomissioneerimise- ning tuumkütuse ja tuumajäätmete käitlemisega </w:t>
      </w:r>
      <w:r w:rsidR="0010444A">
        <w:rPr>
          <w:rFonts w:ascii="Times New Roman" w:eastAsia="Times New Roman" w:hAnsi="Times New Roman" w:cs="Times New Roman"/>
          <w:color w:val="000000" w:themeColor="text1"/>
          <w:sz w:val="24"/>
          <w:szCs w:val="24"/>
        </w:rPr>
        <w:t xml:space="preserve">otseselt seotud tegevustele </w:t>
      </w:r>
      <w:r w:rsidR="00550164">
        <w:rPr>
          <w:rFonts w:ascii="Times New Roman" w:eastAsia="Times New Roman" w:hAnsi="Times New Roman" w:cs="Times New Roman"/>
          <w:color w:val="000000" w:themeColor="text1"/>
          <w:sz w:val="24"/>
          <w:szCs w:val="24"/>
        </w:rPr>
        <w:t>võib reservi vahendeid kasutada</w:t>
      </w:r>
      <w:r w:rsidR="003031E0">
        <w:rPr>
          <w:rFonts w:ascii="Times New Roman" w:eastAsia="Times New Roman" w:hAnsi="Times New Roman" w:cs="Times New Roman"/>
          <w:color w:val="000000" w:themeColor="text1"/>
          <w:sz w:val="24"/>
          <w:szCs w:val="24"/>
        </w:rPr>
        <w:t xml:space="preserve"> </w:t>
      </w:r>
      <w:r w:rsidR="000F5CAE">
        <w:rPr>
          <w:rFonts w:ascii="Times New Roman" w:eastAsia="Times New Roman" w:hAnsi="Times New Roman" w:cs="Times New Roman"/>
          <w:color w:val="000000" w:themeColor="text1"/>
          <w:sz w:val="24"/>
          <w:szCs w:val="24"/>
        </w:rPr>
        <w:t>põhitegevusi toetavate tugitegevuste rahastamiseks, nagu näiteks</w:t>
      </w:r>
      <w:r w:rsidR="006A3569" w:rsidRPr="006A3569">
        <w:rPr>
          <w:rFonts w:ascii="Times New Roman" w:eastAsia="Times New Roman" w:hAnsi="Times New Roman" w:cs="Times New Roman"/>
          <w:color w:val="000000" w:themeColor="text1"/>
          <w:sz w:val="24"/>
          <w:szCs w:val="24"/>
        </w:rPr>
        <w:t xml:space="preserve"> teadus- ja arendustegevuse (T&amp;A) kulusid, mis on vajalikud dekomissioneerimiseks. Tuumakäitise ohutu lammutamine ja jäätmete käitlemine on tihti seotud uute tehnoloogiliste lahenduste väljatöötamise ja valideerimisega, mistõttu on nende kulude katmine reservist põhjendatud.</w:t>
      </w:r>
      <w:r w:rsidR="005A35EE">
        <w:rPr>
          <w:rFonts w:ascii="Times New Roman" w:eastAsia="Times New Roman" w:hAnsi="Times New Roman" w:cs="Times New Roman"/>
          <w:color w:val="000000" w:themeColor="text1"/>
          <w:sz w:val="24"/>
          <w:szCs w:val="24"/>
        </w:rPr>
        <w:t xml:space="preserve"> Samal ajal peab reserv katma ka</w:t>
      </w:r>
      <w:r w:rsidR="000F5CAE">
        <w:rPr>
          <w:rFonts w:ascii="Times New Roman" w:eastAsia="Times New Roman" w:hAnsi="Times New Roman" w:cs="Times New Roman"/>
          <w:color w:val="000000" w:themeColor="text1"/>
          <w:sz w:val="24"/>
          <w:szCs w:val="24"/>
        </w:rPr>
        <w:t xml:space="preserve"> </w:t>
      </w:r>
      <w:r w:rsidR="005A35EE">
        <w:rPr>
          <w:rFonts w:ascii="Times New Roman" w:eastAsia="Times New Roman" w:hAnsi="Times New Roman" w:cs="Times New Roman"/>
          <w:color w:val="000000" w:themeColor="text1"/>
          <w:sz w:val="24"/>
          <w:szCs w:val="24"/>
        </w:rPr>
        <w:t>põhitegevuste</w:t>
      </w:r>
      <w:r w:rsidR="006A3569" w:rsidRPr="006A3569">
        <w:rPr>
          <w:rFonts w:ascii="Times New Roman" w:eastAsia="Times New Roman" w:hAnsi="Times New Roman" w:cs="Times New Roman"/>
          <w:color w:val="000000" w:themeColor="text1"/>
          <w:sz w:val="24"/>
          <w:szCs w:val="24"/>
        </w:rPr>
        <w:t xml:space="preserve"> järelevalve kulud</w:t>
      </w:r>
      <w:r w:rsidR="005A35EE">
        <w:rPr>
          <w:rFonts w:ascii="Times New Roman" w:eastAsia="Times New Roman" w:hAnsi="Times New Roman" w:cs="Times New Roman"/>
          <w:color w:val="000000" w:themeColor="text1"/>
          <w:sz w:val="24"/>
          <w:szCs w:val="24"/>
        </w:rPr>
        <w:t xml:space="preserve"> kui ka</w:t>
      </w:r>
      <w:r w:rsidR="006A3569" w:rsidRPr="006A3569">
        <w:rPr>
          <w:rFonts w:ascii="Times New Roman" w:eastAsia="Times New Roman" w:hAnsi="Times New Roman" w:cs="Times New Roman"/>
          <w:color w:val="000000" w:themeColor="text1"/>
          <w:sz w:val="24"/>
          <w:szCs w:val="24"/>
        </w:rPr>
        <w:t xml:space="preserve"> riikliku fondi haldamise kulud.</w:t>
      </w:r>
    </w:p>
    <w:p w14:paraId="2F4DB5AB" w14:textId="77777777" w:rsidR="006118FE" w:rsidRPr="006118FE" w:rsidRDefault="006118FE" w:rsidP="006118FE">
      <w:pPr>
        <w:spacing w:after="0" w:line="240" w:lineRule="auto"/>
        <w:jc w:val="both"/>
        <w:rPr>
          <w:rFonts w:ascii="Times New Roman" w:eastAsia="Times New Roman" w:hAnsi="Times New Roman" w:cs="Times New Roman"/>
          <w:color w:val="000000" w:themeColor="text1"/>
          <w:sz w:val="24"/>
          <w:szCs w:val="24"/>
        </w:rPr>
      </w:pPr>
    </w:p>
    <w:p w14:paraId="533F25E8" w14:textId="6DE54781" w:rsidR="006118FE" w:rsidRPr="006118FE" w:rsidRDefault="005A35EE" w:rsidP="006118FE">
      <w:pPr>
        <w:spacing w:after="0" w:line="240" w:lineRule="auto"/>
        <w:jc w:val="both"/>
        <w:rPr>
          <w:rFonts w:ascii="Times New Roman" w:eastAsia="Times New Roman" w:hAnsi="Times New Roman" w:cs="Times New Roman"/>
          <w:color w:val="000000" w:themeColor="text1"/>
          <w:sz w:val="24"/>
          <w:szCs w:val="24"/>
        </w:rPr>
      </w:pPr>
      <w:r w:rsidRPr="006118FE">
        <w:rPr>
          <w:rFonts w:ascii="Times New Roman" w:eastAsia="Times New Roman" w:hAnsi="Times New Roman" w:cs="Times New Roman"/>
          <w:b/>
          <w:bCs/>
          <w:color w:val="000000" w:themeColor="text1"/>
          <w:sz w:val="24"/>
          <w:szCs w:val="24"/>
        </w:rPr>
        <w:t>Eelnõu § 69 lõ</w:t>
      </w:r>
      <w:r>
        <w:rPr>
          <w:rFonts w:ascii="Times New Roman" w:eastAsia="Times New Roman" w:hAnsi="Times New Roman" w:cs="Times New Roman"/>
          <w:b/>
          <w:bCs/>
          <w:color w:val="000000" w:themeColor="text1"/>
          <w:sz w:val="24"/>
          <w:szCs w:val="24"/>
        </w:rPr>
        <w:t>ik</w:t>
      </w:r>
      <w:r w:rsidRPr="006118FE">
        <w:rPr>
          <w:rFonts w:ascii="Times New Roman" w:eastAsia="Times New Roman" w:hAnsi="Times New Roman" w:cs="Times New Roman"/>
          <w:b/>
          <w:bCs/>
          <w:color w:val="000000" w:themeColor="text1"/>
          <w:sz w:val="24"/>
          <w:szCs w:val="24"/>
        </w:rPr>
        <w:t>e</w:t>
      </w:r>
      <w:r>
        <w:rPr>
          <w:rFonts w:ascii="Times New Roman" w:eastAsia="Times New Roman" w:hAnsi="Times New Roman" w:cs="Times New Roman"/>
          <w:b/>
          <w:bCs/>
          <w:color w:val="000000" w:themeColor="text1"/>
          <w:sz w:val="24"/>
          <w:szCs w:val="24"/>
        </w:rPr>
        <w:t>s</w:t>
      </w:r>
      <w:r w:rsidR="006118FE" w:rsidRPr="006118FE">
        <w:rPr>
          <w:rFonts w:ascii="Times New Roman" w:eastAsia="Times New Roman" w:hAnsi="Times New Roman" w:cs="Times New Roman"/>
          <w:b/>
          <w:color w:val="000000" w:themeColor="text1"/>
          <w:sz w:val="24"/>
          <w:szCs w:val="24"/>
        </w:rPr>
        <w:t xml:space="preserve"> </w:t>
      </w:r>
      <w:r w:rsidR="006118FE">
        <w:rPr>
          <w:rFonts w:ascii="Times New Roman" w:eastAsia="Times New Roman" w:hAnsi="Times New Roman" w:cs="Times New Roman"/>
          <w:b/>
          <w:color w:val="000000" w:themeColor="text1"/>
          <w:sz w:val="24"/>
          <w:szCs w:val="24"/>
        </w:rPr>
        <w:t>7</w:t>
      </w:r>
      <w:r w:rsidR="006118FE" w:rsidRPr="006118FE">
        <w:rPr>
          <w:rFonts w:ascii="Times New Roman" w:eastAsia="Times New Roman" w:hAnsi="Times New Roman" w:cs="Times New Roman"/>
          <w:color w:val="000000" w:themeColor="text1"/>
          <w:sz w:val="24"/>
          <w:szCs w:val="24"/>
        </w:rPr>
        <w:t xml:space="preserve"> kohusta</w:t>
      </w:r>
      <w:r>
        <w:rPr>
          <w:rFonts w:ascii="Times New Roman" w:eastAsia="Times New Roman" w:hAnsi="Times New Roman" w:cs="Times New Roman"/>
          <w:color w:val="000000" w:themeColor="text1"/>
          <w:sz w:val="24"/>
          <w:szCs w:val="24"/>
        </w:rPr>
        <w:t>takse</w:t>
      </w:r>
      <w:r w:rsidR="006118FE" w:rsidRPr="006118FE">
        <w:rPr>
          <w:rFonts w:ascii="Times New Roman" w:eastAsia="Times New Roman" w:hAnsi="Times New Roman" w:cs="Times New Roman"/>
          <w:color w:val="000000" w:themeColor="text1"/>
          <w:sz w:val="24"/>
          <w:szCs w:val="24"/>
        </w:rPr>
        <w:t xml:space="preserve"> tuumaohutusloa omajat esitama kulude detailse hinnangu (prognoosi) koos algse dekomissioneerimiskavaga ja seda uuendama vähemalt iga viie aasta järel. </w:t>
      </w:r>
      <w:r w:rsidR="008F1120">
        <w:rPr>
          <w:rFonts w:ascii="Times New Roman" w:eastAsia="Times New Roman" w:hAnsi="Times New Roman" w:cs="Times New Roman"/>
          <w:color w:val="000000" w:themeColor="text1"/>
          <w:sz w:val="24"/>
          <w:szCs w:val="24"/>
        </w:rPr>
        <w:t>Prognoo</w:t>
      </w:r>
      <w:r w:rsidR="00AC0EC4">
        <w:rPr>
          <w:rFonts w:ascii="Times New Roman" w:eastAsia="Times New Roman" w:hAnsi="Times New Roman" w:cs="Times New Roman"/>
          <w:color w:val="000000" w:themeColor="text1"/>
          <w:sz w:val="24"/>
          <w:szCs w:val="24"/>
        </w:rPr>
        <w:t>side uuendamine</w:t>
      </w:r>
      <w:r w:rsidR="00814E3D">
        <w:rPr>
          <w:rFonts w:ascii="Times New Roman" w:eastAsia="Times New Roman" w:hAnsi="Times New Roman" w:cs="Times New Roman"/>
          <w:color w:val="000000" w:themeColor="text1"/>
          <w:sz w:val="24"/>
          <w:szCs w:val="24"/>
        </w:rPr>
        <w:t xml:space="preserve"> on vajalik, kuna </w:t>
      </w:r>
      <w:r w:rsidR="00B277EA">
        <w:rPr>
          <w:rFonts w:ascii="Times New Roman" w:eastAsia="Times New Roman" w:hAnsi="Times New Roman" w:cs="Times New Roman"/>
          <w:color w:val="000000" w:themeColor="text1"/>
          <w:sz w:val="24"/>
          <w:szCs w:val="24"/>
        </w:rPr>
        <w:t>tegevus</w:t>
      </w:r>
      <w:r w:rsidR="005F360F">
        <w:rPr>
          <w:rFonts w:ascii="Times New Roman" w:eastAsia="Times New Roman" w:hAnsi="Times New Roman" w:cs="Times New Roman"/>
          <w:color w:val="000000" w:themeColor="text1"/>
          <w:sz w:val="24"/>
          <w:szCs w:val="24"/>
        </w:rPr>
        <w:t xml:space="preserve">te </w:t>
      </w:r>
      <w:r w:rsidR="00814E3D">
        <w:rPr>
          <w:rFonts w:ascii="Times New Roman" w:eastAsia="Times New Roman" w:hAnsi="Times New Roman" w:cs="Times New Roman"/>
          <w:color w:val="000000" w:themeColor="text1"/>
          <w:sz w:val="24"/>
          <w:szCs w:val="24"/>
        </w:rPr>
        <w:t>kogukulu muutub pidevalt</w:t>
      </w:r>
      <w:r w:rsidR="00AC0EC4">
        <w:rPr>
          <w:rFonts w:ascii="Times New Roman" w:eastAsia="Times New Roman" w:hAnsi="Times New Roman" w:cs="Times New Roman"/>
          <w:color w:val="000000" w:themeColor="text1"/>
          <w:sz w:val="24"/>
          <w:szCs w:val="24"/>
        </w:rPr>
        <w:t xml:space="preserve"> </w:t>
      </w:r>
      <w:r w:rsidR="006118FE" w:rsidRPr="006118FE">
        <w:rPr>
          <w:rFonts w:ascii="Times New Roman" w:eastAsia="Times New Roman" w:hAnsi="Times New Roman" w:cs="Times New Roman"/>
          <w:color w:val="000000" w:themeColor="text1"/>
          <w:sz w:val="24"/>
          <w:szCs w:val="24"/>
        </w:rPr>
        <w:t>inflatsioon</w:t>
      </w:r>
      <w:r w:rsidR="00814E3D">
        <w:rPr>
          <w:rFonts w:ascii="Times New Roman" w:eastAsia="Times New Roman" w:hAnsi="Times New Roman" w:cs="Times New Roman"/>
          <w:color w:val="000000" w:themeColor="text1"/>
          <w:sz w:val="24"/>
          <w:szCs w:val="24"/>
        </w:rPr>
        <w:t>i</w:t>
      </w:r>
      <w:r w:rsidR="006118FE" w:rsidRPr="006118FE">
        <w:rPr>
          <w:rFonts w:ascii="Times New Roman" w:eastAsia="Times New Roman" w:hAnsi="Times New Roman" w:cs="Times New Roman"/>
          <w:color w:val="000000" w:themeColor="text1"/>
          <w:sz w:val="24"/>
          <w:szCs w:val="24"/>
        </w:rPr>
        <w:t>, tehnoloogilis</w:t>
      </w:r>
      <w:r w:rsidR="00814E3D">
        <w:rPr>
          <w:rFonts w:ascii="Times New Roman" w:eastAsia="Times New Roman" w:hAnsi="Times New Roman" w:cs="Times New Roman"/>
          <w:color w:val="000000" w:themeColor="text1"/>
          <w:sz w:val="24"/>
          <w:szCs w:val="24"/>
        </w:rPr>
        <w:t>te</w:t>
      </w:r>
      <w:r w:rsidR="006118FE" w:rsidRPr="006118FE">
        <w:rPr>
          <w:rFonts w:ascii="Times New Roman" w:eastAsia="Times New Roman" w:hAnsi="Times New Roman" w:cs="Times New Roman"/>
          <w:color w:val="000000" w:themeColor="text1"/>
          <w:sz w:val="24"/>
          <w:szCs w:val="24"/>
        </w:rPr>
        <w:t xml:space="preserve"> uuendused, </w:t>
      </w:r>
      <w:r w:rsidR="00814E3D">
        <w:rPr>
          <w:rFonts w:ascii="Times New Roman" w:eastAsia="Times New Roman" w:hAnsi="Times New Roman" w:cs="Times New Roman"/>
          <w:color w:val="000000" w:themeColor="text1"/>
          <w:sz w:val="24"/>
          <w:szCs w:val="24"/>
        </w:rPr>
        <w:t>käitamise käigus saadava täiendava teave</w:t>
      </w:r>
      <w:r w:rsidR="006118FE" w:rsidRPr="006118FE">
        <w:rPr>
          <w:rFonts w:ascii="Times New Roman" w:eastAsia="Times New Roman" w:hAnsi="Times New Roman" w:cs="Times New Roman"/>
          <w:color w:val="000000" w:themeColor="text1"/>
          <w:sz w:val="24"/>
          <w:szCs w:val="24"/>
        </w:rPr>
        <w:t xml:space="preserve"> </w:t>
      </w:r>
      <w:r w:rsidR="00814E3D">
        <w:rPr>
          <w:rFonts w:ascii="Times New Roman" w:eastAsia="Times New Roman" w:hAnsi="Times New Roman" w:cs="Times New Roman"/>
          <w:color w:val="000000" w:themeColor="text1"/>
          <w:sz w:val="24"/>
          <w:szCs w:val="24"/>
        </w:rPr>
        <w:t xml:space="preserve">ning </w:t>
      </w:r>
      <w:r w:rsidR="006118FE" w:rsidRPr="006118FE">
        <w:rPr>
          <w:rFonts w:ascii="Times New Roman" w:eastAsia="Times New Roman" w:hAnsi="Times New Roman" w:cs="Times New Roman"/>
          <w:color w:val="000000" w:themeColor="text1"/>
          <w:sz w:val="24"/>
          <w:szCs w:val="24"/>
        </w:rPr>
        <w:t>regulatsioonide muutumi</w:t>
      </w:r>
      <w:r w:rsidR="00814E3D">
        <w:rPr>
          <w:rFonts w:ascii="Times New Roman" w:eastAsia="Times New Roman" w:hAnsi="Times New Roman" w:cs="Times New Roman"/>
          <w:color w:val="000000" w:themeColor="text1"/>
          <w:sz w:val="24"/>
          <w:szCs w:val="24"/>
        </w:rPr>
        <w:t>se tõttu</w:t>
      </w:r>
      <w:r w:rsidR="006118FE" w:rsidRPr="006118FE">
        <w:rPr>
          <w:rFonts w:ascii="Times New Roman" w:eastAsia="Times New Roman" w:hAnsi="Times New Roman" w:cs="Times New Roman"/>
          <w:color w:val="000000" w:themeColor="text1"/>
          <w:sz w:val="24"/>
          <w:szCs w:val="24"/>
        </w:rPr>
        <w:t>. Regulaarne uuendamine tagab reservi suuruse realistlikkuse</w:t>
      </w:r>
      <w:r w:rsidR="00814E3D">
        <w:rPr>
          <w:rFonts w:ascii="Times New Roman" w:eastAsia="Times New Roman" w:hAnsi="Times New Roman" w:cs="Times New Roman"/>
          <w:color w:val="000000" w:themeColor="text1"/>
          <w:sz w:val="24"/>
          <w:szCs w:val="24"/>
        </w:rPr>
        <w:t xml:space="preserve"> ning võimaldab </w:t>
      </w:r>
      <w:r w:rsidR="00C61691">
        <w:rPr>
          <w:rFonts w:ascii="Times New Roman" w:eastAsia="Times New Roman" w:hAnsi="Times New Roman" w:cs="Times New Roman"/>
          <w:color w:val="000000" w:themeColor="text1"/>
          <w:sz w:val="24"/>
          <w:szCs w:val="24"/>
        </w:rPr>
        <w:t xml:space="preserve">vastavalt sissemaksete metoodikale seda </w:t>
      </w:r>
      <w:r w:rsidR="00F93021">
        <w:rPr>
          <w:rFonts w:ascii="Times New Roman" w:eastAsia="Times New Roman" w:hAnsi="Times New Roman" w:cs="Times New Roman"/>
          <w:color w:val="000000" w:themeColor="text1"/>
          <w:sz w:val="24"/>
          <w:szCs w:val="24"/>
        </w:rPr>
        <w:t>vajadusel ajakohastada</w:t>
      </w:r>
      <w:r w:rsidR="00130910">
        <w:rPr>
          <w:rFonts w:ascii="Times New Roman" w:eastAsia="Times New Roman" w:hAnsi="Times New Roman" w:cs="Times New Roman"/>
          <w:color w:val="000000" w:themeColor="text1"/>
          <w:sz w:val="24"/>
          <w:szCs w:val="24"/>
        </w:rPr>
        <w:t>.</w:t>
      </w:r>
    </w:p>
    <w:p w14:paraId="389E0561" w14:textId="77777777" w:rsidR="006118FE" w:rsidRPr="006118FE" w:rsidRDefault="006118FE" w:rsidP="006118FE">
      <w:pPr>
        <w:spacing w:after="0" w:line="240" w:lineRule="auto"/>
        <w:jc w:val="both"/>
        <w:rPr>
          <w:rFonts w:ascii="Times New Roman" w:eastAsia="Times New Roman" w:hAnsi="Times New Roman" w:cs="Times New Roman"/>
          <w:color w:val="000000" w:themeColor="text1"/>
          <w:sz w:val="24"/>
          <w:szCs w:val="24"/>
        </w:rPr>
      </w:pPr>
    </w:p>
    <w:p w14:paraId="21413AC0" w14:textId="3A4032E9" w:rsidR="006118FE" w:rsidRPr="006118FE" w:rsidRDefault="00130910" w:rsidP="006118FE">
      <w:pPr>
        <w:spacing w:after="0" w:line="240" w:lineRule="auto"/>
        <w:jc w:val="both"/>
        <w:rPr>
          <w:rFonts w:ascii="Times New Roman" w:eastAsia="Times New Roman" w:hAnsi="Times New Roman" w:cs="Times New Roman"/>
          <w:color w:val="000000" w:themeColor="text1"/>
          <w:sz w:val="24"/>
          <w:szCs w:val="24"/>
        </w:rPr>
      </w:pPr>
      <w:r w:rsidRPr="006118FE">
        <w:rPr>
          <w:rFonts w:ascii="Times New Roman" w:eastAsia="Times New Roman" w:hAnsi="Times New Roman" w:cs="Times New Roman"/>
          <w:b/>
          <w:bCs/>
          <w:color w:val="000000" w:themeColor="text1"/>
          <w:sz w:val="24"/>
          <w:szCs w:val="24"/>
        </w:rPr>
        <w:t>Eelnõu § 69 lõ</w:t>
      </w:r>
      <w:r>
        <w:rPr>
          <w:rFonts w:ascii="Times New Roman" w:eastAsia="Times New Roman" w:hAnsi="Times New Roman" w:cs="Times New Roman"/>
          <w:b/>
          <w:bCs/>
          <w:color w:val="000000" w:themeColor="text1"/>
          <w:sz w:val="24"/>
          <w:szCs w:val="24"/>
        </w:rPr>
        <w:t>ik</w:t>
      </w:r>
      <w:r w:rsidRPr="006118FE">
        <w:rPr>
          <w:rFonts w:ascii="Times New Roman" w:eastAsia="Times New Roman" w:hAnsi="Times New Roman" w:cs="Times New Roman"/>
          <w:b/>
          <w:bCs/>
          <w:color w:val="000000" w:themeColor="text1"/>
          <w:sz w:val="24"/>
          <w:szCs w:val="24"/>
        </w:rPr>
        <w:t>e</w:t>
      </w:r>
      <w:r>
        <w:rPr>
          <w:rFonts w:ascii="Times New Roman" w:eastAsia="Times New Roman" w:hAnsi="Times New Roman" w:cs="Times New Roman"/>
          <w:b/>
          <w:bCs/>
          <w:color w:val="000000" w:themeColor="text1"/>
          <w:sz w:val="24"/>
          <w:szCs w:val="24"/>
        </w:rPr>
        <w:t>s</w:t>
      </w:r>
      <w:r w:rsidRPr="006118FE">
        <w:rPr>
          <w:rFonts w:ascii="Times New Roman" w:eastAsia="Times New Roman" w:hAnsi="Times New Roman" w:cs="Times New Roman"/>
          <w:b/>
          <w:bCs/>
          <w:color w:val="000000" w:themeColor="text1"/>
          <w:sz w:val="24"/>
          <w:szCs w:val="24"/>
        </w:rPr>
        <w:t xml:space="preserve"> </w:t>
      </w:r>
      <w:r w:rsidR="00573B60">
        <w:rPr>
          <w:rFonts w:ascii="Times New Roman" w:eastAsia="Times New Roman" w:hAnsi="Times New Roman" w:cs="Times New Roman"/>
          <w:b/>
          <w:bCs/>
          <w:color w:val="000000" w:themeColor="text1"/>
          <w:sz w:val="24"/>
          <w:szCs w:val="24"/>
        </w:rPr>
        <w:t>8</w:t>
      </w:r>
      <w:r w:rsidR="006118FE" w:rsidRPr="006118FE">
        <w:rPr>
          <w:rFonts w:ascii="Times New Roman" w:eastAsia="Times New Roman" w:hAnsi="Times New Roman" w:cs="Times New Roman"/>
          <w:color w:val="000000" w:themeColor="text1"/>
          <w:sz w:val="24"/>
          <w:szCs w:val="24"/>
        </w:rPr>
        <w:t xml:space="preserve"> an</w:t>
      </w:r>
      <w:r>
        <w:rPr>
          <w:rFonts w:ascii="Times New Roman" w:eastAsia="Times New Roman" w:hAnsi="Times New Roman" w:cs="Times New Roman"/>
          <w:color w:val="000000" w:themeColor="text1"/>
          <w:sz w:val="24"/>
          <w:szCs w:val="24"/>
        </w:rPr>
        <w:t>takse</w:t>
      </w:r>
      <w:r w:rsidR="006118FE" w:rsidRPr="006118FE">
        <w:rPr>
          <w:rFonts w:ascii="Times New Roman" w:eastAsia="Times New Roman" w:hAnsi="Times New Roman" w:cs="Times New Roman"/>
          <w:color w:val="000000" w:themeColor="text1"/>
          <w:sz w:val="24"/>
          <w:szCs w:val="24"/>
        </w:rPr>
        <w:t xml:space="preserve"> pädevale asutusele õigus prognoosi hinnata nii loa taotlemisel kui ka regulaarselt. Kui selgub, et reservi suurus ei kata kulusid, on pädeval asutusel õigus nõuda reservi suurendamist. See </w:t>
      </w:r>
      <w:r w:rsidR="0047298C">
        <w:rPr>
          <w:rFonts w:ascii="Times New Roman" w:eastAsia="Times New Roman" w:hAnsi="Times New Roman" w:cs="Times New Roman"/>
          <w:color w:val="000000" w:themeColor="text1"/>
          <w:sz w:val="24"/>
          <w:szCs w:val="24"/>
        </w:rPr>
        <w:t>säte täidab</w:t>
      </w:r>
      <w:r w:rsidR="006118FE" w:rsidRPr="006118FE">
        <w:rPr>
          <w:rFonts w:ascii="Times New Roman" w:eastAsia="Times New Roman" w:hAnsi="Times New Roman" w:cs="Times New Roman"/>
          <w:color w:val="000000" w:themeColor="text1"/>
          <w:sz w:val="24"/>
          <w:szCs w:val="24"/>
        </w:rPr>
        <w:t xml:space="preserve"> järelevalvefunktsioon</w:t>
      </w:r>
      <w:r w:rsidR="0047298C">
        <w:rPr>
          <w:rFonts w:ascii="Times New Roman" w:eastAsia="Times New Roman" w:hAnsi="Times New Roman" w:cs="Times New Roman"/>
          <w:color w:val="000000" w:themeColor="text1"/>
          <w:sz w:val="24"/>
          <w:szCs w:val="24"/>
        </w:rPr>
        <w:t>i</w:t>
      </w:r>
      <w:r w:rsidR="006118FE" w:rsidRPr="006118FE">
        <w:rPr>
          <w:rFonts w:ascii="Times New Roman" w:eastAsia="Times New Roman" w:hAnsi="Times New Roman" w:cs="Times New Roman"/>
          <w:color w:val="000000" w:themeColor="text1"/>
          <w:sz w:val="24"/>
          <w:szCs w:val="24"/>
        </w:rPr>
        <w:t>, mis kaitseb riiki alafinantseerimise riski eest.</w:t>
      </w:r>
      <w:r w:rsidR="0047298C">
        <w:rPr>
          <w:rFonts w:ascii="Times New Roman" w:eastAsia="Times New Roman" w:hAnsi="Times New Roman" w:cs="Times New Roman"/>
          <w:color w:val="000000" w:themeColor="text1"/>
          <w:sz w:val="24"/>
          <w:szCs w:val="24"/>
        </w:rPr>
        <w:t xml:space="preserve"> </w:t>
      </w:r>
    </w:p>
    <w:p w14:paraId="5E77896D" w14:textId="77777777" w:rsidR="006118FE" w:rsidRPr="006118FE" w:rsidRDefault="006118FE" w:rsidP="006118FE">
      <w:pPr>
        <w:spacing w:after="0" w:line="240" w:lineRule="auto"/>
        <w:jc w:val="both"/>
        <w:rPr>
          <w:rFonts w:ascii="Times New Roman" w:eastAsia="Times New Roman" w:hAnsi="Times New Roman" w:cs="Times New Roman"/>
          <w:color w:val="000000" w:themeColor="text1"/>
          <w:sz w:val="24"/>
          <w:szCs w:val="24"/>
        </w:rPr>
      </w:pPr>
    </w:p>
    <w:p w14:paraId="6CC90D99" w14:textId="27959B69" w:rsidR="44233FAD" w:rsidRDefault="006118FE" w:rsidP="44233FAD">
      <w:pPr>
        <w:spacing w:after="0" w:line="240" w:lineRule="auto"/>
        <w:jc w:val="both"/>
        <w:rPr>
          <w:rFonts w:ascii="Times New Roman" w:eastAsia="Times New Roman" w:hAnsi="Times New Roman" w:cs="Times New Roman"/>
          <w:color w:val="000000" w:themeColor="text1"/>
          <w:sz w:val="24"/>
          <w:szCs w:val="24"/>
        </w:rPr>
      </w:pPr>
      <w:r w:rsidRPr="00BF1505">
        <w:rPr>
          <w:rFonts w:ascii="Times New Roman" w:eastAsia="Times New Roman" w:hAnsi="Times New Roman" w:cs="Times New Roman"/>
          <w:b/>
          <w:color w:val="000000" w:themeColor="text1"/>
          <w:sz w:val="24"/>
          <w:szCs w:val="24"/>
        </w:rPr>
        <w:t xml:space="preserve">Eelnõu § 69 </w:t>
      </w:r>
      <w:r w:rsidRPr="00BF1505">
        <w:rPr>
          <w:rFonts w:ascii="Times New Roman" w:eastAsia="Times New Roman" w:hAnsi="Times New Roman" w:cs="Times New Roman"/>
          <w:b/>
          <w:bCs/>
          <w:color w:val="000000" w:themeColor="text1"/>
          <w:sz w:val="24"/>
          <w:szCs w:val="24"/>
        </w:rPr>
        <w:t>lõi</w:t>
      </w:r>
      <w:r w:rsidR="00BF1505" w:rsidRPr="00BF1505">
        <w:rPr>
          <w:rFonts w:ascii="Times New Roman" w:eastAsia="Times New Roman" w:hAnsi="Times New Roman" w:cs="Times New Roman"/>
          <w:b/>
          <w:bCs/>
          <w:color w:val="000000" w:themeColor="text1"/>
          <w:sz w:val="24"/>
          <w:szCs w:val="24"/>
        </w:rPr>
        <w:t>kes</w:t>
      </w:r>
      <w:r w:rsidRPr="00BF1505">
        <w:rPr>
          <w:rFonts w:ascii="Times New Roman" w:eastAsia="Times New Roman" w:hAnsi="Times New Roman" w:cs="Times New Roman"/>
          <w:b/>
          <w:color w:val="000000" w:themeColor="text1"/>
          <w:sz w:val="24"/>
          <w:szCs w:val="24"/>
        </w:rPr>
        <w:t xml:space="preserve"> 9</w:t>
      </w:r>
      <w:r w:rsidRPr="006118FE">
        <w:rPr>
          <w:rFonts w:ascii="Times New Roman" w:eastAsia="Times New Roman" w:hAnsi="Times New Roman" w:cs="Times New Roman"/>
          <w:color w:val="000000" w:themeColor="text1"/>
          <w:sz w:val="24"/>
          <w:szCs w:val="24"/>
        </w:rPr>
        <w:t xml:space="preserve"> volita</w:t>
      </w:r>
      <w:r w:rsidR="00BF1505">
        <w:rPr>
          <w:rFonts w:ascii="Times New Roman" w:eastAsia="Times New Roman" w:hAnsi="Times New Roman" w:cs="Times New Roman"/>
          <w:color w:val="000000" w:themeColor="text1"/>
          <w:sz w:val="24"/>
          <w:szCs w:val="24"/>
        </w:rPr>
        <w:t>takse</w:t>
      </w:r>
      <w:r w:rsidRPr="006118FE">
        <w:rPr>
          <w:rFonts w:ascii="Times New Roman" w:eastAsia="Times New Roman" w:hAnsi="Times New Roman" w:cs="Times New Roman"/>
          <w:color w:val="000000" w:themeColor="text1"/>
          <w:sz w:val="24"/>
          <w:szCs w:val="24"/>
        </w:rPr>
        <w:t xml:space="preserve"> valdkonna eest vastutavat ministrit kehtestama dekomissioneerimiskulude prognoosi esitamise vormi osana metoodikast. Ühtne vorm tagab prognooside võrreldavuse</w:t>
      </w:r>
      <w:r w:rsidR="00BF1505">
        <w:rPr>
          <w:rFonts w:ascii="Times New Roman" w:eastAsia="Times New Roman" w:hAnsi="Times New Roman" w:cs="Times New Roman"/>
          <w:color w:val="000000" w:themeColor="text1"/>
          <w:sz w:val="24"/>
          <w:szCs w:val="24"/>
        </w:rPr>
        <w:t>, tuumaohutusloa omaja jaoks selguse ning</w:t>
      </w:r>
      <w:r w:rsidRPr="006118FE">
        <w:rPr>
          <w:rFonts w:ascii="Times New Roman" w:eastAsia="Times New Roman" w:hAnsi="Times New Roman" w:cs="Times New Roman"/>
          <w:color w:val="000000" w:themeColor="text1"/>
          <w:sz w:val="24"/>
          <w:szCs w:val="24"/>
        </w:rPr>
        <w:t xml:space="preserve"> pädeva asutuse poolt hindamise lihtsuse.</w:t>
      </w:r>
    </w:p>
    <w:p w14:paraId="28D43CDB" w14:textId="2A003489" w:rsidR="44233FAD" w:rsidRDefault="44233FAD" w:rsidP="44233FAD">
      <w:pPr>
        <w:spacing w:after="0" w:line="240" w:lineRule="auto"/>
        <w:jc w:val="both"/>
        <w:rPr>
          <w:rFonts w:ascii="Times New Roman" w:eastAsia="Times New Roman" w:hAnsi="Times New Roman" w:cs="Times New Roman"/>
          <w:color w:val="000000" w:themeColor="text1"/>
          <w:sz w:val="24"/>
          <w:szCs w:val="24"/>
        </w:rPr>
      </w:pPr>
    </w:p>
    <w:p w14:paraId="4ECFC6E1" w14:textId="7DC0179F" w:rsidR="3AC5980E" w:rsidRDefault="01E2EA60" w:rsidP="3C486BDD">
      <w:pPr>
        <w:spacing w:after="0" w:line="240" w:lineRule="auto"/>
        <w:contextualSpacing/>
        <w:jc w:val="both"/>
        <w:rPr>
          <w:rFonts w:ascii="Times New Roman" w:eastAsia="Times New Roman" w:hAnsi="Times New Roman" w:cs="Times New Roman"/>
          <w:color w:val="000000" w:themeColor="text1"/>
          <w:sz w:val="24"/>
          <w:szCs w:val="24"/>
        </w:rPr>
      </w:pPr>
      <w:r w:rsidRPr="414F40BB">
        <w:rPr>
          <w:rFonts w:ascii="Times New Roman" w:eastAsia="Times New Roman" w:hAnsi="Times New Roman" w:cs="Times New Roman"/>
          <w:b/>
          <w:bCs/>
          <w:color w:val="000000" w:themeColor="text1"/>
          <w:sz w:val="24"/>
          <w:szCs w:val="24"/>
        </w:rPr>
        <w:t xml:space="preserve">Eelnõu </w:t>
      </w:r>
      <w:r w:rsidRPr="63332BB8">
        <w:rPr>
          <w:rFonts w:ascii="Times New Roman" w:eastAsia="Times New Roman" w:hAnsi="Times New Roman" w:cs="Times New Roman"/>
          <w:b/>
          <w:bCs/>
          <w:color w:val="000000" w:themeColor="text1"/>
          <w:sz w:val="24"/>
          <w:szCs w:val="24"/>
        </w:rPr>
        <w:t>9</w:t>
      </w:r>
      <w:r w:rsidRPr="414F40BB">
        <w:rPr>
          <w:rFonts w:ascii="Times New Roman" w:eastAsia="Times New Roman" w:hAnsi="Times New Roman" w:cs="Times New Roman"/>
          <w:b/>
          <w:bCs/>
          <w:color w:val="000000" w:themeColor="text1"/>
          <w:sz w:val="24"/>
          <w:szCs w:val="24"/>
        </w:rPr>
        <w:t xml:space="preserve">. peatüki  </w:t>
      </w:r>
      <w:r w:rsidR="0E96F034" w:rsidRPr="42744AF7">
        <w:rPr>
          <w:rFonts w:ascii="Times New Roman" w:eastAsia="Times New Roman" w:hAnsi="Times New Roman" w:cs="Times New Roman"/>
          <w:b/>
          <w:bCs/>
          <w:color w:val="000000" w:themeColor="text1"/>
          <w:sz w:val="24"/>
          <w:szCs w:val="24"/>
        </w:rPr>
        <w:t xml:space="preserve">3. </w:t>
      </w:r>
      <w:r w:rsidR="0E96F034" w:rsidRPr="44233FAD">
        <w:rPr>
          <w:rFonts w:ascii="Times New Roman" w:eastAsia="Times New Roman" w:hAnsi="Times New Roman" w:cs="Times New Roman"/>
          <w:b/>
          <w:bCs/>
          <w:color w:val="000000" w:themeColor="text1"/>
          <w:sz w:val="24"/>
          <w:szCs w:val="24"/>
        </w:rPr>
        <w:t>jagu</w:t>
      </w:r>
      <w:r w:rsidR="3B1247AD" w:rsidRPr="4AFC09FB">
        <w:rPr>
          <w:rFonts w:ascii="Times New Roman" w:eastAsia="Times New Roman" w:hAnsi="Times New Roman" w:cs="Times New Roman"/>
          <w:b/>
          <w:bCs/>
          <w:color w:val="000000" w:themeColor="text1"/>
          <w:sz w:val="24"/>
          <w:szCs w:val="24"/>
        </w:rPr>
        <w:t xml:space="preserve"> </w:t>
      </w:r>
      <w:r w:rsidR="3B1247AD" w:rsidRPr="7AFF92FC">
        <w:rPr>
          <w:rFonts w:ascii="Times New Roman" w:eastAsia="Times New Roman" w:hAnsi="Times New Roman" w:cs="Times New Roman"/>
          <w:color w:val="000000" w:themeColor="text1"/>
          <w:sz w:val="24"/>
          <w:szCs w:val="24"/>
        </w:rPr>
        <w:t>reguleerib</w:t>
      </w:r>
      <w:r w:rsidR="3B1247AD" w:rsidRPr="69CE9B51">
        <w:rPr>
          <w:rFonts w:ascii="Times New Roman" w:eastAsia="Times New Roman" w:hAnsi="Times New Roman" w:cs="Times New Roman"/>
          <w:b/>
          <w:bCs/>
          <w:color w:val="000000" w:themeColor="text1"/>
          <w:sz w:val="24"/>
          <w:szCs w:val="24"/>
        </w:rPr>
        <w:t xml:space="preserve"> </w:t>
      </w:r>
      <w:r w:rsidR="3B1247AD" w:rsidRPr="05BAF487">
        <w:rPr>
          <w:rFonts w:ascii="Times New Roman" w:eastAsia="Times New Roman" w:hAnsi="Times New Roman" w:cs="Times New Roman"/>
          <w:color w:val="000000" w:themeColor="text1"/>
          <w:sz w:val="24"/>
          <w:szCs w:val="24"/>
        </w:rPr>
        <w:t>t</w:t>
      </w:r>
      <w:r w:rsidR="685C5B0C" w:rsidRPr="05BAF487">
        <w:rPr>
          <w:rFonts w:ascii="Times New Roman" w:eastAsia="Times New Roman" w:hAnsi="Times New Roman" w:cs="Times New Roman"/>
          <w:color w:val="000000" w:themeColor="text1"/>
          <w:sz w:val="24"/>
          <w:szCs w:val="24"/>
        </w:rPr>
        <w:t>uumajaamaga seotud kohaliku kasu</w:t>
      </w:r>
      <w:r w:rsidR="685C5B0C" w:rsidRPr="44233FAD">
        <w:rPr>
          <w:rFonts w:ascii="Times New Roman" w:eastAsia="Times New Roman" w:hAnsi="Times New Roman" w:cs="Times New Roman"/>
          <w:color w:val="000000" w:themeColor="text1"/>
          <w:sz w:val="24"/>
          <w:szCs w:val="24"/>
        </w:rPr>
        <w:t xml:space="preserve"> </w:t>
      </w:r>
      <w:r w:rsidR="43A952AF" w:rsidRPr="60181E0F">
        <w:rPr>
          <w:rFonts w:ascii="Times New Roman" w:eastAsia="Times New Roman" w:hAnsi="Times New Roman" w:cs="Times New Roman"/>
          <w:color w:val="000000" w:themeColor="text1"/>
          <w:sz w:val="24"/>
          <w:szCs w:val="24"/>
        </w:rPr>
        <w:t xml:space="preserve">arvutamise </w:t>
      </w:r>
      <w:r w:rsidR="685C5B0C" w:rsidRPr="05BAF487">
        <w:rPr>
          <w:rFonts w:ascii="Times New Roman" w:eastAsia="Times New Roman" w:hAnsi="Times New Roman" w:cs="Times New Roman"/>
          <w:color w:val="000000" w:themeColor="text1"/>
          <w:sz w:val="24"/>
          <w:szCs w:val="24"/>
        </w:rPr>
        <w:t xml:space="preserve"> ja maksmise alused</w:t>
      </w:r>
      <w:r w:rsidR="685C5B0C" w:rsidRPr="44233FAD">
        <w:rPr>
          <w:rFonts w:ascii="Times New Roman" w:eastAsia="Times New Roman" w:hAnsi="Times New Roman" w:cs="Times New Roman"/>
          <w:b/>
          <w:bCs/>
          <w:color w:val="000000" w:themeColor="text1"/>
          <w:sz w:val="24"/>
          <w:szCs w:val="24"/>
        </w:rPr>
        <w:t>.</w:t>
      </w:r>
    </w:p>
    <w:p w14:paraId="6FA97D86" w14:textId="125B66C3" w:rsidR="3AC5980E" w:rsidRDefault="3AC5980E" w:rsidP="44233FAD">
      <w:pPr>
        <w:spacing w:after="120" w:line="240" w:lineRule="auto"/>
        <w:contextualSpacing/>
        <w:jc w:val="both"/>
        <w:rPr>
          <w:rFonts w:ascii="Times New Roman" w:eastAsia="Times New Roman" w:hAnsi="Times New Roman" w:cs="Times New Roman"/>
          <w:color w:val="000000" w:themeColor="text1"/>
          <w:sz w:val="24"/>
          <w:szCs w:val="24"/>
        </w:rPr>
      </w:pPr>
    </w:p>
    <w:p w14:paraId="451BE995" w14:textId="6FC8C321" w:rsidR="3AC5980E" w:rsidRDefault="5ABC64B8" w:rsidP="09D3613A">
      <w:pPr>
        <w:spacing w:after="0" w:line="240" w:lineRule="auto"/>
        <w:jc w:val="both"/>
        <w:rPr>
          <w:rFonts w:ascii="Times New Roman" w:eastAsia="Times New Roman" w:hAnsi="Times New Roman" w:cs="Times New Roman"/>
          <w:color w:val="000000" w:themeColor="text1"/>
          <w:sz w:val="24"/>
          <w:szCs w:val="24"/>
        </w:rPr>
      </w:pPr>
      <w:r w:rsidRPr="1F221ED9">
        <w:rPr>
          <w:rFonts w:ascii="Times New Roman" w:eastAsia="Times New Roman" w:hAnsi="Times New Roman" w:cs="Times New Roman"/>
          <w:b/>
          <w:bCs/>
          <w:sz w:val="24"/>
          <w:szCs w:val="24"/>
          <w:lang w:val="et"/>
        </w:rPr>
        <w:t xml:space="preserve">Eelnõu § 70  lõikes 1 </w:t>
      </w:r>
      <w:r w:rsidRPr="1F221ED9">
        <w:rPr>
          <w:rFonts w:ascii="Times New Roman" w:eastAsia="Times New Roman" w:hAnsi="Times New Roman" w:cs="Times New Roman"/>
          <w:sz w:val="24"/>
          <w:szCs w:val="24"/>
          <w:lang w:val="et"/>
        </w:rPr>
        <w:t xml:space="preserve"> antakse kohaliku kasu definitsioon. </w:t>
      </w:r>
      <w:r w:rsidR="5789F82C" w:rsidRPr="1F221ED9">
        <w:rPr>
          <w:rFonts w:ascii="Times New Roman" w:eastAsia="Times New Roman" w:hAnsi="Times New Roman" w:cs="Times New Roman"/>
          <w:color w:val="000000" w:themeColor="text1"/>
          <w:sz w:val="24"/>
          <w:szCs w:val="24"/>
        </w:rPr>
        <w:t>T</w:t>
      </w:r>
      <w:r w:rsidR="5789F82C" w:rsidRPr="1F221ED9">
        <w:rPr>
          <w:rFonts w:ascii="Times New Roman" w:eastAsia="Times New Roman" w:hAnsi="Times New Roman" w:cs="Times New Roman"/>
          <w:sz w:val="24"/>
          <w:szCs w:val="24"/>
        </w:rPr>
        <w:t xml:space="preserve">uumajaamaga seotud kohalik kasuna käsitletakse tasu, mida maksab tuumajaama ehitusloa, tuumaohutusloa </w:t>
      </w:r>
      <w:r w:rsidR="7508820F" w:rsidRPr="1F221ED9">
        <w:rPr>
          <w:rFonts w:ascii="Times New Roman" w:eastAsia="Times New Roman" w:hAnsi="Times New Roman" w:cs="Times New Roman"/>
          <w:sz w:val="24"/>
          <w:szCs w:val="24"/>
        </w:rPr>
        <w:t>ja</w:t>
      </w:r>
      <w:r w:rsidR="5789F82C" w:rsidRPr="1F221ED9">
        <w:rPr>
          <w:rFonts w:ascii="Times New Roman" w:eastAsia="Times New Roman" w:hAnsi="Times New Roman" w:cs="Times New Roman"/>
          <w:sz w:val="24"/>
          <w:szCs w:val="24"/>
        </w:rPr>
        <w:t xml:space="preserve"> dekomissioneerimisloa omaja (edaspidi ka kui operaator) kohaliku omavalitsuse üksusele</w:t>
      </w:r>
      <w:r w:rsidR="7326B2C6" w:rsidRPr="1F221ED9">
        <w:rPr>
          <w:rFonts w:ascii="Times New Roman" w:eastAsia="Times New Roman" w:hAnsi="Times New Roman" w:cs="Times New Roman"/>
          <w:sz w:val="24"/>
          <w:szCs w:val="24"/>
        </w:rPr>
        <w:t xml:space="preserve"> (edaspidi </w:t>
      </w:r>
      <w:r w:rsidR="7326B2C6" w:rsidRPr="1F221ED9">
        <w:rPr>
          <w:rFonts w:ascii="Times New Roman" w:eastAsia="Times New Roman" w:hAnsi="Times New Roman" w:cs="Times New Roman"/>
          <w:i/>
          <w:iCs/>
          <w:sz w:val="24"/>
          <w:szCs w:val="24"/>
        </w:rPr>
        <w:t>KOV</w:t>
      </w:r>
      <w:r w:rsidR="7326B2C6" w:rsidRPr="1F221ED9">
        <w:rPr>
          <w:rFonts w:ascii="Times New Roman" w:eastAsia="Times New Roman" w:hAnsi="Times New Roman" w:cs="Times New Roman"/>
          <w:sz w:val="24"/>
          <w:szCs w:val="24"/>
        </w:rPr>
        <w:t>)</w:t>
      </w:r>
      <w:r w:rsidR="5789F82C" w:rsidRPr="1F221ED9">
        <w:rPr>
          <w:rFonts w:ascii="Times New Roman" w:eastAsia="Times New Roman" w:hAnsi="Times New Roman" w:cs="Times New Roman"/>
          <w:sz w:val="24"/>
          <w:szCs w:val="24"/>
        </w:rPr>
        <w:t>, mille territooriumil tuumajaam asub</w:t>
      </w:r>
      <w:r w:rsidR="7CB6B19A" w:rsidRPr="1F221ED9">
        <w:rPr>
          <w:rFonts w:ascii="Times New Roman" w:eastAsia="Times New Roman" w:hAnsi="Times New Roman" w:cs="Times New Roman"/>
          <w:sz w:val="24"/>
          <w:szCs w:val="24"/>
        </w:rPr>
        <w:t>.</w:t>
      </w:r>
    </w:p>
    <w:p w14:paraId="5F5D8DFC" w14:textId="1CA00C32" w:rsidR="3AC5980E" w:rsidRDefault="3AC5980E" w:rsidP="09D3613A">
      <w:pPr>
        <w:spacing w:after="0" w:line="240" w:lineRule="auto"/>
        <w:jc w:val="both"/>
        <w:rPr>
          <w:rFonts w:ascii="Times New Roman" w:eastAsia="Times New Roman" w:hAnsi="Times New Roman" w:cs="Times New Roman"/>
          <w:sz w:val="24"/>
          <w:szCs w:val="24"/>
        </w:rPr>
      </w:pPr>
    </w:p>
    <w:p w14:paraId="6D63A7D2" w14:textId="59A9195E" w:rsidR="3AC5980E" w:rsidRDefault="5615974C" w:rsidP="4FE3C3BC">
      <w:pPr>
        <w:spacing w:after="0" w:line="240" w:lineRule="auto"/>
        <w:jc w:val="both"/>
        <w:rPr>
          <w:rFonts w:ascii="Times New Roman" w:eastAsia="Times New Roman" w:hAnsi="Times New Roman" w:cs="Times New Roman"/>
          <w:color w:val="000000" w:themeColor="text1"/>
          <w:sz w:val="24"/>
          <w:szCs w:val="24"/>
        </w:rPr>
      </w:pPr>
      <w:r w:rsidRPr="3DEB9A96">
        <w:rPr>
          <w:rFonts w:ascii="Times New Roman" w:eastAsia="Times New Roman" w:hAnsi="Times New Roman" w:cs="Times New Roman"/>
          <w:b/>
          <w:bCs/>
          <w:sz w:val="24"/>
          <w:szCs w:val="24"/>
          <w:lang w:val="et"/>
        </w:rPr>
        <w:t>Eelnõu § 70  lõike</w:t>
      </w:r>
      <w:r w:rsidRPr="200407F8">
        <w:rPr>
          <w:rFonts w:ascii="Times New Roman" w:eastAsia="Times New Roman" w:hAnsi="Times New Roman" w:cs="Times New Roman"/>
          <w:b/>
          <w:sz w:val="24"/>
          <w:szCs w:val="24"/>
          <w:lang w:val="et"/>
        </w:rPr>
        <w:t xml:space="preserve"> </w:t>
      </w:r>
      <w:r w:rsidRPr="200407F8">
        <w:rPr>
          <w:rFonts w:ascii="Times New Roman" w:eastAsia="Times New Roman" w:hAnsi="Times New Roman" w:cs="Times New Roman"/>
          <w:b/>
          <w:bCs/>
          <w:sz w:val="24"/>
          <w:szCs w:val="24"/>
          <w:lang w:val="et"/>
        </w:rPr>
        <w:t xml:space="preserve">2 </w:t>
      </w:r>
      <w:r w:rsidRPr="71B4DB81">
        <w:rPr>
          <w:rFonts w:ascii="Times New Roman" w:eastAsia="Times New Roman" w:hAnsi="Times New Roman" w:cs="Times New Roman"/>
          <w:sz w:val="24"/>
          <w:szCs w:val="24"/>
          <w:lang w:val="et"/>
        </w:rPr>
        <w:t>kohase</w:t>
      </w:r>
      <w:r w:rsidR="67705A47" w:rsidRPr="71B4DB81">
        <w:rPr>
          <w:rFonts w:ascii="Times New Roman" w:eastAsia="Times New Roman" w:hAnsi="Times New Roman" w:cs="Times New Roman"/>
          <w:sz w:val="24"/>
          <w:szCs w:val="24"/>
          <w:lang w:val="et"/>
        </w:rPr>
        <w:t>l</w:t>
      </w:r>
      <w:r w:rsidRPr="71B4DB81">
        <w:rPr>
          <w:rFonts w:ascii="Times New Roman" w:eastAsia="Times New Roman" w:hAnsi="Times New Roman" w:cs="Times New Roman"/>
          <w:sz w:val="24"/>
          <w:szCs w:val="24"/>
          <w:lang w:val="et"/>
        </w:rPr>
        <w:t>t</w:t>
      </w:r>
      <w:r w:rsidRPr="6D0EEE92">
        <w:rPr>
          <w:rFonts w:ascii="Times New Roman" w:eastAsia="Times New Roman" w:hAnsi="Times New Roman" w:cs="Times New Roman"/>
          <w:sz w:val="24"/>
          <w:szCs w:val="24"/>
          <w:lang w:val="et"/>
        </w:rPr>
        <w:t xml:space="preserve"> </w:t>
      </w:r>
      <w:r w:rsidRPr="5AF7FEA4">
        <w:rPr>
          <w:rFonts w:ascii="Times New Roman" w:eastAsia="Times New Roman" w:hAnsi="Times New Roman" w:cs="Times New Roman"/>
          <w:sz w:val="24"/>
          <w:szCs w:val="24"/>
          <w:lang w:val="et"/>
        </w:rPr>
        <w:t>tuleb tasu ma</w:t>
      </w:r>
      <w:r w:rsidR="0093036A">
        <w:rPr>
          <w:rFonts w:ascii="Times New Roman" w:eastAsia="Times New Roman" w:hAnsi="Times New Roman" w:cs="Times New Roman"/>
          <w:sz w:val="24"/>
          <w:szCs w:val="24"/>
          <w:lang w:val="et"/>
        </w:rPr>
        <w:t>kst</w:t>
      </w:r>
      <w:r w:rsidRPr="5AF7FEA4">
        <w:rPr>
          <w:rFonts w:ascii="Times New Roman" w:eastAsia="Times New Roman" w:hAnsi="Times New Roman" w:cs="Times New Roman"/>
          <w:sz w:val="24"/>
          <w:szCs w:val="24"/>
          <w:lang w:val="et"/>
        </w:rPr>
        <w:t>a</w:t>
      </w:r>
      <w:r w:rsidRPr="200407F8">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 xml:space="preserve">tuumajaama ehitamise alustamisest kuni tuumajaama täieliku </w:t>
      </w:r>
      <w:proofErr w:type="spellStart"/>
      <w:r w:rsidR="685C5B0C" w:rsidRPr="44233FAD">
        <w:rPr>
          <w:rFonts w:ascii="Times New Roman" w:eastAsia="Times New Roman" w:hAnsi="Times New Roman" w:cs="Times New Roman"/>
          <w:sz w:val="24"/>
          <w:szCs w:val="24"/>
        </w:rPr>
        <w:t>dekomissioneerimiseni</w:t>
      </w:r>
      <w:proofErr w:type="spellEnd"/>
      <w:r w:rsidR="685C5B0C" w:rsidRPr="44233FAD">
        <w:rPr>
          <w:rFonts w:ascii="Times New Roman" w:eastAsia="Times New Roman" w:hAnsi="Times New Roman" w:cs="Times New Roman"/>
          <w:sz w:val="24"/>
          <w:szCs w:val="24"/>
        </w:rPr>
        <w:t>.</w:t>
      </w:r>
      <w:r w:rsidR="4F573E32" w:rsidRPr="4B4CAB58">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Kohaliku kasu peamised eesmärgid:</w:t>
      </w:r>
    </w:p>
    <w:p w14:paraId="4FD42A3E" w14:textId="74E8517F"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1) Tõenäoliste majanduslike ja sotsiaalsete mõjude kompenseerimine. Näiteks maineprobleemid, kinnisvara väärtuse langus, suurenenud liiklus, ehitusega seotud häiringud jms. Tasu aitavad neid mõjusid tasakaalustada nii kohalikul omavalitsusel kui ka piirkonnas elavatel inimestel. </w:t>
      </w:r>
    </w:p>
    <w:p w14:paraId="5EE1676D" w14:textId="741D4446"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2) Investeeringud piirkonna arengusse ja infrastruktuuri. Suunata raha kohaliku infrastruktuuri parendamisse (näiteks teed, transpordiühendused, haridus- ja koolitusprogrammid, ettevõtluse edendamine), et tagada, et piirkond ei jääks tuumajaama negatiivse mõju alla, vaid saaks ka pikaajalist kasu.</w:t>
      </w:r>
    </w:p>
    <w:p w14:paraId="67317B83" w14:textId="5120C70F"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3) Kogukonna nõusoleku ja osaluse toetamine. Tasu üks funktsioon on vastata kogukonna vastuvõtlikkusele ja aktsepteerimisele.</w:t>
      </w:r>
    </w:p>
    <w:p w14:paraId="63ABBD79" w14:textId="4F60FCD8"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4) Võimalike riskide või ebamugavuste kompenseerimine.</w:t>
      </w:r>
    </w:p>
    <w:p w14:paraId="0B12D2C6" w14:textId="5DA5CB58"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Tasu maksmine ei vabasta tuumakäitajat turvalisuse, keskkonnakaitse ja läbipaistvuse nõuetest. </w:t>
      </w:r>
      <w:r w:rsidRPr="7AFF92FC">
        <w:rPr>
          <w:rFonts w:ascii="Times New Roman" w:eastAsia="Times New Roman" w:hAnsi="Times New Roman" w:cs="Times New Roman"/>
          <w:sz w:val="24"/>
          <w:szCs w:val="24"/>
        </w:rPr>
        <w:t xml:space="preserve">Samuti ei piira see tasu </w:t>
      </w:r>
      <w:r w:rsidRPr="44233FAD">
        <w:rPr>
          <w:rFonts w:ascii="Times New Roman" w:eastAsia="Times New Roman" w:hAnsi="Times New Roman" w:cs="Times New Roman"/>
          <w:sz w:val="24"/>
          <w:szCs w:val="24"/>
        </w:rPr>
        <w:t xml:space="preserve"> täiendavate kokkulepete sõlmimist täiendavate investeeringute rahastamise osas. Näiteks kergliiklusteede, lasteaedade jms ehitamise finantseerimise osas.</w:t>
      </w:r>
    </w:p>
    <w:p w14:paraId="7A3A35C0" w14:textId="08381F42" w:rsidR="6631DD3C" w:rsidRDefault="6631DD3C" w:rsidP="6631DD3C">
      <w:pPr>
        <w:spacing w:after="0" w:line="240" w:lineRule="auto"/>
        <w:jc w:val="both"/>
        <w:rPr>
          <w:rFonts w:ascii="Times New Roman" w:eastAsia="Times New Roman" w:hAnsi="Times New Roman" w:cs="Times New Roman"/>
          <w:sz w:val="24"/>
          <w:szCs w:val="24"/>
        </w:rPr>
      </w:pPr>
    </w:p>
    <w:p w14:paraId="3B45249B" w14:textId="4E9DCDED" w:rsidR="3AC5980E" w:rsidRDefault="5F49B124" w:rsidP="44233FAD">
      <w:pPr>
        <w:spacing w:after="0" w:line="240" w:lineRule="auto"/>
        <w:jc w:val="both"/>
        <w:rPr>
          <w:rFonts w:ascii="Times New Roman" w:eastAsia="Times New Roman" w:hAnsi="Times New Roman" w:cs="Times New Roman"/>
          <w:color w:val="000000" w:themeColor="text1"/>
          <w:sz w:val="24"/>
          <w:szCs w:val="24"/>
        </w:rPr>
      </w:pPr>
      <w:r w:rsidRPr="1B391CF5">
        <w:rPr>
          <w:rFonts w:ascii="Times New Roman" w:eastAsia="Times New Roman" w:hAnsi="Times New Roman" w:cs="Times New Roman"/>
          <w:b/>
          <w:bCs/>
          <w:sz w:val="24"/>
          <w:szCs w:val="24"/>
          <w:lang w:val="et"/>
        </w:rPr>
        <w:t xml:space="preserve">Eelnõu § </w:t>
      </w:r>
      <w:r w:rsidRPr="59D65D6D">
        <w:rPr>
          <w:rFonts w:ascii="Times New Roman" w:eastAsia="Times New Roman" w:hAnsi="Times New Roman" w:cs="Times New Roman"/>
          <w:b/>
          <w:bCs/>
          <w:sz w:val="24"/>
          <w:szCs w:val="24"/>
          <w:lang w:val="et"/>
        </w:rPr>
        <w:t>70</w:t>
      </w:r>
      <w:r w:rsidRPr="1B391CF5">
        <w:rPr>
          <w:rFonts w:ascii="Times New Roman" w:eastAsia="Times New Roman" w:hAnsi="Times New Roman" w:cs="Times New Roman"/>
          <w:b/>
          <w:bCs/>
          <w:sz w:val="24"/>
          <w:szCs w:val="24"/>
          <w:lang w:val="et"/>
        </w:rPr>
        <w:t xml:space="preserve">  lõikes 3 </w:t>
      </w:r>
      <w:r w:rsidRPr="7AFF92FC">
        <w:rPr>
          <w:rFonts w:ascii="Times New Roman" w:eastAsia="Times New Roman" w:hAnsi="Times New Roman" w:cs="Times New Roman"/>
          <w:sz w:val="24"/>
          <w:szCs w:val="24"/>
          <w:lang w:val="et"/>
        </w:rPr>
        <w:t>sätestatakse</w:t>
      </w:r>
      <w:r w:rsidRPr="1B391CF5">
        <w:rPr>
          <w:rFonts w:ascii="Times New Roman" w:eastAsia="Times New Roman" w:hAnsi="Times New Roman" w:cs="Times New Roman"/>
          <w:sz w:val="24"/>
          <w:szCs w:val="24"/>
        </w:rPr>
        <w:t xml:space="preserve"> </w:t>
      </w:r>
      <w:r w:rsidRPr="4F4F8AD7">
        <w:rPr>
          <w:rFonts w:ascii="Times New Roman" w:eastAsia="Times New Roman" w:hAnsi="Times New Roman" w:cs="Times New Roman"/>
          <w:sz w:val="24"/>
          <w:szCs w:val="24"/>
        </w:rPr>
        <w:t>t</w:t>
      </w:r>
      <w:r w:rsidR="685C5B0C" w:rsidRPr="4F4F8AD7">
        <w:rPr>
          <w:rFonts w:ascii="Times New Roman" w:eastAsia="Times New Roman" w:hAnsi="Times New Roman" w:cs="Times New Roman"/>
          <w:sz w:val="24"/>
          <w:szCs w:val="24"/>
        </w:rPr>
        <w:t>uumajaamaga</w:t>
      </w:r>
      <w:r w:rsidR="685C5B0C" w:rsidRPr="44233FAD">
        <w:rPr>
          <w:rFonts w:ascii="Times New Roman" w:eastAsia="Times New Roman" w:hAnsi="Times New Roman" w:cs="Times New Roman"/>
          <w:sz w:val="24"/>
          <w:szCs w:val="24"/>
        </w:rPr>
        <w:t xml:space="preserve"> seotud kohaliku kasu </w:t>
      </w:r>
      <w:r w:rsidR="685C5B0C" w:rsidRPr="259B17B2">
        <w:rPr>
          <w:rFonts w:ascii="Times New Roman" w:eastAsia="Times New Roman" w:hAnsi="Times New Roman" w:cs="Times New Roman"/>
          <w:sz w:val="24"/>
          <w:szCs w:val="24"/>
        </w:rPr>
        <w:t>suurus</w:t>
      </w:r>
      <w:r w:rsidR="49818133" w:rsidRPr="259B17B2">
        <w:rPr>
          <w:rFonts w:ascii="Times New Roman" w:eastAsia="Times New Roman" w:hAnsi="Times New Roman" w:cs="Times New Roman"/>
          <w:sz w:val="24"/>
          <w:szCs w:val="24"/>
        </w:rPr>
        <w:t>eks</w:t>
      </w:r>
      <w:r w:rsidR="685C5B0C" w:rsidRPr="44233FAD">
        <w:rPr>
          <w:rFonts w:ascii="Times New Roman" w:eastAsia="Times New Roman" w:hAnsi="Times New Roman" w:cs="Times New Roman"/>
          <w:sz w:val="24"/>
          <w:szCs w:val="24"/>
        </w:rPr>
        <w:t xml:space="preserve">  0,3 eurot ühe elektrivõrku antud megavatt-tunni kohta. Seda tasu maksab tuumajaam</w:t>
      </w:r>
      <w:r w:rsidR="1A7BEFD1" w:rsidRPr="44233FAD">
        <w:rPr>
          <w:rFonts w:ascii="Times New Roman" w:eastAsia="Times New Roman" w:hAnsi="Times New Roman" w:cs="Times New Roman"/>
          <w:sz w:val="24"/>
          <w:szCs w:val="24"/>
        </w:rPr>
        <w:t>a</w:t>
      </w:r>
      <w:r w:rsidR="685C5B0C" w:rsidRPr="44233FAD">
        <w:rPr>
          <w:rFonts w:ascii="Times New Roman" w:eastAsia="Times New Roman" w:hAnsi="Times New Roman" w:cs="Times New Roman"/>
          <w:sz w:val="24"/>
          <w:szCs w:val="24"/>
        </w:rPr>
        <w:t xml:space="preserve"> </w:t>
      </w:r>
      <w:r w:rsidR="685C5B0C" w:rsidRPr="7AFF92FC">
        <w:rPr>
          <w:rFonts w:ascii="Times New Roman" w:eastAsia="Times New Roman" w:hAnsi="Times New Roman" w:cs="Times New Roman"/>
          <w:sz w:val="24"/>
          <w:szCs w:val="24"/>
        </w:rPr>
        <w:t>operaator</w:t>
      </w:r>
      <w:r w:rsidR="685C5B0C" w:rsidRPr="44233FAD">
        <w:rPr>
          <w:rFonts w:ascii="Times New Roman" w:eastAsia="Times New Roman" w:hAnsi="Times New Roman" w:cs="Times New Roman"/>
          <w:sz w:val="24"/>
          <w:szCs w:val="24"/>
        </w:rPr>
        <w:t xml:space="preserve"> kui tuumajaam toodab elektrienergiat võrku, otseliini või salvestusseadmesse.</w:t>
      </w:r>
    </w:p>
    <w:p w14:paraId="688E64BD" w14:textId="5785DAA6" w:rsidR="754D2C78" w:rsidRDefault="754D2C78" w:rsidP="754D2C78">
      <w:pPr>
        <w:spacing w:after="0" w:line="240" w:lineRule="auto"/>
        <w:jc w:val="both"/>
        <w:rPr>
          <w:rFonts w:ascii="Times New Roman" w:eastAsia="Times New Roman" w:hAnsi="Times New Roman" w:cs="Times New Roman"/>
          <w:sz w:val="24"/>
          <w:szCs w:val="24"/>
        </w:rPr>
      </w:pPr>
    </w:p>
    <w:p w14:paraId="0EBA6D1D" w14:textId="243DEB74" w:rsidR="3AC5980E" w:rsidRDefault="00795968" w:rsidP="44233FAD">
      <w:pPr>
        <w:shd w:val="clear" w:color="auto" w:fill="FFFFFF" w:themeFill="background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Kohaliku kasu suuruse määramisel on lähtutud eesmärgist</w:t>
      </w:r>
      <w:r w:rsidR="685C5B0C" w:rsidRPr="44233FAD">
        <w:rPr>
          <w:rFonts w:ascii="Times New Roman" w:eastAsia="Times New Roman" w:hAnsi="Times New Roman" w:cs="Times New Roman"/>
          <w:sz w:val="24"/>
          <w:szCs w:val="24"/>
        </w:rPr>
        <w:t xml:space="preserve">, et KOV </w:t>
      </w:r>
      <w:r>
        <w:rPr>
          <w:rFonts w:ascii="Times New Roman" w:eastAsia="Times New Roman" w:hAnsi="Times New Roman" w:cs="Times New Roman"/>
          <w:sz w:val="24"/>
          <w:szCs w:val="24"/>
        </w:rPr>
        <w:t>peaks</w:t>
      </w:r>
      <w:r w:rsidR="685C5B0C" w:rsidRPr="44233FAD">
        <w:rPr>
          <w:rFonts w:ascii="Times New Roman" w:eastAsia="Times New Roman" w:hAnsi="Times New Roman" w:cs="Times New Roman"/>
          <w:sz w:val="24"/>
          <w:szCs w:val="24"/>
        </w:rPr>
        <w:t xml:space="preserve"> saa</w:t>
      </w:r>
      <w:r>
        <w:rPr>
          <w:rFonts w:ascii="Times New Roman" w:eastAsia="Times New Roman" w:hAnsi="Times New Roman" w:cs="Times New Roman"/>
          <w:sz w:val="24"/>
          <w:szCs w:val="24"/>
        </w:rPr>
        <w:t>m</w:t>
      </w:r>
      <w:r w:rsidR="685C5B0C" w:rsidRPr="44233FAD">
        <w:rPr>
          <w:rFonts w:ascii="Times New Roman" w:eastAsia="Times New Roman" w:hAnsi="Times New Roman" w:cs="Times New Roman"/>
          <w:sz w:val="24"/>
          <w:szCs w:val="24"/>
        </w:rPr>
        <w:t>a sama suurt tulu nii tuulepargi</w:t>
      </w:r>
      <w:r w:rsidR="003D703D">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kui ka tuumajaama puhul</w:t>
      </w:r>
      <w:r>
        <w:rPr>
          <w:rFonts w:ascii="Times New Roman" w:eastAsia="Times New Roman" w:hAnsi="Times New Roman" w:cs="Times New Roman"/>
          <w:sz w:val="24"/>
          <w:szCs w:val="24"/>
        </w:rPr>
        <w:t xml:space="preserve">. </w:t>
      </w:r>
      <w:r w:rsidRPr="44233FAD">
        <w:rPr>
          <w:rFonts w:ascii="Times New Roman" w:eastAsia="Times New Roman" w:hAnsi="Times New Roman" w:cs="Times New Roman"/>
          <w:sz w:val="24"/>
          <w:szCs w:val="24"/>
        </w:rPr>
        <w:t>115 MW tuulepargi</w:t>
      </w:r>
      <w:r w:rsidR="685C5B0C" w:rsidRPr="44233F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aastane tulu </w:t>
      </w:r>
      <w:proofErr w:type="spellStart"/>
      <w:r>
        <w:rPr>
          <w:rFonts w:ascii="Times New Roman" w:eastAsia="Times New Roman" w:hAnsi="Times New Roman" w:cs="Times New Roman"/>
          <w:sz w:val="24"/>
          <w:szCs w:val="24"/>
        </w:rPr>
        <w:t>KOV-ile</w:t>
      </w:r>
      <w:proofErr w:type="spellEnd"/>
      <w:r>
        <w:rPr>
          <w:rFonts w:ascii="Times New Roman" w:eastAsia="Times New Roman" w:hAnsi="Times New Roman" w:cs="Times New Roman"/>
          <w:sz w:val="24"/>
          <w:szCs w:val="24"/>
        </w:rPr>
        <w:t xml:space="preserve"> on ca 230 000 eurot ning seega</w:t>
      </w:r>
      <w:r w:rsidR="003D703D">
        <w:rPr>
          <w:rFonts w:ascii="Times New Roman" w:eastAsia="Times New Roman" w:hAnsi="Times New Roman" w:cs="Times New Roman"/>
          <w:sz w:val="24"/>
          <w:szCs w:val="24"/>
        </w:rPr>
        <w:t xml:space="preserve"> 767 000 MWh aastatoodanguga tuumajaama puhul </w:t>
      </w:r>
      <w:r>
        <w:rPr>
          <w:rFonts w:ascii="Times New Roman" w:eastAsia="Times New Roman" w:hAnsi="Times New Roman" w:cs="Times New Roman"/>
          <w:sz w:val="24"/>
          <w:szCs w:val="24"/>
        </w:rPr>
        <w:t>on</w:t>
      </w:r>
      <w:r w:rsidR="003D703D">
        <w:rPr>
          <w:rFonts w:ascii="Times New Roman" w:eastAsia="Times New Roman" w:hAnsi="Times New Roman" w:cs="Times New Roman"/>
          <w:sz w:val="24"/>
          <w:szCs w:val="24"/>
        </w:rPr>
        <w:t xml:space="preserve"> kohaliku kasu määr</w:t>
      </w:r>
      <w:r w:rsidR="685C5B0C" w:rsidRPr="44233FAD">
        <w:rPr>
          <w:rFonts w:ascii="Times New Roman" w:eastAsia="Times New Roman" w:hAnsi="Times New Roman" w:cs="Times New Roman"/>
          <w:sz w:val="24"/>
          <w:szCs w:val="24"/>
        </w:rPr>
        <w:t xml:space="preserve"> 230 000/767000= ca 0,30 eurot/MWh.</w:t>
      </w:r>
    </w:p>
    <w:p w14:paraId="4D3152E2" w14:textId="5B43C5C4" w:rsidR="3AC5980E" w:rsidRDefault="00D1499D" w:rsidP="00102981">
      <w:pPr>
        <w:pStyle w:val="pf0"/>
        <w:jc w:val="both"/>
      </w:pPr>
      <w:r w:rsidRPr="00102981">
        <w:rPr>
          <w:rStyle w:val="cf01"/>
          <w:rFonts w:ascii="Times New Roman" w:eastAsiaTheme="majorEastAsia" w:hAnsi="Times New Roman" w:cs="Times New Roman"/>
          <w:sz w:val="24"/>
          <w:szCs w:val="24"/>
        </w:rPr>
        <w:t>2024</w:t>
      </w:r>
      <w:r>
        <w:rPr>
          <w:rStyle w:val="cf01"/>
          <w:rFonts w:ascii="Times New Roman" w:eastAsiaTheme="majorEastAsia" w:hAnsi="Times New Roman" w:cs="Times New Roman"/>
          <w:sz w:val="24"/>
          <w:szCs w:val="24"/>
        </w:rPr>
        <w:t xml:space="preserve">. a </w:t>
      </w:r>
      <w:r w:rsidRPr="00102981">
        <w:rPr>
          <w:rStyle w:val="cf01"/>
          <w:rFonts w:ascii="Times New Roman" w:eastAsiaTheme="majorEastAsia" w:hAnsi="Times New Roman" w:cs="Times New Roman"/>
          <w:sz w:val="24"/>
          <w:szCs w:val="24"/>
        </w:rPr>
        <w:t xml:space="preserve">keskmise elektrienergia börsihinna 87,3 </w:t>
      </w:r>
      <w:r w:rsidR="00396FA0">
        <w:rPr>
          <w:rStyle w:val="cf01"/>
          <w:rFonts w:ascii="Times New Roman" w:eastAsiaTheme="majorEastAsia" w:hAnsi="Times New Roman" w:cs="Times New Roman"/>
          <w:sz w:val="24"/>
          <w:szCs w:val="24"/>
        </w:rPr>
        <w:t>eurot</w:t>
      </w:r>
      <w:r w:rsidRPr="00102981">
        <w:rPr>
          <w:rStyle w:val="cf01"/>
          <w:rFonts w:ascii="Times New Roman" w:eastAsiaTheme="majorEastAsia" w:hAnsi="Times New Roman" w:cs="Times New Roman"/>
          <w:sz w:val="24"/>
          <w:szCs w:val="24"/>
        </w:rPr>
        <w:t xml:space="preserve">/MWh juures moodustaks 0,3 </w:t>
      </w:r>
      <w:r w:rsidR="00396FA0">
        <w:rPr>
          <w:rStyle w:val="cf01"/>
          <w:rFonts w:ascii="Times New Roman" w:eastAsiaTheme="majorEastAsia" w:hAnsi="Times New Roman" w:cs="Times New Roman"/>
          <w:sz w:val="24"/>
          <w:szCs w:val="24"/>
        </w:rPr>
        <w:t>eurot</w:t>
      </w:r>
      <w:r w:rsidRPr="00102981">
        <w:rPr>
          <w:rStyle w:val="cf01"/>
          <w:rFonts w:ascii="Times New Roman" w:eastAsiaTheme="majorEastAsia" w:hAnsi="Times New Roman" w:cs="Times New Roman"/>
          <w:sz w:val="24"/>
          <w:szCs w:val="24"/>
        </w:rPr>
        <w:t xml:space="preserve">/MWh </w:t>
      </w:r>
      <w:r w:rsidR="685C5B0C" w:rsidRPr="00D1499D">
        <w:t xml:space="preserve">ca </w:t>
      </w:r>
      <w:r>
        <w:t>0,34</w:t>
      </w:r>
      <w:r w:rsidR="685C5B0C" w:rsidRPr="00D1499D">
        <w:t>%, mis on majanduslikult jätkusuutlik ja õiglane kohalik tulu. Samas on tuumajaam</w:t>
      </w:r>
      <w:r w:rsidR="48F1742E" w:rsidRPr="00D1499D">
        <w:t>a</w:t>
      </w:r>
      <w:r w:rsidR="685C5B0C" w:rsidRPr="00D1499D">
        <w:t xml:space="preserve"> käitajad valmis võtma turu riski enda kanda. </w:t>
      </w:r>
      <w:r w:rsidR="004A348B" w:rsidRPr="00D1499D">
        <w:t>Kohaliku kasu instrumendi määr mõjutab</w:t>
      </w:r>
      <w:r w:rsidR="685C5B0C" w:rsidRPr="00D1499D">
        <w:t xml:space="preserve"> </w:t>
      </w:r>
      <w:r w:rsidR="004A348B" w:rsidRPr="00D1499D">
        <w:t xml:space="preserve">jaamast välja müüdava </w:t>
      </w:r>
      <w:r w:rsidR="685C5B0C" w:rsidRPr="00D1499D">
        <w:t>elektri hind</w:t>
      </w:r>
      <w:r w:rsidR="004A348B" w:rsidRPr="00D1499D">
        <w:t>a</w:t>
      </w:r>
      <w:r w:rsidR="685C5B0C" w:rsidRPr="00D1499D">
        <w:t xml:space="preserve"> ja se</w:t>
      </w:r>
      <w:r w:rsidR="004A348B" w:rsidRPr="00D1499D">
        <w:t>eläbi</w:t>
      </w:r>
      <w:r w:rsidR="685C5B0C" w:rsidRPr="00D1499D">
        <w:t xml:space="preserve"> </w:t>
      </w:r>
      <w:r w:rsidR="004A348B" w:rsidRPr="00D1499D">
        <w:t>jaama</w:t>
      </w:r>
      <w:r w:rsidR="685C5B0C" w:rsidRPr="00D1499D">
        <w:t xml:space="preserve"> konkurentsipositsiooni</w:t>
      </w:r>
      <w:r w:rsidR="685C5B0C" w:rsidRPr="44233FAD">
        <w:t xml:space="preserve">. </w:t>
      </w:r>
    </w:p>
    <w:p w14:paraId="0F005849" w14:textId="3BADF5B6" w:rsidR="3AC5980E" w:rsidRDefault="00D1499D" w:rsidP="44233FAD">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N</w:t>
      </w:r>
      <w:r w:rsidR="685C5B0C" w:rsidRPr="44233FAD">
        <w:rPr>
          <w:rFonts w:ascii="Times New Roman" w:eastAsia="Times New Roman" w:hAnsi="Times New Roman" w:cs="Times New Roman"/>
          <w:sz w:val="24"/>
          <w:szCs w:val="24"/>
        </w:rPr>
        <w:t>äiteks kui 300 MW elektrilise nimivõimsusega ja 90% kasuteguriga tuumajaam töötab 24 tundi 365 päeva aastas, siis on kohaliku kasu suurus 300*0,9*24*365*0,3=709 560 eurot. Reaalsed kohaliku kasu summad on väiksemad, sest tuumajaam ei tööta aasta läbi täisvõimsusel ja elektritoodang on väiksem.</w:t>
      </w:r>
    </w:p>
    <w:p w14:paraId="2A1128A4" w14:textId="57171312" w:rsidR="0CA92CF2" w:rsidRDefault="0CA92CF2" w:rsidP="0CA92CF2">
      <w:pPr>
        <w:spacing w:after="0" w:line="240" w:lineRule="auto"/>
        <w:jc w:val="both"/>
        <w:rPr>
          <w:rFonts w:ascii="Times New Roman" w:eastAsia="Times New Roman" w:hAnsi="Times New Roman" w:cs="Times New Roman"/>
          <w:sz w:val="24"/>
          <w:szCs w:val="24"/>
        </w:rPr>
      </w:pPr>
    </w:p>
    <w:p w14:paraId="534934A9" w14:textId="2D044E9F" w:rsidR="3AC5980E" w:rsidRDefault="1D39F216" w:rsidP="44233FAD">
      <w:pPr>
        <w:spacing w:after="0" w:line="240" w:lineRule="auto"/>
        <w:jc w:val="both"/>
        <w:rPr>
          <w:rFonts w:ascii="Times New Roman" w:eastAsia="Times New Roman" w:hAnsi="Times New Roman" w:cs="Times New Roman"/>
          <w:sz w:val="24"/>
          <w:szCs w:val="24"/>
        </w:rPr>
      </w:pPr>
      <w:r w:rsidRPr="776B2A6B">
        <w:rPr>
          <w:rFonts w:ascii="Times New Roman" w:eastAsia="Times New Roman" w:hAnsi="Times New Roman" w:cs="Times New Roman"/>
          <w:b/>
          <w:bCs/>
          <w:sz w:val="24"/>
          <w:szCs w:val="24"/>
          <w:lang w:val="et"/>
        </w:rPr>
        <w:t xml:space="preserve">Eelnõu § 70 lõikes 4 </w:t>
      </w:r>
      <w:r w:rsidRPr="30F1A15C">
        <w:rPr>
          <w:rFonts w:ascii="Times New Roman" w:eastAsia="Times New Roman" w:hAnsi="Times New Roman" w:cs="Times New Roman"/>
          <w:sz w:val="24"/>
          <w:szCs w:val="24"/>
          <w:lang w:val="et"/>
        </w:rPr>
        <w:t>sätestataks,</w:t>
      </w:r>
      <w:r w:rsidRPr="776B2A6B">
        <w:rPr>
          <w:rFonts w:ascii="Times New Roman" w:eastAsia="Times New Roman" w:hAnsi="Times New Roman" w:cs="Times New Roman"/>
          <w:sz w:val="24"/>
          <w:szCs w:val="24"/>
        </w:rPr>
        <w:t xml:space="preserve"> </w:t>
      </w:r>
      <w:r w:rsidRPr="30F1A15C">
        <w:rPr>
          <w:rFonts w:ascii="Times New Roman" w:eastAsia="Times New Roman" w:hAnsi="Times New Roman" w:cs="Times New Roman"/>
          <w:sz w:val="24"/>
          <w:szCs w:val="24"/>
          <w:lang w:val="et"/>
        </w:rPr>
        <w:t>et</w:t>
      </w:r>
      <w:r w:rsidRPr="2275C06C">
        <w:rPr>
          <w:rFonts w:ascii="Times New Roman" w:eastAsia="Times New Roman" w:hAnsi="Times New Roman" w:cs="Times New Roman"/>
          <w:sz w:val="24"/>
          <w:szCs w:val="24"/>
        </w:rPr>
        <w:t xml:space="preserve"> t</w:t>
      </w:r>
      <w:r w:rsidR="685C5B0C" w:rsidRPr="2275C06C">
        <w:rPr>
          <w:rFonts w:ascii="Times New Roman" w:eastAsia="Times New Roman" w:hAnsi="Times New Roman" w:cs="Times New Roman"/>
          <w:sz w:val="24"/>
          <w:szCs w:val="24"/>
        </w:rPr>
        <w:t>uumajaama</w:t>
      </w:r>
      <w:r w:rsidR="685C5B0C" w:rsidRPr="44233FAD">
        <w:rPr>
          <w:rFonts w:ascii="Times New Roman" w:eastAsia="Times New Roman" w:hAnsi="Times New Roman" w:cs="Times New Roman"/>
          <w:sz w:val="24"/>
          <w:szCs w:val="24"/>
        </w:rPr>
        <w:t xml:space="preserve"> ehitamise ja dekomissioneerimise ajal makstakse kohalikule omavalit</w:t>
      </w:r>
      <w:r w:rsidR="65A9C873" w:rsidRPr="44233FAD">
        <w:rPr>
          <w:rFonts w:ascii="Times New Roman" w:eastAsia="Times New Roman" w:hAnsi="Times New Roman" w:cs="Times New Roman"/>
          <w:sz w:val="24"/>
          <w:szCs w:val="24"/>
        </w:rPr>
        <w:t>s</w:t>
      </w:r>
      <w:r w:rsidR="685C5B0C" w:rsidRPr="44233FAD">
        <w:rPr>
          <w:rFonts w:ascii="Times New Roman" w:eastAsia="Times New Roman" w:hAnsi="Times New Roman" w:cs="Times New Roman"/>
          <w:sz w:val="24"/>
          <w:szCs w:val="24"/>
        </w:rPr>
        <w:t>usele aastas tasu, mis on 10 % tuumajaama elektrilise nimivõimsuse (MW) korrutatuna 8760-ga (st 24 h 365 ööpäevas; 24*365=8760) ja korrutatuna 0,3 eurot/MWh-ga.</w:t>
      </w:r>
    </w:p>
    <w:p w14:paraId="1B601FE4" w14:textId="77777777" w:rsidR="00396FA0" w:rsidRDefault="00396FA0" w:rsidP="44233FAD">
      <w:pPr>
        <w:spacing w:after="0" w:line="240" w:lineRule="auto"/>
        <w:jc w:val="both"/>
        <w:rPr>
          <w:rFonts w:ascii="Times New Roman" w:eastAsia="Times New Roman" w:hAnsi="Times New Roman" w:cs="Times New Roman"/>
          <w:color w:val="000000" w:themeColor="text1"/>
          <w:sz w:val="24"/>
          <w:szCs w:val="24"/>
        </w:rPr>
      </w:pPr>
    </w:p>
    <w:p w14:paraId="4910AA4C" w14:textId="5F36E4A9"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Näiteks 300 MW elektrilise nimivõimsusega tuumajaama puhul 300*8960*0,3*10%=80 640 eurot.</w:t>
      </w:r>
      <w:r w:rsidR="6E8AB7F8" w:rsidRPr="44233FAD">
        <w:rPr>
          <w:rFonts w:ascii="Times New Roman" w:eastAsia="Times New Roman" w:hAnsi="Times New Roman" w:cs="Times New Roman"/>
          <w:sz w:val="24"/>
          <w:szCs w:val="24"/>
        </w:rPr>
        <w:t xml:space="preserve"> </w:t>
      </w:r>
      <w:r w:rsidRPr="7AFF92FC">
        <w:rPr>
          <w:rFonts w:ascii="Times New Roman" w:eastAsia="Times New Roman" w:hAnsi="Times New Roman" w:cs="Times New Roman"/>
          <w:sz w:val="24"/>
          <w:szCs w:val="24"/>
        </w:rPr>
        <w:t xml:space="preserve">80640/0,3=268 800 kWh on </w:t>
      </w:r>
      <w:r w:rsidR="3ED224CD" w:rsidRPr="7AFF92FC">
        <w:rPr>
          <w:rFonts w:ascii="Times New Roman" w:eastAsia="Times New Roman" w:hAnsi="Times New Roman" w:cs="Times New Roman"/>
          <w:sz w:val="24"/>
          <w:szCs w:val="24"/>
        </w:rPr>
        <w:t>tuumajaama täisvõimsusest ca</w:t>
      </w:r>
      <w:r w:rsidRPr="7AFF92FC">
        <w:rPr>
          <w:rFonts w:ascii="Times New Roman" w:eastAsia="Times New Roman" w:hAnsi="Times New Roman" w:cs="Times New Roman"/>
          <w:sz w:val="24"/>
          <w:szCs w:val="24"/>
        </w:rPr>
        <w:t xml:space="preserve"> 11%, aga tuumajaamade võimuse reguleerimise võime on 50-100%.</w:t>
      </w:r>
    </w:p>
    <w:p w14:paraId="2ABD7115" w14:textId="449972D9" w:rsidR="7695A1AE" w:rsidRDefault="7695A1AE" w:rsidP="7695A1AE">
      <w:pPr>
        <w:spacing w:after="0" w:line="240" w:lineRule="auto"/>
        <w:jc w:val="both"/>
        <w:rPr>
          <w:rFonts w:ascii="Times New Roman" w:eastAsia="Times New Roman" w:hAnsi="Times New Roman" w:cs="Times New Roman"/>
          <w:sz w:val="24"/>
          <w:szCs w:val="24"/>
          <w:highlight w:val="yellow"/>
        </w:rPr>
      </w:pPr>
    </w:p>
    <w:p w14:paraId="3F8E9B3B" w14:textId="57EF0F3E"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Juhul kui tuumajaam ehitusperiood või </w:t>
      </w:r>
      <w:proofErr w:type="spellStart"/>
      <w:r w:rsidRPr="44233FAD">
        <w:rPr>
          <w:rFonts w:ascii="Times New Roman" w:eastAsia="Times New Roman" w:hAnsi="Times New Roman" w:cs="Times New Roman"/>
          <w:sz w:val="24"/>
          <w:szCs w:val="24"/>
        </w:rPr>
        <w:t>dekomissioneerimisperiood</w:t>
      </w:r>
      <w:proofErr w:type="spellEnd"/>
      <w:r w:rsidRPr="44233FAD">
        <w:rPr>
          <w:rFonts w:ascii="Times New Roman" w:eastAsia="Times New Roman" w:hAnsi="Times New Roman" w:cs="Times New Roman"/>
          <w:sz w:val="24"/>
          <w:szCs w:val="24"/>
        </w:rPr>
        <w:t xml:space="preserve"> vastavas kalendriaastas on väiksem kui 365 päeva, siis tuleb makstava tasu suurusel seda proportsionaalselt päevade arvuga arvestada. Näiteks, kui ehitamise alustamise teatis esitatakse 1. detsembril, siis sel kalendriaastal makstav tasu on 300 MW elektrilise nimivõimsusega tuumajaama puhul 300*31*24*0,3*10%=6 696 eurot.</w:t>
      </w:r>
    </w:p>
    <w:p w14:paraId="24ABF79F" w14:textId="4EC30888" w:rsidR="7A04DA31" w:rsidRDefault="7A04DA31" w:rsidP="7A04DA31">
      <w:pPr>
        <w:spacing w:after="0" w:line="240" w:lineRule="auto"/>
        <w:jc w:val="both"/>
        <w:rPr>
          <w:rFonts w:ascii="Times New Roman" w:eastAsia="Times New Roman" w:hAnsi="Times New Roman" w:cs="Times New Roman"/>
          <w:sz w:val="24"/>
          <w:szCs w:val="24"/>
        </w:rPr>
      </w:pPr>
    </w:p>
    <w:p w14:paraId="41508D6D" w14:textId="3D740D55" w:rsidR="3AC5980E" w:rsidRDefault="6A6AF804" w:rsidP="44233FAD">
      <w:pPr>
        <w:spacing w:after="0" w:line="240" w:lineRule="auto"/>
        <w:jc w:val="both"/>
        <w:rPr>
          <w:rFonts w:ascii="Times New Roman" w:eastAsia="Times New Roman" w:hAnsi="Times New Roman" w:cs="Times New Roman"/>
          <w:color w:val="000000" w:themeColor="text1"/>
          <w:sz w:val="24"/>
          <w:szCs w:val="24"/>
        </w:rPr>
      </w:pPr>
      <w:r w:rsidRPr="401AAA27">
        <w:rPr>
          <w:rFonts w:ascii="Times New Roman" w:eastAsia="Times New Roman" w:hAnsi="Times New Roman" w:cs="Times New Roman"/>
          <w:b/>
          <w:bCs/>
          <w:sz w:val="24"/>
          <w:szCs w:val="24"/>
          <w:lang w:val="et"/>
        </w:rPr>
        <w:t xml:space="preserve">Eelnõu § 70 </w:t>
      </w:r>
      <w:r w:rsidRPr="2045B770">
        <w:rPr>
          <w:rFonts w:ascii="Times New Roman" w:eastAsia="Times New Roman" w:hAnsi="Times New Roman" w:cs="Times New Roman"/>
          <w:b/>
          <w:bCs/>
          <w:sz w:val="24"/>
          <w:szCs w:val="24"/>
          <w:lang w:val="et"/>
        </w:rPr>
        <w:t>lõi</w:t>
      </w:r>
      <w:r w:rsidR="6D9243DF" w:rsidRPr="2045B770">
        <w:rPr>
          <w:rFonts w:ascii="Times New Roman" w:eastAsia="Times New Roman" w:hAnsi="Times New Roman" w:cs="Times New Roman"/>
          <w:b/>
          <w:bCs/>
          <w:sz w:val="24"/>
          <w:szCs w:val="24"/>
          <w:lang w:val="et"/>
        </w:rPr>
        <w:t>get</w:t>
      </w:r>
      <w:r w:rsidR="3F0D8CD4" w:rsidRPr="2045B770">
        <w:rPr>
          <w:rFonts w:ascii="Times New Roman" w:eastAsia="Times New Roman" w:hAnsi="Times New Roman" w:cs="Times New Roman"/>
          <w:b/>
          <w:bCs/>
          <w:sz w:val="24"/>
          <w:szCs w:val="24"/>
          <w:lang w:val="et"/>
        </w:rPr>
        <w:t>e</w:t>
      </w:r>
      <w:r w:rsidR="6D9243DF" w:rsidRPr="2045B770">
        <w:rPr>
          <w:rFonts w:ascii="Times New Roman" w:eastAsia="Times New Roman" w:hAnsi="Times New Roman" w:cs="Times New Roman"/>
          <w:b/>
          <w:bCs/>
          <w:sz w:val="24"/>
          <w:szCs w:val="24"/>
          <w:lang w:val="et"/>
        </w:rPr>
        <w:t>s</w:t>
      </w:r>
      <w:r w:rsidRPr="078BBC46">
        <w:rPr>
          <w:rFonts w:ascii="Times New Roman" w:eastAsia="Times New Roman" w:hAnsi="Times New Roman" w:cs="Times New Roman"/>
          <w:b/>
          <w:bCs/>
          <w:sz w:val="24"/>
          <w:szCs w:val="24"/>
          <w:lang w:val="et"/>
        </w:rPr>
        <w:t xml:space="preserve"> </w:t>
      </w:r>
      <w:r w:rsidR="7048F226" w:rsidRPr="078BBC46">
        <w:rPr>
          <w:rFonts w:ascii="Times New Roman" w:eastAsia="Times New Roman" w:hAnsi="Times New Roman" w:cs="Times New Roman"/>
          <w:b/>
          <w:bCs/>
          <w:sz w:val="24"/>
          <w:szCs w:val="24"/>
          <w:lang w:val="et"/>
        </w:rPr>
        <w:t>5</w:t>
      </w:r>
      <w:r w:rsidR="3AB579D1" w:rsidRPr="078BBC46">
        <w:rPr>
          <w:rFonts w:ascii="Times New Roman" w:eastAsia="Times New Roman" w:hAnsi="Times New Roman" w:cs="Times New Roman"/>
          <w:b/>
          <w:bCs/>
          <w:sz w:val="24"/>
          <w:szCs w:val="24"/>
          <w:lang w:val="et"/>
        </w:rPr>
        <w:t xml:space="preserve"> ja 6</w:t>
      </w:r>
      <w:r w:rsidRPr="401AAA27">
        <w:rPr>
          <w:rFonts w:ascii="Times New Roman" w:eastAsia="Times New Roman" w:hAnsi="Times New Roman" w:cs="Times New Roman"/>
          <w:b/>
          <w:bCs/>
          <w:sz w:val="24"/>
          <w:szCs w:val="24"/>
          <w:lang w:val="et"/>
        </w:rPr>
        <w:t xml:space="preserve"> </w:t>
      </w:r>
      <w:r w:rsidRPr="7AFF92FC">
        <w:rPr>
          <w:rFonts w:ascii="Times New Roman" w:eastAsia="Times New Roman" w:hAnsi="Times New Roman" w:cs="Times New Roman"/>
          <w:sz w:val="24"/>
          <w:szCs w:val="24"/>
          <w:lang w:val="et"/>
        </w:rPr>
        <w:t>sätestatakse</w:t>
      </w:r>
      <w:r w:rsidRPr="401AAA27">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õigusselguse huvides, et ehitamise alustamise päevaks loetakse ehituse alustamise teatise esitamise päeva ja tootmise alustamise päevana käsitatakse päeva, millal tuumajaam esimest korda annab elektrienergiat võrku, otseliini või salvestusseadmesse.</w:t>
      </w:r>
    </w:p>
    <w:p w14:paraId="793C7987" w14:textId="072C4447" w:rsidR="3AC5980E" w:rsidRDefault="685C5B0C" w:rsidP="4FE3C3BC">
      <w:pPr>
        <w:spacing w:after="0" w:line="240" w:lineRule="auto"/>
        <w:jc w:val="both"/>
        <w:rPr>
          <w:rFonts w:ascii="Times New Roman" w:eastAsia="Times New Roman" w:hAnsi="Times New Roman" w:cs="Times New Roman"/>
          <w:sz w:val="24"/>
          <w:szCs w:val="24"/>
          <w:highlight w:val="yellow"/>
        </w:rPr>
      </w:pPr>
      <w:r w:rsidRPr="44233FAD">
        <w:rPr>
          <w:rFonts w:ascii="Times New Roman" w:eastAsia="Times New Roman" w:hAnsi="Times New Roman" w:cs="Times New Roman"/>
          <w:sz w:val="24"/>
          <w:szCs w:val="24"/>
        </w:rPr>
        <w:t xml:space="preserve">Dekomissioneerimine on kiirgusseaduse § 58 lõike 4 ja ka käesoleva seaduse tähenduses  kõik toimingud ja meetmed, mida rakendatakse  kiirgusohtu kujutava rajatise tegevuse osaliseks või täielikuks lõpetamiseks, mis hõlmab ka rajatise desaktiveerimist ja osalist või täielikku demonteerimist. </w:t>
      </w:r>
    </w:p>
    <w:p w14:paraId="3F82CBB6" w14:textId="7B07BC22" w:rsidR="34445736" w:rsidRDefault="34445736" w:rsidP="34445736">
      <w:pPr>
        <w:spacing w:after="0" w:line="240" w:lineRule="auto"/>
        <w:jc w:val="both"/>
        <w:rPr>
          <w:rFonts w:ascii="Times New Roman" w:eastAsia="Times New Roman" w:hAnsi="Times New Roman" w:cs="Times New Roman"/>
          <w:sz w:val="24"/>
          <w:szCs w:val="24"/>
        </w:rPr>
      </w:pPr>
    </w:p>
    <w:p w14:paraId="6F08A209" w14:textId="28304096" w:rsidR="3AC5980E" w:rsidRDefault="62FDD290" w:rsidP="4FE3C3BC">
      <w:pPr>
        <w:spacing w:after="0" w:line="240" w:lineRule="auto"/>
        <w:jc w:val="both"/>
        <w:rPr>
          <w:rFonts w:ascii="Times New Roman" w:eastAsia="Times New Roman" w:hAnsi="Times New Roman" w:cs="Times New Roman"/>
          <w:color w:val="000000" w:themeColor="text1"/>
          <w:sz w:val="24"/>
          <w:szCs w:val="24"/>
        </w:rPr>
      </w:pPr>
      <w:r w:rsidRPr="4CC494FB">
        <w:rPr>
          <w:rFonts w:ascii="Times New Roman" w:eastAsia="Times New Roman" w:hAnsi="Times New Roman" w:cs="Times New Roman"/>
          <w:b/>
          <w:bCs/>
          <w:sz w:val="24"/>
          <w:szCs w:val="24"/>
          <w:lang w:val="et"/>
        </w:rPr>
        <w:t xml:space="preserve">Eelnõu § 70 lõikes </w:t>
      </w:r>
      <w:r w:rsidR="56C8EEF7" w:rsidRPr="24DB1466">
        <w:rPr>
          <w:rFonts w:ascii="Times New Roman" w:eastAsia="Times New Roman" w:hAnsi="Times New Roman" w:cs="Times New Roman"/>
          <w:b/>
          <w:bCs/>
          <w:sz w:val="24"/>
          <w:szCs w:val="24"/>
          <w:lang w:val="et"/>
        </w:rPr>
        <w:t>7</w:t>
      </w:r>
      <w:r w:rsidRPr="24A33722">
        <w:rPr>
          <w:rFonts w:ascii="Times New Roman" w:eastAsia="Times New Roman" w:hAnsi="Times New Roman" w:cs="Times New Roman"/>
          <w:b/>
          <w:sz w:val="24"/>
          <w:szCs w:val="24"/>
          <w:lang w:val="et"/>
        </w:rPr>
        <w:t xml:space="preserve"> </w:t>
      </w:r>
      <w:r w:rsidR="685C5B0C" w:rsidRPr="44233FAD">
        <w:rPr>
          <w:rFonts w:ascii="Times New Roman" w:eastAsia="Times New Roman" w:hAnsi="Times New Roman" w:cs="Times New Roman"/>
          <w:color w:val="000000" w:themeColor="text1"/>
          <w:sz w:val="24"/>
          <w:szCs w:val="24"/>
        </w:rPr>
        <w:t xml:space="preserve">sätestatakse </w:t>
      </w:r>
      <w:r w:rsidR="685C5B0C" w:rsidRPr="1259F753">
        <w:rPr>
          <w:rFonts w:ascii="Times New Roman" w:eastAsia="Times New Roman" w:hAnsi="Times New Roman" w:cs="Times New Roman"/>
          <w:color w:val="000000" w:themeColor="text1"/>
          <w:sz w:val="24"/>
          <w:szCs w:val="24"/>
        </w:rPr>
        <w:t>tingimused, mille alusel tuumajaamaga seotud kohaliku kasu jaotatakse kohaliku omavalitsuse poolt füüsilistele isikutele.</w:t>
      </w:r>
      <w:r w:rsidR="685C5B0C" w:rsidRPr="44233FAD">
        <w:rPr>
          <w:rFonts w:ascii="Times New Roman" w:eastAsia="Times New Roman" w:hAnsi="Times New Roman" w:cs="Times New Roman"/>
          <w:b/>
          <w:bCs/>
          <w:color w:val="000000" w:themeColor="text1"/>
          <w:sz w:val="24"/>
          <w:szCs w:val="24"/>
        </w:rPr>
        <w:t xml:space="preserve"> </w:t>
      </w:r>
    </w:p>
    <w:p w14:paraId="7CBAA824" w14:textId="6DB07298" w:rsidR="6A45472C" w:rsidRDefault="6A45472C" w:rsidP="6A45472C">
      <w:pPr>
        <w:spacing w:after="0" w:line="240" w:lineRule="auto"/>
        <w:jc w:val="both"/>
        <w:rPr>
          <w:rFonts w:ascii="Times New Roman" w:eastAsia="Times New Roman" w:hAnsi="Times New Roman" w:cs="Times New Roman"/>
          <w:b/>
          <w:bCs/>
          <w:color w:val="000000" w:themeColor="text1"/>
          <w:sz w:val="24"/>
          <w:szCs w:val="24"/>
        </w:rPr>
      </w:pPr>
    </w:p>
    <w:p w14:paraId="2C3A2E4E" w14:textId="02909DF2" w:rsidR="3AC5980E" w:rsidRDefault="685C5B0C" w:rsidP="44233FAD">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color w:val="000000" w:themeColor="text1"/>
          <w:sz w:val="24"/>
          <w:szCs w:val="24"/>
        </w:rPr>
        <w:t>Põhiline tingimus on, et tasu jaotatakse ainult füüsilistele isikutele, st mitte juriidilistele isikutele.</w:t>
      </w:r>
      <w:r w:rsidR="4B6F3267" w:rsidRPr="4CC494FB">
        <w:rPr>
          <w:rFonts w:ascii="Times New Roman" w:eastAsia="Times New Roman" w:hAnsi="Times New Roman" w:cs="Times New Roman"/>
          <w:color w:val="000000" w:themeColor="text1"/>
          <w:sz w:val="24"/>
          <w:szCs w:val="24"/>
        </w:rPr>
        <w:t xml:space="preserve"> </w:t>
      </w:r>
      <w:r w:rsidRPr="44233FAD">
        <w:rPr>
          <w:rFonts w:ascii="Times New Roman" w:eastAsia="Times New Roman" w:hAnsi="Times New Roman" w:cs="Times New Roman"/>
          <w:color w:val="000000" w:themeColor="text1"/>
          <w:sz w:val="24"/>
          <w:szCs w:val="24"/>
        </w:rPr>
        <w:t xml:space="preserve">Kohalikule omavalitsusele laekunud tasust </w:t>
      </w:r>
      <w:r w:rsidRPr="18433542">
        <w:rPr>
          <w:rFonts w:ascii="Times New Roman" w:eastAsia="Times New Roman" w:hAnsi="Times New Roman" w:cs="Times New Roman"/>
          <w:color w:val="000000" w:themeColor="text1"/>
          <w:sz w:val="24"/>
          <w:szCs w:val="24"/>
        </w:rPr>
        <w:t xml:space="preserve">50 protsenti </w:t>
      </w:r>
      <w:r w:rsidRPr="44233FAD">
        <w:rPr>
          <w:rFonts w:ascii="Times New Roman" w:eastAsia="Times New Roman" w:hAnsi="Times New Roman" w:cs="Times New Roman"/>
          <w:color w:val="000000" w:themeColor="text1"/>
          <w:sz w:val="24"/>
          <w:szCs w:val="24"/>
        </w:rPr>
        <w:t xml:space="preserve">maksab kohaliku omavalitsuse üksus </w:t>
      </w:r>
      <w:r w:rsidRPr="78767927">
        <w:rPr>
          <w:rFonts w:ascii="Times New Roman" w:eastAsia="Times New Roman" w:hAnsi="Times New Roman" w:cs="Times New Roman"/>
          <w:color w:val="000000" w:themeColor="text1"/>
          <w:sz w:val="24"/>
          <w:szCs w:val="24"/>
        </w:rPr>
        <w:t>vähemalt üks kord aasta</w:t>
      </w:r>
      <w:r w:rsidRPr="44233FAD">
        <w:rPr>
          <w:rFonts w:ascii="Times New Roman" w:eastAsia="Times New Roman" w:hAnsi="Times New Roman" w:cs="Times New Roman"/>
          <w:color w:val="000000" w:themeColor="text1"/>
          <w:sz w:val="24"/>
          <w:szCs w:val="24"/>
          <w:u w:val="single"/>
        </w:rPr>
        <w:t>s</w:t>
      </w:r>
      <w:r w:rsidRPr="44233FAD">
        <w:rPr>
          <w:rFonts w:ascii="Times New Roman" w:eastAsia="Times New Roman" w:hAnsi="Times New Roman" w:cs="Times New Roman"/>
          <w:color w:val="000000" w:themeColor="text1"/>
          <w:sz w:val="24"/>
          <w:szCs w:val="24"/>
        </w:rPr>
        <w:t xml:space="preserve"> võrdselt füüsilistele isikutele, kelle rahvastikuregi</w:t>
      </w:r>
      <w:r w:rsidR="73C4220C" w:rsidRPr="44233FAD">
        <w:rPr>
          <w:rFonts w:ascii="Times New Roman" w:eastAsia="Times New Roman" w:hAnsi="Times New Roman" w:cs="Times New Roman"/>
          <w:color w:val="000000" w:themeColor="text1"/>
          <w:sz w:val="24"/>
          <w:szCs w:val="24"/>
        </w:rPr>
        <w:t>s</w:t>
      </w:r>
      <w:r w:rsidRPr="44233FAD">
        <w:rPr>
          <w:rFonts w:ascii="Times New Roman" w:eastAsia="Times New Roman" w:hAnsi="Times New Roman" w:cs="Times New Roman"/>
          <w:color w:val="000000" w:themeColor="text1"/>
          <w:sz w:val="24"/>
          <w:szCs w:val="24"/>
        </w:rPr>
        <w:t>tri järgne elukoht jääb tuumajaama mõjualasse. See elukoht peab olema isiku rahavastikuregistri järgne elukoht arvestusperioodi aluseks oleva aasta 1.</w:t>
      </w:r>
      <w:r w:rsidRPr="44233FAD">
        <w:rPr>
          <w:rFonts w:ascii="Times New Roman" w:eastAsia="Times New Roman" w:hAnsi="Times New Roman" w:cs="Times New Roman"/>
          <w:color w:val="0078D4"/>
          <w:sz w:val="24"/>
          <w:szCs w:val="24"/>
          <w:u w:val="single"/>
        </w:rPr>
        <w:t xml:space="preserve"> </w:t>
      </w:r>
      <w:r w:rsidRPr="44233FAD">
        <w:rPr>
          <w:rFonts w:ascii="Times New Roman" w:eastAsia="Times New Roman" w:hAnsi="Times New Roman" w:cs="Times New Roman"/>
          <w:color w:val="000000" w:themeColor="text1"/>
          <w:sz w:val="24"/>
          <w:szCs w:val="24"/>
        </w:rPr>
        <w:t>jaanuari seisuga.</w:t>
      </w:r>
    </w:p>
    <w:p w14:paraId="5EA61C3B" w14:textId="1DA510E6" w:rsidR="3AC5980E" w:rsidRDefault="3AC5980E" w:rsidP="44233FAD">
      <w:pPr>
        <w:spacing w:after="0" w:line="240" w:lineRule="auto"/>
        <w:jc w:val="both"/>
        <w:rPr>
          <w:rFonts w:ascii="Times New Roman" w:eastAsia="Times New Roman" w:hAnsi="Times New Roman" w:cs="Times New Roman"/>
          <w:color w:val="000000" w:themeColor="text1"/>
          <w:sz w:val="24"/>
          <w:szCs w:val="24"/>
          <w:highlight w:val="yellow"/>
        </w:rPr>
      </w:pPr>
    </w:p>
    <w:p w14:paraId="7E914EB7" w14:textId="1056B702" w:rsidR="3AC5980E" w:rsidRPr="00102981" w:rsidRDefault="2C8D20FA" w:rsidP="44233FAD">
      <w:pPr>
        <w:spacing w:after="0" w:line="240" w:lineRule="auto"/>
        <w:jc w:val="both"/>
        <w:rPr>
          <w:rFonts w:ascii="Times New Roman" w:eastAsia="Times New Roman" w:hAnsi="Times New Roman" w:cs="Times New Roman"/>
          <w:sz w:val="24"/>
          <w:szCs w:val="24"/>
        </w:rPr>
      </w:pPr>
      <w:r w:rsidRPr="5881D27E">
        <w:rPr>
          <w:rFonts w:ascii="Times New Roman" w:eastAsia="Times New Roman" w:hAnsi="Times New Roman" w:cs="Times New Roman"/>
          <w:b/>
          <w:bCs/>
          <w:sz w:val="24"/>
          <w:szCs w:val="24"/>
          <w:lang w:val="et"/>
        </w:rPr>
        <w:t xml:space="preserve">Eelnõu § 70 lõikes </w:t>
      </w:r>
      <w:r w:rsidRPr="77CAB845">
        <w:rPr>
          <w:rFonts w:ascii="Times New Roman" w:eastAsia="Times New Roman" w:hAnsi="Times New Roman" w:cs="Times New Roman"/>
          <w:b/>
          <w:bCs/>
          <w:sz w:val="24"/>
          <w:szCs w:val="24"/>
          <w:lang w:val="et"/>
        </w:rPr>
        <w:t>8</w:t>
      </w:r>
      <w:r w:rsidRPr="0DB1C756">
        <w:rPr>
          <w:rFonts w:ascii="Times New Roman" w:eastAsia="Times New Roman" w:hAnsi="Times New Roman" w:cs="Times New Roman"/>
          <w:b/>
          <w:bCs/>
          <w:sz w:val="24"/>
          <w:szCs w:val="24"/>
          <w:lang w:val="et"/>
        </w:rPr>
        <w:t xml:space="preserve"> </w:t>
      </w:r>
      <w:r w:rsidR="5AF8385A" w:rsidRPr="7D8DD32F">
        <w:rPr>
          <w:rFonts w:ascii="Times New Roman" w:eastAsia="Times New Roman" w:hAnsi="Times New Roman" w:cs="Times New Roman"/>
          <w:b/>
          <w:bCs/>
          <w:sz w:val="24"/>
          <w:szCs w:val="24"/>
          <w:lang w:val="et"/>
        </w:rPr>
        <w:t>ja 9</w:t>
      </w:r>
      <w:r w:rsidRPr="7D8DD32F">
        <w:rPr>
          <w:rFonts w:ascii="Times New Roman" w:eastAsia="Times New Roman" w:hAnsi="Times New Roman" w:cs="Times New Roman"/>
          <w:b/>
          <w:bCs/>
          <w:sz w:val="24"/>
          <w:szCs w:val="24"/>
          <w:lang w:val="et"/>
        </w:rPr>
        <w:t xml:space="preserve"> </w:t>
      </w:r>
      <w:r w:rsidRPr="0DB1C756">
        <w:rPr>
          <w:rFonts w:ascii="Times New Roman" w:eastAsia="Times New Roman" w:hAnsi="Times New Roman" w:cs="Times New Roman"/>
          <w:sz w:val="24"/>
          <w:szCs w:val="24"/>
          <w:lang w:val="et"/>
        </w:rPr>
        <w:t>täpsustatakse</w:t>
      </w:r>
      <w:r w:rsidRPr="3BBBF222">
        <w:rPr>
          <w:rFonts w:ascii="Times New Roman" w:eastAsia="Times New Roman" w:hAnsi="Times New Roman" w:cs="Times New Roman"/>
          <w:sz w:val="24"/>
          <w:szCs w:val="24"/>
          <w:lang w:val="et"/>
        </w:rPr>
        <w:t>, millistel juhtudel loetakse elukoht</w:t>
      </w:r>
      <w:r w:rsidR="00401C1F" w:rsidRPr="3BBBF222">
        <w:rPr>
          <w:rFonts w:ascii="Times New Roman" w:eastAsia="Times New Roman" w:hAnsi="Times New Roman" w:cs="Times New Roman"/>
          <w:sz w:val="24"/>
          <w:szCs w:val="24"/>
          <w:lang w:val="et"/>
        </w:rPr>
        <w:t xml:space="preserve"> </w:t>
      </w:r>
      <w:r w:rsidR="00401C1F" w:rsidRPr="0EBD74BB">
        <w:rPr>
          <w:rFonts w:ascii="Times New Roman" w:eastAsia="Times New Roman" w:hAnsi="Times New Roman" w:cs="Times New Roman"/>
          <w:sz w:val="24"/>
          <w:szCs w:val="24"/>
          <w:lang w:val="et"/>
        </w:rPr>
        <w:t>tuumajaama läheduses asuvaks.</w:t>
      </w:r>
      <w:r w:rsidRPr="0EBD74BB">
        <w:rPr>
          <w:rFonts w:ascii="Times New Roman" w:eastAsia="Times New Roman" w:hAnsi="Times New Roman" w:cs="Times New Roman"/>
          <w:sz w:val="24"/>
          <w:szCs w:val="24"/>
          <w:lang w:val="et"/>
        </w:rPr>
        <w:t xml:space="preserve"> </w:t>
      </w:r>
      <w:r w:rsidR="1AD1A2A5" w:rsidRPr="573D004F">
        <w:rPr>
          <w:rFonts w:ascii="Times New Roman" w:eastAsia="Times New Roman" w:hAnsi="Times New Roman" w:cs="Times New Roman"/>
          <w:sz w:val="24"/>
          <w:szCs w:val="24"/>
          <w:lang w:val="et"/>
        </w:rPr>
        <w:t xml:space="preserve">Igal juhul on tasu </w:t>
      </w:r>
      <w:r w:rsidR="1AD1A2A5" w:rsidRPr="5021E296">
        <w:rPr>
          <w:rFonts w:ascii="Times New Roman" w:eastAsia="Times New Roman" w:hAnsi="Times New Roman" w:cs="Times New Roman"/>
          <w:sz w:val="24"/>
          <w:szCs w:val="24"/>
          <w:lang w:val="et"/>
        </w:rPr>
        <w:t>saam</w:t>
      </w:r>
      <w:r w:rsidR="5BE3FD20" w:rsidRPr="5021E296">
        <w:rPr>
          <w:rFonts w:ascii="Times New Roman" w:eastAsia="Times New Roman" w:hAnsi="Times New Roman" w:cs="Times New Roman"/>
          <w:sz w:val="24"/>
          <w:szCs w:val="24"/>
          <w:lang w:val="et"/>
        </w:rPr>
        <w:t>a</w:t>
      </w:r>
      <w:r w:rsidR="1AD1A2A5" w:rsidRPr="573D004F">
        <w:rPr>
          <w:rFonts w:ascii="Times New Roman" w:eastAsia="Times New Roman" w:hAnsi="Times New Roman" w:cs="Times New Roman"/>
          <w:sz w:val="24"/>
          <w:szCs w:val="24"/>
          <w:lang w:val="et"/>
        </w:rPr>
        <w:t xml:space="preserve"> õigustatud isikud, kelle elukoht jääb kahe </w:t>
      </w:r>
      <w:r w:rsidR="1AD1A2A5" w:rsidRPr="12D7A761">
        <w:rPr>
          <w:rFonts w:ascii="Times New Roman" w:eastAsia="Times New Roman" w:hAnsi="Times New Roman" w:cs="Times New Roman"/>
          <w:sz w:val="24"/>
          <w:szCs w:val="24"/>
          <w:lang w:val="et"/>
        </w:rPr>
        <w:t xml:space="preserve">kilomeetri raadiusesse tuumakäitise piirist mõõdetuna. </w:t>
      </w:r>
      <w:r w:rsidR="1AD1A2A5" w:rsidRPr="7777B65C">
        <w:rPr>
          <w:rFonts w:ascii="Times New Roman" w:eastAsia="Times New Roman" w:hAnsi="Times New Roman" w:cs="Times New Roman"/>
          <w:sz w:val="24"/>
          <w:szCs w:val="24"/>
          <w:lang w:val="et"/>
        </w:rPr>
        <w:t>J</w:t>
      </w:r>
      <w:proofErr w:type="spellStart"/>
      <w:r w:rsidR="685C5B0C" w:rsidRPr="7AFF92FC">
        <w:rPr>
          <w:rFonts w:ascii="Times New Roman" w:eastAsia="Times New Roman" w:hAnsi="Times New Roman" w:cs="Times New Roman"/>
          <w:sz w:val="24"/>
          <w:szCs w:val="24"/>
        </w:rPr>
        <w:t>uhul</w:t>
      </w:r>
      <w:proofErr w:type="spellEnd"/>
      <w:r w:rsidR="685C5B0C" w:rsidRPr="7AFF92FC">
        <w:rPr>
          <w:rFonts w:ascii="Times New Roman" w:eastAsia="Times New Roman" w:hAnsi="Times New Roman" w:cs="Times New Roman"/>
          <w:sz w:val="24"/>
          <w:szCs w:val="24"/>
        </w:rPr>
        <w:t xml:space="preserve"> kui </w:t>
      </w:r>
      <w:r w:rsidR="14CBF647" w:rsidRPr="7AFF92FC">
        <w:rPr>
          <w:rFonts w:ascii="Times New Roman" w:eastAsia="Times New Roman" w:hAnsi="Times New Roman" w:cs="Times New Roman"/>
          <w:sz w:val="24"/>
          <w:szCs w:val="24"/>
        </w:rPr>
        <w:t xml:space="preserve">tuumajaama kindlaksmääratud </w:t>
      </w:r>
      <w:r w:rsidR="685C5B0C" w:rsidRPr="7AFF92FC">
        <w:rPr>
          <w:rFonts w:ascii="Times New Roman" w:eastAsia="Times New Roman" w:hAnsi="Times New Roman" w:cs="Times New Roman"/>
          <w:sz w:val="24"/>
          <w:szCs w:val="24"/>
        </w:rPr>
        <w:t>hädaolukorra planeerimistsoon</w:t>
      </w:r>
      <w:r w:rsidR="4BA24AC3" w:rsidRPr="7AFF92FC">
        <w:rPr>
          <w:rFonts w:ascii="Times New Roman" w:eastAsia="Times New Roman" w:hAnsi="Times New Roman" w:cs="Times New Roman"/>
          <w:sz w:val="24"/>
          <w:szCs w:val="24"/>
        </w:rPr>
        <w:t xml:space="preserve"> on </w:t>
      </w:r>
      <w:r w:rsidR="03A95601" w:rsidRPr="7AFF92FC">
        <w:rPr>
          <w:rFonts w:ascii="Times New Roman" w:eastAsia="Times New Roman" w:hAnsi="Times New Roman" w:cs="Times New Roman"/>
          <w:sz w:val="24"/>
          <w:szCs w:val="24"/>
        </w:rPr>
        <w:t xml:space="preserve">vähemalt mingis osas </w:t>
      </w:r>
      <w:r w:rsidR="4BA24AC3" w:rsidRPr="7AFF92FC">
        <w:rPr>
          <w:rFonts w:ascii="Times New Roman" w:eastAsia="Times New Roman" w:hAnsi="Times New Roman" w:cs="Times New Roman"/>
          <w:sz w:val="24"/>
          <w:szCs w:val="24"/>
        </w:rPr>
        <w:t xml:space="preserve">suurem, kui nimetatud </w:t>
      </w:r>
      <w:r w:rsidR="00D939D8">
        <w:rPr>
          <w:rFonts w:ascii="Times New Roman" w:eastAsia="Times New Roman" w:hAnsi="Times New Roman" w:cs="Times New Roman"/>
          <w:sz w:val="24"/>
          <w:szCs w:val="24"/>
        </w:rPr>
        <w:t>kaks</w:t>
      </w:r>
      <w:r w:rsidR="00D939D8" w:rsidRPr="7AFF92FC">
        <w:rPr>
          <w:rFonts w:ascii="Times New Roman" w:eastAsia="Times New Roman" w:hAnsi="Times New Roman" w:cs="Times New Roman"/>
          <w:sz w:val="24"/>
          <w:szCs w:val="24"/>
        </w:rPr>
        <w:t xml:space="preserve"> </w:t>
      </w:r>
      <w:r w:rsidR="4BA24AC3" w:rsidRPr="7AFF92FC">
        <w:rPr>
          <w:rFonts w:ascii="Times New Roman" w:eastAsia="Times New Roman" w:hAnsi="Times New Roman" w:cs="Times New Roman"/>
          <w:sz w:val="24"/>
          <w:szCs w:val="24"/>
        </w:rPr>
        <w:t>kilomeetrit</w:t>
      </w:r>
      <w:r w:rsidR="685C5B0C" w:rsidRPr="7AFF92FC">
        <w:rPr>
          <w:rFonts w:ascii="Times New Roman" w:eastAsia="Times New Roman" w:hAnsi="Times New Roman" w:cs="Times New Roman"/>
          <w:sz w:val="24"/>
          <w:szCs w:val="24"/>
        </w:rPr>
        <w:t xml:space="preserve">, siis on </w:t>
      </w:r>
      <w:r w:rsidR="211DD053" w:rsidRPr="7AFF92FC">
        <w:rPr>
          <w:rFonts w:ascii="Times New Roman" w:eastAsia="Times New Roman" w:hAnsi="Times New Roman" w:cs="Times New Roman"/>
          <w:sz w:val="24"/>
          <w:szCs w:val="24"/>
        </w:rPr>
        <w:t>tasu saama</w:t>
      </w:r>
      <w:r w:rsidR="685C5B0C" w:rsidRPr="7AFF92FC">
        <w:rPr>
          <w:rFonts w:ascii="Times New Roman" w:eastAsia="Times New Roman" w:hAnsi="Times New Roman" w:cs="Times New Roman"/>
          <w:sz w:val="24"/>
          <w:szCs w:val="24"/>
        </w:rPr>
        <w:t xml:space="preserve"> õigus</w:t>
      </w:r>
      <w:r w:rsidR="248D1846" w:rsidRPr="7AFF92FC">
        <w:rPr>
          <w:rFonts w:ascii="Times New Roman" w:eastAsia="Times New Roman" w:hAnsi="Times New Roman" w:cs="Times New Roman"/>
          <w:sz w:val="24"/>
          <w:szCs w:val="24"/>
        </w:rPr>
        <w:t>tatud</w:t>
      </w:r>
      <w:r w:rsidR="685C5B0C" w:rsidRPr="7AFF92FC">
        <w:rPr>
          <w:rFonts w:ascii="Times New Roman" w:eastAsia="Times New Roman" w:hAnsi="Times New Roman" w:cs="Times New Roman"/>
          <w:sz w:val="24"/>
          <w:szCs w:val="24"/>
        </w:rPr>
        <w:t xml:space="preserve"> </w:t>
      </w:r>
      <w:r w:rsidR="0D6044C9" w:rsidRPr="7AFF92FC">
        <w:rPr>
          <w:rFonts w:ascii="Times New Roman" w:eastAsia="Times New Roman" w:hAnsi="Times New Roman" w:cs="Times New Roman"/>
          <w:sz w:val="24"/>
          <w:szCs w:val="24"/>
        </w:rPr>
        <w:t xml:space="preserve">ka need isikud, kes ei ela küll </w:t>
      </w:r>
      <w:r w:rsidR="00D939D8">
        <w:rPr>
          <w:rFonts w:ascii="Times New Roman" w:eastAsia="Times New Roman" w:hAnsi="Times New Roman" w:cs="Times New Roman"/>
          <w:sz w:val="24"/>
          <w:szCs w:val="24"/>
        </w:rPr>
        <w:t xml:space="preserve">kaks </w:t>
      </w:r>
      <w:r w:rsidR="0D6044C9" w:rsidRPr="7AFF92FC">
        <w:rPr>
          <w:rFonts w:ascii="Times New Roman" w:eastAsia="Times New Roman" w:hAnsi="Times New Roman" w:cs="Times New Roman"/>
          <w:sz w:val="24"/>
          <w:szCs w:val="24"/>
        </w:rPr>
        <w:t>kilomeetri raadiuses kuid kelle elukoht siiski jääb hädaolukorra planeerimistsooni piiridesse</w:t>
      </w:r>
      <w:r w:rsidR="685C5B0C" w:rsidRPr="7AFF92FC">
        <w:rPr>
          <w:rFonts w:ascii="Times New Roman" w:eastAsia="Times New Roman" w:hAnsi="Times New Roman" w:cs="Times New Roman"/>
          <w:sz w:val="24"/>
          <w:szCs w:val="24"/>
        </w:rPr>
        <w:t xml:space="preserve">. Tasu on õigus saada ka eelnevalt kirjeldatud tsooni jäävatel inimestel, kes elavad teise kohaliku omavalitsuse territooriumil. </w:t>
      </w:r>
      <w:r w:rsidR="00D939D8" w:rsidRPr="00D939D8">
        <w:rPr>
          <w:rFonts w:ascii="Times New Roman" w:eastAsia="Times New Roman" w:hAnsi="Times New Roman" w:cs="Times New Roman"/>
          <w:sz w:val="24"/>
          <w:szCs w:val="24"/>
        </w:rPr>
        <w:t>Siinkohal tuleb rõhutada, et nimetatud kaks kilomeetrit on tinglik väärtus, mida kasutatakse seaduse tasandil üldise lähtepunktina ning mis ei tähenda konkreetse tuumatehnoloogia või tuumajaama projektiga seotud hädaolukorra planeerimistsooni tegelikku ulatust.</w:t>
      </w:r>
    </w:p>
    <w:p w14:paraId="4EA51F7E" w14:textId="3B18FA3E" w:rsidR="04E7401C" w:rsidRPr="00102981" w:rsidRDefault="04E7401C" w:rsidP="04E7401C">
      <w:pPr>
        <w:spacing w:after="0" w:line="240" w:lineRule="auto"/>
        <w:jc w:val="both"/>
        <w:rPr>
          <w:rFonts w:ascii="Times New Roman" w:eastAsia="Times New Roman" w:hAnsi="Times New Roman" w:cs="Times New Roman"/>
          <w:sz w:val="24"/>
          <w:szCs w:val="24"/>
        </w:rPr>
      </w:pPr>
    </w:p>
    <w:p w14:paraId="62EC2C71" w14:textId="6B089BC3" w:rsidR="3AC5980E" w:rsidRDefault="2093212C" w:rsidP="1454E3CC">
      <w:pPr>
        <w:spacing w:after="120" w:line="240" w:lineRule="auto"/>
        <w:contextualSpacing/>
        <w:jc w:val="both"/>
        <w:rPr>
          <w:rFonts w:ascii="Times New Roman" w:eastAsia="Times New Roman" w:hAnsi="Times New Roman" w:cs="Times New Roman"/>
          <w:color w:val="000000" w:themeColor="text1"/>
          <w:sz w:val="24"/>
          <w:szCs w:val="24"/>
        </w:rPr>
      </w:pPr>
      <w:r w:rsidRPr="5FF91B38">
        <w:rPr>
          <w:rFonts w:ascii="Times New Roman" w:eastAsia="Times New Roman" w:hAnsi="Times New Roman" w:cs="Times New Roman"/>
          <w:b/>
          <w:bCs/>
          <w:sz w:val="24"/>
          <w:szCs w:val="24"/>
          <w:lang w:val="et"/>
        </w:rPr>
        <w:t xml:space="preserve">Eelnõu § 70 lõikes </w:t>
      </w:r>
      <w:r w:rsidRPr="05A15BAE">
        <w:rPr>
          <w:rFonts w:ascii="Times New Roman" w:eastAsia="Times New Roman" w:hAnsi="Times New Roman" w:cs="Times New Roman"/>
          <w:b/>
          <w:bCs/>
          <w:sz w:val="24"/>
          <w:szCs w:val="24"/>
          <w:lang w:val="et"/>
        </w:rPr>
        <w:t xml:space="preserve">10 </w:t>
      </w:r>
      <w:r w:rsidR="5894083F" w:rsidRPr="42EC02AB">
        <w:rPr>
          <w:rFonts w:ascii="Times New Roman" w:eastAsia="Times New Roman" w:hAnsi="Times New Roman" w:cs="Times New Roman"/>
          <w:sz w:val="24"/>
          <w:szCs w:val="24"/>
          <w:lang w:val="et"/>
        </w:rPr>
        <w:t xml:space="preserve">sätestatakse, et </w:t>
      </w:r>
      <w:r w:rsidR="0093036A">
        <w:rPr>
          <w:rFonts w:ascii="Times New Roman" w:eastAsia="Times New Roman" w:hAnsi="Times New Roman" w:cs="Times New Roman"/>
          <w:sz w:val="24"/>
          <w:szCs w:val="24"/>
          <w:lang w:val="et"/>
        </w:rPr>
        <w:t xml:space="preserve">tuumajaamaga </w:t>
      </w:r>
      <w:r w:rsidR="685C5B0C" w:rsidRPr="44233FAD">
        <w:rPr>
          <w:rFonts w:ascii="Times New Roman" w:eastAsia="Times New Roman" w:hAnsi="Times New Roman" w:cs="Times New Roman"/>
          <w:color w:val="000000" w:themeColor="text1"/>
          <w:sz w:val="24"/>
          <w:szCs w:val="24"/>
        </w:rPr>
        <w:t>seotud kohaliku kasu jaotamise korra, sh kui sageli kohalik omavalitsus tasu maksab, kuidas toimub selle taotlemine jms, kehtestab kohaliku omavalitsuse üksuse volikogu määrusega.  Arvestada tuleb, et füüsilisele isikule makstav tuumajaama kohalik tasu on tulumaksuga maksustatav tasu.</w:t>
      </w:r>
    </w:p>
    <w:p w14:paraId="77274783" w14:textId="64890CA8" w:rsidR="44233FAD" w:rsidRDefault="44233FAD" w:rsidP="44233FAD">
      <w:pPr>
        <w:spacing w:after="0" w:line="240" w:lineRule="auto"/>
        <w:jc w:val="both"/>
        <w:rPr>
          <w:rFonts w:ascii="Times New Roman" w:eastAsia="Aptos" w:hAnsi="Times New Roman" w:cs="Times New Roman"/>
          <w:sz w:val="24"/>
          <w:szCs w:val="24"/>
        </w:rPr>
      </w:pPr>
    </w:p>
    <w:p w14:paraId="1DA4F351" w14:textId="3E0988B1" w:rsidR="00F21FD1" w:rsidRPr="00B70163" w:rsidRDefault="00D8614D" w:rsidP="1FC8C636">
      <w:pPr>
        <w:spacing w:after="0" w:line="240" w:lineRule="auto"/>
        <w:jc w:val="both"/>
        <w:rPr>
          <w:rFonts w:ascii="Times New Roman" w:eastAsia="Aptos" w:hAnsi="Times New Roman" w:cs="Times New Roman"/>
          <w:b/>
          <w:bCs/>
          <w:sz w:val="24"/>
          <w:szCs w:val="24"/>
          <w:highlight w:val="yellow"/>
        </w:rPr>
      </w:pPr>
      <w:r w:rsidRPr="00D8614D">
        <w:rPr>
          <w:rFonts w:ascii="Times New Roman" w:eastAsia="Aptos" w:hAnsi="Times New Roman" w:cs="Times New Roman"/>
          <w:b/>
          <w:bCs/>
          <w:sz w:val="24"/>
          <w:szCs w:val="24"/>
        </w:rPr>
        <w:t xml:space="preserve">Eelnõu </w:t>
      </w:r>
      <w:r>
        <w:rPr>
          <w:rFonts w:ascii="Times New Roman" w:eastAsia="Aptos" w:hAnsi="Times New Roman" w:cs="Times New Roman"/>
          <w:b/>
          <w:bCs/>
          <w:sz w:val="24"/>
          <w:szCs w:val="24"/>
        </w:rPr>
        <w:t>10</w:t>
      </w:r>
      <w:r w:rsidRPr="00D8614D">
        <w:rPr>
          <w:rFonts w:ascii="Times New Roman" w:eastAsia="Aptos" w:hAnsi="Times New Roman" w:cs="Times New Roman"/>
          <w:b/>
          <w:bCs/>
          <w:sz w:val="24"/>
          <w:szCs w:val="24"/>
        </w:rPr>
        <w:t>. peatüki</w:t>
      </w:r>
      <w:r>
        <w:rPr>
          <w:rFonts w:ascii="Times New Roman" w:eastAsia="Aptos" w:hAnsi="Times New Roman" w:cs="Times New Roman"/>
          <w:b/>
          <w:bCs/>
          <w:sz w:val="24"/>
          <w:szCs w:val="24"/>
        </w:rPr>
        <w:t xml:space="preserve"> </w:t>
      </w:r>
      <w:r w:rsidR="066E9342" w:rsidRPr="1FC8C636">
        <w:rPr>
          <w:rFonts w:ascii="Times New Roman" w:eastAsia="Times New Roman" w:hAnsi="Times New Roman" w:cs="Times New Roman"/>
          <w:sz w:val="24"/>
          <w:szCs w:val="24"/>
        </w:rPr>
        <w:t>eesmärk on luua õiguslik raamistik</w:t>
      </w:r>
      <w:r w:rsidR="69093CAF" w:rsidRPr="1FC8C636">
        <w:rPr>
          <w:rFonts w:ascii="Times New Roman" w:eastAsia="Times New Roman" w:hAnsi="Times New Roman" w:cs="Times New Roman"/>
          <w:sz w:val="24"/>
          <w:szCs w:val="24"/>
        </w:rPr>
        <w:t xml:space="preserve"> </w:t>
      </w:r>
      <w:r w:rsidR="35E7EFC0" w:rsidRPr="1FC8C636">
        <w:rPr>
          <w:rFonts w:ascii="Times New Roman" w:eastAsia="Times New Roman" w:hAnsi="Times New Roman" w:cs="Times New Roman"/>
          <w:sz w:val="24"/>
          <w:szCs w:val="24"/>
        </w:rPr>
        <w:t xml:space="preserve">Eestis </w:t>
      </w:r>
      <w:r w:rsidR="6AC1E869" w:rsidRPr="1FC8C636">
        <w:rPr>
          <w:rFonts w:ascii="Times New Roman" w:eastAsia="Times New Roman" w:hAnsi="Times New Roman" w:cs="Times New Roman"/>
          <w:sz w:val="24"/>
          <w:szCs w:val="24"/>
        </w:rPr>
        <w:t>tuumakontrollimeetmete efektiiv</w:t>
      </w:r>
      <w:r w:rsidR="5447A697" w:rsidRPr="1FC8C636">
        <w:rPr>
          <w:rFonts w:ascii="Times New Roman" w:eastAsia="Times New Roman" w:hAnsi="Times New Roman" w:cs="Times New Roman"/>
          <w:sz w:val="24"/>
          <w:szCs w:val="24"/>
        </w:rPr>
        <w:t>seks</w:t>
      </w:r>
      <w:r w:rsidR="6AC1E869" w:rsidRPr="1FC8C636">
        <w:rPr>
          <w:rFonts w:ascii="Times New Roman" w:eastAsia="Times New Roman" w:hAnsi="Times New Roman" w:cs="Times New Roman"/>
          <w:sz w:val="24"/>
          <w:szCs w:val="24"/>
        </w:rPr>
        <w:t xml:space="preserve"> rakendami</w:t>
      </w:r>
      <w:r w:rsidR="6E76B0DF" w:rsidRPr="1FC8C636">
        <w:rPr>
          <w:rFonts w:ascii="Times New Roman" w:eastAsia="Times New Roman" w:hAnsi="Times New Roman" w:cs="Times New Roman"/>
          <w:sz w:val="24"/>
          <w:szCs w:val="24"/>
        </w:rPr>
        <w:t>seks</w:t>
      </w:r>
      <w:r w:rsidR="76DBE0FA" w:rsidRPr="1FC8C636">
        <w:rPr>
          <w:rFonts w:ascii="Times New Roman" w:eastAsia="Times New Roman" w:hAnsi="Times New Roman" w:cs="Times New Roman"/>
          <w:sz w:val="24"/>
          <w:szCs w:val="24"/>
        </w:rPr>
        <w:t xml:space="preserve">, </w:t>
      </w:r>
      <w:r w:rsidR="6A909E5E" w:rsidRPr="1FC8C636">
        <w:rPr>
          <w:rFonts w:ascii="Times New Roman" w:eastAsia="Times New Roman" w:hAnsi="Times New Roman" w:cs="Times New Roman"/>
          <w:sz w:val="24"/>
          <w:szCs w:val="24"/>
        </w:rPr>
        <w:t xml:space="preserve">et </w:t>
      </w:r>
      <w:r w:rsidR="4CCD1E59" w:rsidRPr="1FC8C636">
        <w:rPr>
          <w:rFonts w:ascii="Times New Roman" w:eastAsia="Times New Roman" w:hAnsi="Times New Roman" w:cs="Times New Roman"/>
          <w:sz w:val="24"/>
          <w:szCs w:val="24"/>
        </w:rPr>
        <w:t>välti</w:t>
      </w:r>
      <w:r w:rsidR="6A909E5E" w:rsidRPr="1FC8C636">
        <w:rPr>
          <w:rFonts w:ascii="Times New Roman" w:eastAsia="Times New Roman" w:hAnsi="Times New Roman" w:cs="Times New Roman"/>
          <w:sz w:val="24"/>
          <w:szCs w:val="24"/>
        </w:rPr>
        <w:t>da</w:t>
      </w:r>
      <w:r w:rsidR="55C51E84" w:rsidRPr="1FC8C636">
        <w:rPr>
          <w:rFonts w:ascii="Times New Roman" w:eastAsia="Times New Roman" w:hAnsi="Times New Roman" w:cs="Times New Roman"/>
          <w:sz w:val="24"/>
          <w:szCs w:val="24"/>
        </w:rPr>
        <w:t xml:space="preserve"> tuumamaterjali väärkasutust </w:t>
      </w:r>
      <w:r w:rsidR="19247369" w:rsidRPr="1FC8C636">
        <w:rPr>
          <w:rFonts w:ascii="Times New Roman" w:eastAsia="Times New Roman" w:hAnsi="Times New Roman" w:cs="Times New Roman"/>
          <w:sz w:val="24"/>
          <w:szCs w:val="24"/>
        </w:rPr>
        <w:t xml:space="preserve">ja </w:t>
      </w:r>
      <w:r w:rsidR="0A65108D" w:rsidRPr="1FC8C636">
        <w:rPr>
          <w:rFonts w:ascii="Times New Roman" w:eastAsia="Times New Roman" w:hAnsi="Times New Roman" w:cs="Times New Roman"/>
          <w:sz w:val="24"/>
          <w:szCs w:val="24"/>
        </w:rPr>
        <w:t>taga</w:t>
      </w:r>
      <w:r w:rsidR="55C51E84" w:rsidRPr="1FC8C636">
        <w:rPr>
          <w:rFonts w:ascii="Times New Roman" w:eastAsia="Times New Roman" w:hAnsi="Times New Roman" w:cs="Times New Roman"/>
          <w:sz w:val="24"/>
          <w:szCs w:val="24"/>
        </w:rPr>
        <w:t xml:space="preserve">da vastavus </w:t>
      </w:r>
      <w:r w:rsidR="011F73B5" w:rsidRPr="1FC8C636">
        <w:rPr>
          <w:rFonts w:ascii="Times New Roman" w:eastAsia="Times New Roman" w:hAnsi="Times New Roman" w:cs="Times New Roman"/>
          <w:sz w:val="24"/>
          <w:szCs w:val="24"/>
        </w:rPr>
        <w:t>tuumarelvade leviku tõkestamise lepingus sätestatud</w:t>
      </w:r>
      <w:r w:rsidR="55C51E84" w:rsidRPr="1FC8C636">
        <w:rPr>
          <w:rFonts w:ascii="Times New Roman" w:eastAsia="Times New Roman" w:hAnsi="Times New Roman" w:cs="Times New Roman"/>
          <w:sz w:val="24"/>
          <w:szCs w:val="24"/>
        </w:rPr>
        <w:t xml:space="preserve"> kohustustele</w:t>
      </w:r>
      <w:r w:rsidR="636E02F4" w:rsidRPr="1FC8C636">
        <w:rPr>
          <w:rFonts w:ascii="Times New Roman" w:eastAsia="Times New Roman" w:hAnsi="Times New Roman" w:cs="Times New Roman"/>
          <w:sz w:val="24"/>
          <w:szCs w:val="24"/>
        </w:rPr>
        <w:t>.</w:t>
      </w:r>
      <w:r w:rsidR="45E34F95" w:rsidRPr="1FC8C636">
        <w:rPr>
          <w:rFonts w:ascii="Times New Roman" w:eastAsia="Times New Roman" w:hAnsi="Times New Roman" w:cs="Times New Roman"/>
          <w:sz w:val="24"/>
          <w:szCs w:val="24"/>
        </w:rPr>
        <w:t xml:space="preserve"> P</w:t>
      </w:r>
      <w:r w:rsidR="6AC1E869" w:rsidRPr="1FC8C636">
        <w:rPr>
          <w:rFonts w:ascii="Times New Roman" w:eastAsia="Times New Roman" w:hAnsi="Times New Roman" w:cs="Times New Roman"/>
          <w:sz w:val="24"/>
          <w:szCs w:val="24"/>
        </w:rPr>
        <w:t xml:space="preserve">eatükk </w:t>
      </w:r>
      <w:r w:rsidR="30395647" w:rsidRPr="1FC8C636">
        <w:rPr>
          <w:rFonts w:ascii="Times New Roman" w:eastAsia="Times New Roman" w:hAnsi="Times New Roman" w:cs="Times New Roman"/>
          <w:sz w:val="24"/>
          <w:szCs w:val="24"/>
        </w:rPr>
        <w:t>sätestab</w:t>
      </w:r>
      <w:r w:rsidR="49320E85" w:rsidRPr="1FC8C636">
        <w:rPr>
          <w:rFonts w:ascii="Times New Roman" w:eastAsia="Times New Roman" w:hAnsi="Times New Roman" w:cs="Times New Roman"/>
          <w:sz w:val="24"/>
          <w:szCs w:val="24"/>
        </w:rPr>
        <w:t xml:space="preserve"> </w:t>
      </w:r>
      <w:r w:rsidR="31B7D50A" w:rsidRPr="1FC8C636">
        <w:rPr>
          <w:rFonts w:ascii="Times New Roman" w:eastAsia="Times New Roman" w:hAnsi="Times New Roman" w:cs="Times New Roman"/>
          <w:sz w:val="24"/>
          <w:szCs w:val="24"/>
        </w:rPr>
        <w:t>riigisisese</w:t>
      </w:r>
      <w:r w:rsidR="49320E85" w:rsidRPr="1FC8C636">
        <w:rPr>
          <w:rFonts w:ascii="Times New Roman" w:eastAsia="Times New Roman" w:hAnsi="Times New Roman" w:cs="Times New Roman"/>
          <w:sz w:val="24"/>
          <w:szCs w:val="24"/>
        </w:rPr>
        <w:t xml:space="preserve"> tuumamaterjali kontrolli korralduse</w:t>
      </w:r>
      <w:r w:rsidR="45E7874F" w:rsidRPr="1FC8C636">
        <w:rPr>
          <w:rFonts w:ascii="Times New Roman" w:eastAsia="Times New Roman" w:hAnsi="Times New Roman" w:cs="Times New Roman"/>
          <w:sz w:val="24"/>
          <w:szCs w:val="24"/>
        </w:rPr>
        <w:t xml:space="preserve"> ja kohustused, et tagada</w:t>
      </w:r>
      <w:r w:rsidR="45E7874F" w:rsidRPr="1FC8C636">
        <w:rPr>
          <w:rFonts w:ascii="Times New Roman" w:eastAsia="Times New Roman" w:hAnsi="Times New Roman" w:cs="Times New Roman"/>
          <w:color w:val="000000" w:themeColor="text1"/>
          <w:sz w:val="24"/>
          <w:szCs w:val="24"/>
        </w:rPr>
        <w:t xml:space="preserve"> Tuumarelva leviku tõkestamise lepingu</w:t>
      </w:r>
      <w:r w:rsidR="00F21FD1" w:rsidRPr="1FC8C636">
        <w:rPr>
          <w:rStyle w:val="Allmrkuseviide"/>
          <w:rFonts w:ascii="Times New Roman" w:eastAsia="Times New Roman" w:hAnsi="Times New Roman" w:cs="Times New Roman"/>
          <w:color w:val="000000" w:themeColor="text1"/>
          <w:sz w:val="24"/>
          <w:szCs w:val="24"/>
        </w:rPr>
        <w:footnoteReference w:id="69"/>
      </w:r>
      <w:r w:rsidR="45E7874F" w:rsidRPr="1FC8C636">
        <w:rPr>
          <w:rFonts w:ascii="Times New Roman" w:eastAsia="Times New Roman" w:hAnsi="Times New Roman" w:cs="Times New Roman"/>
          <w:color w:val="000000" w:themeColor="text1"/>
          <w:sz w:val="24"/>
          <w:szCs w:val="24"/>
        </w:rPr>
        <w:t xml:space="preserve"> III artikli lõigete 1 ja 4 rakendamiseks sõlmitud kokkuleppe ja selle lisaprotokolli</w:t>
      </w:r>
      <w:r w:rsidR="00F21FD1" w:rsidRPr="1FC8C636">
        <w:rPr>
          <w:rStyle w:val="Allmrkuseviide"/>
          <w:rFonts w:ascii="Times New Roman" w:eastAsia="Times New Roman" w:hAnsi="Times New Roman" w:cs="Times New Roman"/>
          <w:color w:val="000000" w:themeColor="text1"/>
          <w:sz w:val="24"/>
          <w:szCs w:val="24"/>
        </w:rPr>
        <w:footnoteReference w:id="70"/>
      </w:r>
      <w:r w:rsidR="31A80F61" w:rsidRPr="1FC8C636">
        <w:rPr>
          <w:rFonts w:ascii="Times New Roman" w:eastAsia="Times New Roman" w:hAnsi="Times New Roman" w:cs="Times New Roman"/>
          <w:color w:val="000000" w:themeColor="text1"/>
          <w:sz w:val="24"/>
          <w:szCs w:val="24"/>
        </w:rPr>
        <w:t>,</w:t>
      </w:r>
      <w:r w:rsidR="45E7874F" w:rsidRPr="1FC8C636">
        <w:rPr>
          <w:rFonts w:ascii="Times New Roman" w:eastAsia="Times New Roman" w:hAnsi="Times New Roman" w:cs="Times New Roman"/>
          <w:color w:val="000000" w:themeColor="text1"/>
          <w:sz w:val="24"/>
          <w:szCs w:val="24"/>
        </w:rPr>
        <w:t xml:space="preserve"> </w:t>
      </w:r>
      <w:r w:rsidR="45E7874F" w:rsidRPr="1FC8C636">
        <w:rPr>
          <w:rFonts w:ascii="Times New Roman" w:eastAsia="Times New Roman" w:hAnsi="Times New Roman" w:cs="Times New Roman"/>
          <w:sz w:val="24"/>
          <w:szCs w:val="24"/>
        </w:rPr>
        <w:t xml:space="preserve">Euratomi </w:t>
      </w:r>
      <w:r w:rsidR="48424628" w:rsidRPr="1FC8C636">
        <w:rPr>
          <w:rFonts w:ascii="Times New Roman" w:eastAsia="Times New Roman" w:hAnsi="Times New Roman" w:cs="Times New Roman"/>
          <w:sz w:val="24"/>
          <w:szCs w:val="24"/>
        </w:rPr>
        <w:t>asutamislepingu</w:t>
      </w:r>
      <w:r w:rsidR="00F21FD1" w:rsidRPr="1FC8C636">
        <w:rPr>
          <w:rStyle w:val="Allmrkuseviide"/>
          <w:rFonts w:ascii="Times New Roman" w:eastAsia="Times New Roman" w:hAnsi="Times New Roman" w:cs="Times New Roman"/>
          <w:sz w:val="24"/>
          <w:szCs w:val="24"/>
        </w:rPr>
        <w:footnoteReference w:id="71"/>
      </w:r>
      <w:r w:rsidR="219D47F7" w:rsidRPr="1FC8C636">
        <w:rPr>
          <w:rFonts w:ascii="Times New Roman" w:eastAsia="Times New Roman" w:hAnsi="Times New Roman" w:cs="Times New Roman"/>
          <w:sz w:val="24"/>
          <w:szCs w:val="24"/>
        </w:rPr>
        <w:t xml:space="preserve"> ja selle artiklite </w:t>
      </w:r>
      <w:r w:rsidR="219D47F7" w:rsidRPr="5F5964BD">
        <w:rPr>
          <w:rFonts w:ascii="Times New Roman" w:eastAsia="Times New Roman" w:hAnsi="Times New Roman" w:cs="Times New Roman"/>
          <w:sz w:val="24"/>
          <w:szCs w:val="24"/>
        </w:rPr>
        <w:t>77, 78, 79 ja 81 rakendamiseks välja töötatu</w:t>
      </w:r>
      <w:r w:rsidR="5E2CC057" w:rsidRPr="5F5964BD">
        <w:rPr>
          <w:rFonts w:ascii="Times New Roman" w:eastAsia="Times New Roman" w:hAnsi="Times New Roman" w:cs="Times New Roman"/>
          <w:sz w:val="24"/>
          <w:szCs w:val="24"/>
        </w:rPr>
        <w:t xml:space="preserve">d </w:t>
      </w:r>
      <w:r w:rsidR="641EC002" w:rsidRPr="1FC8C636">
        <w:rPr>
          <w:rFonts w:ascii="Times New Roman" w:eastAsia="Times New Roman" w:hAnsi="Times New Roman" w:cs="Times New Roman"/>
          <w:sz w:val="24"/>
          <w:szCs w:val="24"/>
        </w:rPr>
        <w:t>Komisjoni määruse (Euratom) 2025/974, 26. mai 2025, mis käsitleb Euratomi kaitsemeetmete kohaldamist</w:t>
      </w:r>
      <w:r w:rsidR="18EEE5B7" w:rsidRPr="5F5964BD">
        <w:rPr>
          <w:rStyle w:val="Allmrkuseviide"/>
          <w:rFonts w:ascii="Times New Roman" w:eastAsia="Times New Roman" w:hAnsi="Times New Roman" w:cs="Times New Roman"/>
          <w:sz w:val="24"/>
          <w:szCs w:val="24"/>
        </w:rPr>
        <w:footnoteReference w:id="72"/>
      </w:r>
      <w:r w:rsidR="007C3F40">
        <w:rPr>
          <w:rFonts w:ascii="Times New Roman" w:eastAsia="Times New Roman" w:hAnsi="Times New Roman" w:cs="Times New Roman"/>
          <w:sz w:val="24"/>
          <w:szCs w:val="24"/>
        </w:rPr>
        <w:t xml:space="preserve"> (edaspidi:</w:t>
      </w:r>
      <w:r w:rsidR="002934BC">
        <w:rPr>
          <w:rFonts w:ascii="Times New Roman" w:eastAsia="Times New Roman" w:hAnsi="Times New Roman" w:cs="Times New Roman"/>
          <w:sz w:val="24"/>
          <w:szCs w:val="24"/>
        </w:rPr>
        <w:t xml:space="preserve"> </w:t>
      </w:r>
      <w:r w:rsidR="007C3F40" w:rsidRPr="01325512">
        <w:rPr>
          <w:rFonts w:ascii="Times New Roman" w:eastAsia="Times New Roman" w:hAnsi="Times New Roman" w:cs="Times New Roman"/>
          <w:i/>
          <w:iCs/>
          <w:sz w:val="24"/>
          <w:szCs w:val="24"/>
        </w:rPr>
        <w:t>2025/974/Euratom määrus</w:t>
      </w:r>
      <w:r w:rsidR="007C3F40">
        <w:rPr>
          <w:rFonts w:ascii="Times New Roman" w:eastAsia="Times New Roman" w:hAnsi="Times New Roman" w:cs="Times New Roman"/>
          <w:sz w:val="24"/>
          <w:szCs w:val="24"/>
        </w:rPr>
        <w:t>)</w:t>
      </w:r>
      <w:r w:rsidR="71649082" w:rsidRPr="1FC8C636">
        <w:rPr>
          <w:rFonts w:ascii="Times New Roman" w:eastAsia="Times New Roman" w:hAnsi="Times New Roman" w:cs="Times New Roman"/>
          <w:sz w:val="24"/>
          <w:szCs w:val="24"/>
        </w:rPr>
        <w:t>,</w:t>
      </w:r>
      <w:r w:rsidR="21ACC361" w:rsidRPr="1FC8C636">
        <w:rPr>
          <w:rFonts w:ascii="Times New Roman" w:eastAsia="Times New Roman" w:hAnsi="Times New Roman" w:cs="Times New Roman"/>
          <w:sz w:val="24"/>
          <w:szCs w:val="24"/>
        </w:rPr>
        <w:t xml:space="preserve"> </w:t>
      </w:r>
      <w:r w:rsidR="45E7874F" w:rsidRPr="1FC8C636">
        <w:rPr>
          <w:rFonts w:ascii="Times New Roman" w:eastAsia="Times New Roman" w:hAnsi="Times New Roman" w:cs="Times New Roman"/>
          <w:sz w:val="24"/>
          <w:szCs w:val="24"/>
        </w:rPr>
        <w:t>täitmi</w:t>
      </w:r>
      <w:r w:rsidR="3450C3AA" w:rsidRPr="1FC8C636">
        <w:rPr>
          <w:rFonts w:ascii="Times New Roman" w:eastAsia="Times New Roman" w:hAnsi="Times New Roman" w:cs="Times New Roman"/>
          <w:sz w:val="24"/>
          <w:szCs w:val="24"/>
        </w:rPr>
        <w:t>st</w:t>
      </w:r>
      <w:r w:rsidR="45E7874F" w:rsidRPr="1FC8C636">
        <w:rPr>
          <w:rFonts w:ascii="Times New Roman" w:eastAsia="Times New Roman" w:hAnsi="Times New Roman" w:cs="Times New Roman"/>
          <w:sz w:val="24"/>
          <w:szCs w:val="24"/>
        </w:rPr>
        <w:t>.</w:t>
      </w:r>
      <w:r w:rsidR="5F3A88FE" w:rsidRPr="1FC8C636">
        <w:rPr>
          <w:rFonts w:ascii="Times New Roman" w:eastAsia="Times New Roman" w:hAnsi="Times New Roman" w:cs="Times New Roman"/>
          <w:sz w:val="24"/>
          <w:szCs w:val="24"/>
        </w:rPr>
        <w:t xml:space="preserve"> </w:t>
      </w:r>
      <w:r w:rsidR="00E90DE3">
        <w:rPr>
          <w:rFonts w:ascii="Times New Roman" w:eastAsia="Times New Roman" w:hAnsi="Times New Roman" w:cs="Times New Roman"/>
          <w:sz w:val="24"/>
          <w:szCs w:val="24"/>
        </w:rPr>
        <w:t>Rahvusvahelisi inspekts</w:t>
      </w:r>
      <w:r w:rsidR="00281541">
        <w:rPr>
          <w:rFonts w:ascii="Times New Roman" w:eastAsia="Times New Roman" w:hAnsi="Times New Roman" w:cs="Times New Roman"/>
          <w:sz w:val="24"/>
          <w:szCs w:val="24"/>
        </w:rPr>
        <w:t>ioone tee</w:t>
      </w:r>
      <w:r w:rsidR="00DD3014">
        <w:rPr>
          <w:rFonts w:ascii="Times New Roman" w:eastAsia="Times New Roman" w:hAnsi="Times New Roman" w:cs="Times New Roman"/>
          <w:sz w:val="24"/>
          <w:szCs w:val="24"/>
        </w:rPr>
        <w:t>vad</w:t>
      </w:r>
      <w:r w:rsidR="00281541">
        <w:rPr>
          <w:rFonts w:ascii="Times New Roman" w:eastAsia="Times New Roman" w:hAnsi="Times New Roman" w:cs="Times New Roman"/>
          <w:sz w:val="24"/>
          <w:szCs w:val="24"/>
        </w:rPr>
        <w:t xml:space="preserve"> Rahvusvaheline Aatomienergiaagentuur</w:t>
      </w:r>
      <w:r w:rsidR="00044537">
        <w:rPr>
          <w:rFonts w:ascii="Times New Roman" w:eastAsia="Times New Roman" w:hAnsi="Times New Roman" w:cs="Times New Roman"/>
          <w:sz w:val="24"/>
          <w:szCs w:val="24"/>
        </w:rPr>
        <w:t xml:space="preserve"> (IAEA)</w:t>
      </w:r>
      <w:r w:rsidR="00DD3014">
        <w:rPr>
          <w:rFonts w:ascii="Times New Roman" w:eastAsia="Times New Roman" w:hAnsi="Times New Roman" w:cs="Times New Roman"/>
          <w:sz w:val="24"/>
          <w:szCs w:val="24"/>
        </w:rPr>
        <w:t xml:space="preserve"> ja </w:t>
      </w:r>
      <w:r w:rsidR="00624363" w:rsidRPr="007B3F7E">
        <w:rPr>
          <w:rFonts w:ascii="Times New Roman" w:eastAsia="Times New Roman" w:hAnsi="Times New Roman" w:cs="Times New Roman"/>
          <w:sz w:val="24"/>
          <w:szCs w:val="24"/>
        </w:rPr>
        <w:t>Euroopa Komisjon</w:t>
      </w:r>
      <w:r w:rsidR="00C81B34">
        <w:rPr>
          <w:rFonts w:ascii="Times New Roman" w:eastAsia="Times New Roman" w:hAnsi="Times New Roman" w:cs="Times New Roman"/>
          <w:sz w:val="24"/>
          <w:szCs w:val="24"/>
        </w:rPr>
        <w:t xml:space="preserve">. </w:t>
      </w:r>
      <w:r w:rsidR="33F7AE19">
        <w:rPr>
          <w:rFonts w:ascii="Times New Roman" w:eastAsia="Times New Roman" w:hAnsi="Times New Roman" w:cs="Times New Roman"/>
          <w:sz w:val="24"/>
          <w:szCs w:val="24"/>
        </w:rPr>
        <w:t>Käesoleva seaduse 10. p</w:t>
      </w:r>
      <w:r w:rsidR="6EA83761" w:rsidRPr="1FC8C636">
        <w:rPr>
          <w:rFonts w:ascii="Times New Roman" w:eastAsia="Times New Roman" w:hAnsi="Times New Roman" w:cs="Times New Roman"/>
          <w:sz w:val="24"/>
          <w:szCs w:val="24"/>
        </w:rPr>
        <w:t>eatükk</w:t>
      </w:r>
      <w:r w:rsidR="45E7874F" w:rsidRPr="1FC8C636">
        <w:rPr>
          <w:rFonts w:ascii="Times New Roman" w:eastAsia="Times New Roman" w:hAnsi="Times New Roman" w:cs="Times New Roman"/>
          <w:sz w:val="24"/>
          <w:szCs w:val="24"/>
        </w:rPr>
        <w:t xml:space="preserve"> regu</w:t>
      </w:r>
      <w:r w:rsidR="4D8055FF" w:rsidRPr="1FC8C636">
        <w:rPr>
          <w:rFonts w:ascii="Times New Roman" w:eastAsia="Times New Roman" w:hAnsi="Times New Roman" w:cs="Times New Roman"/>
          <w:sz w:val="24"/>
          <w:szCs w:val="24"/>
        </w:rPr>
        <w:t xml:space="preserve">leerib </w:t>
      </w:r>
      <w:r w:rsidR="3ED000B1" w:rsidRPr="1FC8C636">
        <w:rPr>
          <w:rFonts w:ascii="Times New Roman" w:eastAsia="Times New Roman" w:hAnsi="Times New Roman" w:cs="Times New Roman"/>
          <w:sz w:val="24"/>
          <w:szCs w:val="24"/>
        </w:rPr>
        <w:t xml:space="preserve">tuumamaterjali kontrolliga seotud </w:t>
      </w:r>
      <w:r w:rsidR="49320E85" w:rsidRPr="1FC8C636">
        <w:rPr>
          <w:rFonts w:ascii="Times New Roman" w:eastAsia="Times New Roman" w:hAnsi="Times New Roman" w:cs="Times New Roman"/>
          <w:sz w:val="24"/>
          <w:szCs w:val="24"/>
        </w:rPr>
        <w:t>mõiste</w:t>
      </w:r>
      <w:r w:rsidR="1EC884A2" w:rsidRPr="1FC8C636">
        <w:rPr>
          <w:rFonts w:ascii="Times New Roman" w:eastAsia="Times New Roman" w:hAnsi="Times New Roman" w:cs="Times New Roman"/>
          <w:sz w:val="24"/>
          <w:szCs w:val="24"/>
        </w:rPr>
        <w:t xml:space="preserve">id, </w:t>
      </w:r>
      <w:r w:rsidR="49320E85" w:rsidRPr="1FC8C636">
        <w:rPr>
          <w:rFonts w:ascii="Times New Roman" w:eastAsia="Times New Roman" w:hAnsi="Times New Roman" w:cs="Times New Roman"/>
          <w:sz w:val="24"/>
          <w:szCs w:val="24"/>
        </w:rPr>
        <w:t xml:space="preserve">tuumamaterjali </w:t>
      </w:r>
      <w:r w:rsidR="5764EE40" w:rsidRPr="1FC8C636">
        <w:rPr>
          <w:rFonts w:ascii="Times New Roman" w:eastAsia="Times New Roman" w:hAnsi="Times New Roman" w:cs="Times New Roman"/>
          <w:sz w:val="24"/>
          <w:szCs w:val="24"/>
        </w:rPr>
        <w:t xml:space="preserve">omava isiku kohustusi </w:t>
      </w:r>
      <w:r w:rsidR="49320E85" w:rsidRPr="1FC8C636">
        <w:rPr>
          <w:rFonts w:ascii="Times New Roman" w:eastAsia="Times New Roman" w:hAnsi="Times New Roman" w:cs="Times New Roman"/>
          <w:sz w:val="24"/>
          <w:szCs w:val="24"/>
        </w:rPr>
        <w:t xml:space="preserve">(arvestus, inventuur, aruandlus, teavitamine, füüsiline kaitse), </w:t>
      </w:r>
      <w:r w:rsidR="59AAF85D" w:rsidRPr="1FC8C636">
        <w:rPr>
          <w:rFonts w:ascii="Times New Roman" w:eastAsia="Times New Roman" w:hAnsi="Times New Roman" w:cs="Times New Roman"/>
          <w:sz w:val="24"/>
          <w:szCs w:val="24"/>
        </w:rPr>
        <w:t xml:space="preserve">tuumamaterjali </w:t>
      </w:r>
      <w:r w:rsidR="49320E85" w:rsidRPr="1FC8C636">
        <w:rPr>
          <w:rFonts w:ascii="Times New Roman" w:eastAsia="Times New Roman" w:hAnsi="Times New Roman" w:cs="Times New Roman"/>
          <w:sz w:val="24"/>
          <w:szCs w:val="24"/>
        </w:rPr>
        <w:t>riikliku registri pidamis</w:t>
      </w:r>
      <w:r w:rsidR="40410728" w:rsidRPr="1FC8C636">
        <w:rPr>
          <w:rFonts w:ascii="Times New Roman" w:eastAsia="Times New Roman" w:hAnsi="Times New Roman" w:cs="Times New Roman"/>
          <w:sz w:val="24"/>
          <w:szCs w:val="24"/>
        </w:rPr>
        <w:t xml:space="preserve">t, </w:t>
      </w:r>
      <w:r w:rsidR="49320E85" w:rsidRPr="1FC8C636">
        <w:rPr>
          <w:rFonts w:ascii="Times New Roman" w:eastAsia="Times New Roman" w:hAnsi="Times New Roman" w:cs="Times New Roman"/>
          <w:sz w:val="24"/>
          <w:szCs w:val="24"/>
        </w:rPr>
        <w:t>rahvusvaheliste inspektsioonide läbiviimis</w:t>
      </w:r>
      <w:r w:rsidR="01851445" w:rsidRPr="1FC8C636">
        <w:rPr>
          <w:rFonts w:ascii="Times New Roman" w:eastAsia="Times New Roman" w:hAnsi="Times New Roman" w:cs="Times New Roman"/>
          <w:sz w:val="24"/>
          <w:szCs w:val="24"/>
        </w:rPr>
        <w:t>t</w:t>
      </w:r>
      <w:r w:rsidR="6FCC3A99" w:rsidRPr="1FC8C636">
        <w:rPr>
          <w:rFonts w:ascii="Times New Roman" w:eastAsia="Times New Roman" w:hAnsi="Times New Roman" w:cs="Times New Roman"/>
          <w:sz w:val="24"/>
          <w:szCs w:val="24"/>
        </w:rPr>
        <w:t xml:space="preserve"> Eestis</w:t>
      </w:r>
      <w:r w:rsidR="2061D8BD" w:rsidRPr="1FC8C636">
        <w:rPr>
          <w:rFonts w:ascii="Times New Roman" w:eastAsia="Times New Roman" w:hAnsi="Times New Roman" w:cs="Times New Roman"/>
          <w:sz w:val="24"/>
          <w:szCs w:val="24"/>
        </w:rPr>
        <w:t xml:space="preserve"> ja</w:t>
      </w:r>
      <w:r w:rsidR="51CB4CA4" w:rsidRPr="1FC8C636">
        <w:rPr>
          <w:rFonts w:ascii="Times New Roman" w:eastAsia="Times New Roman" w:hAnsi="Times New Roman" w:cs="Times New Roman"/>
          <w:sz w:val="24"/>
          <w:szCs w:val="24"/>
        </w:rPr>
        <w:t xml:space="preserve"> pädeva asutuse kaasamist inspek</w:t>
      </w:r>
      <w:r w:rsidR="3F772892" w:rsidRPr="1FC8C636">
        <w:rPr>
          <w:rFonts w:ascii="Times New Roman" w:eastAsia="Times New Roman" w:hAnsi="Times New Roman" w:cs="Times New Roman"/>
          <w:sz w:val="24"/>
          <w:szCs w:val="24"/>
        </w:rPr>
        <w:t xml:space="preserve">tsiooni, </w:t>
      </w:r>
      <w:proofErr w:type="spellStart"/>
      <w:r w:rsidR="3B5FE82B" w:rsidRPr="1FC8C636">
        <w:rPr>
          <w:rFonts w:ascii="Times New Roman" w:eastAsia="Times New Roman" w:hAnsi="Times New Roman" w:cs="Times New Roman"/>
          <w:sz w:val="24"/>
          <w:szCs w:val="24"/>
        </w:rPr>
        <w:t>välisinspektorite</w:t>
      </w:r>
      <w:proofErr w:type="spellEnd"/>
      <w:r w:rsidR="3B5FE82B" w:rsidRPr="1FC8C636">
        <w:rPr>
          <w:rFonts w:ascii="Times New Roman" w:eastAsia="Times New Roman" w:hAnsi="Times New Roman" w:cs="Times New Roman"/>
          <w:sz w:val="24"/>
          <w:szCs w:val="24"/>
        </w:rPr>
        <w:t xml:space="preserve"> õigusi ja nende lubamist inspektsiooni läbiviimiseks</w:t>
      </w:r>
      <w:r w:rsidR="767615A4" w:rsidRPr="1FC8C636">
        <w:rPr>
          <w:rFonts w:ascii="Times New Roman" w:eastAsia="Times New Roman" w:hAnsi="Times New Roman" w:cs="Times New Roman"/>
          <w:sz w:val="24"/>
          <w:szCs w:val="24"/>
        </w:rPr>
        <w:t xml:space="preserve"> </w:t>
      </w:r>
      <w:r w:rsidR="49320E85" w:rsidRPr="1FC8C636">
        <w:rPr>
          <w:rFonts w:ascii="Times New Roman" w:eastAsia="Times New Roman" w:hAnsi="Times New Roman" w:cs="Times New Roman"/>
          <w:sz w:val="24"/>
          <w:szCs w:val="24"/>
        </w:rPr>
        <w:t>ning tuumkütusetsükliga seotud</w:t>
      </w:r>
      <w:r w:rsidR="0D916005" w:rsidRPr="1FC8C636">
        <w:rPr>
          <w:rFonts w:ascii="Times New Roman" w:eastAsia="Times New Roman" w:hAnsi="Times New Roman" w:cs="Times New Roman"/>
          <w:sz w:val="24"/>
          <w:szCs w:val="24"/>
        </w:rPr>
        <w:t xml:space="preserve"> teadus- ja arendus</w:t>
      </w:r>
      <w:r w:rsidR="49320E85" w:rsidRPr="1FC8C636">
        <w:rPr>
          <w:rFonts w:ascii="Times New Roman" w:eastAsia="Times New Roman" w:hAnsi="Times New Roman" w:cs="Times New Roman"/>
          <w:sz w:val="24"/>
          <w:szCs w:val="24"/>
        </w:rPr>
        <w:t>tegevuse</w:t>
      </w:r>
      <w:r w:rsidR="6B50842F" w:rsidRPr="1FC8C636">
        <w:rPr>
          <w:rFonts w:ascii="Times New Roman" w:eastAsia="Times New Roman" w:hAnsi="Times New Roman" w:cs="Times New Roman"/>
          <w:sz w:val="24"/>
          <w:szCs w:val="24"/>
        </w:rPr>
        <w:t>st</w:t>
      </w:r>
      <w:r w:rsidR="49320E85" w:rsidRPr="1FC8C636">
        <w:rPr>
          <w:rFonts w:ascii="Times New Roman" w:eastAsia="Times New Roman" w:hAnsi="Times New Roman" w:cs="Times New Roman"/>
          <w:sz w:val="24"/>
          <w:szCs w:val="24"/>
        </w:rPr>
        <w:t xml:space="preserve"> teavitamis</w:t>
      </w:r>
      <w:r w:rsidR="6AC77E8F" w:rsidRPr="1FC8C636">
        <w:rPr>
          <w:rFonts w:ascii="Times New Roman" w:eastAsia="Times New Roman" w:hAnsi="Times New Roman" w:cs="Times New Roman"/>
          <w:sz w:val="24"/>
          <w:szCs w:val="24"/>
        </w:rPr>
        <w:t>t</w:t>
      </w:r>
      <w:r w:rsidR="49320E85" w:rsidRPr="1FC8C636">
        <w:rPr>
          <w:rFonts w:ascii="Times New Roman" w:eastAsia="Times New Roman" w:hAnsi="Times New Roman" w:cs="Times New Roman"/>
          <w:sz w:val="24"/>
          <w:szCs w:val="24"/>
        </w:rPr>
        <w:t xml:space="preserve">. </w:t>
      </w:r>
    </w:p>
    <w:p w14:paraId="0C0EEE12" w14:textId="31A413A8" w:rsidR="00F21FD1" w:rsidRPr="000C2C9A" w:rsidRDefault="00F21FD1" w:rsidP="1FC8C636">
      <w:pPr>
        <w:spacing w:after="0" w:line="240" w:lineRule="auto"/>
        <w:jc w:val="both"/>
        <w:rPr>
          <w:rFonts w:ascii="Times New Roman" w:eastAsia="Times New Roman" w:hAnsi="Times New Roman" w:cs="Times New Roman"/>
          <w:sz w:val="24"/>
          <w:szCs w:val="24"/>
        </w:rPr>
      </w:pPr>
    </w:p>
    <w:p w14:paraId="65ECE5AB" w14:textId="67FD8393" w:rsidR="00F21FD1" w:rsidRPr="000C2C9A" w:rsidRDefault="1E88690A" w:rsidP="1FC8C636">
      <w:pPr>
        <w:spacing w:after="0" w:line="240" w:lineRule="auto"/>
        <w:jc w:val="both"/>
        <w:rPr>
          <w:rFonts w:ascii="Times New Roman" w:eastAsia="Times New Roman" w:hAnsi="Times New Roman" w:cs="Times New Roman"/>
          <w:sz w:val="24"/>
          <w:szCs w:val="24"/>
        </w:rPr>
      </w:pPr>
      <w:r w:rsidRPr="1FC8C636">
        <w:rPr>
          <w:rFonts w:ascii="Times New Roman" w:eastAsia="Times New Roman" w:hAnsi="Times New Roman" w:cs="Times New Roman"/>
          <w:sz w:val="24"/>
          <w:szCs w:val="24"/>
        </w:rPr>
        <w:t xml:space="preserve">Käesoleva peatüki kohaldamisala vastab </w:t>
      </w:r>
      <w:r w:rsidR="007C3F40" w:rsidRPr="007C3F40">
        <w:rPr>
          <w:rFonts w:ascii="Times New Roman" w:eastAsia="Times New Roman" w:hAnsi="Times New Roman" w:cs="Times New Roman"/>
          <w:sz w:val="24"/>
          <w:szCs w:val="24"/>
        </w:rPr>
        <w:t>2025/974/Euratom määrus</w:t>
      </w:r>
      <w:r w:rsidR="007C3F40">
        <w:rPr>
          <w:rFonts w:ascii="Times New Roman" w:eastAsia="Times New Roman" w:hAnsi="Times New Roman" w:cs="Times New Roman"/>
          <w:sz w:val="24"/>
          <w:szCs w:val="24"/>
        </w:rPr>
        <w:t xml:space="preserve">e </w:t>
      </w:r>
      <w:r w:rsidRPr="1FC8C636">
        <w:rPr>
          <w:rFonts w:ascii="Times New Roman" w:eastAsia="Times New Roman" w:hAnsi="Times New Roman" w:cs="Times New Roman"/>
          <w:sz w:val="24"/>
          <w:szCs w:val="24"/>
        </w:rPr>
        <w:t xml:space="preserve">artiklis 1 sätestatule. Sama artiklis sätestatud erandid kohalduvad samadel tingimustel ka käesoleva peatüki rakendamisel. Määruse mõttes laieneb tuumakontrollimeetmete kohaldamine nii füüsilistele kui ka juriidilistele isikutele, mistõttu 8. peatükis sätestatud kohustused kehtivad sõltumata sellest, kas </w:t>
      </w:r>
      <w:r w:rsidR="002CA2EC" w:rsidRPr="1FC8C636">
        <w:rPr>
          <w:rFonts w:ascii="Times New Roman" w:eastAsia="Times New Roman" w:hAnsi="Times New Roman" w:cs="Times New Roman"/>
          <w:sz w:val="24"/>
          <w:szCs w:val="24"/>
        </w:rPr>
        <w:t>käit</w:t>
      </w:r>
      <w:r w:rsidRPr="1FC8C636">
        <w:rPr>
          <w:rFonts w:ascii="Times New Roman" w:eastAsia="Times New Roman" w:hAnsi="Times New Roman" w:cs="Times New Roman"/>
          <w:sz w:val="24"/>
          <w:szCs w:val="24"/>
        </w:rPr>
        <w:t>aj</w:t>
      </w:r>
      <w:r w:rsidR="30464963" w:rsidRPr="1FC8C636">
        <w:rPr>
          <w:rFonts w:ascii="Times New Roman" w:eastAsia="Times New Roman" w:hAnsi="Times New Roman" w:cs="Times New Roman"/>
          <w:sz w:val="24"/>
          <w:szCs w:val="24"/>
        </w:rPr>
        <w:t>a</w:t>
      </w:r>
      <w:r w:rsidR="00F21FD1" w:rsidRPr="1FC8C636">
        <w:rPr>
          <w:rStyle w:val="Allmrkuseviide"/>
          <w:rFonts w:ascii="Times New Roman" w:eastAsia="Times New Roman" w:hAnsi="Times New Roman" w:cs="Times New Roman"/>
          <w:sz w:val="24"/>
          <w:szCs w:val="24"/>
        </w:rPr>
        <w:footnoteReference w:id="73"/>
      </w:r>
      <w:r w:rsidRPr="1FC8C636">
        <w:rPr>
          <w:rFonts w:ascii="Times New Roman" w:eastAsia="Times New Roman" w:hAnsi="Times New Roman" w:cs="Times New Roman"/>
          <w:sz w:val="24"/>
          <w:szCs w:val="24"/>
        </w:rPr>
        <w:t xml:space="preserve"> on füüsiline või juriidiline isik</w:t>
      </w:r>
      <w:r w:rsidR="4D788E70" w:rsidRPr="1FC8C636">
        <w:rPr>
          <w:rFonts w:ascii="Times New Roman" w:eastAsia="Times New Roman" w:hAnsi="Times New Roman" w:cs="Times New Roman"/>
          <w:sz w:val="24"/>
          <w:szCs w:val="24"/>
        </w:rPr>
        <w:t xml:space="preserve">, ning kohustatud täitma </w:t>
      </w:r>
      <w:r w:rsidR="000364A5" w:rsidRPr="000364A5">
        <w:rPr>
          <w:rFonts w:ascii="Times New Roman" w:eastAsia="Times New Roman" w:hAnsi="Times New Roman" w:cs="Times New Roman"/>
          <w:sz w:val="24"/>
          <w:szCs w:val="24"/>
        </w:rPr>
        <w:t>2025/974/Euratom määrus</w:t>
      </w:r>
      <w:r w:rsidR="000364A5">
        <w:rPr>
          <w:rFonts w:ascii="Times New Roman" w:eastAsia="Times New Roman" w:hAnsi="Times New Roman" w:cs="Times New Roman"/>
          <w:sz w:val="24"/>
          <w:szCs w:val="24"/>
        </w:rPr>
        <w:t xml:space="preserve">es </w:t>
      </w:r>
      <w:r w:rsidR="4D788E70" w:rsidRPr="1FC8C636">
        <w:rPr>
          <w:rFonts w:ascii="Times New Roman" w:eastAsia="Times New Roman" w:hAnsi="Times New Roman" w:cs="Times New Roman"/>
          <w:sz w:val="24"/>
          <w:szCs w:val="24"/>
        </w:rPr>
        <w:t>sätestatud nõudeid.</w:t>
      </w:r>
    </w:p>
    <w:p w14:paraId="0752CF4E" w14:textId="6D16988C" w:rsidR="00F21FD1" w:rsidRPr="000C2C9A" w:rsidRDefault="00F21FD1" w:rsidP="1FC8C636">
      <w:pPr>
        <w:spacing w:after="0" w:line="240" w:lineRule="auto"/>
        <w:jc w:val="both"/>
        <w:rPr>
          <w:rFonts w:ascii="Times New Roman" w:eastAsia="Times New Roman" w:hAnsi="Times New Roman" w:cs="Times New Roman"/>
          <w:sz w:val="24"/>
          <w:szCs w:val="24"/>
        </w:rPr>
      </w:pPr>
    </w:p>
    <w:p w14:paraId="4039BCC4" w14:textId="33303DC8" w:rsidR="00F21FD1" w:rsidRPr="000C2C9A" w:rsidRDefault="001C3050"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w:t>
      </w:r>
      <w:r w:rsidR="00395066">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w:t>
      </w:r>
      <w:r w:rsidR="00395066">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7</w:t>
      </w:r>
      <w:r>
        <w:rPr>
          <w:rFonts w:ascii="Times New Roman" w:eastAsia="Times New Roman" w:hAnsi="Times New Roman" w:cs="Times New Roman"/>
          <w:b/>
          <w:bCs/>
          <w:sz w:val="24"/>
          <w:szCs w:val="24"/>
          <w:lang w:val="et"/>
        </w:rPr>
        <w:t>1</w:t>
      </w:r>
      <w:r w:rsidR="00395066">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lõike</w:t>
      </w:r>
      <w:r>
        <w:rPr>
          <w:rFonts w:ascii="Times New Roman" w:eastAsia="Times New Roman" w:hAnsi="Times New Roman" w:cs="Times New Roman"/>
          <w:b/>
          <w:bCs/>
          <w:sz w:val="24"/>
          <w:szCs w:val="24"/>
          <w:lang w:val="et"/>
        </w:rPr>
        <w:t>ga</w:t>
      </w:r>
      <w:r w:rsidRPr="4BA981C2">
        <w:rPr>
          <w:rFonts w:ascii="Times New Roman" w:eastAsia="Times New Roman" w:hAnsi="Times New Roman" w:cs="Times New Roman"/>
          <w:b/>
          <w:bCs/>
          <w:sz w:val="24"/>
          <w:szCs w:val="24"/>
          <w:lang w:val="et"/>
        </w:rPr>
        <w:t xml:space="preserve"> </w:t>
      </w:r>
      <w:r>
        <w:rPr>
          <w:rFonts w:ascii="Times New Roman" w:eastAsia="Times New Roman" w:hAnsi="Times New Roman" w:cs="Times New Roman"/>
          <w:b/>
          <w:bCs/>
          <w:sz w:val="24"/>
          <w:szCs w:val="24"/>
          <w:lang w:val="et"/>
        </w:rPr>
        <w:t>1</w:t>
      </w:r>
      <w:r w:rsidRPr="73002828">
        <w:rPr>
          <w:rFonts w:ascii="Times New Roman" w:eastAsia="Times New Roman" w:hAnsi="Times New Roman" w:cs="Times New Roman"/>
          <w:b/>
          <w:sz w:val="24"/>
          <w:szCs w:val="24"/>
          <w:lang w:val="et"/>
        </w:rPr>
        <w:t xml:space="preserve"> </w:t>
      </w:r>
      <w:r w:rsidR="2E467F39" w:rsidRPr="1FC8C636">
        <w:rPr>
          <w:rFonts w:ascii="Times New Roman" w:eastAsia="Times New Roman" w:hAnsi="Times New Roman" w:cs="Times New Roman"/>
          <w:sz w:val="24"/>
          <w:szCs w:val="24"/>
        </w:rPr>
        <w:t>võeta</w:t>
      </w:r>
      <w:r w:rsidR="5CD68273" w:rsidRPr="1FC8C636">
        <w:rPr>
          <w:rFonts w:ascii="Times New Roman" w:eastAsia="Times New Roman" w:hAnsi="Times New Roman" w:cs="Times New Roman"/>
          <w:sz w:val="24"/>
          <w:szCs w:val="24"/>
        </w:rPr>
        <w:t>kse k</w:t>
      </w:r>
      <w:r w:rsidR="57216D12" w:rsidRPr="1FC8C636">
        <w:rPr>
          <w:rFonts w:ascii="Times New Roman" w:eastAsia="Times New Roman" w:hAnsi="Times New Roman" w:cs="Times New Roman"/>
          <w:sz w:val="24"/>
          <w:szCs w:val="24"/>
        </w:rPr>
        <w:t xml:space="preserve">asutusele </w:t>
      </w:r>
      <w:r w:rsidR="001B5170" w:rsidRPr="001B5170">
        <w:rPr>
          <w:rFonts w:ascii="Times New Roman" w:eastAsia="Times New Roman" w:hAnsi="Times New Roman" w:cs="Times New Roman"/>
          <w:sz w:val="24"/>
          <w:szCs w:val="24"/>
        </w:rPr>
        <w:t>2025/974/Euratom määrus</w:t>
      </w:r>
      <w:r w:rsidR="001B5170">
        <w:rPr>
          <w:rFonts w:ascii="Times New Roman" w:eastAsia="Times New Roman" w:hAnsi="Times New Roman" w:cs="Times New Roman"/>
          <w:sz w:val="24"/>
          <w:szCs w:val="24"/>
        </w:rPr>
        <w:t>e</w:t>
      </w:r>
      <w:r w:rsidR="001B5170" w:rsidRPr="001B5170">
        <w:rPr>
          <w:rFonts w:ascii="Times New Roman" w:eastAsia="Times New Roman" w:hAnsi="Times New Roman" w:cs="Times New Roman"/>
          <w:sz w:val="24"/>
          <w:szCs w:val="24"/>
        </w:rPr>
        <w:t xml:space="preserve"> </w:t>
      </w:r>
      <w:r w:rsidR="57216D12" w:rsidRPr="1FC8C636">
        <w:rPr>
          <w:rFonts w:ascii="Times New Roman" w:eastAsia="Times New Roman" w:hAnsi="Times New Roman" w:cs="Times New Roman"/>
          <w:sz w:val="24"/>
          <w:szCs w:val="24"/>
        </w:rPr>
        <w:t>mõisted (tuumamaterjali ala, käitaja, rajatis, ala esindaja</w:t>
      </w:r>
      <w:r w:rsidR="002934BC">
        <w:rPr>
          <w:rFonts w:ascii="Times New Roman" w:eastAsia="Times New Roman" w:hAnsi="Times New Roman" w:cs="Times New Roman"/>
          <w:sz w:val="24"/>
          <w:szCs w:val="24"/>
        </w:rPr>
        <w:t xml:space="preserve">, </w:t>
      </w:r>
      <w:r w:rsidR="00FB78A5">
        <w:rPr>
          <w:rFonts w:ascii="Times New Roman" w:eastAsia="Times New Roman" w:hAnsi="Times New Roman" w:cs="Times New Roman"/>
          <w:sz w:val="24"/>
          <w:szCs w:val="24"/>
        </w:rPr>
        <w:t>m</w:t>
      </w:r>
      <w:r w:rsidR="00FB78A5" w:rsidRPr="00FB78A5">
        <w:rPr>
          <w:rFonts w:ascii="Times New Roman" w:eastAsia="Times New Roman" w:hAnsi="Times New Roman" w:cs="Times New Roman"/>
          <w:sz w:val="24"/>
          <w:szCs w:val="24"/>
        </w:rPr>
        <w:t>aterjalibilansi ala</w:t>
      </w:r>
      <w:r w:rsidR="57216D12" w:rsidRPr="1FC8C636">
        <w:rPr>
          <w:rFonts w:ascii="Times New Roman" w:eastAsia="Times New Roman" w:hAnsi="Times New Roman" w:cs="Times New Roman"/>
          <w:sz w:val="24"/>
          <w:szCs w:val="24"/>
        </w:rPr>
        <w:t>)</w:t>
      </w:r>
      <w:r w:rsidR="43BAA2E7" w:rsidRPr="1FC8C636">
        <w:rPr>
          <w:rFonts w:ascii="Times New Roman" w:eastAsia="Times New Roman" w:hAnsi="Times New Roman" w:cs="Times New Roman"/>
          <w:sz w:val="24"/>
          <w:szCs w:val="24"/>
        </w:rPr>
        <w:t xml:space="preserve">, et </w:t>
      </w:r>
      <w:r w:rsidR="00E4241D">
        <w:rPr>
          <w:rFonts w:ascii="Times New Roman" w:eastAsia="Times New Roman" w:hAnsi="Times New Roman" w:cs="Times New Roman"/>
          <w:sz w:val="24"/>
          <w:szCs w:val="24"/>
        </w:rPr>
        <w:t xml:space="preserve">seaduse </w:t>
      </w:r>
      <w:r w:rsidR="43BAA2E7" w:rsidRPr="1FC8C636">
        <w:rPr>
          <w:rFonts w:ascii="Times New Roman" w:eastAsia="Times New Roman" w:hAnsi="Times New Roman" w:cs="Times New Roman"/>
          <w:sz w:val="24"/>
          <w:szCs w:val="24"/>
        </w:rPr>
        <w:t>tekst</w:t>
      </w:r>
      <w:r w:rsidR="52E3801E" w:rsidRPr="1FC8C636">
        <w:rPr>
          <w:rFonts w:ascii="Times New Roman" w:eastAsia="Times New Roman" w:hAnsi="Times New Roman" w:cs="Times New Roman"/>
          <w:sz w:val="24"/>
          <w:szCs w:val="24"/>
        </w:rPr>
        <w:t xml:space="preserve"> oleks</w:t>
      </w:r>
      <w:r w:rsidR="43BAA2E7" w:rsidRPr="1FC8C636">
        <w:rPr>
          <w:rFonts w:ascii="Times New Roman" w:eastAsia="Times New Roman" w:hAnsi="Times New Roman" w:cs="Times New Roman"/>
          <w:sz w:val="24"/>
          <w:szCs w:val="24"/>
        </w:rPr>
        <w:t xml:space="preserve"> loetav</w:t>
      </w:r>
      <w:r w:rsidR="2B1A8AA3" w:rsidRPr="1FC8C636">
        <w:rPr>
          <w:rFonts w:ascii="Times New Roman" w:eastAsia="Times New Roman" w:hAnsi="Times New Roman" w:cs="Times New Roman"/>
          <w:sz w:val="24"/>
          <w:szCs w:val="24"/>
        </w:rPr>
        <w:t xml:space="preserve"> ja selge ning säiliks terminoloogiline ühtlus ja kooskõla nimet</w:t>
      </w:r>
      <w:r w:rsidR="1B9A81B0" w:rsidRPr="1FC8C636">
        <w:rPr>
          <w:rFonts w:ascii="Times New Roman" w:eastAsia="Times New Roman" w:hAnsi="Times New Roman" w:cs="Times New Roman"/>
          <w:sz w:val="24"/>
          <w:szCs w:val="24"/>
        </w:rPr>
        <w:t>atud määrusega</w:t>
      </w:r>
      <w:r w:rsidR="7F90E261" w:rsidRPr="1FC8C636">
        <w:rPr>
          <w:rFonts w:ascii="Times New Roman" w:eastAsia="Times New Roman" w:hAnsi="Times New Roman" w:cs="Times New Roman"/>
          <w:sz w:val="24"/>
          <w:szCs w:val="24"/>
        </w:rPr>
        <w:t xml:space="preserve">. See tagab </w:t>
      </w:r>
      <w:r w:rsidR="1B9A81B0" w:rsidRPr="1FC8C636">
        <w:rPr>
          <w:rFonts w:ascii="Times New Roman" w:eastAsia="Times New Roman" w:hAnsi="Times New Roman" w:cs="Times New Roman"/>
          <w:sz w:val="24"/>
          <w:szCs w:val="24"/>
        </w:rPr>
        <w:t>õigusselguse nii</w:t>
      </w:r>
      <w:r w:rsidR="448A684C" w:rsidRPr="1FC8C636">
        <w:rPr>
          <w:rFonts w:ascii="Times New Roman" w:eastAsia="Times New Roman" w:hAnsi="Times New Roman" w:cs="Times New Roman"/>
          <w:sz w:val="24"/>
          <w:szCs w:val="24"/>
        </w:rPr>
        <w:t xml:space="preserve"> käesoleva peatüki</w:t>
      </w:r>
      <w:r w:rsidR="1B9A81B0" w:rsidRPr="1FC8C636">
        <w:rPr>
          <w:rFonts w:ascii="Times New Roman" w:eastAsia="Times New Roman" w:hAnsi="Times New Roman" w:cs="Times New Roman"/>
          <w:sz w:val="24"/>
          <w:szCs w:val="24"/>
        </w:rPr>
        <w:t xml:space="preserve"> kui ka määruse rakendamisel</w:t>
      </w:r>
      <w:r w:rsidR="57216D12" w:rsidRPr="1FC8C636">
        <w:rPr>
          <w:rFonts w:ascii="Times New Roman" w:eastAsia="Times New Roman" w:hAnsi="Times New Roman" w:cs="Times New Roman"/>
          <w:sz w:val="24"/>
          <w:szCs w:val="24"/>
        </w:rPr>
        <w:t>. Mõiste</w:t>
      </w:r>
      <w:r w:rsidR="4DF894A5" w:rsidRPr="1FC8C636">
        <w:rPr>
          <w:rFonts w:ascii="Times New Roman" w:eastAsia="Times New Roman" w:hAnsi="Times New Roman" w:cs="Times New Roman"/>
          <w:sz w:val="24"/>
          <w:szCs w:val="24"/>
        </w:rPr>
        <w:t>id</w:t>
      </w:r>
      <w:r w:rsidR="57216D12" w:rsidRPr="1FC8C636">
        <w:rPr>
          <w:rFonts w:ascii="Times New Roman" w:eastAsia="Times New Roman" w:hAnsi="Times New Roman" w:cs="Times New Roman"/>
          <w:sz w:val="24"/>
          <w:szCs w:val="24"/>
        </w:rPr>
        <w:t xml:space="preserve"> ei </w:t>
      </w:r>
      <w:r w:rsidR="14FC59BB" w:rsidRPr="1FC8C636">
        <w:rPr>
          <w:rFonts w:ascii="Times New Roman" w:eastAsia="Times New Roman" w:hAnsi="Times New Roman" w:cs="Times New Roman"/>
          <w:sz w:val="24"/>
          <w:szCs w:val="24"/>
        </w:rPr>
        <w:t>defineerita ümber</w:t>
      </w:r>
      <w:r w:rsidR="5891606A" w:rsidRPr="1FC8C636">
        <w:rPr>
          <w:rFonts w:ascii="Times New Roman" w:eastAsia="Times New Roman" w:hAnsi="Times New Roman" w:cs="Times New Roman"/>
          <w:sz w:val="24"/>
          <w:szCs w:val="24"/>
        </w:rPr>
        <w:t xml:space="preserve"> ega laiendata</w:t>
      </w:r>
      <w:r w:rsidR="57216D12" w:rsidRPr="1FC8C636">
        <w:rPr>
          <w:rFonts w:ascii="Times New Roman" w:eastAsia="Times New Roman" w:hAnsi="Times New Roman" w:cs="Times New Roman"/>
          <w:sz w:val="24"/>
          <w:szCs w:val="24"/>
        </w:rPr>
        <w:t>, vaid vii</w:t>
      </w:r>
      <w:r w:rsidR="00F43BC2">
        <w:rPr>
          <w:rFonts w:ascii="Times New Roman" w:eastAsia="Times New Roman" w:hAnsi="Times New Roman" w:cs="Times New Roman"/>
          <w:sz w:val="24"/>
          <w:szCs w:val="24"/>
        </w:rPr>
        <w:t>d</w:t>
      </w:r>
      <w:r w:rsidR="57216D12" w:rsidRPr="1FC8C636">
        <w:rPr>
          <w:rFonts w:ascii="Times New Roman" w:eastAsia="Times New Roman" w:hAnsi="Times New Roman" w:cs="Times New Roman"/>
          <w:sz w:val="24"/>
          <w:szCs w:val="24"/>
        </w:rPr>
        <w:t>a</w:t>
      </w:r>
      <w:r w:rsidR="00F43BC2">
        <w:rPr>
          <w:rFonts w:ascii="Times New Roman" w:eastAsia="Times New Roman" w:hAnsi="Times New Roman" w:cs="Times New Roman"/>
          <w:sz w:val="24"/>
          <w:szCs w:val="24"/>
        </w:rPr>
        <w:t xml:space="preserve">takse </w:t>
      </w:r>
      <w:r w:rsidR="00F43BC2" w:rsidRPr="00F43BC2">
        <w:rPr>
          <w:rFonts w:ascii="Times New Roman" w:eastAsia="Times New Roman" w:hAnsi="Times New Roman" w:cs="Times New Roman"/>
          <w:sz w:val="24"/>
          <w:szCs w:val="24"/>
        </w:rPr>
        <w:t>2025/974/Euratom määrus</w:t>
      </w:r>
      <w:r w:rsidR="00F43BC2">
        <w:rPr>
          <w:rFonts w:ascii="Times New Roman" w:eastAsia="Times New Roman" w:hAnsi="Times New Roman" w:cs="Times New Roman"/>
          <w:sz w:val="24"/>
          <w:szCs w:val="24"/>
        </w:rPr>
        <w:t>ele</w:t>
      </w:r>
      <w:r w:rsidR="57216D12" w:rsidRPr="1FC8C636">
        <w:rPr>
          <w:rFonts w:ascii="Times New Roman" w:eastAsia="Times New Roman" w:hAnsi="Times New Roman" w:cs="Times New Roman"/>
          <w:sz w:val="24"/>
          <w:szCs w:val="24"/>
        </w:rPr>
        <w:t xml:space="preserve">, et tähendus oleks ühesugune. </w:t>
      </w:r>
    </w:p>
    <w:p w14:paraId="5721B677" w14:textId="2748FA4F" w:rsidR="00F21FD1" w:rsidRPr="000C2C9A" w:rsidRDefault="00F21FD1" w:rsidP="1FC8C636">
      <w:pPr>
        <w:spacing w:after="0" w:line="240" w:lineRule="auto"/>
        <w:jc w:val="both"/>
        <w:rPr>
          <w:rFonts w:ascii="Times New Roman" w:eastAsia="Times New Roman" w:hAnsi="Times New Roman" w:cs="Times New Roman"/>
          <w:sz w:val="24"/>
          <w:szCs w:val="24"/>
        </w:rPr>
      </w:pPr>
    </w:p>
    <w:p w14:paraId="458B7C72" w14:textId="0928B44A" w:rsidR="00E87887" w:rsidRDefault="00993197" w:rsidP="004C7491">
      <w:pPr>
        <w:spacing w:after="0" w:line="240" w:lineRule="auto"/>
        <w:contextualSpacing/>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403BFB">
        <w:rPr>
          <w:rFonts w:ascii="Times New Roman" w:eastAsia="Times New Roman" w:hAnsi="Times New Roman" w:cs="Times New Roman"/>
          <w:b/>
          <w:bCs/>
          <w:sz w:val="24"/>
          <w:szCs w:val="24"/>
          <w:lang w:val="et"/>
        </w:rPr>
        <w:t>2</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ga</w:t>
      </w:r>
      <w:r w:rsidRPr="4BA981C2">
        <w:rPr>
          <w:rFonts w:ascii="Times New Roman" w:eastAsia="Times New Roman" w:hAnsi="Times New Roman" w:cs="Times New Roman"/>
          <w:b/>
          <w:bCs/>
          <w:sz w:val="24"/>
          <w:szCs w:val="24"/>
          <w:lang w:val="et"/>
        </w:rPr>
        <w:t xml:space="preserve"> </w:t>
      </w:r>
      <w:r w:rsidR="00403BFB">
        <w:rPr>
          <w:rFonts w:ascii="Times New Roman" w:eastAsia="Times New Roman" w:hAnsi="Times New Roman" w:cs="Times New Roman"/>
          <w:b/>
          <w:bCs/>
          <w:sz w:val="24"/>
          <w:szCs w:val="24"/>
          <w:lang w:val="et"/>
        </w:rPr>
        <w:t>1</w:t>
      </w:r>
      <w:r w:rsidRPr="73002828">
        <w:rPr>
          <w:rFonts w:ascii="Times New Roman" w:eastAsia="Times New Roman" w:hAnsi="Times New Roman" w:cs="Times New Roman"/>
          <w:b/>
          <w:sz w:val="24"/>
          <w:szCs w:val="24"/>
          <w:lang w:val="et"/>
        </w:rPr>
        <w:t xml:space="preserve"> </w:t>
      </w:r>
      <w:r w:rsidR="007373F7" w:rsidRPr="007373F7">
        <w:rPr>
          <w:rFonts w:ascii="Times New Roman" w:eastAsia="Times New Roman" w:hAnsi="Times New Roman" w:cs="Times New Roman"/>
          <w:bCs/>
          <w:sz w:val="24"/>
          <w:szCs w:val="24"/>
          <w:lang w:val="et"/>
        </w:rPr>
        <w:t xml:space="preserve">sätestab </w:t>
      </w:r>
      <w:r w:rsidR="0093036A">
        <w:rPr>
          <w:rFonts w:ascii="Times New Roman" w:eastAsia="Times New Roman" w:hAnsi="Times New Roman" w:cs="Times New Roman"/>
          <w:bCs/>
          <w:sz w:val="24"/>
          <w:szCs w:val="24"/>
          <w:lang w:val="et"/>
        </w:rPr>
        <w:t>tuumamaterjali</w:t>
      </w:r>
      <w:r w:rsidR="3B9F5A98" w:rsidRPr="1FC8C636">
        <w:rPr>
          <w:rFonts w:ascii="Times New Roman" w:eastAsia="Times New Roman" w:hAnsi="Times New Roman" w:cs="Times New Roman"/>
          <w:sz w:val="24"/>
          <w:szCs w:val="24"/>
        </w:rPr>
        <w:t xml:space="preserve"> omav isik</w:t>
      </w:r>
      <w:r w:rsidR="007373F7">
        <w:rPr>
          <w:rFonts w:ascii="Times New Roman" w:eastAsia="Times New Roman" w:hAnsi="Times New Roman" w:cs="Times New Roman"/>
          <w:sz w:val="24"/>
          <w:szCs w:val="24"/>
        </w:rPr>
        <w:t>u kohustused</w:t>
      </w:r>
      <w:r w:rsidR="002B76DF">
        <w:rPr>
          <w:rFonts w:ascii="Times New Roman" w:eastAsia="Times New Roman" w:hAnsi="Times New Roman" w:cs="Times New Roman"/>
          <w:sz w:val="24"/>
          <w:szCs w:val="24"/>
        </w:rPr>
        <w:t xml:space="preserve"> </w:t>
      </w:r>
      <w:r w:rsidR="3B9F5A98" w:rsidRPr="1FC8C636">
        <w:rPr>
          <w:rFonts w:ascii="Times New Roman" w:eastAsia="Times New Roman" w:hAnsi="Times New Roman" w:cs="Times New Roman"/>
          <w:sz w:val="24"/>
          <w:szCs w:val="24"/>
        </w:rPr>
        <w:t>määra</w:t>
      </w:r>
      <w:r w:rsidR="002B76DF">
        <w:rPr>
          <w:rFonts w:ascii="Times New Roman" w:eastAsia="Times New Roman" w:hAnsi="Times New Roman" w:cs="Times New Roman"/>
          <w:sz w:val="24"/>
          <w:szCs w:val="24"/>
        </w:rPr>
        <w:t>ta</w:t>
      </w:r>
      <w:r w:rsidR="3B9F5A98" w:rsidRPr="1FC8C636">
        <w:rPr>
          <w:rFonts w:ascii="Times New Roman" w:eastAsia="Times New Roman" w:hAnsi="Times New Roman" w:cs="Times New Roman"/>
          <w:sz w:val="24"/>
          <w:szCs w:val="24"/>
        </w:rPr>
        <w:t xml:space="preserve"> tuumamaterjali ala esindaja, </w:t>
      </w:r>
      <w:r w:rsidR="000F3407" w:rsidRPr="1FC8C636">
        <w:rPr>
          <w:rFonts w:ascii="Times New Roman" w:eastAsia="Times New Roman" w:hAnsi="Times New Roman" w:cs="Times New Roman"/>
          <w:sz w:val="24"/>
          <w:szCs w:val="24"/>
        </w:rPr>
        <w:t>kehtesta</w:t>
      </w:r>
      <w:r w:rsidR="000F3407">
        <w:rPr>
          <w:rFonts w:ascii="Times New Roman" w:eastAsia="Times New Roman" w:hAnsi="Times New Roman" w:cs="Times New Roman"/>
          <w:sz w:val="24"/>
          <w:szCs w:val="24"/>
        </w:rPr>
        <w:t>da</w:t>
      </w:r>
      <w:r w:rsidR="000F3407" w:rsidRPr="1FC8C636">
        <w:rPr>
          <w:rFonts w:ascii="Times New Roman" w:eastAsia="Times New Roman" w:hAnsi="Times New Roman" w:cs="Times New Roman"/>
          <w:sz w:val="24"/>
          <w:szCs w:val="24"/>
        </w:rPr>
        <w:t xml:space="preserve"> aruandlusprotsess ning taga</w:t>
      </w:r>
      <w:r w:rsidR="000F3407">
        <w:rPr>
          <w:rFonts w:ascii="Times New Roman" w:eastAsia="Times New Roman" w:hAnsi="Times New Roman" w:cs="Times New Roman"/>
          <w:sz w:val="24"/>
          <w:szCs w:val="24"/>
        </w:rPr>
        <w:t>da</w:t>
      </w:r>
      <w:r w:rsidR="000F3407" w:rsidRPr="1FC8C636">
        <w:rPr>
          <w:rFonts w:ascii="Times New Roman" w:eastAsia="Times New Roman" w:hAnsi="Times New Roman" w:cs="Times New Roman"/>
          <w:sz w:val="24"/>
          <w:szCs w:val="24"/>
        </w:rPr>
        <w:t xml:space="preserve"> selle järgimi</w:t>
      </w:r>
      <w:r w:rsidR="000F3407">
        <w:rPr>
          <w:rFonts w:ascii="Times New Roman" w:eastAsia="Times New Roman" w:hAnsi="Times New Roman" w:cs="Times New Roman"/>
          <w:sz w:val="24"/>
          <w:szCs w:val="24"/>
        </w:rPr>
        <w:t xml:space="preserve">ne, </w:t>
      </w:r>
      <w:r w:rsidR="3B9F5A98" w:rsidRPr="1FC8C636">
        <w:rPr>
          <w:rFonts w:ascii="Times New Roman" w:eastAsia="Times New Roman" w:hAnsi="Times New Roman" w:cs="Times New Roman"/>
          <w:sz w:val="24"/>
          <w:szCs w:val="24"/>
        </w:rPr>
        <w:t>korralda</w:t>
      </w:r>
      <w:r w:rsidR="002B76DF">
        <w:rPr>
          <w:rFonts w:ascii="Times New Roman" w:eastAsia="Times New Roman" w:hAnsi="Times New Roman" w:cs="Times New Roman"/>
          <w:sz w:val="24"/>
          <w:szCs w:val="24"/>
        </w:rPr>
        <w:t>da</w:t>
      </w:r>
      <w:r w:rsidR="3B9F5A98" w:rsidRPr="1FC8C636">
        <w:rPr>
          <w:rFonts w:ascii="Times New Roman" w:eastAsia="Times New Roman" w:hAnsi="Times New Roman" w:cs="Times New Roman"/>
          <w:sz w:val="24"/>
          <w:szCs w:val="24"/>
        </w:rPr>
        <w:t xml:space="preserve"> </w:t>
      </w:r>
      <w:r w:rsidR="29179CA5" w:rsidRPr="1FC8C636">
        <w:rPr>
          <w:rFonts w:ascii="Times New Roman" w:eastAsia="Times New Roman" w:hAnsi="Times New Roman" w:cs="Times New Roman"/>
          <w:sz w:val="24"/>
          <w:szCs w:val="24"/>
        </w:rPr>
        <w:t xml:space="preserve">tuumamaterjali </w:t>
      </w:r>
      <w:r w:rsidR="3B9F5A98" w:rsidRPr="001E2B83">
        <w:rPr>
          <w:rFonts w:ascii="Times New Roman" w:eastAsia="Times New Roman" w:hAnsi="Times New Roman" w:cs="Times New Roman"/>
          <w:sz w:val="24"/>
          <w:szCs w:val="24"/>
        </w:rPr>
        <w:t>arvestus</w:t>
      </w:r>
      <w:r w:rsidR="3065817D" w:rsidRPr="001E2B83">
        <w:rPr>
          <w:rFonts w:ascii="Times New Roman" w:eastAsia="Times New Roman" w:hAnsi="Times New Roman" w:cs="Times New Roman"/>
          <w:sz w:val="24"/>
          <w:szCs w:val="24"/>
        </w:rPr>
        <w:t>t</w:t>
      </w:r>
      <w:r w:rsidR="3B9F5A98" w:rsidRPr="001E2B83">
        <w:rPr>
          <w:rFonts w:ascii="Times New Roman" w:eastAsia="Times New Roman" w:hAnsi="Times New Roman" w:cs="Times New Roman"/>
          <w:sz w:val="24"/>
          <w:szCs w:val="24"/>
        </w:rPr>
        <w:t xml:space="preserve"> ja inventuur</w:t>
      </w:r>
      <w:r w:rsidR="553E9C32" w:rsidRPr="001E2B83">
        <w:rPr>
          <w:rFonts w:ascii="Times New Roman" w:eastAsia="Times New Roman" w:hAnsi="Times New Roman" w:cs="Times New Roman"/>
          <w:sz w:val="24"/>
          <w:szCs w:val="24"/>
        </w:rPr>
        <w:t>i</w:t>
      </w:r>
      <w:r w:rsidR="004C7491" w:rsidRPr="001E2B83">
        <w:rPr>
          <w:rFonts w:ascii="Times New Roman" w:eastAsia="Times New Roman" w:hAnsi="Times New Roman" w:cs="Times New Roman"/>
          <w:sz w:val="24"/>
          <w:szCs w:val="24"/>
        </w:rPr>
        <w:t>, teavita</w:t>
      </w:r>
      <w:r w:rsidR="00D701D3" w:rsidRPr="001E2B83">
        <w:rPr>
          <w:rFonts w:ascii="Times New Roman" w:eastAsia="Times New Roman" w:hAnsi="Times New Roman" w:cs="Times New Roman"/>
          <w:sz w:val="24"/>
          <w:szCs w:val="24"/>
        </w:rPr>
        <w:t xml:space="preserve">da </w:t>
      </w:r>
      <w:r w:rsidR="004C7491" w:rsidRPr="001E2B83">
        <w:rPr>
          <w:rFonts w:ascii="Times New Roman" w:eastAsia="Times New Roman" w:hAnsi="Times New Roman" w:cs="Times New Roman"/>
          <w:sz w:val="24"/>
          <w:szCs w:val="24"/>
        </w:rPr>
        <w:t>p</w:t>
      </w:r>
      <w:r w:rsidR="004C7491" w:rsidRPr="343BA6A5">
        <w:rPr>
          <w:rFonts w:ascii="Times New Roman" w:eastAsia="Times New Roman" w:hAnsi="Times New Roman" w:cs="Times New Roman"/>
          <w:sz w:val="24"/>
          <w:szCs w:val="24"/>
        </w:rPr>
        <w:t>ädevat asutust igast tuumamaterjali koguse muudatuses</w:t>
      </w:r>
      <w:r w:rsidR="00D701D3">
        <w:rPr>
          <w:rFonts w:ascii="Times New Roman" w:eastAsia="Times New Roman" w:hAnsi="Times New Roman" w:cs="Times New Roman"/>
          <w:sz w:val="24"/>
          <w:szCs w:val="24"/>
        </w:rPr>
        <w:t>t</w:t>
      </w:r>
      <w:r w:rsidR="006941BB">
        <w:rPr>
          <w:rFonts w:ascii="Times New Roman" w:eastAsia="Times New Roman" w:hAnsi="Times New Roman" w:cs="Times New Roman"/>
          <w:sz w:val="24"/>
          <w:szCs w:val="24"/>
        </w:rPr>
        <w:t xml:space="preserve">, </w:t>
      </w:r>
      <w:r w:rsidR="004C7491" w:rsidRPr="343BA6A5">
        <w:rPr>
          <w:rFonts w:ascii="Times New Roman" w:eastAsia="Times New Roman" w:hAnsi="Times New Roman" w:cs="Times New Roman"/>
          <w:sz w:val="24"/>
          <w:szCs w:val="24"/>
        </w:rPr>
        <w:t>tuumamaterjali kadumisest</w:t>
      </w:r>
      <w:r w:rsidR="00120E3E">
        <w:rPr>
          <w:rFonts w:ascii="Times New Roman" w:eastAsia="Times New Roman" w:hAnsi="Times New Roman" w:cs="Times New Roman"/>
          <w:sz w:val="24"/>
          <w:szCs w:val="24"/>
        </w:rPr>
        <w:t xml:space="preserve">, </w:t>
      </w:r>
      <w:r w:rsidR="006941BB" w:rsidRPr="006941BB">
        <w:rPr>
          <w:rFonts w:ascii="Times New Roman" w:eastAsia="Times New Roman" w:hAnsi="Times New Roman" w:cs="Times New Roman"/>
          <w:sz w:val="24"/>
          <w:szCs w:val="24"/>
        </w:rPr>
        <w:t>tuumamaterjali veost, väljaveost</w:t>
      </w:r>
      <w:r w:rsidR="00EA74DB">
        <w:rPr>
          <w:rFonts w:ascii="Times New Roman" w:eastAsia="Times New Roman" w:hAnsi="Times New Roman" w:cs="Times New Roman"/>
          <w:sz w:val="24"/>
          <w:szCs w:val="24"/>
        </w:rPr>
        <w:t xml:space="preserve">, </w:t>
      </w:r>
      <w:r w:rsidR="006941BB" w:rsidRPr="006941BB">
        <w:rPr>
          <w:rFonts w:ascii="Times New Roman" w:eastAsia="Times New Roman" w:hAnsi="Times New Roman" w:cs="Times New Roman"/>
          <w:sz w:val="24"/>
          <w:szCs w:val="24"/>
        </w:rPr>
        <w:t>sisseveost</w:t>
      </w:r>
      <w:r w:rsidR="00EA74DB">
        <w:rPr>
          <w:rFonts w:ascii="Times New Roman" w:eastAsia="Times New Roman" w:hAnsi="Times New Roman" w:cs="Times New Roman"/>
          <w:sz w:val="24"/>
          <w:szCs w:val="24"/>
        </w:rPr>
        <w:t xml:space="preserve"> ja</w:t>
      </w:r>
      <w:r w:rsidR="006941BB" w:rsidRPr="006941BB">
        <w:rPr>
          <w:rFonts w:ascii="Times New Roman" w:eastAsia="Times New Roman" w:hAnsi="Times New Roman" w:cs="Times New Roman"/>
          <w:sz w:val="24"/>
          <w:szCs w:val="24"/>
        </w:rPr>
        <w:t xml:space="preserve"> vastuvõtust</w:t>
      </w:r>
      <w:r w:rsidR="00EA74DB">
        <w:rPr>
          <w:rFonts w:ascii="Times New Roman" w:eastAsia="Times New Roman" w:hAnsi="Times New Roman" w:cs="Times New Roman"/>
          <w:sz w:val="24"/>
          <w:szCs w:val="24"/>
        </w:rPr>
        <w:t xml:space="preserve">, </w:t>
      </w:r>
      <w:r w:rsidR="00120E3E">
        <w:rPr>
          <w:rFonts w:ascii="Times New Roman" w:eastAsia="Times New Roman" w:hAnsi="Times New Roman" w:cs="Times New Roman"/>
          <w:sz w:val="24"/>
          <w:szCs w:val="24"/>
        </w:rPr>
        <w:t>tagada tuumamaterjali füüsiline kaitse</w:t>
      </w:r>
      <w:r w:rsidR="007F621F">
        <w:rPr>
          <w:rFonts w:ascii="Times New Roman" w:eastAsia="Times New Roman" w:hAnsi="Times New Roman" w:cs="Times New Roman"/>
          <w:sz w:val="24"/>
          <w:szCs w:val="24"/>
        </w:rPr>
        <w:t xml:space="preserve"> ning täita muid </w:t>
      </w:r>
      <w:r w:rsidR="007F621F" w:rsidRPr="007C3F40">
        <w:rPr>
          <w:rFonts w:ascii="Times New Roman" w:eastAsia="Times New Roman" w:hAnsi="Times New Roman" w:cs="Times New Roman"/>
          <w:sz w:val="24"/>
          <w:szCs w:val="24"/>
        </w:rPr>
        <w:t>2025/974/Euratom määrus</w:t>
      </w:r>
      <w:r w:rsidR="007F621F">
        <w:rPr>
          <w:rFonts w:ascii="Times New Roman" w:eastAsia="Times New Roman" w:hAnsi="Times New Roman" w:cs="Times New Roman"/>
          <w:sz w:val="24"/>
          <w:szCs w:val="24"/>
        </w:rPr>
        <w:t xml:space="preserve">es </w:t>
      </w:r>
      <w:r w:rsidR="007F621F" w:rsidRPr="343BA6A5">
        <w:rPr>
          <w:rFonts w:ascii="Times New Roman" w:eastAsia="Times New Roman" w:hAnsi="Times New Roman" w:cs="Times New Roman"/>
          <w:sz w:val="24"/>
          <w:szCs w:val="24"/>
        </w:rPr>
        <w:t>sätestatud kohustusi</w:t>
      </w:r>
      <w:r w:rsidR="007F621F">
        <w:rPr>
          <w:rFonts w:ascii="Times New Roman" w:eastAsia="Times New Roman" w:hAnsi="Times New Roman" w:cs="Times New Roman"/>
          <w:sz w:val="24"/>
          <w:szCs w:val="24"/>
        </w:rPr>
        <w:t xml:space="preserve">. </w:t>
      </w:r>
      <w:r w:rsidR="2B1317D0" w:rsidRPr="1FC8C636">
        <w:rPr>
          <w:rFonts w:ascii="Times New Roman" w:eastAsia="Times New Roman" w:hAnsi="Times New Roman" w:cs="Times New Roman"/>
          <w:sz w:val="24"/>
          <w:szCs w:val="24"/>
        </w:rPr>
        <w:t>Ala esindaja vastutab andmete täpsuse ja õigeaegse edastamise eest nii riigisiseselt kui rahvusvaheliselt</w:t>
      </w:r>
      <w:r w:rsidR="007C1AFF">
        <w:rPr>
          <w:rFonts w:ascii="Times New Roman" w:eastAsia="Times New Roman" w:hAnsi="Times New Roman" w:cs="Times New Roman"/>
          <w:sz w:val="24"/>
          <w:szCs w:val="24"/>
        </w:rPr>
        <w:t xml:space="preserve">, mis </w:t>
      </w:r>
      <w:r w:rsidR="00BB116B">
        <w:rPr>
          <w:rFonts w:ascii="Times New Roman" w:eastAsia="Times New Roman" w:hAnsi="Times New Roman" w:cs="Times New Roman"/>
          <w:sz w:val="24"/>
          <w:szCs w:val="24"/>
        </w:rPr>
        <w:t>tagab</w:t>
      </w:r>
      <w:r w:rsidR="2B1317D0" w:rsidRPr="1FC8C636">
        <w:rPr>
          <w:rFonts w:ascii="Times New Roman" w:eastAsia="Times New Roman" w:hAnsi="Times New Roman" w:cs="Times New Roman"/>
          <w:sz w:val="24"/>
          <w:szCs w:val="24"/>
        </w:rPr>
        <w:t xml:space="preserve"> käitaja organisatsioonis selge vastutaja ja ühtlase teabevahetuse. </w:t>
      </w:r>
      <w:r w:rsidR="00175E8A">
        <w:rPr>
          <w:rFonts w:ascii="Times New Roman" w:eastAsia="Times New Roman" w:hAnsi="Times New Roman" w:cs="Times New Roman"/>
          <w:sz w:val="24"/>
          <w:szCs w:val="24"/>
        </w:rPr>
        <w:t>T</w:t>
      </w:r>
      <w:r w:rsidR="627B7359" w:rsidRPr="1FC8C636">
        <w:rPr>
          <w:rFonts w:ascii="Times New Roman" w:eastAsia="Times New Roman" w:hAnsi="Times New Roman" w:cs="Times New Roman"/>
          <w:sz w:val="24"/>
          <w:szCs w:val="24"/>
        </w:rPr>
        <w:t>uumamaterjali arvestus</w:t>
      </w:r>
      <w:r w:rsidR="00175E8A">
        <w:rPr>
          <w:rFonts w:ascii="Times New Roman" w:eastAsia="Times New Roman" w:hAnsi="Times New Roman" w:cs="Times New Roman"/>
          <w:sz w:val="24"/>
          <w:szCs w:val="24"/>
        </w:rPr>
        <w:t>e</w:t>
      </w:r>
      <w:r w:rsidR="00404A31">
        <w:rPr>
          <w:rFonts w:ascii="Times New Roman" w:eastAsia="Times New Roman" w:hAnsi="Times New Roman" w:cs="Times New Roman"/>
          <w:sz w:val="24"/>
          <w:szCs w:val="24"/>
        </w:rPr>
        <w:t xml:space="preserve"> pidamine</w:t>
      </w:r>
      <w:r w:rsidR="627B7359" w:rsidRPr="1FC8C636">
        <w:rPr>
          <w:rFonts w:ascii="Times New Roman" w:eastAsia="Times New Roman" w:hAnsi="Times New Roman" w:cs="Times New Roman"/>
          <w:sz w:val="24"/>
          <w:szCs w:val="24"/>
        </w:rPr>
        <w:t xml:space="preserve"> ja inventuur</w:t>
      </w:r>
      <w:r w:rsidR="00404A31">
        <w:rPr>
          <w:rFonts w:ascii="Times New Roman" w:eastAsia="Times New Roman" w:hAnsi="Times New Roman" w:cs="Times New Roman"/>
          <w:sz w:val="24"/>
          <w:szCs w:val="24"/>
        </w:rPr>
        <w:t>ide läbiviimine</w:t>
      </w:r>
      <w:r w:rsidR="627B7359" w:rsidRPr="1FC8C636">
        <w:rPr>
          <w:rFonts w:ascii="Times New Roman" w:eastAsia="Times New Roman" w:hAnsi="Times New Roman" w:cs="Times New Roman"/>
          <w:sz w:val="24"/>
          <w:szCs w:val="24"/>
        </w:rPr>
        <w:t xml:space="preserve"> tähendab, et </w:t>
      </w:r>
      <w:r w:rsidR="72BDF3CB" w:rsidRPr="1FC8C636">
        <w:rPr>
          <w:rFonts w:ascii="Times New Roman" w:eastAsia="Times New Roman" w:hAnsi="Times New Roman" w:cs="Times New Roman"/>
          <w:sz w:val="24"/>
          <w:szCs w:val="24"/>
        </w:rPr>
        <w:t>materjal on arvel, liikumised jälgitavad ning kõrvalekalded avastatakse kiiresti.</w:t>
      </w:r>
      <w:r w:rsidR="1764097D" w:rsidRPr="1FC8C636">
        <w:rPr>
          <w:rFonts w:ascii="Times New Roman" w:eastAsia="Times New Roman" w:hAnsi="Times New Roman" w:cs="Times New Roman"/>
          <w:sz w:val="24"/>
          <w:szCs w:val="24"/>
        </w:rPr>
        <w:t xml:space="preserve"> </w:t>
      </w:r>
      <w:r w:rsidR="054316D4" w:rsidRPr="1FC8C636">
        <w:rPr>
          <w:rFonts w:ascii="Times New Roman" w:eastAsia="Times New Roman" w:hAnsi="Times New Roman" w:cs="Times New Roman"/>
          <w:sz w:val="24"/>
          <w:szCs w:val="24"/>
        </w:rPr>
        <w:t xml:space="preserve">Tuumamaterjali koguse muudatusest ning võimaliku kadumise juhtumitest </w:t>
      </w:r>
      <w:r w:rsidR="00762553">
        <w:rPr>
          <w:rFonts w:ascii="Times New Roman" w:eastAsia="Times New Roman" w:hAnsi="Times New Roman" w:cs="Times New Roman"/>
          <w:sz w:val="24"/>
          <w:szCs w:val="24"/>
        </w:rPr>
        <w:t xml:space="preserve">teavitamine </w:t>
      </w:r>
      <w:r w:rsidR="054316D4" w:rsidRPr="1FC8C636">
        <w:rPr>
          <w:rFonts w:ascii="Times New Roman" w:eastAsia="Times New Roman" w:hAnsi="Times New Roman" w:cs="Times New Roman"/>
          <w:sz w:val="24"/>
          <w:szCs w:val="24"/>
        </w:rPr>
        <w:t xml:space="preserve">võimaldab varakult tuvastada kõrvalekaldeid, </w:t>
      </w:r>
      <w:r w:rsidR="4AB82157" w:rsidRPr="1FC8C636">
        <w:rPr>
          <w:rFonts w:ascii="Times New Roman" w:eastAsia="Times New Roman" w:hAnsi="Times New Roman" w:cs="Times New Roman"/>
          <w:sz w:val="24"/>
          <w:szCs w:val="24"/>
        </w:rPr>
        <w:t>taga</w:t>
      </w:r>
      <w:r w:rsidR="33771989" w:rsidRPr="1FC8C636">
        <w:rPr>
          <w:rFonts w:ascii="Times New Roman" w:eastAsia="Times New Roman" w:hAnsi="Times New Roman" w:cs="Times New Roman"/>
          <w:sz w:val="24"/>
          <w:szCs w:val="24"/>
        </w:rPr>
        <w:t>da arvestus</w:t>
      </w:r>
      <w:r w:rsidR="69246778" w:rsidRPr="1FC8C636">
        <w:rPr>
          <w:rFonts w:ascii="Times New Roman" w:eastAsia="Times New Roman" w:hAnsi="Times New Roman" w:cs="Times New Roman"/>
          <w:sz w:val="24"/>
          <w:szCs w:val="24"/>
        </w:rPr>
        <w:t>e</w:t>
      </w:r>
      <w:r w:rsidR="33771989" w:rsidRPr="1FC8C636">
        <w:rPr>
          <w:rFonts w:ascii="Times New Roman" w:eastAsia="Times New Roman" w:hAnsi="Times New Roman" w:cs="Times New Roman"/>
          <w:sz w:val="24"/>
          <w:szCs w:val="24"/>
        </w:rPr>
        <w:t xml:space="preserve"> vastavus teg</w:t>
      </w:r>
      <w:r w:rsidR="054316D4" w:rsidRPr="1FC8C636">
        <w:rPr>
          <w:rFonts w:ascii="Times New Roman" w:eastAsia="Times New Roman" w:hAnsi="Times New Roman" w:cs="Times New Roman"/>
          <w:sz w:val="24"/>
          <w:szCs w:val="24"/>
        </w:rPr>
        <w:t>eliku olukorraga ja välistada võimalik</w:t>
      </w:r>
      <w:r w:rsidR="0ADC23D0" w:rsidRPr="1FC8C636">
        <w:rPr>
          <w:rFonts w:ascii="Times New Roman" w:eastAsia="Times New Roman" w:hAnsi="Times New Roman" w:cs="Times New Roman"/>
          <w:sz w:val="24"/>
          <w:szCs w:val="24"/>
        </w:rPr>
        <w:t>u</w:t>
      </w:r>
      <w:r w:rsidR="054316D4" w:rsidRPr="1FC8C636">
        <w:rPr>
          <w:rFonts w:ascii="Times New Roman" w:eastAsia="Times New Roman" w:hAnsi="Times New Roman" w:cs="Times New Roman"/>
          <w:sz w:val="24"/>
          <w:szCs w:val="24"/>
        </w:rPr>
        <w:t xml:space="preserve"> väärkasutus</w:t>
      </w:r>
      <w:r w:rsidR="00FC0ADC">
        <w:rPr>
          <w:rFonts w:ascii="Times New Roman" w:eastAsia="Times New Roman" w:hAnsi="Times New Roman" w:cs="Times New Roman"/>
          <w:sz w:val="24"/>
          <w:szCs w:val="24"/>
        </w:rPr>
        <w:t>t</w:t>
      </w:r>
      <w:r w:rsidR="054316D4" w:rsidRPr="1FC8C636">
        <w:rPr>
          <w:rFonts w:ascii="Times New Roman" w:eastAsia="Times New Roman" w:hAnsi="Times New Roman" w:cs="Times New Roman"/>
          <w:sz w:val="24"/>
          <w:szCs w:val="24"/>
        </w:rPr>
        <w:t xml:space="preserve"> või deklareerimata tegevus</w:t>
      </w:r>
      <w:r w:rsidR="005E1616">
        <w:rPr>
          <w:rFonts w:ascii="Times New Roman" w:eastAsia="Times New Roman" w:hAnsi="Times New Roman" w:cs="Times New Roman"/>
          <w:sz w:val="24"/>
          <w:szCs w:val="24"/>
        </w:rPr>
        <w:t>i</w:t>
      </w:r>
      <w:r w:rsidR="054316D4" w:rsidRPr="1FC8C636">
        <w:rPr>
          <w:rFonts w:ascii="Times New Roman" w:eastAsia="Times New Roman" w:hAnsi="Times New Roman" w:cs="Times New Roman"/>
          <w:sz w:val="24"/>
          <w:szCs w:val="24"/>
        </w:rPr>
        <w:t xml:space="preserve">. </w:t>
      </w:r>
      <w:r w:rsidR="00EC37C5" w:rsidRPr="00EC37C5">
        <w:rPr>
          <w:rFonts w:ascii="Times New Roman" w:eastAsia="Times New Roman" w:hAnsi="Times New Roman" w:cs="Times New Roman"/>
          <w:sz w:val="24"/>
          <w:szCs w:val="24"/>
        </w:rPr>
        <w:t xml:space="preserve">Pädeva asutuse eelnev teavitamine tuumamaterjali veost, sisseveost, väljaveost ja vastuvõtust võimaldab planeerida järelevalvet (sh turvameetmed ja pakendamise nõuded) ning koordineerida rahvusvahelist aruandlust. </w:t>
      </w:r>
    </w:p>
    <w:p w14:paraId="5EE047A9" w14:textId="77777777" w:rsidR="00CC06BF" w:rsidRDefault="00CC06BF" w:rsidP="004C7491">
      <w:pPr>
        <w:spacing w:after="0" w:line="240" w:lineRule="auto"/>
        <w:contextualSpacing/>
        <w:jc w:val="both"/>
        <w:rPr>
          <w:rFonts w:ascii="Times New Roman" w:eastAsia="Times New Roman" w:hAnsi="Times New Roman" w:cs="Times New Roman"/>
          <w:sz w:val="24"/>
          <w:szCs w:val="24"/>
        </w:rPr>
      </w:pPr>
    </w:p>
    <w:p w14:paraId="74F51202" w14:textId="099E7D4B" w:rsidR="00F21FD1" w:rsidRDefault="00E87887" w:rsidP="004C7491">
      <w:pPr>
        <w:spacing w:after="0" w:line="240" w:lineRule="auto"/>
        <w:contextualSpacing/>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1</w:t>
      </w:r>
      <w:r w:rsidRPr="4BA981C2">
        <w:rPr>
          <w:rFonts w:ascii="Times New Roman" w:eastAsia="Times New Roman" w:hAnsi="Times New Roman" w:cs="Times New Roman"/>
          <w:b/>
          <w:bCs/>
          <w:sz w:val="24"/>
          <w:szCs w:val="24"/>
          <w:lang w:val="et"/>
        </w:rPr>
        <w:t xml:space="preserve"> lõike</w:t>
      </w:r>
      <w:r w:rsidR="0067105F">
        <w:rPr>
          <w:rFonts w:ascii="Times New Roman" w:eastAsia="Times New Roman" w:hAnsi="Times New Roman" w:cs="Times New Roman"/>
          <w:b/>
          <w:bCs/>
          <w:sz w:val="24"/>
          <w:szCs w:val="24"/>
          <w:lang w:val="et"/>
        </w:rPr>
        <w:t xml:space="preserve">s </w:t>
      </w:r>
      <w:r w:rsidR="008D3702">
        <w:rPr>
          <w:rFonts w:ascii="Times New Roman" w:eastAsia="Times New Roman" w:hAnsi="Times New Roman" w:cs="Times New Roman"/>
          <w:b/>
          <w:bCs/>
          <w:sz w:val="24"/>
          <w:szCs w:val="24"/>
          <w:lang w:val="et"/>
        </w:rPr>
        <w:t>2</w:t>
      </w:r>
      <w:r w:rsidRPr="73002828">
        <w:rPr>
          <w:rFonts w:ascii="Times New Roman" w:eastAsia="Times New Roman" w:hAnsi="Times New Roman" w:cs="Times New Roman"/>
          <w:b/>
          <w:sz w:val="24"/>
          <w:szCs w:val="24"/>
          <w:lang w:val="et"/>
        </w:rPr>
        <w:t xml:space="preserve"> </w:t>
      </w:r>
      <w:r w:rsidR="0067105F" w:rsidRPr="00756C6E">
        <w:rPr>
          <w:rFonts w:ascii="Times New Roman" w:eastAsia="Times New Roman" w:hAnsi="Times New Roman" w:cs="Times New Roman"/>
          <w:bCs/>
          <w:sz w:val="24"/>
          <w:szCs w:val="24"/>
          <w:lang w:val="et"/>
        </w:rPr>
        <w:t xml:space="preserve">kehtestatud volitusnorm </w:t>
      </w:r>
      <w:r w:rsidR="00423DD1" w:rsidRPr="00756C6E">
        <w:rPr>
          <w:rFonts w:ascii="Times New Roman" w:eastAsia="Times New Roman" w:hAnsi="Times New Roman" w:cs="Times New Roman"/>
          <w:bCs/>
          <w:sz w:val="24"/>
          <w:szCs w:val="24"/>
          <w:lang w:val="et"/>
        </w:rPr>
        <w:t>annab</w:t>
      </w:r>
      <w:r w:rsidR="00423DD1">
        <w:rPr>
          <w:rFonts w:ascii="Times New Roman" w:eastAsia="Times New Roman" w:hAnsi="Times New Roman" w:cs="Times New Roman"/>
          <w:b/>
          <w:sz w:val="24"/>
          <w:szCs w:val="24"/>
          <w:lang w:val="et"/>
        </w:rPr>
        <w:t xml:space="preserve"> </w:t>
      </w:r>
      <w:r w:rsidR="00D83BA9" w:rsidRPr="00D83BA9">
        <w:rPr>
          <w:rFonts w:ascii="Times New Roman" w:eastAsia="Times New Roman" w:hAnsi="Times New Roman" w:cs="Times New Roman"/>
          <w:bCs/>
          <w:sz w:val="24"/>
          <w:szCs w:val="24"/>
          <w:lang w:val="et"/>
        </w:rPr>
        <w:t xml:space="preserve">valdkonna eest vastutavale ministrile </w:t>
      </w:r>
      <w:r w:rsidR="00756C6E">
        <w:rPr>
          <w:rFonts w:ascii="Times New Roman" w:eastAsia="Times New Roman" w:hAnsi="Times New Roman" w:cs="Times New Roman"/>
          <w:bCs/>
          <w:sz w:val="24"/>
          <w:szCs w:val="24"/>
          <w:lang w:val="et"/>
        </w:rPr>
        <w:t>õiguse</w:t>
      </w:r>
      <w:r w:rsidR="00D83BA9" w:rsidRPr="00D83BA9">
        <w:rPr>
          <w:rFonts w:ascii="Times New Roman" w:eastAsia="Times New Roman" w:hAnsi="Times New Roman" w:cs="Times New Roman"/>
          <w:bCs/>
          <w:sz w:val="24"/>
          <w:szCs w:val="24"/>
          <w:lang w:val="et"/>
        </w:rPr>
        <w:t xml:space="preserve"> kehtestada määrusega </w:t>
      </w:r>
      <w:r w:rsidR="0093036A">
        <w:rPr>
          <w:rFonts w:ascii="Times New Roman" w:eastAsia="Times New Roman" w:hAnsi="Times New Roman" w:cs="Times New Roman"/>
          <w:bCs/>
          <w:sz w:val="24"/>
          <w:szCs w:val="24"/>
          <w:lang w:val="et"/>
        </w:rPr>
        <w:t>tuumamaterjali</w:t>
      </w:r>
      <w:r w:rsidR="0619CE72" w:rsidRPr="1FC8C636">
        <w:rPr>
          <w:rFonts w:ascii="Times New Roman" w:eastAsia="Times New Roman" w:hAnsi="Times New Roman" w:cs="Times New Roman"/>
          <w:sz w:val="24"/>
          <w:szCs w:val="24"/>
        </w:rPr>
        <w:t xml:space="preserve"> arvestuse</w:t>
      </w:r>
      <w:r w:rsidR="5FCA8637" w:rsidRPr="1FC8C636">
        <w:rPr>
          <w:rFonts w:ascii="Times New Roman" w:eastAsia="Times New Roman" w:hAnsi="Times New Roman" w:cs="Times New Roman"/>
          <w:sz w:val="24"/>
          <w:szCs w:val="24"/>
        </w:rPr>
        <w:t xml:space="preserve"> korraldamise</w:t>
      </w:r>
      <w:r w:rsidR="0619CE72" w:rsidRPr="1FC8C636">
        <w:rPr>
          <w:rFonts w:ascii="Times New Roman" w:eastAsia="Times New Roman" w:hAnsi="Times New Roman" w:cs="Times New Roman"/>
          <w:sz w:val="24"/>
          <w:szCs w:val="24"/>
        </w:rPr>
        <w:t>, inventeerimise ja aruandluse nõuded</w:t>
      </w:r>
      <w:r w:rsidR="00D34660">
        <w:rPr>
          <w:rFonts w:ascii="Times New Roman" w:eastAsia="Times New Roman" w:hAnsi="Times New Roman" w:cs="Times New Roman"/>
          <w:sz w:val="24"/>
          <w:szCs w:val="24"/>
        </w:rPr>
        <w:t xml:space="preserve"> ning </w:t>
      </w:r>
      <w:r w:rsidR="00D34660" w:rsidRPr="343BA6A5">
        <w:rPr>
          <w:rFonts w:ascii="Times New Roman" w:eastAsia="Times New Roman" w:hAnsi="Times New Roman" w:cs="Times New Roman"/>
          <w:sz w:val="24"/>
          <w:szCs w:val="24"/>
        </w:rPr>
        <w:t>pädevale asutusele andmete esitamisel tähtajad</w:t>
      </w:r>
      <w:r w:rsidR="00D34660">
        <w:rPr>
          <w:rFonts w:ascii="Times New Roman" w:eastAsia="Times New Roman" w:hAnsi="Times New Roman" w:cs="Times New Roman"/>
          <w:sz w:val="24"/>
          <w:szCs w:val="24"/>
        </w:rPr>
        <w:t>.</w:t>
      </w:r>
    </w:p>
    <w:p w14:paraId="70ED15CF" w14:textId="2C6D7CEA" w:rsidR="00403BFB" w:rsidRDefault="00403BFB" w:rsidP="004C7491">
      <w:pPr>
        <w:spacing w:after="0" w:line="240" w:lineRule="auto"/>
        <w:contextualSpacing/>
        <w:jc w:val="both"/>
        <w:rPr>
          <w:rFonts w:ascii="Times New Roman" w:eastAsia="Times New Roman" w:hAnsi="Times New Roman" w:cs="Times New Roman"/>
          <w:sz w:val="24"/>
          <w:szCs w:val="24"/>
        </w:rPr>
      </w:pPr>
    </w:p>
    <w:p w14:paraId="10934599" w14:textId="75EA1695" w:rsidR="00CB6556" w:rsidRDefault="00403BFB" w:rsidP="1FC8C636">
      <w:pPr>
        <w:spacing w:after="0" w:line="240" w:lineRule="auto"/>
        <w:contextualSpacing/>
        <w:jc w:val="both"/>
        <w:rPr>
          <w:rFonts w:ascii="Times New Roman" w:eastAsia="Times New Roman" w:hAnsi="Times New Roman" w:cs="Times New Roman"/>
          <w:sz w:val="24"/>
          <w:szCs w:val="24"/>
        </w:rPr>
      </w:pPr>
      <w:r w:rsidRPr="00920047">
        <w:rPr>
          <w:rFonts w:ascii="Times New Roman" w:eastAsia="Times New Roman" w:hAnsi="Times New Roman" w:cs="Times New Roman"/>
          <w:b/>
          <w:bCs/>
          <w:sz w:val="24"/>
          <w:szCs w:val="24"/>
        </w:rPr>
        <w:t>Eelnõu § 73 lõi</w:t>
      </w:r>
      <w:r w:rsidR="00793A3D" w:rsidRPr="00920047">
        <w:rPr>
          <w:rFonts w:ascii="Times New Roman" w:eastAsia="Times New Roman" w:hAnsi="Times New Roman" w:cs="Times New Roman"/>
          <w:b/>
          <w:bCs/>
          <w:sz w:val="24"/>
          <w:szCs w:val="24"/>
        </w:rPr>
        <w:t>getes 1-</w:t>
      </w:r>
      <w:r w:rsidR="00CB6556">
        <w:rPr>
          <w:rFonts w:ascii="Times New Roman" w:eastAsia="Times New Roman" w:hAnsi="Times New Roman" w:cs="Times New Roman"/>
          <w:b/>
          <w:bCs/>
          <w:sz w:val="24"/>
          <w:szCs w:val="24"/>
        </w:rPr>
        <w:t>4</w:t>
      </w:r>
      <w:r w:rsidR="00461B99">
        <w:rPr>
          <w:rFonts w:ascii="Times New Roman" w:eastAsia="Times New Roman" w:hAnsi="Times New Roman" w:cs="Times New Roman"/>
          <w:sz w:val="24"/>
          <w:szCs w:val="24"/>
        </w:rPr>
        <w:t xml:space="preserve"> </w:t>
      </w:r>
      <w:r w:rsidR="003857B2">
        <w:rPr>
          <w:rFonts w:ascii="Times New Roman" w:eastAsia="Times New Roman" w:hAnsi="Times New Roman" w:cs="Times New Roman"/>
          <w:sz w:val="24"/>
          <w:szCs w:val="24"/>
        </w:rPr>
        <w:t>kehtestab t</w:t>
      </w:r>
      <w:r w:rsidR="003857B2" w:rsidRPr="003857B2">
        <w:rPr>
          <w:rFonts w:ascii="Times New Roman" w:eastAsia="Times New Roman" w:hAnsi="Times New Roman" w:cs="Times New Roman"/>
          <w:sz w:val="24"/>
          <w:szCs w:val="24"/>
        </w:rPr>
        <w:t>uumamaterjali riiklik</w:t>
      </w:r>
      <w:r w:rsidR="003857B2">
        <w:rPr>
          <w:rFonts w:ascii="Times New Roman" w:eastAsia="Times New Roman" w:hAnsi="Times New Roman" w:cs="Times New Roman"/>
          <w:sz w:val="24"/>
          <w:szCs w:val="24"/>
        </w:rPr>
        <w:t>u</w:t>
      </w:r>
      <w:r w:rsidR="003857B2" w:rsidRPr="003857B2">
        <w:rPr>
          <w:rFonts w:ascii="Times New Roman" w:eastAsia="Times New Roman" w:hAnsi="Times New Roman" w:cs="Times New Roman"/>
          <w:sz w:val="24"/>
          <w:szCs w:val="24"/>
        </w:rPr>
        <w:t xml:space="preserve"> registr</w:t>
      </w:r>
      <w:r w:rsidR="003857B2">
        <w:rPr>
          <w:rFonts w:ascii="Times New Roman" w:eastAsia="Times New Roman" w:hAnsi="Times New Roman" w:cs="Times New Roman"/>
          <w:sz w:val="24"/>
          <w:szCs w:val="24"/>
        </w:rPr>
        <w:t>i pidamise nõude.</w:t>
      </w:r>
      <w:r w:rsidR="00CC25FD">
        <w:rPr>
          <w:rFonts w:ascii="Times New Roman" w:eastAsia="Times New Roman" w:hAnsi="Times New Roman" w:cs="Times New Roman"/>
          <w:sz w:val="24"/>
          <w:szCs w:val="24"/>
        </w:rPr>
        <w:t xml:space="preserve"> R</w:t>
      </w:r>
      <w:r w:rsidR="34DD8D81" w:rsidRPr="1FC8C636">
        <w:rPr>
          <w:rFonts w:ascii="Times New Roman" w:eastAsia="Times New Roman" w:hAnsi="Times New Roman" w:cs="Times New Roman"/>
          <w:sz w:val="24"/>
          <w:szCs w:val="24"/>
        </w:rPr>
        <w:t xml:space="preserve">egister koondab käitajatelt laekuva vajaliku andmestiku, </w:t>
      </w:r>
      <w:r w:rsidR="73B14B3E" w:rsidRPr="1FC8C636">
        <w:rPr>
          <w:rFonts w:ascii="Times New Roman" w:eastAsia="Times New Roman" w:hAnsi="Times New Roman" w:cs="Times New Roman"/>
          <w:sz w:val="24"/>
          <w:szCs w:val="24"/>
        </w:rPr>
        <w:t xml:space="preserve">et tagada ühtne ja usaldusväärne riiklik arvestus, mis on vajalik tuumamaterjali liikumise jälgimiseks, kõrvalekallete varajaseks tuvastamiseks ning Eestis võetud rahvusvaheliste kohustuste täitmiseks. </w:t>
      </w:r>
      <w:r w:rsidR="28364D4B" w:rsidRPr="1FC8C636">
        <w:rPr>
          <w:rFonts w:ascii="Times New Roman" w:eastAsia="Times New Roman" w:hAnsi="Times New Roman" w:cs="Times New Roman"/>
          <w:sz w:val="24"/>
          <w:szCs w:val="24"/>
        </w:rPr>
        <w:t xml:space="preserve">Registri </w:t>
      </w:r>
      <w:r w:rsidR="00994B19">
        <w:rPr>
          <w:rFonts w:ascii="Times New Roman" w:eastAsia="Times New Roman" w:hAnsi="Times New Roman" w:cs="Times New Roman"/>
          <w:sz w:val="24"/>
          <w:szCs w:val="24"/>
        </w:rPr>
        <w:t>vastutav töötleja on</w:t>
      </w:r>
      <w:r w:rsidR="28364D4B" w:rsidRPr="1FC8C636">
        <w:rPr>
          <w:rFonts w:ascii="Times New Roman" w:eastAsia="Times New Roman" w:hAnsi="Times New Roman" w:cs="Times New Roman"/>
          <w:sz w:val="24"/>
          <w:szCs w:val="24"/>
        </w:rPr>
        <w:t xml:space="preserve"> </w:t>
      </w:r>
      <w:r w:rsidR="00BC1D64">
        <w:rPr>
          <w:rFonts w:ascii="Times New Roman" w:eastAsia="Times New Roman" w:hAnsi="Times New Roman" w:cs="Times New Roman"/>
          <w:sz w:val="24"/>
          <w:szCs w:val="24"/>
        </w:rPr>
        <w:t>pädev asutus</w:t>
      </w:r>
      <w:r w:rsidR="34DD8D81" w:rsidRPr="1FC8C636">
        <w:rPr>
          <w:rFonts w:ascii="Times New Roman" w:eastAsia="Times New Roman" w:hAnsi="Times New Roman" w:cs="Times New Roman"/>
          <w:sz w:val="24"/>
          <w:szCs w:val="24"/>
        </w:rPr>
        <w:t xml:space="preserve">. </w:t>
      </w:r>
      <w:r w:rsidR="1AC5B0AD" w:rsidRPr="1FC8C636">
        <w:rPr>
          <w:rFonts w:ascii="Times New Roman" w:eastAsia="Times New Roman" w:hAnsi="Times New Roman" w:cs="Times New Roman"/>
          <w:sz w:val="24"/>
          <w:szCs w:val="24"/>
        </w:rPr>
        <w:t xml:space="preserve">Andmeid säilitatakse registris seni, kuni tuumamaterjal asub rajatises, ning vähemalt viis aastat pärast selle eemaldamist, kui ei </w:t>
      </w:r>
      <w:r w:rsidR="00454A92">
        <w:rPr>
          <w:rFonts w:ascii="Times New Roman" w:eastAsia="Times New Roman" w:hAnsi="Times New Roman" w:cs="Times New Roman"/>
          <w:sz w:val="24"/>
          <w:szCs w:val="24"/>
        </w:rPr>
        <w:t xml:space="preserve">ole kokku </w:t>
      </w:r>
      <w:r w:rsidR="1AC5B0AD" w:rsidRPr="1FC8C636">
        <w:rPr>
          <w:rFonts w:ascii="Times New Roman" w:eastAsia="Times New Roman" w:hAnsi="Times New Roman" w:cs="Times New Roman"/>
          <w:sz w:val="24"/>
          <w:szCs w:val="24"/>
        </w:rPr>
        <w:t>lepit</w:t>
      </w:r>
      <w:r w:rsidR="00454A92">
        <w:rPr>
          <w:rFonts w:ascii="Times New Roman" w:eastAsia="Times New Roman" w:hAnsi="Times New Roman" w:cs="Times New Roman"/>
          <w:sz w:val="24"/>
          <w:szCs w:val="24"/>
        </w:rPr>
        <w:t xml:space="preserve">ud </w:t>
      </w:r>
      <w:r w:rsidR="1AC5B0AD" w:rsidRPr="1FC8C636">
        <w:rPr>
          <w:rFonts w:ascii="Times New Roman" w:eastAsia="Times New Roman" w:hAnsi="Times New Roman" w:cs="Times New Roman"/>
          <w:sz w:val="24"/>
          <w:szCs w:val="24"/>
        </w:rPr>
        <w:t xml:space="preserve">teisiti. </w:t>
      </w:r>
    </w:p>
    <w:p w14:paraId="79F175B0" w14:textId="77777777" w:rsidR="00CB6556" w:rsidRDefault="00CB6556" w:rsidP="1FC8C636">
      <w:pPr>
        <w:spacing w:after="0" w:line="240" w:lineRule="auto"/>
        <w:contextualSpacing/>
        <w:jc w:val="both"/>
        <w:rPr>
          <w:rFonts w:ascii="Times New Roman" w:eastAsia="Times New Roman" w:hAnsi="Times New Roman" w:cs="Times New Roman"/>
          <w:sz w:val="24"/>
          <w:szCs w:val="24"/>
        </w:rPr>
      </w:pPr>
    </w:p>
    <w:p w14:paraId="00A6A31A" w14:textId="335122B6" w:rsidR="005B0AE9" w:rsidRDefault="00CB6556" w:rsidP="1FC8C636">
      <w:pPr>
        <w:spacing w:after="0" w:line="240" w:lineRule="auto"/>
        <w:contextualSpacing/>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3</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s 5</w:t>
      </w:r>
      <w:r w:rsidRPr="73002828">
        <w:rPr>
          <w:rFonts w:ascii="Times New Roman" w:eastAsia="Times New Roman" w:hAnsi="Times New Roman" w:cs="Times New Roman"/>
          <w:b/>
          <w:sz w:val="24"/>
          <w:szCs w:val="24"/>
          <w:lang w:val="et"/>
        </w:rPr>
        <w:t xml:space="preserve"> </w:t>
      </w:r>
      <w:r w:rsidR="00E2190B" w:rsidRPr="00756C6E">
        <w:rPr>
          <w:rFonts w:ascii="Times New Roman" w:eastAsia="Times New Roman" w:hAnsi="Times New Roman" w:cs="Times New Roman"/>
          <w:bCs/>
          <w:sz w:val="24"/>
          <w:szCs w:val="24"/>
          <w:lang w:val="et"/>
        </w:rPr>
        <w:t>kehtestatud volitusnorm annab</w:t>
      </w:r>
      <w:r w:rsidR="00E2190B">
        <w:rPr>
          <w:rFonts w:ascii="Times New Roman" w:eastAsia="Times New Roman" w:hAnsi="Times New Roman" w:cs="Times New Roman"/>
          <w:b/>
          <w:sz w:val="24"/>
          <w:szCs w:val="24"/>
          <w:lang w:val="et"/>
        </w:rPr>
        <w:t xml:space="preserve"> </w:t>
      </w:r>
      <w:r w:rsidR="00E2190B" w:rsidRPr="00D83BA9">
        <w:rPr>
          <w:rFonts w:ascii="Times New Roman" w:eastAsia="Times New Roman" w:hAnsi="Times New Roman" w:cs="Times New Roman"/>
          <w:bCs/>
          <w:sz w:val="24"/>
          <w:szCs w:val="24"/>
          <w:lang w:val="et"/>
        </w:rPr>
        <w:t xml:space="preserve">valdkonna eest vastutavale ministrile </w:t>
      </w:r>
      <w:r w:rsidR="00E2190B">
        <w:rPr>
          <w:rFonts w:ascii="Times New Roman" w:eastAsia="Times New Roman" w:hAnsi="Times New Roman" w:cs="Times New Roman"/>
          <w:bCs/>
          <w:sz w:val="24"/>
          <w:szCs w:val="24"/>
          <w:lang w:val="et"/>
        </w:rPr>
        <w:t>õiguse</w:t>
      </w:r>
      <w:r w:rsidR="00E2190B" w:rsidRPr="00D83BA9">
        <w:rPr>
          <w:rFonts w:ascii="Times New Roman" w:eastAsia="Times New Roman" w:hAnsi="Times New Roman" w:cs="Times New Roman"/>
          <w:bCs/>
          <w:sz w:val="24"/>
          <w:szCs w:val="24"/>
          <w:lang w:val="et"/>
        </w:rPr>
        <w:t xml:space="preserve"> kehtestada määrusega </w:t>
      </w:r>
      <w:r w:rsidR="008F4A9F">
        <w:rPr>
          <w:rFonts w:ascii="Times New Roman" w:eastAsia="Times New Roman" w:hAnsi="Times New Roman" w:cs="Times New Roman"/>
          <w:sz w:val="24"/>
          <w:szCs w:val="24"/>
        </w:rPr>
        <w:t>t</w:t>
      </w:r>
      <w:r w:rsidR="008F4A9F" w:rsidRPr="003857B2">
        <w:rPr>
          <w:rFonts w:ascii="Times New Roman" w:eastAsia="Times New Roman" w:hAnsi="Times New Roman" w:cs="Times New Roman"/>
          <w:sz w:val="24"/>
          <w:szCs w:val="24"/>
        </w:rPr>
        <w:t>uumamaterjali riiklik</w:t>
      </w:r>
      <w:r w:rsidR="008F4A9F">
        <w:rPr>
          <w:rFonts w:ascii="Times New Roman" w:eastAsia="Times New Roman" w:hAnsi="Times New Roman" w:cs="Times New Roman"/>
          <w:sz w:val="24"/>
          <w:szCs w:val="24"/>
        </w:rPr>
        <w:t>u</w:t>
      </w:r>
      <w:r w:rsidR="008F4A9F" w:rsidRPr="003857B2">
        <w:rPr>
          <w:rFonts w:ascii="Times New Roman" w:eastAsia="Times New Roman" w:hAnsi="Times New Roman" w:cs="Times New Roman"/>
          <w:sz w:val="24"/>
          <w:szCs w:val="24"/>
        </w:rPr>
        <w:t xml:space="preserve"> registr</w:t>
      </w:r>
      <w:r w:rsidR="008F4A9F">
        <w:rPr>
          <w:rFonts w:ascii="Times New Roman" w:eastAsia="Times New Roman" w:hAnsi="Times New Roman" w:cs="Times New Roman"/>
          <w:sz w:val="24"/>
          <w:szCs w:val="24"/>
        </w:rPr>
        <w:t>i</w:t>
      </w:r>
      <w:r w:rsidR="05FB567F" w:rsidRPr="1FC8C636">
        <w:rPr>
          <w:rFonts w:ascii="Times New Roman" w:eastAsia="Times New Roman" w:hAnsi="Times New Roman" w:cs="Times New Roman"/>
          <w:sz w:val="24"/>
          <w:szCs w:val="24"/>
        </w:rPr>
        <w:t xml:space="preserve"> põhimäärus</w:t>
      </w:r>
      <w:r w:rsidR="34DD8D81" w:rsidRPr="1FC8C636">
        <w:rPr>
          <w:rFonts w:ascii="Times New Roman" w:eastAsia="Times New Roman" w:hAnsi="Times New Roman" w:cs="Times New Roman"/>
          <w:sz w:val="24"/>
          <w:szCs w:val="24"/>
        </w:rPr>
        <w:t xml:space="preserve"> ja selle </w:t>
      </w:r>
      <w:r w:rsidR="5754E647" w:rsidRPr="1FC8C636">
        <w:rPr>
          <w:rFonts w:ascii="Times New Roman" w:eastAsia="Times New Roman" w:hAnsi="Times New Roman" w:cs="Times New Roman"/>
          <w:sz w:val="24"/>
          <w:szCs w:val="24"/>
        </w:rPr>
        <w:t>info</w:t>
      </w:r>
      <w:r w:rsidR="34DD8D81" w:rsidRPr="1FC8C636">
        <w:rPr>
          <w:rFonts w:ascii="Times New Roman" w:eastAsia="Times New Roman" w:hAnsi="Times New Roman" w:cs="Times New Roman"/>
          <w:sz w:val="24"/>
          <w:szCs w:val="24"/>
        </w:rPr>
        <w:t>turbenõuded</w:t>
      </w:r>
      <w:r w:rsidR="00CF5646">
        <w:rPr>
          <w:rFonts w:ascii="Times New Roman" w:eastAsia="Times New Roman" w:hAnsi="Times New Roman" w:cs="Times New Roman"/>
          <w:sz w:val="24"/>
          <w:szCs w:val="24"/>
        </w:rPr>
        <w:t>.</w:t>
      </w:r>
    </w:p>
    <w:p w14:paraId="3FBC5AE5" w14:textId="3B7090F2" w:rsidR="00F21FD1" w:rsidRPr="000C2C9A" w:rsidRDefault="00F21FD1" w:rsidP="1FC8C636">
      <w:pPr>
        <w:spacing w:after="0" w:line="240" w:lineRule="auto"/>
        <w:jc w:val="both"/>
        <w:rPr>
          <w:rFonts w:ascii="Times New Roman" w:eastAsia="Times New Roman" w:hAnsi="Times New Roman" w:cs="Times New Roman"/>
          <w:sz w:val="24"/>
          <w:szCs w:val="24"/>
        </w:rPr>
      </w:pPr>
    </w:p>
    <w:p w14:paraId="39F1585D" w14:textId="235D699F" w:rsidR="00BD0DA2" w:rsidRDefault="00D313CB"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w:t>
      </w:r>
      <w:r w:rsidR="7D9091B6" w:rsidRPr="1FC8C636">
        <w:rPr>
          <w:rFonts w:ascii="Times New Roman" w:eastAsia="Times New Roman" w:hAnsi="Times New Roman" w:cs="Times New Roman"/>
          <w:sz w:val="24"/>
          <w:szCs w:val="24"/>
        </w:rPr>
        <w:t>sätestatakse alused rahvusvaheliste inspektsioonide läbiviimiseks Eestis</w:t>
      </w:r>
      <w:r w:rsidR="0067072F">
        <w:rPr>
          <w:rFonts w:ascii="Times New Roman" w:eastAsia="Times New Roman" w:hAnsi="Times New Roman" w:cs="Times New Roman"/>
          <w:sz w:val="24"/>
          <w:szCs w:val="24"/>
        </w:rPr>
        <w:t xml:space="preserve"> ja </w:t>
      </w:r>
      <w:r w:rsidR="00753FD3" w:rsidRPr="00103C7B">
        <w:rPr>
          <w:rFonts w:ascii="Times New Roman" w:eastAsia="Times New Roman" w:hAnsi="Times New Roman" w:cs="Times New Roman"/>
          <w:sz w:val="24"/>
          <w:szCs w:val="24"/>
        </w:rPr>
        <w:t xml:space="preserve">rahvusvaheliste organisatsioonide volitatud esindajate </w:t>
      </w:r>
      <w:r w:rsidR="00753FD3">
        <w:rPr>
          <w:rFonts w:ascii="Times New Roman" w:eastAsia="Times New Roman" w:hAnsi="Times New Roman" w:cs="Times New Roman"/>
          <w:sz w:val="24"/>
          <w:szCs w:val="24"/>
        </w:rPr>
        <w:t>õig</w:t>
      </w:r>
      <w:r w:rsidR="008E6025">
        <w:rPr>
          <w:rFonts w:ascii="Times New Roman" w:eastAsia="Times New Roman" w:hAnsi="Times New Roman" w:cs="Times New Roman"/>
          <w:sz w:val="24"/>
          <w:szCs w:val="24"/>
        </w:rPr>
        <w:t>used</w:t>
      </w:r>
      <w:r w:rsidR="7D9091B6" w:rsidRPr="1FC8C636">
        <w:rPr>
          <w:rFonts w:ascii="Times New Roman" w:eastAsia="Times New Roman" w:hAnsi="Times New Roman" w:cs="Times New Roman"/>
          <w:sz w:val="24"/>
          <w:szCs w:val="24"/>
        </w:rPr>
        <w:t>.</w:t>
      </w:r>
      <w:r w:rsidR="225C8791" w:rsidRPr="1FC8C636">
        <w:rPr>
          <w:rFonts w:ascii="Times New Roman" w:eastAsia="Times New Roman" w:hAnsi="Times New Roman" w:cs="Times New Roman"/>
          <w:sz w:val="24"/>
          <w:szCs w:val="24"/>
        </w:rPr>
        <w:t xml:space="preserve"> </w:t>
      </w:r>
    </w:p>
    <w:p w14:paraId="6C722D28" w14:textId="488FC756" w:rsidR="003F08C1" w:rsidRDefault="003F08C1" w:rsidP="1FC8C636">
      <w:pPr>
        <w:spacing w:after="0" w:line="240" w:lineRule="auto"/>
        <w:jc w:val="both"/>
        <w:rPr>
          <w:rFonts w:ascii="Times New Roman" w:eastAsia="Times New Roman" w:hAnsi="Times New Roman" w:cs="Times New Roman"/>
          <w:b/>
          <w:bCs/>
          <w:sz w:val="24"/>
          <w:szCs w:val="24"/>
          <w:lang w:val="et"/>
        </w:rPr>
      </w:pPr>
    </w:p>
    <w:p w14:paraId="242DD79B" w14:textId="6097F5CF" w:rsidR="00103C7B" w:rsidRDefault="00BD0DA2"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1</w:t>
      </w:r>
      <w:r w:rsidRPr="73002828">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kohaselt on välisinspektori</w:t>
      </w:r>
      <w:r w:rsidR="009D333E">
        <w:rPr>
          <w:rFonts w:ascii="Times New Roman" w:eastAsia="Times New Roman" w:hAnsi="Times New Roman" w:cs="Times New Roman"/>
          <w:sz w:val="24"/>
          <w:szCs w:val="24"/>
        </w:rPr>
        <w:t>tel</w:t>
      </w:r>
      <w:r w:rsidR="00103C7B" w:rsidRPr="00103C7B">
        <w:rPr>
          <w:rFonts w:ascii="Times New Roman" w:eastAsia="Times New Roman" w:hAnsi="Times New Roman" w:cs="Times New Roman"/>
          <w:sz w:val="24"/>
          <w:szCs w:val="24"/>
        </w:rPr>
        <w:t xml:space="preserve"> </w:t>
      </w:r>
      <w:r w:rsidR="00476FA2">
        <w:rPr>
          <w:rFonts w:ascii="Times New Roman" w:eastAsia="Times New Roman" w:hAnsi="Times New Roman" w:cs="Times New Roman"/>
          <w:sz w:val="24"/>
          <w:szCs w:val="24"/>
        </w:rPr>
        <w:t xml:space="preserve">vastavalt </w:t>
      </w:r>
      <w:r w:rsidR="00476FA2" w:rsidRPr="29999BF5">
        <w:rPr>
          <w:rFonts w:ascii="Times New Roman" w:eastAsia="Times New Roman" w:hAnsi="Times New Roman" w:cs="Times New Roman"/>
          <w:sz w:val="24"/>
          <w:szCs w:val="24"/>
        </w:rPr>
        <w:t xml:space="preserve">tuumarelva leviku tõkestamise lepingu III artikli lõigete 1 ja 4 rakendamise kokkuleppe lisaprotokollis kehtestatud nõuetele (edaspidi kui </w:t>
      </w:r>
      <w:r w:rsidR="00476FA2" w:rsidRPr="29999BF5">
        <w:rPr>
          <w:rFonts w:ascii="Times New Roman" w:eastAsia="Times New Roman" w:hAnsi="Times New Roman" w:cs="Times New Roman"/>
          <w:i/>
          <w:iCs/>
          <w:sz w:val="24"/>
          <w:szCs w:val="24"/>
        </w:rPr>
        <w:t>Lisaprotokoll</w:t>
      </w:r>
      <w:r w:rsidR="00476FA2" w:rsidRPr="29999BF5">
        <w:rPr>
          <w:rFonts w:ascii="Times New Roman" w:eastAsia="Times New Roman" w:hAnsi="Times New Roman" w:cs="Times New Roman"/>
          <w:sz w:val="24"/>
          <w:szCs w:val="24"/>
        </w:rPr>
        <w:t>)</w:t>
      </w:r>
      <w:r w:rsidR="00941D36">
        <w:rPr>
          <w:rFonts w:ascii="Times New Roman" w:eastAsia="Times New Roman" w:hAnsi="Times New Roman" w:cs="Times New Roman"/>
          <w:sz w:val="24"/>
          <w:szCs w:val="24"/>
        </w:rPr>
        <w:t xml:space="preserve"> </w:t>
      </w:r>
      <w:r w:rsidR="00103C7B" w:rsidRPr="00103C7B">
        <w:rPr>
          <w:rFonts w:ascii="Times New Roman" w:eastAsia="Times New Roman" w:hAnsi="Times New Roman" w:cs="Times New Roman"/>
          <w:sz w:val="24"/>
          <w:szCs w:val="24"/>
        </w:rPr>
        <w:t>õigus oma ülesannete täitmiseks</w:t>
      </w:r>
      <w:r w:rsidR="00126B8E">
        <w:rPr>
          <w:rFonts w:ascii="Times New Roman" w:eastAsia="Times New Roman" w:hAnsi="Times New Roman" w:cs="Times New Roman"/>
          <w:sz w:val="24"/>
          <w:szCs w:val="24"/>
        </w:rPr>
        <w:t xml:space="preserve"> </w:t>
      </w:r>
      <w:r w:rsidR="00103C7B" w:rsidRPr="00103C7B">
        <w:rPr>
          <w:rFonts w:ascii="Times New Roman" w:eastAsia="Times New Roman" w:hAnsi="Times New Roman" w:cs="Times New Roman"/>
          <w:sz w:val="24"/>
          <w:szCs w:val="24"/>
        </w:rPr>
        <w:t>siseneda tuumamaterjali alale, mis kuulub vastava välislepingu kohaldamisalasse;</w:t>
      </w:r>
      <w:r w:rsidR="00126B8E">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saada ligi inspektsiooni jaoks vajalikele andmetele ja dokumentidele;</w:t>
      </w:r>
      <w:r w:rsidR="00126B8E">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 xml:space="preserve">võtta proove, teha mõõtmisi, korraldada ekspertiise ning jäädvustada olukorda </w:t>
      </w:r>
      <w:r w:rsidR="00753FD3" w:rsidRPr="343BA6A5">
        <w:rPr>
          <w:rFonts w:ascii="Times New Roman" w:eastAsia="Times New Roman" w:hAnsi="Times New Roman" w:cs="Times New Roman"/>
          <w:sz w:val="24"/>
          <w:szCs w:val="24"/>
        </w:rPr>
        <w:t>pilti ja heli salvestava seadmega</w:t>
      </w:r>
      <w:r w:rsidR="00753FD3">
        <w:rPr>
          <w:rFonts w:ascii="Times New Roman" w:eastAsia="Times New Roman" w:hAnsi="Times New Roman" w:cs="Times New Roman"/>
          <w:sz w:val="24"/>
          <w:szCs w:val="24"/>
        </w:rPr>
        <w:t>.</w:t>
      </w:r>
      <w:r w:rsidR="00753FD3">
        <w:rPr>
          <w:rFonts w:ascii="Times New Roman" w:eastAsia="Times New Roman" w:hAnsi="Times New Roman" w:cs="Times New Roman"/>
          <w:b/>
          <w:sz w:val="24"/>
          <w:szCs w:val="24"/>
          <w:lang w:val="et"/>
        </w:rPr>
        <w:t xml:space="preserve"> </w:t>
      </w:r>
      <w:r w:rsidR="00C33FC3">
        <w:rPr>
          <w:rFonts w:ascii="Times New Roman" w:eastAsia="Times New Roman" w:hAnsi="Times New Roman" w:cs="Times New Roman"/>
          <w:sz w:val="24"/>
          <w:szCs w:val="24"/>
          <w:lang w:val="et"/>
        </w:rPr>
        <w:t>Säte</w:t>
      </w:r>
      <w:r w:rsidR="00103C7B" w:rsidRPr="00103C7B">
        <w:rPr>
          <w:rFonts w:ascii="Times New Roman" w:eastAsia="Times New Roman" w:hAnsi="Times New Roman" w:cs="Times New Roman"/>
          <w:sz w:val="24"/>
          <w:szCs w:val="24"/>
        </w:rPr>
        <w:t xml:space="preserve"> taga</w:t>
      </w:r>
      <w:r w:rsidR="008223B2">
        <w:rPr>
          <w:rFonts w:ascii="Times New Roman" w:eastAsia="Times New Roman" w:hAnsi="Times New Roman" w:cs="Times New Roman"/>
          <w:sz w:val="24"/>
          <w:szCs w:val="24"/>
        </w:rPr>
        <w:t>b</w:t>
      </w:r>
      <w:r w:rsidR="00103C7B" w:rsidRPr="00103C7B">
        <w:rPr>
          <w:rFonts w:ascii="Times New Roman" w:eastAsia="Times New Roman" w:hAnsi="Times New Roman" w:cs="Times New Roman"/>
          <w:sz w:val="24"/>
          <w:szCs w:val="24"/>
        </w:rPr>
        <w:t>, et rahvusvahelised organisatsioonid saaksid kontrollida, kas Eesti täidab tuumamaterjali rahumeelse kasutamise ja tuumarelvastuse leviku tõkestamisega seotud rahvusvahelisi lepingukohustusi ning</w:t>
      </w:r>
      <w:r w:rsidR="0094528E">
        <w:rPr>
          <w:rFonts w:ascii="Times New Roman" w:eastAsia="Times New Roman" w:hAnsi="Times New Roman" w:cs="Times New Roman"/>
          <w:sz w:val="24"/>
          <w:szCs w:val="24"/>
        </w:rPr>
        <w:t xml:space="preserve"> et</w:t>
      </w:r>
      <w:r w:rsidR="00103C7B" w:rsidRPr="00103C7B">
        <w:rPr>
          <w:rFonts w:ascii="Times New Roman" w:eastAsia="Times New Roman" w:hAnsi="Times New Roman" w:cs="Times New Roman"/>
          <w:sz w:val="24"/>
          <w:szCs w:val="24"/>
        </w:rPr>
        <w:t xml:space="preserve"> </w:t>
      </w:r>
      <w:r w:rsidR="003D1533" w:rsidRPr="1FC8C636">
        <w:rPr>
          <w:rFonts w:ascii="Times New Roman" w:eastAsia="Times New Roman" w:hAnsi="Times New Roman" w:cs="Times New Roman"/>
          <w:sz w:val="24"/>
          <w:szCs w:val="24"/>
        </w:rPr>
        <w:t xml:space="preserve">aruandlus on täpne ja </w:t>
      </w:r>
      <w:r w:rsidR="00F65F45">
        <w:rPr>
          <w:rFonts w:ascii="Times New Roman" w:eastAsia="Times New Roman" w:hAnsi="Times New Roman" w:cs="Times New Roman"/>
          <w:sz w:val="24"/>
          <w:szCs w:val="24"/>
        </w:rPr>
        <w:t>usaldusväärne</w:t>
      </w:r>
      <w:r w:rsidR="003D1533">
        <w:rPr>
          <w:rFonts w:ascii="Times New Roman" w:eastAsia="Times New Roman" w:hAnsi="Times New Roman" w:cs="Times New Roman"/>
          <w:sz w:val="24"/>
          <w:szCs w:val="24"/>
        </w:rPr>
        <w:t>.</w:t>
      </w:r>
    </w:p>
    <w:p w14:paraId="2E000EA4" w14:textId="77777777" w:rsidR="003D1533" w:rsidRDefault="003D1533" w:rsidP="1FC8C636">
      <w:pPr>
        <w:spacing w:after="0" w:line="240" w:lineRule="auto"/>
        <w:jc w:val="both"/>
        <w:rPr>
          <w:rFonts w:ascii="Times New Roman" w:eastAsia="Times New Roman" w:hAnsi="Times New Roman" w:cs="Times New Roman"/>
          <w:sz w:val="24"/>
          <w:szCs w:val="24"/>
        </w:rPr>
      </w:pPr>
    </w:p>
    <w:p w14:paraId="2AA24C4C" w14:textId="4431A185" w:rsidR="008F1440" w:rsidRDefault="00F65F45"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2</w:t>
      </w:r>
      <w:r w:rsidR="00FA7B44">
        <w:rPr>
          <w:rFonts w:ascii="Times New Roman" w:eastAsia="Times New Roman" w:hAnsi="Times New Roman" w:cs="Times New Roman"/>
          <w:b/>
          <w:bCs/>
          <w:sz w:val="24"/>
          <w:szCs w:val="24"/>
          <w:lang w:val="et"/>
        </w:rPr>
        <w:t xml:space="preserve"> </w:t>
      </w:r>
      <w:r w:rsidR="00F26EF1" w:rsidRPr="008F1440">
        <w:rPr>
          <w:rFonts w:ascii="Times New Roman" w:eastAsia="Times New Roman" w:hAnsi="Times New Roman" w:cs="Times New Roman"/>
          <w:sz w:val="24"/>
          <w:szCs w:val="24"/>
          <w:lang w:val="et"/>
        </w:rPr>
        <w:t>kohaselt on</w:t>
      </w:r>
      <w:r w:rsidR="00F26EF1">
        <w:rPr>
          <w:rFonts w:ascii="Times New Roman" w:eastAsia="Times New Roman" w:hAnsi="Times New Roman" w:cs="Times New Roman"/>
          <w:b/>
          <w:bCs/>
          <w:sz w:val="24"/>
          <w:szCs w:val="24"/>
          <w:lang w:val="et"/>
        </w:rPr>
        <w:t xml:space="preserve"> </w:t>
      </w:r>
      <w:r w:rsidR="00F26EF1" w:rsidRPr="343BA6A5">
        <w:rPr>
          <w:rFonts w:ascii="Times New Roman" w:eastAsia="Times New Roman" w:hAnsi="Times New Roman" w:cs="Times New Roman"/>
          <w:sz w:val="24"/>
          <w:szCs w:val="24"/>
        </w:rPr>
        <w:t xml:space="preserve">pädeval asutusel õigus saata välisinspektoreid </w:t>
      </w:r>
      <w:r w:rsidR="008F1440">
        <w:rPr>
          <w:rFonts w:ascii="Times New Roman" w:eastAsia="Times New Roman" w:hAnsi="Times New Roman" w:cs="Times New Roman"/>
          <w:sz w:val="24"/>
          <w:szCs w:val="24"/>
        </w:rPr>
        <w:t>inspekteerimisel</w:t>
      </w:r>
      <w:r w:rsidR="003C5389">
        <w:rPr>
          <w:rFonts w:ascii="Times New Roman" w:eastAsia="Times New Roman" w:hAnsi="Times New Roman" w:cs="Times New Roman"/>
          <w:sz w:val="24"/>
          <w:szCs w:val="24"/>
        </w:rPr>
        <w:t>, millega</w:t>
      </w:r>
      <w:r w:rsidR="003C5389" w:rsidRPr="003C5389">
        <w:rPr>
          <w:rFonts w:ascii="Times New Roman" w:eastAsia="Times New Roman" w:hAnsi="Times New Roman" w:cs="Times New Roman"/>
          <w:sz w:val="24"/>
          <w:szCs w:val="24"/>
        </w:rPr>
        <w:t xml:space="preserve"> tagatakse riigi osalus ja järelevalve rahvusvaheliste inspektsioonide käigus.</w:t>
      </w:r>
    </w:p>
    <w:p w14:paraId="0FE1A975" w14:textId="77777777" w:rsidR="003C5389" w:rsidRDefault="003C5389" w:rsidP="1FC8C636">
      <w:pPr>
        <w:spacing w:after="0" w:line="240" w:lineRule="auto"/>
        <w:jc w:val="both"/>
        <w:rPr>
          <w:rFonts w:ascii="Times New Roman" w:eastAsia="Times New Roman" w:hAnsi="Times New Roman" w:cs="Times New Roman"/>
          <w:sz w:val="24"/>
          <w:szCs w:val="24"/>
        </w:rPr>
      </w:pPr>
    </w:p>
    <w:p w14:paraId="00F675A4" w14:textId="49E5D008" w:rsidR="00C55331" w:rsidRDefault="00C55331"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w:t>
      </w:r>
      <w:r w:rsidRPr="00C55331">
        <w:rPr>
          <w:rFonts w:ascii="Times New Roman" w:eastAsia="Times New Roman" w:hAnsi="Times New Roman" w:cs="Times New Roman"/>
          <w:b/>
          <w:bCs/>
          <w:sz w:val="24"/>
          <w:szCs w:val="24"/>
        </w:rPr>
        <w:t>3</w:t>
      </w:r>
      <w:r w:rsidRPr="00C55331">
        <w:rPr>
          <w:rFonts w:ascii="Times New Roman" w:eastAsia="Times New Roman" w:hAnsi="Times New Roman" w:cs="Times New Roman"/>
          <w:sz w:val="24"/>
          <w:szCs w:val="24"/>
        </w:rPr>
        <w:t xml:space="preserve"> täpsustatakse, et lepingust või seadusest tulenevad juurdepääsupiirangud ehitistele või andmetele ei kohaldu ulatuses, mis on vajalik tuumakontrollimeetmete rakendamiseks või nende üle kontrolli teostamiseks. See võimaldab täita rahvusvahelisi järelevalve kohustusi ka juhul, kui muidu kehtiksid kitsamad juurdepääsupiirangud.</w:t>
      </w:r>
      <w:r w:rsidR="00D52A5D" w:rsidRPr="00D52A5D">
        <w:rPr>
          <w:rFonts w:ascii="Times New Roman" w:eastAsia="Times New Roman" w:hAnsi="Times New Roman" w:cs="Times New Roman"/>
          <w:sz w:val="24"/>
          <w:szCs w:val="24"/>
        </w:rPr>
        <w:t xml:space="preserve"> </w:t>
      </w:r>
      <w:r w:rsidR="00D52A5D" w:rsidRPr="1FC8C636">
        <w:rPr>
          <w:rFonts w:ascii="Times New Roman" w:eastAsia="Times New Roman" w:hAnsi="Times New Roman" w:cs="Times New Roman"/>
          <w:sz w:val="24"/>
          <w:szCs w:val="24"/>
        </w:rPr>
        <w:t>Vajadusel kohaldatakse andmetele ja rajatisele juurdepääsu erandeid üksnes ulatuses, mis on vajalik  tuumakontrollimeetmete eesmärgi saavutamiseks.</w:t>
      </w:r>
    </w:p>
    <w:p w14:paraId="025123E4" w14:textId="77777777" w:rsidR="00C55331" w:rsidRDefault="00C55331" w:rsidP="1FC8C636">
      <w:pPr>
        <w:spacing w:after="0" w:line="240" w:lineRule="auto"/>
        <w:jc w:val="both"/>
        <w:rPr>
          <w:rFonts w:ascii="Times New Roman" w:eastAsia="Times New Roman" w:hAnsi="Times New Roman" w:cs="Times New Roman"/>
          <w:sz w:val="24"/>
          <w:szCs w:val="24"/>
        </w:rPr>
      </w:pPr>
    </w:p>
    <w:p w14:paraId="19CD413B" w14:textId="7676011F" w:rsidR="00B92E53" w:rsidRDefault="00B92E53"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w:t>
      </w:r>
      <w:r w:rsidRPr="00785FD5">
        <w:rPr>
          <w:rFonts w:ascii="Times New Roman" w:eastAsia="Times New Roman" w:hAnsi="Times New Roman" w:cs="Times New Roman"/>
          <w:b/>
          <w:bCs/>
          <w:sz w:val="24"/>
          <w:szCs w:val="24"/>
        </w:rPr>
        <w:t>4</w:t>
      </w:r>
      <w:r w:rsidRPr="00B92E53">
        <w:rPr>
          <w:rFonts w:ascii="Times New Roman" w:eastAsia="Times New Roman" w:hAnsi="Times New Roman" w:cs="Times New Roman"/>
          <w:sz w:val="24"/>
          <w:szCs w:val="24"/>
        </w:rPr>
        <w:t xml:space="preserve"> kohaselt on tuumamaterjali omav isik kohustatud </w:t>
      </w:r>
      <w:r w:rsidR="00F83D4F">
        <w:rPr>
          <w:rFonts w:ascii="Times New Roman" w:eastAsia="Times New Roman" w:hAnsi="Times New Roman" w:cs="Times New Roman"/>
          <w:sz w:val="24"/>
          <w:szCs w:val="24"/>
        </w:rPr>
        <w:t xml:space="preserve">andma </w:t>
      </w:r>
      <w:r w:rsidRPr="00B92E53">
        <w:rPr>
          <w:rFonts w:ascii="Times New Roman" w:eastAsia="Times New Roman" w:hAnsi="Times New Roman" w:cs="Times New Roman"/>
          <w:sz w:val="24"/>
          <w:szCs w:val="24"/>
        </w:rPr>
        <w:t xml:space="preserve">välisinspektoritele juurdepääsu materjalibilansialale ning käitamisega seotud andmetele ja dokumentidele, samuti võimaldama proovide võtmist ja mõõtmiste tegemist. </w:t>
      </w:r>
      <w:r w:rsidR="000A26C7">
        <w:rPr>
          <w:rFonts w:ascii="Times New Roman" w:eastAsia="Times New Roman" w:hAnsi="Times New Roman" w:cs="Times New Roman"/>
          <w:sz w:val="24"/>
          <w:szCs w:val="24"/>
        </w:rPr>
        <w:t>Sellega</w:t>
      </w:r>
      <w:r w:rsidRPr="00B92E53">
        <w:rPr>
          <w:rFonts w:ascii="Times New Roman" w:eastAsia="Times New Roman" w:hAnsi="Times New Roman" w:cs="Times New Roman"/>
          <w:sz w:val="24"/>
          <w:szCs w:val="24"/>
        </w:rPr>
        <w:t xml:space="preserve"> tagatakse, et rahvusvahelised inspektsioonid saavad koguda </w:t>
      </w:r>
      <w:r w:rsidR="00861D75">
        <w:rPr>
          <w:rFonts w:ascii="Times New Roman" w:eastAsia="Times New Roman" w:hAnsi="Times New Roman" w:cs="Times New Roman"/>
          <w:sz w:val="24"/>
          <w:szCs w:val="24"/>
        </w:rPr>
        <w:t>välislepingust tulenevate</w:t>
      </w:r>
      <w:r w:rsidRPr="00B92E53">
        <w:rPr>
          <w:rFonts w:ascii="Times New Roman" w:eastAsia="Times New Roman" w:hAnsi="Times New Roman" w:cs="Times New Roman"/>
          <w:sz w:val="24"/>
          <w:szCs w:val="24"/>
        </w:rPr>
        <w:t xml:space="preserve"> kohustuste täitmiseks vajalikku teavet.</w:t>
      </w:r>
    </w:p>
    <w:p w14:paraId="6F505F8E" w14:textId="37FF58BF" w:rsidR="00B92E53" w:rsidRDefault="00B92E53" w:rsidP="1FC8C636">
      <w:pPr>
        <w:spacing w:after="0" w:line="240" w:lineRule="auto"/>
        <w:jc w:val="both"/>
        <w:rPr>
          <w:rFonts w:ascii="Times New Roman" w:eastAsia="Times New Roman" w:hAnsi="Times New Roman" w:cs="Times New Roman"/>
          <w:sz w:val="24"/>
          <w:szCs w:val="24"/>
        </w:rPr>
      </w:pPr>
    </w:p>
    <w:p w14:paraId="4C6DAA52" w14:textId="6CD706F6" w:rsidR="009144B5" w:rsidRDefault="00D52A5D"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Pr>
          <w:rFonts w:ascii="Times New Roman" w:eastAsia="Times New Roman" w:hAnsi="Times New Roman" w:cs="Times New Roman"/>
          <w:b/>
          <w:bCs/>
          <w:sz w:val="24"/>
          <w:szCs w:val="24"/>
          <w:lang w:val="et"/>
        </w:rPr>
        <w:t>4</w:t>
      </w:r>
      <w:r w:rsidRPr="4BA981C2">
        <w:rPr>
          <w:rFonts w:ascii="Times New Roman" w:eastAsia="Times New Roman" w:hAnsi="Times New Roman" w:cs="Times New Roman"/>
          <w:b/>
          <w:bCs/>
          <w:sz w:val="24"/>
          <w:szCs w:val="24"/>
          <w:lang w:val="et"/>
        </w:rPr>
        <w:t xml:space="preserve"> lõi</w:t>
      </w:r>
      <w:r w:rsidR="00CF64C7">
        <w:rPr>
          <w:rFonts w:ascii="Times New Roman" w:eastAsia="Times New Roman" w:hAnsi="Times New Roman" w:cs="Times New Roman"/>
          <w:b/>
          <w:bCs/>
          <w:sz w:val="24"/>
          <w:szCs w:val="24"/>
          <w:lang w:val="et"/>
        </w:rPr>
        <w:t>ge</w:t>
      </w:r>
      <w:r>
        <w:rPr>
          <w:rFonts w:ascii="Times New Roman" w:eastAsia="Times New Roman" w:hAnsi="Times New Roman" w:cs="Times New Roman"/>
          <w:b/>
          <w:bCs/>
          <w:sz w:val="24"/>
          <w:szCs w:val="24"/>
          <w:lang w:val="et"/>
        </w:rPr>
        <w:t xml:space="preserve"> </w:t>
      </w:r>
      <w:r w:rsidR="009144B5" w:rsidRPr="00D52A5D">
        <w:rPr>
          <w:rFonts w:ascii="Times New Roman" w:eastAsia="Times New Roman" w:hAnsi="Times New Roman" w:cs="Times New Roman"/>
          <w:b/>
          <w:bCs/>
          <w:sz w:val="24"/>
          <w:szCs w:val="24"/>
        </w:rPr>
        <w:t>5</w:t>
      </w:r>
      <w:r w:rsidR="009144B5" w:rsidRPr="009144B5">
        <w:rPr>
          <w:rFonts w:ascii="Times New Roman" w:eastAsia="Times New Roman" w:hAnsi="Times New Roman" w:cs="Times New Roman"/>
          <w:sz w:val="24"/>
          <w:szCs w:val="24"/>
        </w:rPr>
        <w:t xml:space="preserve"> </w:t>
      </w:r>
      <w:r w:rsidR="00E85F98">
        <w:rPr>
          <w:rFonts w:ascii="Times New Roman" w:eastAsia="Times New Roman" w:hAnsi="Times New Roman" w:cs="Times New Roman"/>
          <w:sz w:val="24"/>
          <w:szCs w:val="24"/>
        </w:rPr>
        <w:t>nimeta</w:t>
      </w:r>
      <w:r w:rsidR="00CF64C7">
        <w:rPr>
          <w:rFonts w:ascii="Times New Roman" w:eastAsia="Times New Roman" w:hAnsi="Times New Roman" w:cs="Times New Roman"/>
          <w:sz w:val="24"/>
          <w:szCs w:val="24"/>
        </w:rPr>
        <w:t>b</w:t>
      </w:r>
      <w:r w:rsidR="009144B5" w:rsidRPr="009144B5">
        <w:rPr>
          <w:rFonts w:ascii="Times New Roman" w:eastAsia="Times New Roman" w:hAnsi="Times New Roman" w:cs="Times New Roman"/>
          <w:sz w:val="24"/>
          <w:szCs w:val="24"/>
        </w:rPr>
        <w:t xml:space="preserve"> Lisaprotokolli artikli 10 tähenduses riigi esindajaks pädev</w:t>
      </w:r>
      <w:r w:rsidR="00CF64C7">
        <w:rPr>
          <w:rFonts w:ascii="Times New Roman" w:eastAsia="Times New Roman" w:hAnsi="Times New Roman" w:cs="Times New Roman"/>
          <w:sz w:val="24"/>
          <w:szCs w:val="24"/>
        </w:rPr>
        <w:t>a</w:t>
      </w:r>
      <w:r w:rsidR="009144B5" w:rsidRPr="009144B5">
        <w:rPr>
          <w:rFonts w:ascii="Times New Roman" w:eastAsia="Times New Roman" w:hAnsi="Times New Roman" w:cs="Times New Roman"/>
          <w:sz w:val="24"/>
          <w:szCs w:val="24"/>
        </w:rPr>
        <w:t xml:space="preserve"> asutus</w:t>
      </w:r>
      <w:r w:rsidR="00CF64C7">
        <w:rPr>
          <w:rFonts w:ascii="Times New Roman" w:eastAsia="Times New Roman" w:hAnsi="Times New Roman" w:cs="Times New Roman"/>
          <w:sz w:val="24"/>
          <w:szCs w:val="24"/>
        </w:rPr>
        <w:t>e</w:t>
      </w:r>
      <w:r w:rsidR="009144B5" w:rsidRPr="009144B5">
        <w:rPr>
          <w:rFonts w:ascii="Times New Roman" w:eastAsia="Times New Roman" w:hAnsi="Times New Roman" w:cs="Times New Roman"/>
          <w:sz w:val="24"/>
          <w:szCs w:val="24"/>
        </w:rPr>
        <w:t xml:space="preserve">, kellele edastatakse teave Lisaprotokolli alusel tehtud toimingute, tuvastatud probleemide ja vastuolude, nende lahendamise tulemuste ning kord aastas tehtavate järelduste kohta. </w:t>
      </w:r>
      <w:r w:rsidR="00C960D0">
        <w:rPr>
          <w:rFonts w:ascii="Times New Roman" w:eastAsia="Times New Roman" w:hAnsi="Times New Roman" w:cs="Times New Roman"/>
          <w:sz w:val="24"/>
          <w:szCs w:val="24"/>
        </w:rPr>
        <w:t>Sellega luuakse</w:t>
      </w:r>
      <w:r w:rsidR="009144B5" w:rsidRPr="009144B5">
        <w:rPr>
          <w:rFonts w:ascii="Times New Roman" w:eastAsia="Times New Roman" w:hAnsi="Times New Roman" w:cs="Times New Roman"/>
          <w:sz w:val="24"/>
          <w:szCs w:val="24"/>
        </w:rPr>
        <w:t xml:space="preserve"> kontaktpunkt</w:t>
      </w:r>
      <w:r w:rsidR="00A5423D">
        <w:rPr>
          <w:rFonts w:ascii="Times New Roman" w:eastAsia="Times New Roman" w:hAnsi="Times New Roman" w:cs="Times New Roman"/>
          <w:sz w:val="24"/>
          <w:szCs w:val="24"/>
        </w:rPr>
        <w:t>, kes</w:t>
      </w:r>
      <w:r w:rsidR="009144B5" w:rsidRPr="009144B5">
        <w:rPr>
          <w:rFonts w:ascii="Times New Roman" w:eastAsia="Times New Roman" w:hAnsi="Times New Roman" w:cs="Times New Roman"/>
          <w:sz w:val="24"/>
          <w:szCs w:val="24"/>
        </w:rPr>
        <w:t xml:space="preserve"> koondab riigi tasandil info </w:t>
      </w:r>
      <w:r w:rsidR="0028660C" w:rsidRPr="3A91F63E">
        <w:rPr>
          <w:rFonts w:ascii="Times New Roman" w:eastAsia="Times New Roman" w:hAnsi="Times New Roman" w:cs="Times New Roman"/>
          <w:sz w:val="24"/>
          <w:szCs w:val="24"/>
        </w:rPr>
        <w:t>Lisaprotokolli</w:t>
      </w:r>
      <w:r w:rsidR="0028660C" w:rsidRPr="343BA6A5">
        <w:rPr>
          <w:rFonts w:ascii="Times New Roman" w:eastAsia="Times New Roman" w:hAnsi="Times New Roman" w:cs="Times New Roman"/>
          <w:sz w:val="24"/>
          <w:szCs w:val="24"/>
        </w:rPr>
        <w:t xml:space="preserve"> kohaste toimingute </w:t>
      </w:r>
      <w:r w:rsidR="006D2E4C">
        <w:rPr>
          <w:rFonts w:ascii="Times New Roman" w:eastAsia="Times New Roman" w:hAnsi="Times New Roman" w:cs="Times New Roman"/>
          <w:sz w:val="24"/>
          <w:szCs w:val="24"/>
        </w:rPr>
        <w:t>kohta</w:t>
      </w:r>
      <w:r w:rsidR="00A5423D">
        <w:rPr>
          <w:rFonts w:ascii="Times New Roman" w:eastAsia="Times New Roman" w:hAnsi="Times New Roman" w:cs="Times New Roman"/>
          <w:sz w:val="24"/>
          <w:szCs w:val="24"/>
        </w:rPr>
        <w:t>,</w:t>
      </w:r>
      <w:r w:rsidR="00A5423D" w:rsidRPr="00A5423D">
        <w:rPr>
          <w:rFonts w:ascii="Times New Roman" w:eastAsia="Times New Roman" w:hAnsi="Times New Roman" w:cs="Times New Roman"/>
          <w:sz w:val="24"/>
          <w:szCs w:val="24"/>
        </w:rPr>
        <w:t xml:space="preserve"> </w:t>
      </w:r>
      <w:r w:rsidR="00A5423D" w:rsidRPr="1FC8C636">
        <w:rPr>
          <w:rFonts w:ascii="Times New Roman" w:eastAsia="Times New Roman" w:hAnsi="Times New Roman" w:cs="Times New Roman"/>
          <w:sz w:val="24"/>
          <w:szCs w:val="24"/>
        </w:rPr>
        <w:t>omades niimoodi ühtset ülevaadet rahvusvahelistest tähelepanekutest ja rakendades vajadusel meetmeid probleemide lahendamiseks.</w:t>
      </w:r>
    </w:p>
    <w:p w14:paraId="572F277D" w14:textId="77777777" w:rsidR="00720A12" w:rsidRDefault="00720A12" w:rsidP="1FC8C636">
      <w:pPr>
        <w:spacing w:after="0" w:line="240" w:lineRule="auto"/>
        <w:jc w:val="both"/>
        <w:rPr>
          <w:rFonts w:ascii="Times New Roman" w:eastAsia="Times New Roman" w:hAnsi="Times New Roman" w:cs="Times New Roman"/>
          <w:sz w:val="24"/>
          <w:szCs w:val="24"/>
        </w:rPr>
      </w:pPr>
    </w:p>
    <w:p w14:paraId="6D5E5C69" w14:textId="2936C2AA" w:rsidR="00C37DE2" w:rsidRDefault="00720A12" w:rsidP="004B5AC4">
      <w:pPr>
        <w:spacing w:after="0" w:line="240" w:lineRule="auto"/>
        <w:jc w:val="both"/>
        <w:rPr>
          <w:rFonts w:ascii="Times New Roman" w:eastAsia="Times New Roman" w:hAnsi="Times New Roman" w:cs="Times New Roman"/>
          <w:sz w:val="24"/>
          <w:szCs w:val="24"/>
        </w:rPr>
      </w:pPr>
      <w:r w:rsidRPr="00720A12">
        <w:rPr>
          <w:rFonts w:ascii="Times New Roman" w:eastAsia="Times New Roman" w:hAnsi="Times New Roman" w:cs="Times New Roman"/>
          <w:b/>
          <w:bCs/>
          <w:sz w:val="24"/>
          <w:szCs w:val="24"/>
        </w:rPr>
        <w:t>Eelnõu § 75 lõige</w:t>
      </w:r>
      <w:r w:rsidR="00497A4C">
        <w:rPr>
          <w:rFonts w:ascii="Times New Roman" w:eastAsia="Times New Roman" w:hAnsi="Times New Roman" w:cs="Times New Roman"/>
          <w:b/>
          <w:bCs/>
          <w:sz w:val="24"/>
          <w:szCs w:val="24"/>
        </w:rPr>
        <w:t>tes</w:t>
      </w:r>
      <w:r w:rsidRPr="00720A12">
        <w:rPr>
          <w:rFonts w:ascii="Times New Roman" w:eastAsia="Times New Roman" w:hAnsi="Times New Roman" w:cs="Times New Roman"/>
          <w:b/>
          <w:bCs/>
          <w:sz w:val="24"/>
          <w:szCs w:val="24"/>
        </w:rPr>
        <w:t xml:space="preserve"> 1</w:t>
      </w:r>
      <w:r w:rsidR="00497A4C">
        <w:rPr>
          <w:rFonts w:ascii="Times New Roman" w:eastAsia="Times New Roman" w:hAnsi="Times New Roman" w:cs="Times New Roman"/>
          <w:b/>
          <w:bCs/>
          <w:sz w:val="24"/>
          <w:szCs w:val="24"/>
        </w:rPr>
        <w:t xml:space="preserve">-3 </w:t>
      </w:r>
      <w:r w:rsidR="00497A4C" w:rsidRPr="00E10BFD">
        <w:rPr>
          <w:rFonts w:ascii="Times New Roman" w:eastAsia="Times New Roman" w:hAnsi="Times New Roman" w:cs="Times New Roman"/>
          <w:sz w:val="24"/>
          <w:szCs w:val="24"/>
        </w:rPr>
        <w:t xml:space="preserve">sätestatakse </w:t>
      </w:r>
      <w:proofErr w:type="spellStart"/>
      <w:r w:rsidR="00497A4C" w:rsidRPr="00E10BFD">
        <w:rPr>
          <w:rFonts w:ascii="Times New Roman" w:eastAsia="Times New Roman" w:hAnsi="Times New Roman" w:cs="Times New Roman"/>
          <w:sz w:val="24"/>
          <w:szCs w:val="24"/>
        </w:rPr>
        <w:t>v</w:t>
      </w:r>
      <w:r w:rsidR="51ADF488" w:rsidRPr="1FC8C636">
        <w:rPr>
          <w:rFonts w:ascii="Times New Roman" w:hAnsi="Times New Roman" w:cs="Times New Roman"/>
          <w:sz w:val="24"/>
          <w:szCs w:val="24"/>
        </w:rPr>
        <w:t>älis</w:t>
      </w:r>
      <w:r w:rsidR="38A44188" w:rsidRPr="1FC8C636">
        <w:rPr>
          <w:rFonts w:ascii="Times New Roman" w:hAnsi="Times New Roman" w:cs="Times New Roman"/>
          <w:sz w:val="24"/>
          <w:szCs w:val="24"/>
        </w:rPr>
        <w:t>inspektori</w:t>
      </w:r>
      <w:proofErr w:type="spellEnd"/>
      <w:r w:rsidR="38A44188" w:rsidRPr="1FC8C636">
        <w:rPr>
          <w:rFonts w:ascii="Times New Roman" w:hAnsi="Times New Roman" w:cs="Times New Roman"/>
          <w:sz w:val="24"/>
          <w:szCs w:val="24"/>
        </w:rPr>
        <w:t xml:space="preserve"> </w:t>
      </w:r>
      <w:r w:rsidR="18FFDF8C" w:rsidRPr="1FC8C636">
        <w:rPr>
          <w:rFonts w:ascii="Times New Roman" w:hAnsi="Times New Roman" w:cs="Times New Roman"/>
          <w:sz w:val="24"/>
          <w:szCs w:val="24"/>
        </w:rPr>
        <w:t xml:space="preserve">rajatise </w:t>
      </w:r>
      <w:r w:rsidR="38A44188" w:rsidRPr="1FC8C636">
        <w:rPr>
          <w:rFonts w:ascii="Times New Roman" w:hAnsi="Times New Roman" w:cs="Times New Roman"/>
          <w:sz w:val="24"/>
          <w:szCs w:val="24"/>
        </w:rPr>
        <w:t xml:space="preserve">kontrollimisele </w:t>
      </w:r>
      <w:r w:rsidR="00E540EA">
        <w:rPr>
          <w:rFonts w:ascii="Times New Roman" w:hAnsi="Times New Roman" w:cs="Times New Roman"/>
          <w:sz w:val="24"/>
          <w:szCs w:val="24"/>
        </w:rPr>
        <w:t xml:space="preserve">lubamise </w:t>
      </w:r>
      <w:r w:rsidR="0028656B">
        <w:rPr>
          <w:rFonts w:ascii="Times New Roman" w:hAnsi="Times New Roman" w:cs="Times New Roman"/>
          <w:sz w:val="24"/>
          <w:szCs w:val="24"/>
        </w:rPr>
        <w:t>otsustamise</w:t>
      </w:r>
      <w:r w:rsidR="38A44188" w:rsidRPr="1FC8C636">
        <w:rPr>
          <w:rFonts w:ascii="Times New Roman" w:hAnsi="Times New Roman" w:cs="Times New Roman"/>
          <w:sz w:val="24"/>
          <w:szCs w:val="24"/>
        </w:rPr>
        <w:t xml:space="preserve"> </w:t>
      </w:r>
      <w:r w:rsidR="581AB83D" w:rsidRPr="1FC8C636">
        <w:rPr>
          <w:rFonts w:ascii="Times New Roman" w:eastAsia="Times New Roman" w:hAnsi="Times New Roman" w:cs="Times New Roman"/>
          <w:sz w:val="24"/>
          <w:szCs w:val="24"/>
        </w:rPr>
        <w:t>kor</w:t>
      </w:r>
      <w:r w:rsidR="481BDD89" w:rsidRPr="1FC8C636">
        <w:rPr>
          <w:rFonts w:ascii="Times New Roman" w:eastAsia="Times New Roman" w:hAnsi="Times New Roman" w:cs="Times New Roman"/>
          <w:sz w:val="24"/>
          <w:szCs w:val="24"/>
        </w:rPr>
        <w:t>d</w:t>
      </w:r>
      <w:r w:rsidR="00030E73">
        <w:rPr>
          <w:rFonts w:ascii="Times New Roman" w:eastAsia="Times New Roman" w:hAnsi="Times New Roman" w:cs="Times New Roman"/>
          <w:sz w:val="24"/>
          <w:szCs w:val="24"/>
        </w:rPr>
        <w:t>.</w:t>
      </w:r>
      <w:r w:rsidR="581AB83D" w:rsidRPr="1FC8C636">
        <w:rPr>
          <w:rFonts w:ascii="Times New Roman" w:eastAsia="Times New Roman" w:hAnsi="Times New Roman" w:cs="Times New Roman"/>
          <w:sz w:val="24"/>
          <w:szCs w:val="24"/>
        </w:rPr>
        <w:t xml:space="preserve"> </w:t>
      </w:r>
      <w:r w:rsidR="00030E73" w:rsidRPr="00BC7A3B">
        <w:rPr>
          <w:rFonts w:ascii="Times New Roman" w:eastAsia="Times New Roman" w:hAnsi="Times New Roman" w:cs="Times New Roman"/>
          <w:sz w:val="24"/>
          <w:szCs w:val="24"/>
        </w:rPr>
        <w:t xml:space="preserve">Lõikega 1 piiratakse </w:t>
      </w:r>
      <w:proofErr w:type="spellStart"/>
      <w:r w:rsidR="00030E73" w:rsidRPr="00BC7A3B">
        <w:rPr>
          <w:rFonts w:ascii="Times New Roman" w:eastAsia="Times New Roman" w:hAnsi="Times New Roman" w:cs="Times New Roman"/>
          <w:sz w:val="24"/>
          <w:szCs w:val="24"/>
        </w:rPr>
        <w:t>välisinspektorina</w:t>
      </w:r>
      <w:proofErr w:type="spellEnd"/>
      <w:r w:rsidR="00030E73" w:rsidRPr="00BC7A3B">
        <w:rPr>
          <w:rFonts w:ascii="Times New Roman" w:eastAsia="Times New Roman" w:hAnsi="Times New Roman" w:cs="Times New Roman"/>
          <w:sz w:val="24"/>
          <w:szCs w:val="24"/>
        </w:rPr>
        <w:t xml:space="preserve"> tegutsemist isikute suhtes, kelle puhul on Eesti pädevatel asutustel põhjendatud kahtlus, et nende tegevus võib ohustada Eesti või rahvusvahelist julgeolekut või viia tuumakontrolli- või julgeolekumeetmete rikkumiseni. </w:t>
      </w:r>
      <w:r w:rsidR="00997C16">
        <w:rPr>
          <w:rFonts w:ascii="Times New Roman" w:eastAsia="Times New Roman" w:hAnsi="Times New Roman" w:cs="Times New Roman"/>
          <w:b/>
          <w:bCs/>
          <w:sz w:val="24"/>
          <w:szCs w:val="24"/>
        </w:rPr>
        <w:t xml:space="preserve"> </w:t>
      </w:r>
      <w:r w:rsidR="00102232" w:rsidRPr="00102232">
        <w:rPr>
          <w:rFonts w:ascii="Times New Roman" w:eastAsia="Times New Roman" w:hAnsi="Times New Roman" w:cs="Times New Roman"/>
          <w:sz w:val="24"/>
          <w:szCs w:val="24"/>
        </w:rPr>
        <w:t xml:space="preserve">Lõike 2 kohaselt taotleb pädev asutus </w:t>
      </w:r>
      <w:proofErr w:type="spellStart"/>
      <w:r w:rsidR="00102232" w:rsidRPr="00102232">
        <w:rPr>
          <w:rFonts w:ascii="Times New Roman" w:eastAsia="Times New Roman" w:hAnsi="Times New Roman" w:cs="Times New Roman"/>
          <w:sz w:val="24"/>
          <w:szCs w:val="24"/>
        </w:rPr>
        <w:t>välisinspektori</w:t>
      </w:r>
      <w:proofErr w:type="spellEnd"/>
      <w:r w:rsidR="00102232" w:rsidRPr="00102232">
        <w:rPr>
          <w:rFonts w:ascii="Times New Roman" w:eastAsia="Times New Roman" w:hAnsi="Times New Roman" w:cs="Times New Roman"/>
          <w:sz w:val="24"/>
          <w:szCs w:val="24"/>
        </w:rPr>
        <w:t xml:space="preserve"> heakskiitmiseks nõusoleku vähemalt Kaitsepolitseiametilt, Politsei- ja Piirivalveametilt ning asjassepuutuvalt käitajalt. Nende hinnangute alusel otsustatakse, kas </w:t>
      </w:r>
      <w:proofErr w:type="spellStart"/>
      <w:r w:rsidR="00102232" w:rsidRPr="00102232">
        <w:rPr>
          <w:rFonts w:ascii="Times New Roman" w:eastAsia="Times New Roman" w:hAnsi="Times New Roman" w:cs="Times New Roman"/>
          <w:sz w:val="24"/>
          <w:szCs w:val="24"/>
        </w:rPr>
        <w:t>välisinspektorile</w:t>
      </w:r>
      <w:proofErr w:type="spellEnd"/>
      <w:r w:rsidR="00102232" w:rsidRPr="00102232">
        <w:rPr>
          <w:rFonts w:ascii="Times New Roman" w:eastAsia="Times New Roman" w:hAnsi="Times New Roman" w:cs="Times New Roman"/>
          <w:sz w:val="24"/>
          <w:szCs w:val="24"/>
        </w:rPr>
        <w:t xml:space="preserve"> võimaldatakse juurdepääs rajatisele ja tuumakontrollimeetmete rakendamise kontrolliks vastavalt </w:t>
      </w:r>
      <w:proofErr w:type="spellStart"/>
      <w:r w:rsidR="00102232" w:rsidRPr="00102232">
        <w:rPr>
          <w:rFonts w:ascii="Times New Roman" w:eastAsia="Times New Roman" w:hAnsi="Times New Roman" w:cs="Times New Roman"/>
          <w:sz w:val="24"/>
          <w:szCs w:val="24"/>
        </w:rPr>
        <w:t>välislepingule</w:t>
      </w:r>
      <w:proofErr w:type="spellEnd"/>
      <w:r w:rsidR="00102232" w:rsidRPr="00102232">
        <w:rPr>
          <w:rFonts w:ascii="Times New Roman" w:eastAsia="Times New Roman" w:hAnsi="Times New Roman" w:cs="Times New Roman"/>
          <w:sz w:val="24"/>
          <w:szCs w:val="24"/>
        </w:rPr>
        <w:t xml:space="preserve">. </w:t>
      </w:r>
      <w:r w:rsidR="004B5AC4" w:rsidRPr="00102232">
        <w:rPr>
          <w:rFonts w:ascii="Times New Roman" w:eastAsia="Times New Roman" w:hAnsi="Times New Roman" w:cs="Times New Roman"/>
          <w:sz w:val="24"/>
          <w:szCs w:val="24"/>
        </w:rPr>
        <w:t xml:space="preserve">Lõike 3 järgi korraldab pädev asutus rahvusvaheliste organisatsioonide poolt nimetatud </w:t>
      </w:r>
      <w:proofErr w:type="spellStart"/>
      <w:r w:rsidR="004B5AC4" w:rsidRPr="00102232">
        <w:rPr>
          <w:rFonts w:ascii="Times New Roman" w:eastAsia="Times New Roman" w:hAnsi="Times New Roman" w:cs="Times New Roman"/>
          <w:sz w:val="24"/>
          <w:szCs w:val="24"/>
        </w:rPr>
        <w:t>välisinspektorite</w:t>
      </w:r>
      <w:proofErr w:type="spellEnd"/>
      <w:r w:rsidR="004B5AC4" w:rsidRPr="00102232">
        <w:rPr>
          <w:rFonts w:ascii="Times New Roman" w:eastAsia="Times New Roman" w:hAnsi="Times New Roman" w:cs="Times New Roman"/>
          <w:sz w:val="24"/>
          <w:szCs w:val="24"/>
        </w:rPr>
        <w:t xml:space="preserve"> kinnitamise ning edastab vastavad andmed rahvusvahelistele organisatsioonidele. </w:t>
      </w:r>
      <w:r w:rsidR="008223B2">
        <w:rPr>
          <w:rFonts w:ascii="Times New Roman" w:eastAsia="Times New Roman" w:hAnsi="Times New Roman" w:cs="Times New Roman"/>
          <w:sz w:val="24"/>
          <w:szCs w:val="24"/>
        </w:rPr>
        <w:t>Sät</w:t>
      </w:r>
      <w:r w:rsidR="00C33FC3">
        <w:rPr>
          <w:rFonts w:ascii="Times New Roman" w:eastAsia="Times New Roman" w:hAnsi="Times New Roman" w:cs="Times New Roman"/>
          <w:sz w:val="24"/>
          <w:szCs w:val="24"/>
        </w:rPr>
        <w:t xml:space="preserve">esatud </w:t>
      </w:r>
      <w:r w:rsidR="004C58B9" w:rsidRPr="00102232">
        <w:rPr>
          <w:rFonts w:ascii="Times New Roman" w:eastAsia="Times New Roman" w:hAnsi="Times New Roman" w:cs="Times New Roman"/>
          <w:sz w:val="24"/>
          <w:szCs w:val="24"/>
        </w:rPr>
        <w:t>kor</w:t>
      </w:r>
      <w:r w:rsidR="004C58B9">
        <w:rPr>
          <w:rFonts w:ascii="Times New Roman" w:eastAsia="Times New Roman" w:hAnsi="Times New Roman" w:cs="Times New Roman"/>
          <w:sz w:val="24"/>
          <w:szCs w:val="24"/>
        </w:rPr>
        <w:t>d</w:t>
      </w:r>
      <w:r w:rsidR="00C33FC3">
        <w:rPr>
          <w:rFonts w:ascii="Times New Roman" w:eastAsia="Times New Roman" w:hAnsi="Times New Roman" w:cs="Times New Roman"/>
          <w:sz w:val="24"/>
          <w:szCs w:val="24"/>
        </w:rPr>
        <w:t xml:space="preserve"> tagab</w:t>
      </w:r>
      <w:r w:rsidR="00BE0408">
        <w:rPr>
          <w:rFonts w:ascii="Times New Roman" w:eastAsia="Times New Roman" w:hAnsi="Times New Roman" w:cs="Times New Roman"/>
          <w:sz w:val="24"/>
          <w:szCs w:val="24"/>
        </w:rPr>
        <w:t xml:space="preserve"> </w:t>
      </w:r>
      <w:proofErr w:type="spellStart"/>
      <w:r w:rsidR="004C58B9" w:rsidRPr="00102232">
        <w:rPr>
          <w:rFonts w:ascii="Times New Roman" w:eastAsia="Times New Roman" w:hAnsi="Times New Roman" w:cs="Times New Roman"/>
          <w:sz w:val="24"/>
          <w:szCs w:val="24"/>
        </w:rPr>
        <w:t>välisinspektori</w:t>
      </w:r>
      <w:r w:rsidR="00BE0408">
        <w:rPr>
          <w:rFonts w:ascii="Times New Roman" w:eastAsia="Times New Roman" w:hAnsi="Times New Roman" w:cs="Times New Roman"/>
          <w:sz w:val="24"/>
          <w:szCs w:val="24"/>
        </w:rPr>
        <w:t>te</w:t>
      </w:r>
      <w:proofErr w:type="spellEnd"/>
      <w:r w:rsidR="004C58B9" w:rsidRPr="00102232">
        <w:rPr>
          <w:rFonts w:ascii="Times New Roman" w:eastAsia="Times New Roman" w:hAnsi="Times New Roman" w:cs="Times New Roman"/>
          <w:sz w:val="24"/>
          <w:szCs w:val="24"/>
        </w:rPr>
        <w:t xml:space="preserve"> </w:t>
      </w:r>
      <w:r w:rsidR="009D7C6E">
        <w:rPr>
          <w:rFonts w:ascii="Times New Roman" w:eastAsia="Times New Roman" w:hAnsi="Times New Roman" w:cs="Times New Roman"/>
          <w:sz w:val="24"/>
          <w:szCs w:val="24"/>
        </w:rPr>
        <w:t>sobivuse hindamise</w:t>
      </w:r>
      <w:r w:rsidR="00BE0408">
        <w:rPr>
          <w:rFonts w:ascii="Times New Roman" w:eastAsia="Times New Roman" w:hAnsi="Times New Roman" w:cs="Times New Roman"/>
          <w:sz w:val="24"/>
          <w:szCs w:val="24"/>
        </w:rPr>
        <w:t xml:space="preserve"> </w:t>
      </w:r>
      <w:r w:rsidR="004C58B9" w:rsidRPr="00102232">
        <w:rPr>
          <w:rFonts w:ascii="Times New Roman" w:eastAsia="Times New Roman" w:hAnsi="Times New Roman" w:cs="Times New Roman"/>
          <w:sz w:val="24"/>
          <w:szCs w:val="24"/>
        </w:rPr>
        <w:t xml:space="preserve">ja </w:t>
      </w:r>
      <w:r w:rsidR="00043AEE" w:rsidRPr="1FC8C636">
        <w:rPr>
          <w:rFonts w:ascii="Times New Roman" w:eastAsia="Times New Roman" w:hAnsi="Times New Roman" w:cs="Times New Roman"/>
          <w:sz w:val="24"/>
          <w:szCs w:val="24"/>
        </w:rPr>
        <w:t>otsusta</w:t>
      </w:r>
      <w:r w:rsidR="00F63F7E">
        <w:rPr>
          <w:rFonts w:ascii="Times New Roman" w:eastAsia="Times New Roman" w:hAnsi="Times New Roman" w:cs="Times New Roman"/>
          <w:sz w:val="24"/>
          <w:szCs w:val="24"/>
        </w:rPr>
        <w:t>mise</w:t>
      </w:r>
      <w:r w:rsidR="00043AEE" w:rsidRPr="1FC8C636">
        <w:rPr>
          <w:rFonts w:ascii="Times New Roman" w:eastAsia="Times New Roman" w:hAnsi="Times New Roman" w:cs="Times New Roman"/>
          <w:sz w:val="24"/>
          <w:szCs w:val="24"/>
        </w:rPr>
        <w:t xml:space="preserve"> </w:t>
      </w:r>
      <w:r w:rsidR="00F4280A">
        <w:rPr>
          <w:rFonts w:ascii="Times New Roman" w:eastAsia="Times New Roman" w:hAnsi="Times New Roman" w:cs="Times New Roman"/>
          <w:sz w:val="24"/>
          <w:szCs w:val="24"/>
        </w:rPr>
        <w:t xml:space="preserve">nende </w:t>
      </w:r>
      <w:r w:rsidR="00043AEE" w:rsidRPr="1FC8C636">
        <w:rPr>
          <w:rFonts w:ascii="Times New Roman" w:eastAsia="Times New Roman" w:hAnsi="Times New Roman" w:cs="Times New Roman"/>
          <w:sz w:val="24"/>
          <w:szCs w:val="24"/>
        </w:rPr>
        <w:t>lubami</w:t>
      </w:r>
      <w:r w:rsidR="00F63F7E">
        <w:rPr>
          <w:rFonts w:ascii="Times New Roman" w:eastAsia="Times New Roman" w:hAnsi="Times New Roman" w:cs="Times New Roman"/>
          <w:sz w:val="24"/>
          <w:szCs w:val="24"/>
        </w:rPr>
        <w:t>se</w:t>
      </w:r>
      <w:r w:rsidR="001311BB">
        <w:rPr>
          <w:rFonts w:ascii="Times New Roman" w:eastAsia="Times New Roman" w:hAnsi="Times New Roman" w:cs="Times New Roman"/>
          <w:sz w:val="24"/>
          <w:szCs w:val="24"/>
        </w:rPr>
        <w:t xml:space="preserve"> üle</w:t>
      </w:r>
      <w:r w:rsidR="00043AEE" w:rsidRPr="1FC8C636">
        <w:rPr>
          <w:rFonts w:ascii="Times New Roman" w:eastAsia="Times New Roman" w:hAnsi="Times New Roman" w:cs="Times New Roman"/>
          <w:sz w:val="24"/>
          <w:szCs w:val="24"/>
        </w:rPr>
        <w:t xml:space="preserve"> </w:t>
      </w:r>
      <w:r w:rsidR="002C4FC4">
        <w:rPr>
          <w:rFonts w:ascii="Times New Roman" w:eastAsia="Times New Roman" w:hAnsi="Times New Roman" w:cs="Times New Roman"/>
          <w:sz w:val="24"/>
          <w:szCs w:val="24"/>
        </w:rPr>
        <w:t xml:space="preserve">rajatise </w:t>
      </w:r>
      <w:r w:rsidR="00043AEE" w:rsidRPr="1FC8C636">
        <w:rPr>
          <w:rFonts w:ascii="Times New Roman" w:eastAsia="Times New Roman" w:hAnsi="Times New Roman" w:cs="Times New Roman"/>
          <w:sz w:val="24"/>
          <w:szCs w:val="24"/>
        </w:rPr>
        <w:t>kontrolli</w:t>
      </w:r>
      <w:r w:rsidR="00665A6F">
        <w:rPr>
          <w:rFonts w:ascii="Times New Roman" w:eastAsia="Times New Roman" w:hAnsi="Times New Roman" w:cs="Times New Roman"/>
          <w:sz w:val="24"/>
          <w:szCs w:val="24"/>
        </w:rPr>
        <w:t>miseks</w:t>
      </w:r>
      <w:r w:rsidR="00394210">
        <w:rPr>
          <w:rFonts w:ascii="Times New Roman" w:eastAsia="Times New Roman" w:hAnsi="Times New Roman" w:cs="Times New Roman"/>
          <w:sz w:val="24"/>
          <w:szCs w:val="24"/>
        </w:rPr>
        <w:t xml:space="preserve">. </w:t>
      </w:r>
      <w:r w:rsidR="006D66EB">
        <w:rPr>
          <w:rFonts w:ascii="Times New Roman" w:eastAsia="Times New Roman" w:hAnsi="Times New Roman" w:cs="Times New Roman"/>
          <w:sz w:val="24"/>
          <w:szCs w:val="24"/>
        </w:rPr>
        <w:t>Sellega kindlustat</w:t>
      </w:r>
      <w:r w:rsidR="0068598D">
        <w:rPr>
          <w:rFonts w:ascii="Times New Roman" w:eastAsia="Times New Roman" w:hAnsi="Times New Roman" w:cs="Times New Roman"/>
          <w:sz w:val="24"/>
          <w:szCs w:val="24"/>
        </w:rPr>
        <w:t>akse</w:t>
      </w:r>
      <w:r w:rsidR="006666F2">
        <w:rPr>
          <w:rFonts w:ascii="Times New Roman" w:eastAsia="Times New Roman" w:hAnsi="Times New Roman" w:cs="Times New Roman"/>
          <w:sz w:val="24"/>
          <w:szCs w:val="24"/>
        </w:rPr>
        <w:t xml:space="preserve">, et </w:t>
      </w:r>
      <w:r w:rsidR="002F05EA" w:rsidRPr="1FC8C636">
        <w:rPr>
          <w:rFonts w:ascii="Times New Roman" w:eastAsia="Times New Roman" w:hAnsi="Times New Roman" w:cs="Times New Roman"/>
          <w:sz w:val="24"/>
          <w:szCs w:val="24"/>
        </w:rPr>
        <w:t xml:space="preserve">inspektsioone viivad läbi üksnes usaldusväärsed isikud, minimeerides </w:t>
      </w:r>
      <w:r w:rsidR="00EF4CF0">
        <w:rPr>
          <w:rFonts w:ascii="Times New Roman" w:eastAsia="Times New Roman" w:hAnsi="Times New Roman" w:cs="Times New Roman"/>
          <w:sz w:val="24"/>
          <w:szCs w:val="24"/>
        </w:rPr>
        <w:t>niimoodi</w:t>
      </w:r>
      <w:r w:rsidR="002F05EA" w:rsidRPr="1FC8C636">
        <w:rPr>
          <w:rFonts w:ascii="Times New Roman" w:eastAsia="Times New Roman" w:hAnsi="Times New Roman" w:cs="Times New Roman"/>
          <w:sz w:val="24"/>
          <w:szCs w:val="24"/>
        </w:rPr>
        <w:t xml:space="preserve"> riigi julgeoleku- ja tuumajulgeoleku riske.</w:t>
      </w:r>
    </w:p>
    <w:p w14:paraId="7C9610E7" w14:textId="6B77039E" w:rsidR="00F21FD1" w:rsidRPr="000C2C9A" w:rsidRDefault="00F21FD1" w:rsidP="1FC8C636">
      <w:pPr>
        <w:spacing w:after="0" w:line="240" w:lineRule="auto"/>
        <w:jc w:val="both"/>
        <w:rPr>
          <w:rFonts w:ascii="Times New Roman" w:eastAsia="Times New Roman" w:hAnsi="Times New Roman" w:cs="Times New Roman"/>
          <w:sz w:val="24"/>
          <w:szCs w:val="24"/>
        </w:rPr>
      </w:pPr>
    </w:p>
    <w:p w14:paraId="65B1F168" w14:textId="79105DCE" w:rsidR="00AB17B7" w:rsidRPr="003E78B8" w:rsidRDefault="00096290" w:rsidP="1FC8C636">
      <w:pPr>
        <w:spacing w:after="0" w:line="240" w:lineRule="auto"/>
        <w:jc w:val="both"/>
        <w:rPr>
          <w:rFonts w:ascii="Times New Roman" w:eastAsia="Times New Roman" w:hAnsi="Times New Roman" w:cs="Times New Roman"/>
          <w:sz w:val="24"/>
          <w:szCs w:val="24"/>
        </w:rPr>
      </w:pPr>
      <w:r w:rsidRPr="00AB17B7">
        <w:rPr>
          <w:rFonts w:ascii="Times New Roman" w:eastAsia="Times New Roman" w:hAnsi="Times New Roman" w:cs="Times New Roman"/>
          <w:b/>
          <w:bCs/>
          <w:sz w:val="24"/>
          <w:szCs w:val="24"/>
        </w:rPr>
        <w:t>Eelnõu § 76</w:t>
      </w:r>
      <w:r w:rsidRPr="00AB17B7">
        <w:rPr>
          <w:rFonts w:ascii="Times New Roman" w:eastAsia="Times New Roman" w:hAnsi="Times New Roman" w:cs="Times New Roman"/>
          <w:sz w:val="24"/>
          <w:szCs w:val="24"/>
        </w:rPr>
        <w:t xml:space="preserve"> </w:t>
      </w:r>
      <w:r w:rsidR="00AB17B7" w:rsidRPr="00AB17B7">
        <w:rPr>
          <w:rFonts w:ascii="Times New Roman" w:eastAsia="Times New Roman" w:hAnsi="Times New Roman" w:cs="Times New Roman"/>
          <w:sz w:val="24"/>
          <w:szCs w:val="24"/>
        </w:rPr>
        <w:t>sätestab kohustuse teavitada pädevat asutust enne tuumkütusetsükliga seotud teadus- ja arendustegevuse alustamist ka juhul, kui tegevuse käigus tuumamaterjali ei kasutata</w:t>
      </w:r>
      <w:r w:rsidR="00BF70F9">
        <w:rPr>
          <w:rFonts w:ascii="Times New Roman" w:eastAsia="Times New Roman" w:hAnsi="Times New Roman" w:cs="Times New Roman"/>
          <w:sz w:val="24"/>
          <w:szCs w:val="24"/>
        </w:rPr>
        <w:t xml:space="preserve"> </w:t>
      </w:r>
      <w:r w:rsidR="00BF70F9" w:rsidRPr="1FC8C636">
        <w:rPr>
          <w:rFonts w:ascii="Times New Roman" w:eastAsia="Times New Roman" w:hAnsi="Times New Roman" w:cs="Times New Roman"/>
          <w:sz w:val="24"/>
          <w:szCs w:val="24"/>
        </w:rPr>
        <w:t xml:space="preserve">(nt arvutusmudelid, külmkatsetused, protsessisimulatsioonid). </w:t>
      </w:r>
      <w:r w:rsidR="00AB17B7" w:rsidRPr="00AB17B7">
        <w:rPr>
          <w:rFonts w:ascii="Times New Roman" w:eastAsia="Times New Roman" w:hAnsi="Times New Roman" w:cs="Times New Roman"/>
          <w:sz w:val="24"/>
          <w:szCs w:val="24"/>
        </w:rPr>
        <w:t>Teavitamiskohustus võimaldab pädeval asutusel saada ülevaadet tuumkütusetsükliga seotud arendustegevusest riigis, vajaduse</w:t>
      </w:r>
      <w:r w:rsidR="0087558F">
        <w:rPr>
          <w:rFonts w:ascii="Times New Roman" w:eastAsia="Times New Roman" w:hAnsi="Times New Roman" w:cs="Times New Roman"/>
          <w:sz w:val="24"/>
          <w:szCs w:val="24"/>
        </w:rPr>
        <w:t>l</w:t>
      </w:r>
      <w:r w:rsidR="00AB17B7" w:rsidRPr="00AB17B7">
        <w:rPr>
          <w:rFonts w:ascii="Times New Roman" w:eastAsia="Times New Roman" w:hAnsi="Times New Roman" w:cs="Times New Roman"/>
          <w:sz w:val="24"/>
          <w:szCs w:val="24"/>
        </w:rPr>
        <w:t xml:space="preserve"> kontrollida, et tegevus ei oleks</w:t>
      </w:r>
      <w:r w:rsidR="007A2A25">
        <w:rPr>
          <w:rFonts w:ascii="Times New Roman" w:eastAsia="Times New Roman" w:hAnsi="Times New Roman" w:cs="Times New Roman"/>
          <w:sz w:val="24"/>
          <w:szCs w:val="24"/>
        </w:rPr>
        <w:t xml:space="preserve"> vastuolus</w:t>
      </w:r>
      <w:r w:rsidR="00AB17B7" w:rsidRPr="00AB17B7">
        <w:rPr>
          <w:rFonts w:ascii="Times New Roman" w:eastAsia="Times New Roman" w:hAnsi="Times New Roman" w:cs="Times New Roman"/>
          <w:sz w:val="24"/>
          <w:szCs w:val="24"/>
        </w:rPr>
        <w:t xml:space="preserve"> </w:t>
      </w:r>
      <w:r w:rsidR="65DADA67" w:rsidRPr="65A9A0CB">
        <w:rPr>
          <w:rFonts w:ascii="Times New Roman" w:eastAsia="Times New Roman" w:hAnsi="Times New Roman" w:cs="Times New Roman"/>
          <w:sz w:val="24"/>
          <w:szCs w:val="24"/>
        </w:rPr>
        <w:t>välislepingu</w:t>
      </w:r>
      <w:r w:rsidR="11247CBF" w:rsidRPr="65A9A0CB">
        <w:rPr>
          <w:rFonts w:ascii="Times New Roman" w:eastAsia="Times New Roman" w:hAnsi="Times New Roman" w:cs="Times New Roman"/>
          <w:sz w:val="24"/>
          <w:szCs w:val="24"/>
        </w:rPr>
        <w:t>st</w:t>
      </w:r>
      <w:r w:rsidR="00D7609A">
        <w:rPr>
          <w:rFonts w:ascii="Times New Roman" w:eastAsia="Times New Roman" w:hAnsi="Times New Roman" w:cs="Times New Roman"/>
          <w:sz w:val="24"/>
          <w:szCs w:val="24"/>
        </w:rPr>
        <w:t xml:space="preserve"> tulenevate </w:t>
      </w:r>
      <w:r w:rsidR="00311AE8">
        <w:rPr>
          <w:rFonts w:ascii="Times New Roman" w:eastAsia="Times New Roman" w:hAnsi="Times New Roman" w:cs="Times New Roman"/>
          <w:sz w:val="24"/>
          <w:szCs w:val="24"/>
        </w:rPr>
        <w:t>tuumakontrollimeetme</w:t>
      </w:r>
      <w:r w:rsidR="00D7609A">
        <w:rPr>
          <w:rFonts w:ascii="Times New Roman" w:eastAsia="Times New Roman" w:hAnsi="Times New Roman" w:cs="Times New Roman"/>
          <w:sz w:val="24"/>
          <w:szCs w:val="24"/>
        </w:rPr>
        <w:t xml:space="preserve">te nõuetega </w:t>
      </w:r>
      <w:r w:rsidR="003E78B8">
        <w:rPr>
          <w:rFonts w:ascii="Times New Roman" w:eastAsia="Times New Roman" w:hAnsi="Times New Roman" w:cs="Times New Roman"/>
          <w:sz w:val="24"/>
          <w:szCs w:val="24"/>
        </w:rPr>
        <w:t>ja riigisiseste kohustustega.</w:t>
      </w:r>
    </w:p>
    <w:p w14:paraId="5CAEA034" w14:textId="23426195" w:rsidR="1FC8C636" w:rsidRDefault="1FC8C636" w:rsidP="1FC8C636">
      <w:pPr>
        <w:spacing w:after="0" w:line="240" w:lineRule="auto"/>
        <w:jc w:val="both"/>
        <w:rPr>
          <w:rFonts w:ascii="Times New Roman" w:eastAsia="Times New Roman" w:hAnsi="Times New Roman" w:cs="Times New Roman"/>
          <w:sz w:val="24"/>
          <w:szCs w:val="24"/>
        </w:rPr>
      </w:pPr>
    </w:p>
    <w:p w14:paraId="60772B40" w14:textId="4F715BE4" w:rsidR="3B54AD23" w:rsidRDefault="7293024C" w:rsidP="002A4525">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w:t>
      </w:r>
      <w:r w:rsidR="4DCABF80" w:rsidRPr="01325512">
        <w:rPr>
          <w:rFonts w:ascii="Times New Roman" w:eastAsia="Times New Roman" w:hAnsi="Times New Roman" w:cs="Times New Roman"/>
          <w:b/>
          <w:bCs/>
          <w:sz w:val="24"/>
          <w:szCs w:val="24"/>
        </w:rPr>
        <w:t xml:space="preserve">11. </w:t>
      </w:r>
      <w:r w:rsidRPr="36BE4DF8">
        <w:rPr>
          <w:rFonts w:ascii="Times New Roman" w:eastAsia="Times New Roman" w:hAnsi="Times New Roman" w:cs="Times New Roman"/>
          <w:b/>
          <w:bCs/>
          <w:sz w:val="24"/>
          <w:szCs w:val="24"/>
        </w:rPr>
        <w:t>peatüki</w:t>
      </w:r>
      <w:r w:rsidR="0E793653" w:rsidRPr="01325512">
        <w:rPr>
          <w:rFonts w:ascii="Times New Roman" w:eastAsia="Times New Roman" w:hAnsi="Times New Roman" w:cs="Times New Roman"/>
          <w:b/>
          <w:bCs/>
          <w:sz w:val="24"/>
          <w:szCs w:val="24"/>
        </w:rPr>
        <w:t xml:space="preserve"> </w:t>
      </w:r>
      <w:r w:rsidR="0E793653" w:rsidRPr="7AFF92FC">
        <w:rPr>
          <w:rFonts w:ascii="Times New Roman" w:eastAsia="Times New Roman" w:hAnsi="Times New Roman" w:cs="Times New Roman"/>
          <w:sz w:val="24"/>
          <w:szCs w:val="24"/>
        </w:rPr>
        <w:t>eesmärk</w:t>
      </w:r>
      <w:r w:rsidR="0E793653" w:rsidRPr="1FC8C636">
        <w:rPr>
          <w:rFonts w:ascii="Times New Roman" w:eastAsia="Times New Roman" w:hAnsi="Times New Roman" w:cs="Times New Roman"/>
          <w:sz w:val="24"/>
          <w:szCs w:val="24"/>
        </w:rPr>
        <w:t xml:space="preserve"> on luua </w:t>
      </w:r>
      <w:r w:rsidR="0E793653" w:rsidRPr="36BE4DF8">
        <w:rPr>
          <w:rFonts w:ascii="Times New Roman" w:eastAsia="Times New Roman" w:hAnsi="Times New Roman" w:cs="Times New Roman"/>
          <w:sz w:val="24"/>
          <w:szCs w:val="24"/>
        </w:rPr>
        <w:t>õiguslik raamistik tuumakäitiste ja -materjalide füüsilise kaitse ning tuumajulgeoleku tagamiseks.</w:t>
      </w:r>
      <w:r w:rsidR="0E793653" w:rsidRPr="1FC8C636">
        <w:rPr>
          <w:rFonts w:ascii="Times New Roman" w:eastAsia="Times New Roman" w:hAnsi="Times New Roman" w:cs="Times New Roman"/>
          <w:sz w:val="24"/>
          <w:szCs w:val="24"/>
        </w:rPr>
        <w:t xml:space="preserve"> Peatüki sätted toetavad riskipõhist ja proportsionaalset lähenemist, mis lähtub tuumamaterjalide kategooriast, käitise riskitasemest ja riigi julgeolekukeskkonnast. Sätted põhinevad IAEA </w:t>
      </w:r>
      <w:r w:rsidR="24960E7D" w:rsidRPr="1F2D15BD">
        <w:rPr>
          <w:rFonts w:ascii="Times New Roman" w:eastAsia="Times New Roman" w:hAnsi="Times New Roman" w:cs="Times New Roman"/>
          <w:sz w:val="24"/>
          <w:szCs w:val="24"/>
        </w:rPr>
        <w:t>juhendil „Riikliku</w:t>
      </w:r>
      <w:r w:rsidR="0E793653" w:rsidRPr="1FC8C636">
        <w:rPr>
          <w:rFonts w:ascii="Times New Roman" w:eastAsia="Times New Roman" w:hAnsi="Times New Roman" w:cs="Times New Roman"/>
          <w:sz w:val="24"/>
          <w:szCs w:val="24"/>
        </w:rPr>
        <w:t xml:space="preserve"> tuumajulgeoleku </w:t>
      </w:r>
      <w:r w:rsidR="24960E7D" w:rsidRPr="1F2D15BD">
        <w:rPr>
          <w:rFonts w:ascii="Times New Roman" w:eastAsia="Times New Roman" w:hAnsi="Times New Roman" w:cs="Times New Roman"/>
          <w:sz w:val="24"/>
          <w:szCs w:val="24"/>
        </w:rPr>
        <w:t>süsteemi eesmärgid ja põhielemendid” (</w:t>
      </w:r>
      <w:proofErr w:type="spellStart"/>
      <w:r w:rsidR="0E793653" w:rsidRPr="01325512">
        <w:rPr>
          <w:rFonts w:ascii="Times New Roman" w:eastAsia="Times New Roman" w:hAnsi="Times New Roman" w:cs="Times New Roman"/>
          <w:i/>
          <w:iCs/>
          <w:sz w:val="24"/>
          <w:szCs w:val="24"/>
        </w:rPr>
        <w:t>Objective</w:t>
      </w:r>
      <w:proofErr w:type="spellEnd"/>
      <w:r w:rsidR="0E793653" w:rsidRPr="01325512">
        <w:rPr>
          <w:rFonts w:ascii="Times New Roman" w:eastAsia="Times New Roman" w:hAnsi="Times New Roman" w:cs="Times New Roman"/>
          <w:i/>
          <w:iCs/>
          <w:sz w:val="24"/>
          <w:szCs w:val="24"/>
        </w:rPr>
        <w:t xml:space="preserve"> and </w:t>
      </w:r>
      <w:proofErr w:type="spellStart"/>
      <w:r w:rsidR="0E793653" w:rsidRPr="01325512">
        <w:rPr>
          <w:rFonts w:ascii="Times New Roman" w:eastAsia="Times New Roman" w:hAnsi="Times New Roman" w:cs="Times New Roman"/>
          <w:i/>
          <w:iCs/>
          <w:sz w:val="24"/>
          <w:szCs w:val="24"/>
        </w:rPr>
        <w:t>Essential</w:t>
      </w:r>
      <w:proofErr w:type="spellEnd"/>
      <w:r w:rsidR="0E793653" w:rsidRPr="01325512">
        <w:rPr>
          <w:rFonts w:ascii="Times New Roman" w:eastAsia="Times New Roman" w:hAnsi="Times New Roman" w:cs="Times New Roman"/>
          <w:i/>
          <w:iCs/>
          <w:sz w:val="24"/>
          <w:szCs w:val="24"/>
        </w:rPr>
        <w:t xml:space="preserve"> </w:t>
      </w:r>
      <w:proofErr w:type="spellStart"/>
      <w:r w:rsidR="0E793653" w:rsidRPr="01325512">
        <w:rPr>
          <w:rFonts w:ascii="Times New Roman" w:eastAsia="Times New Roman" w:hAnsi="Times New Roman" w:cs="Times New Roman"/>
          <w:i/>
          <w:iCs/>
          <w:sz w:val="24"/>
          <w:szCs w:val="24"/>
        </w:rPr>
        <w:t>Elements</w:t>
      </w:r>
      <w:proofErr w:type="spellEnd"/>
      <w:r w:rsidR="0E793653" w:rsidRPr="01325512">
        <w:rPr>
          <w:rFonts w:ascii="Times New Roman" w:eastAsia="Times New Roman" w:hAnsi="Times New Roman" w:cs="Times New Roman"/>
          <w:i/>
          <w:iCs/>
          <w:sz w:val="24"/>
          <w:szCs w:val="24"/>
        </w:rPr>
        <w:t xml:space="preserve"> of a </w:t>
      </w:r>
      <w:proofErr w:type="spellStart"/>
      <w:r w:rsidR="0E793653" w:rsidRPr="01325512">
        <w:rPr>
          <w:rFonts w:ascii="Times New Roman" w:eastAsia="Times New Roman" w:hAnsi="Times New Roman" w:cs="Times New Roman"/>
          <w:i/>
          <w:iCs/>
          <w:sz w:val="24"/>
          <w:szCs w:val="24"/>
        </w:rPr>
        <w:t>State’s</w:t>
      </w:r>
      <w:proofErr w:type="spellEnd"/>
      <w:r w:rsidR="0E793653" w:rsidRPr="01325512">
        <w:rPr>
          <w:rFonts w:ascii="Times New Roman" w:eastAsia="Times New Roman" w:hAnsi="Times New Roman" w:cs="Times New Roman"/>
          <w:i/>
          <w:iCs/>
          <w:sz w:val="24"/>
          <w:szCs w:val="24"/>
        </w:rPr>
        <w:t xml:space="preserve"> </w:t>
      </w:r>
      <w:proofErr w:type="spellStart"/>
      <w:r w:rsidR="0E793653" w:rsidRPr="01325512">
        <w:rPr>
          <w:rFonts w:ascii="Times New Roman" w:eastAsia="Times New Roman" w:hAnsi="Times New Roman" w:cs="Times New Roman"/>
          <w:i/>
          <w:iCs/>
          <w:sz w:val="24"/>
          <w:szCs w:val="24"/>
        </w:rPr>
        <w:t>Nuclear</w:t>
      </w:r>
      <w:proofErr w:type="spellEnd"/>
      <w:r w:rsidR="0E793653" w:rsidRPr="01325512">
        <w:rPr>
          <w:rFonts w:ascii="Times New Roman" w:eastAsia="Times New Roman" w:hAnsi="Times New Roman" w:cs="Times New Roman"/>
          <w:i/>
          <w:iCs/>
          <w:sz w:val="24"/>
          <w:szCs w:val="24"/>
        </w:rPr>
        <w:t xml:space="preserve"> Security </w:t>
      </w:r>
      <w:proofErr w:type="spellStart"/>
      <w:r w:rsidR="0E793653" w:rsidRPr="01325512">
        <w:rPr>
          <w:rFonts w:ascii="Times New Roman" w:eastAsia="Times New Roman" w:hAnsi="Times New Roman" w:cs="Times New Roman"/>
          <w:i/>
          <w:iCs/>
          <w:sz w:val="24"/>
          <w:szCs w:val="24"/>
        </w:rPr>
        <w:t>Regime</w:t>
      </w:r>
      <w:proofErr w:type="spellEnd"/>
      <w:r w:rsidR="33D69496" w:rsidRPr="01325512">
        <w:rPr>
          <w:rFonts w:ascii="Times New Roman" w:eastAsia="Times New Roman" w:hAnsi="Times New Roman" w:cs="Times New Roman"/>
          <w:i/>
          <w:iCs/>
          <w:sz w:val="24"/>
          <w:szCs w:val="24"/>
        </w:rPr>
        <w:t xml:space="preserve">, </w:t>
      </w:r>
      <w:r w:rsidR="33D69496" w:rsidRPr="43F8260C">
        <w:rPr>
          <w:rFonts w:ascii="Times New Roman" w:eastAsia="Times New Roman" w:hAnsi="Times New Roman" w:cs="Times New Roman"/>
          <w:sz w:val="24"/>
          <w:szCs w:val="24"/>
        </w:rPr>
        <w:t>edaspidi</w:t>
      </w:r>
      <w:r w:rsidR="44E8AAB4" w:rsidRPr="1F2D15BD">
        <w:rPr>
          <w:rFonts w:ascii="Times New Roman" w:eastAsia="Times New Roman" w:hAnsi="Times New Roman" w:cs="Times New Roman"/>
          <w:sz w:val="24"/>
          <w:szCs w:val="24"/>
        </w:rPr>
        <w:t xml:space="preserve"> NSS-20</w:t>
      </w:r>
      <w:r w:rsidR="0E793653" w:rsidRPr="1FC8C636">
        <w:rPr>
          <w:rFonts w:ascii="Times New Roman" w:eastAsia="Times New Roman" w:hAnsi="Times New Roman" w:cs="Times New Roman"/>
          <w:sz w:val="24"/>
          <w:szCs w:val="24"/>
        </w:rPr>
        <w:t>)</w:t>
      </w:r>
      <w:r w:rsidR="3B54AD23" w:rsidRPr="1FC8C636">
        <w:rPr>
          <w:rStyle w:val="Allmrkuseviide"/>
          <w:rFonts w:ascii="Times New Roman" w:eastAsia="Times New Roman" w:hAnsi="Times New Roman" w:cs="Times New Roman"/>
          <w:sz w:val="24"/>
          <w:szCs w:val="24"/>
        </w:rPr>
        <w:footnoteReference w:id="74"/>
      </w:r>
      <w:r w:rsidR="0E793653" w:rsidRPr="1FC8C636">
        <w:rPr>
          <w:rFonts w:ascii="Times New Roman" w:eastAsia="Times New Roman" w:hAnsi="Times New Roman" w:cs="Times New Roman"/>
          <w:sz w:val="24"/>
          <w:szCs w:val="24"/>
        </w:rPr>
        <w:t xml:space="preserve"> ning on kooskõlas Euratom direktiivide ja rahvusvahelise praktikaga.</w:t>
      </w:r>
    </w:p>
    <w:p w14:paraId="453451D6" w14:textId="662C3FA6" w:rsidR="3B54AD23" w:rsidRDefault="3B54AD23" w:rsidP="002A4525">
      <w:pPr>
        <w:spacing w:after="0" w:line="240" w:lineRule="auto"/>
        <w:jc w:val="both"/>
        <w:rPr>
          <w:rFonts w:ascii="Times New Roman" w:eastAsia="Times New Roman" w:hAnsi="Times New Roman" w:cs="Times New Roman"/>
          <w:sz w:val="24"/>
          <w:szCs w:val="24"/>
        </w:rPr>
      </w:pPr>
      <w:r w:rsidRPr="1FC8C636">
        <w:rPr>
          <w:rFonts w:ascii="Times New Roman" w:eastAsia="Times New Roman" w:hAnsi="Times New Roman" w:cs="Times New Roman"/>
          <w:sz w:val="24"/>
          <w:szCs w:val="24"/>
        </w:rPr>
        <w:t xml:space="preserve">Peatüki alusel loodav tuumajulgeoleku süsteem tagab tuumamaterjalide ja </w:t>
      </w:r>
      <w:r w:rsidR="05E35789" w:rsidRPr="54F04462">
        <w:rPr>
          <w:rFonts w:ascii="Times New Roman" w:eastAsia="Times New Roman" w:hAnsi="Times New Roman" w:cs="Times New Roman"/>
          <w:sz w:val="24"/>
          <w:szCs w:val="24"/>
        </w:rPr>
        <w:t>ehi</w:t>
      </w:r>
      <w:r w:rsidRPr="54F04462">
        <w:rPr>
          <w:rFonts w:ascii="Times New Roman" w:eastAsia="Times New Roman" w:hAnsi="Times New Roman" w:cs="Times New Roman"/>
          <w:sz w:val="24"/>
          <w:szCs w:val="24"/>
        </w:rPr>
        <w:t>tiste</w:t>
      </w:r>
      <w:r w:rsidRPr="1FC8C636">
        <w:rPr>
          <w:rFonts w:ascii="Times New Roman" w:eastAsia="Times New Roman" w:hAnsi="Times New Roman" w:cs="Times New Roman"/>
          <w:sz w:val="24"/>
          <w:szCs w:val="24"/>
        </w:rPr>
        <w:t xml:space="preserve"> kaitse kogu elutsükli vältel („</w:t>
      </w:r>
      <w:proofErr w:type="spellStart"/>
      <w:r w:rsidRPr="0093036A">
        <w:rPr>
          <w:rFonts w:ascii="Times New Roman" w:eastAsia="Times New Roman" w:hAnsi="Times New Roman" w:cs="Times New Roman"/>
          <w:i/>
          <w:iCs/>
          <w:sz w:val="24"/>
          <w:szCs w:val="24"/>
        </w:rPr>
        <w:t>cradle-to-grave</w:t>
      </w:r>
      <w:proofErr w:type="spellEnd"/>
      <w:r w:rsidRPr="1FC8C636">
        <w:rPr>
          <w:rFonts w:ascii="Times New Roman" w:eastAsia="Times New Roman" w:hAnsi="Times New Roman" w:cs="Times New Roman"/>
          <w:sz w:val="24"/>
          <w:szCs w:val="24"/>
        </w:rPr>
        <w:t>“ lähenemine), hõlmates nii käitiste turvameetmeid kui ka tuumamaterjalide transporti.</w:t>
      </w:r>
    </w:p>
    <w:p w14:paraId="23367337" w14:textId="06B4E7A7" w:rsidR="3A7E84B7" w:rsidRDefault="3A7E84B7" w:rsidP="3A7E84B7">
      <w:pPr>
        <w:spacing w:after="0" w:line="240" w:lineRule="auto"/>
        <w:jc w:val="both"/>
        <w:rPr>
          <w:rFonts w:ascii="Times New Roman" w:eastAsia="Times New Roman" w:hAnsi="Times New Roman" w:cs="Times New Roman"/>
          <w:sz w:val="24"/>
          <w:szCs w:val="24"/>
        </w:rPr>
      </w:pPr>
    </w:p>
    <w:p w14:paraId="178A19BA" w14:textId="15E73695" w:rsidR="05A9B609" w:rsidRDefault="05A9B609" w:rsidP="3A7E84B7">
      <w:pPr>
        <w:spacing w:after="0" w:line="240" w:lineRule="auto"/>
        <w:jc w:val="both"/>
        <w:rPr>
          <w:rFonts w:ascii="Times New Roman" w:eastAsia="Times New Roman" w:hAnsi="Times New Roman" w:cs="Times New Roman"/>
          <w:sz w:val="24"/>
          <w:szCs w:val="24"/>
        </w:rPr>
      </w:pPr>
      <w:r w:rsidRPr="3A7E84B7">
        <w:rPr>
          <w:rFonts w:ascii="Times New Roman" w:eastAsia="Times New Roman" w:hAnsi="Times New Roman" w:cs="Times New Roman"/>
          <w:b/>
          <w:bCs/>
          <w:sz w:val="24"/>
          <w:szCs w:val="24"/>
        </w:rPr>
        <w:t xml:space="preserve">Eelnõu §-s 77 </w:t>
      </w:r>
      <w:r w:rsidRPr="7AFF92FC">
        <w:rPr>
          <w:rFonts w:ascii="Times New Roman" w:eastAsia="Times New Roman" w:hAnsi="Times New Roman" w:cs="Times New Roman"/>
          <w:sz w:val="24"/>
          <w:szCs w:val="24"/>
        </w:rPr>
        <w:t>sätestatakse tuumakäitiste ja tuumamaterjalide füüsilise kaitse põhimõtted ning vastutusjaotus.</w:t>
      </w:r>
      <w:r w:rsidRPr="3A7E84B7">
        <w:rPr>
          <w:rFonts w:ascii="Times New Roman" w:eastAsia="Times New Roman" w:hAnsi="Times New Roman" w:cs="Times New Roman"/>
          <w:sz w:val="24"/>
          <w:szCs w:val="24"/>
        </w:rPr>
        <w:t xml:space="preserve"> </w:t>
      </w:r>
    </w:p>
    <w:p w14:paraId="38AD0F0A" w14:textId="7A051121" w:rsidR="4DF58804" w:rsidRDefault="4DF58804" w:rsidP="4DF58804">
      <w:pPr>
        <w:spacing w:after="0" w:line="240" w:lineRule="auto"/>
        <w:jc w:val="both"/>
        <w:rPr>
          <w:rFonts w:ascii="Times New Roman" w:eastAsia="Times New Roman" w:hAnsi="Times New Roman" w:cs="Times New Roman"/>
          <w:sz w:val="24"/>
          <w:szCs w:val="24"/>
        </w:rPr>
      </w:pPr>
    </w:p>
    <w:p w14:paraId="12F7610C" w14:textId="6D9DB8A5" w:rsidR="05A9B609" w:rsidRDefault="05A9B609" w:rsidP="33154AEF">
      <w:pPr>
        <w:spacing w:after="0" w:line="240" w:lineRule="auto"/>
        <w:jc w:val="both"/>
        <w:rPr>
          <w:rFonts w:ascii="Times New Roman" w:eastAsia="Times New Roman" w:hAnsi="Times New Roman" w:cs="Times New Roman"/>
          <w:sz w:val="24"/>
          <w:szCs w:val="24"/>
        </w:rPr>
      </w:pPr>
      <w:r w:rsidRPr="01325512">
        <w:rPr>
          <w:rFonts w:ascii="Times New Roman" w:eastAsia="Times New Roman" w:hAnsi="Times New Roman" w:cs="Times New Roman"/>
          <w:b/>
          <w:bCs/>
          <w:sz w:val="24"/>
          <w:szCs w:val="24"/>
        </w:rPr>
        <w:t>Eelnõu § 77 lõike 1</w:t>
      </w:r>
      <w:r w:rsidRPr="3A7E84B7">
        <w:rPr>
          <w:rFonts w:ascii="Times New Roman" w:eastAsia="Times New Roman" w:hAnsi="Times New Roman" w:cs="Times New Roman"/>
          <w:sz w:val="24"/>
          <w:szCs w:val="24"/>
        </w:rPr>
        <w:t xml:space="preserve"> kohaselt tuleb füüsiline kaitse tagada riiklike ohuhinnangute alusel, </w:t>
      </w:r>
      <w:r w:rsidR="6A1C02DA" w:rsidRPr="6A0D7E55">
        <w:rPr>
          <w:rFonts w:ascii="Times New Roman" w:eastAsia="Times New Roman" w:hAnsi="Times New Roman" w:cs="Times New Roman"/>
          <w:sz w:val="24"/>
          <w:szCs w:val="24"/>
        </w:rPr>
        <w:t xml:space="preserve">arvestades riigi julgeolekukeskkonna muutusi (sh terroriohud, geopoliitilised mõjud, hübriidohud) ning tuumakütuse tsükli uute tehnoloogiate kasutuselevõttu (nt SMR-id). See tagab, et turvameetmed ei põhine staatilisel hinnangul, vaid </w:t>
      </w:r>
      <w:r w:rsidR="6A1C02DA" w:rsidRPr="0EEA9FD3">
        <w:rPr>
          <w:rFonts w:ascii="Times New Roman" w:eastAsia="Times New Roman" w:hAnsi="Times New Roman" w:cs="Times New Roman"/>
          <w:sz w:val="24"/>
          <w:szCs w:val="24"/>
        </w:rPr>
        <w:t>arvestavad</w:t>
      </w:r>
      <w:r w:rsidR="6A1C02DA" w:rsidRPr="6A0D7E55">
        <w:rPr>
          <w:rFonts w:ascii="Times New Roman" w:eastAsia="Times New Roman" w:hAnsi="Times New Roman" w:cs="Times New Roman"/>
          <w:sz w:val="24"/>
          <w:szCs w:val="24"/>
        </w:rPr>
        <w:t xml:space="preserve"> muutuvaid ohutegureid.</w:t>
      </w:r>
      <w:r w:rsidRPr="3A7E84B7">
        <w:rPr>
          <w:rFonts w:ascii="Times New Roman" w:eastAsia="Times New Roman" w:hAnsi="Times New Roman" w:cs="Times New Roman"/>
          <w:sz w:val="24"/>
          <w:szCs w:val="24"/>
        </w:rPr>
        <w:t xml:space="preserve"> </w:t>
      </w:r>
      <w:r w:rsidR="1FECC550" w:rsidRPr="315451FD">
        <w:rPr>
          <w:rFonts w:ascii="Times New Roman" w:eastAsia="Times New Roman" w:hAnsi="Times New Roman" w:cs="Times New Roman"/>
          <w:sz w:val="24"/>
          <w:szCs w:val="24"/>
        </w:rPr>
        <w:t xml:space="preserve">Tuumajaam </w:t>
      </w:r>
      <w:r w:rsidR="1FECC550" w:rsidRPr="0240375F">
        <w:rPr>
          <w:rFonts w:ascii="Times New Roman" w:eastAsia="Times New Roman" w:hAnsi="Times New Roman" w:cs="Times New Roman"/>
          <w:sz w:val="24"/>
          <w:szCs w:val="24"/>
        </w:rPr>
        <w:t>saa</w:t>
      </w:r>
      <w:r w:rsidR="1FECC550" w:rsidRPr="6CC6177B">
        <w:rPr>
          <w:rFonts w:ascii="Times New Roman" w:eastAsia="Times New Roman" w:hAnsi="Times New Roman" w:cs="Times New Roman"/>
          <w:sz w:val="24"/>
          <w:szCs w:val="24"/>
        </w:rPr>
        <w:t>b</w:t>
      </w:r>
      <w:r w:rsidR="1FECC550" w:rsidRPr="315451FD">
        <w:rPr>
          <w:rFonts w:ascii="Times New Roman" w:eastAsia="Times New Roman" w:hAnsi="Times New Roman" w:cs="Times New Roman"/>
          <w:sz w:val="24"/>
          <w:szCs w:val="24"/>
        </w:rPr>
        <w:t xml:space="preserve"> Eestis </w:t>
      </w:r>
      <w:r w:rsidR="1FECC550" w:rsidRPr="6CC6177B">
        <w:rPr>
          <w:rFonts w:ascii="Times New Roman" w:eastAsia="Times New Roman" w:hAnsi="Times New Roman" w:cs="Times New Roman"/>
          <w:sz w:val="24"/>
          <w:szCs w:val="24"/>
        </w:rPr>
        <w:t>olema</w:t>
      </w:r>
      <w:r w:rsidR="1FECC550" w:rsidRPr="0240375F">
        <w:rPr>
          <w:rFonts w:ascii="Times New Roman" w:eastAsia="Times New Roman" w:hAnsi="Times New Roman" w:cs="Times New Roman"/>
          <w:sz w:val="24"/>
          <w:szCs w:val="24"/>
        </w:rPr>
        <w:t xml:space="preserve"> riigikaitse</w:t>
      </w:r>
      <w:r w:rsidR="1FECC550" w:rsidRPr="315451FD">
        <w:rPr>
          <w:rFonts w:ascii="Times New Roman" w:eastAsia="Times New Roman" w:hAnsi="Times New Roman" w:cs="Times New Roman"/>
          <w:sz w:val="24"/>
          <w:szCs w:val="24"/>
        </w:rPr>
        <w:t>objekt</w:t>
      </w:r>
      <w:r w:rsidR="46424B1B" w:rsidRPr="315451FD">
        <w:rPr>
          <w:rFonts w:ascii="Times New Roman" w:eastAsia="Times New Roman" w:hAnsi="Times New Roman" w:cs="Times New Roman"/>
          <w:sz w:val="24"/>
          <w:szCs w:val="24"/>
        </w:rPr>
        <w:t xml:space="preserve"> tsiviilkriisi ja </w:t>
      </w:r>
      <w:r w:rsidR="1FECC550" w:rsidRPr="0240375F">
        <w:rPr>
          <w:rFonts w:ascii="Times New Roman" w:eastAsia="Times New Roman" w:hAnsi="Times New Roman" w:cs="Times New Roman"/>
          <w:sz w:val="24"/>
          <w:szCs w:val="24"/>
        </w:rPr>
        <w:t>riigikaitse</w:t>
      </w:r>
      <w:r w:rsidR="1FECC550" w:rsidRPr="315451FD">
        <w:rPr>
          <w:rFonts w:ascii="Times New Roman" w:eastAsia="Times New Roman" w:hAnsi="Times New Roman" w:cs="Times New Roman"/>
          <w:sz w:val="24"/>
          <w:szCs w:val="24"/>
        </w:rPr>
        <w:t xml:space="preserve"> </w:t>
      </w:r>
      <w:r w:rsidR="46424B1B" w:rsidRPr="315451FD">
        <w:rPr>
          <w:rFonts w:ascii="Times New Roman" w:eastAsia="Times New Roman" w:hAnsi="Times New Roman" w:cs="Times New Roman"/>
          <w:sz w:val="24"/>
          <w:szCs w:val="24"/>
        </w:rPr>
        <w:t>seaduse tähenduses</w:t>
      </w:r>
      <w:r w:rsidR="49EF6A54" w:rsidRPr="315451FD">
        <w:rPr>
          <w:rFonts w:ascii="Times New Roman" w:eastAsia="Times New Roman" w:hAnsi="Times New Roman" w:cs="Times New Roman"/>
          <w:sz w:val="24"/>
          <w:szCs w:val="24"/>
        </w:rPr>
        <w:t xml:space="preserve"> ning hetkel kehtiva</w:t>
      </w:r>
      <w:r w:rsidR="1FECC550" w:rsidRPr="315451FD">
        <w:rPr>
          <w:rFonts w:ascii="Times New Roman" w:eastAsia="Times New Roman" w:hAnsi="Times New Roman" w:cs="Times New Roman"/>
          <w:sz w:val="24"/>
          <w:szCs w:val="24"/>
        </w:rPr>
        <w:t xml:space="preserve"> </w:t>
      </w:r>
      <w:r w:rsidR="49EF6A54" w:rsidRPr="315451FD">
        <w:rPr>
          <w:rFonts w:ascii="Times New Roman" w:eastAsia="Times New Roman" w:hAnsi="Times New Roman" w:cs="Times New Roman"/>
          <w:sz w:val="24"/>
          <w:szCs w:val="24"/>
        </w:rPr>
        <w:t xml:space="preserve">riigikaitse seaduse </w:t>
      </w:r>
      <w:r w:rsidR="49EF6A54" w:rsidRPr="0C3BE800">
        <w:rPr>
          <w:rFonts w:ascii="Times New Roman" w:eastAsia="Times New Roman" w:hAnsi="Times New Roman" w:cs="Times New Roman"/>
          <w:sz w:val="24"/>
          <w:szCs w:val="24"/>
        </w:rPr>
        <w:t xml:space="preserve">§ 83 tähenduses. </w:t>
      </w:r>
      <w:r w:rsidRPr="57013537">
        <w:rPr>
          <w:rFonts w:ascii="Times New Roman" w:eastAsia="Times New Roman" w:hAnsi="Times New Roman" w:cs="Times New Roman"/>
          <w:sz w:val="24"/>
          <w:szCs w:val="24"/>
        </w:rPr>
        <w:t>Säte tugineb IAEA juh</w:t>
      </w:r>
      <w:r w:rsidR="06592AA3" w:rsidRPr="57013537">
        <w:rPr>
          <w:rFonts w:ascii="Times New Roman" w:eastAsia="Times New Roman" w:hAnsi="Times New Roman" w:cs="Times New Roman"/>
          <w:sz w:val="24"/>
          <w:szCs w:val="24"/>
        </w:rPr>
        <w:t>endile</w:t>
      </w:r>
      <w:r w:rsidRPr="13E28BFB">
        <w:rPr>
          <w:rFonts w:ascii="Times New Roman" w:eastAsia="Times New Roman" w:hAnsi="Times New Roman" w:cs="Times New Roman"/>
          <w:sz w:val="24"/>
          <w:szCs w:val="24"/>
        </w:rPr>
        <w:t xml:space="preserve"> NSS-20</w:t>
      </w:r>
      <w:r w:rsidR="0093036A">
        <w:rPr>
          <w:rStyle w:val="Allmrkuseviide"/>
          <w:rFonts w:ascii="Times New Roman" w:eastAsia="Times New Roman" w:hAnsi="Times New Roman" w:cs="Times New Roman"/>
          <w:sz w:val="24"/>
          <w:szCs w:val="24"/>
        </w:rPr>
        <w:footnoteReference w:id="75"/>
      </w:r>
      <w:r w:rsidRPr="13E28BFB">
        <w:rPr>
          <w:rFonts w:ascii="Times New Roman" w:eastAsia="Times New Roman" w:hAnsi="Times New Roman" w:cs="Times New Roman"/>
          <w:sz w:val="24"/>
          <w:szCs w:val="24"/>
        </w:rPr>
        <w:t xml:space="preserve"> ja </w:t>
      </w:r>
      <w:r w:rsidR="30FE5F49" w:rsidRPr="5DB5143E">
        <w:rPr>
          <w:rFonts w:ascii="Times New Roman" w:eastAsia="Times New Roman" w:hAnsi="Times New Roman" w:cs="Times New Roman"/>
          <w:sz w:val="24"/>
          <w:szCs w:val="24"/>
        </w:rPr>
        <w:t>t</w:t>
      </w:r>
      <w:r w:rsidRPr="5DB5143E">
        <w:rPr>
          <w:rFonts w:ascii="Times New Roman" w:eastAsia="Times New Roman" w:hAnsi="Times New Roman" w:cs="Times New Roman"/>
          <w:sz w:val="24"/>
          <w:szCs w:val="24"/>
        </w:rPr>
        <w:t>uumamaterjali</w:t>
      </w:r>
      <w:r w:rsidRPr="13E28BFB">
        <w:rPr>
          <w:rFonts w:ascii="Times New Roman" w:eastAsia="Times New Roman" w:hAnsi="Times New Roman" w:cs="Times New Roman"/>
          <w:sz w:val="24"/>
          <w:szCs w:val="24"/>
        </w:rPr>
        <w:t xml:space="preserve"> füüsilise kaitse  konventsioonile</w:t>
      </w:r>
      <w:r w:rsidRPr="53F7ED65">
        <w:rPr>
          <w:rStyle w:val="Allmrkuseviide"/>
          <w:rFonts w:ascii="Times New Roman" w:eastAsia="Times New Roman" w:hAnsi="Times New Roman" w:cs="Times New Roman"/>
          <w:sz w:val="24"/>
          <w:szCs w:val="24"/>
        </w:rPr>
        <w:footnoteReference w:id="76"/>
      </w:r>
      <w:r w:rsidRPr="13E28BFB">
        <w:rPr>
          <w:rFonts w:ascii="Times New Roman" w:eastAsia="Times New Roman" w:hAnsi="Times New Roman" w:cs="Times New Roman"/>
          <w:sz w:val="24"/>
          <w:szCs w:val="24"/>
        </w:rPr>
        <w:t xml:space="preserve"> </w:t>
      </w:r>
      <w:r w:rsidR="62DA2EC7" w:rsidRPr="4AAA7FD2">
        <w:rPr>
          <w:rFonts w:ascii="Times New Roman" w:eastAsia="Times New Roman" w:hAnsi="Times New Roman" w:cs="Times New Roman"/>
          <w:sz w:val="24"/>
          <w:szCs w:val="24"/>
        </w:rPr>
        <w:t>ja selle muudatusele</w:t>
      </w:r>
      <w:r w:rsidRPr="0F4435D5">
        <w:rPr>
          <w:rStyle w:val="Allmrkuseviide"/>
          <w:rFonts w:ascii="Times New Roman" w:eastAsia="Times New Roman" w:hAnsi="Times New Roman" w:cs="Times New Roman"/>
          <w:sz w:val="24"/>
          <w:szCs w:val="24"/>
        </w:rPr>
        <w:footnoteReference w:id="77"/>
      </w:r>
      <w:r w:rsidR="62DA2EC7" w:rsidRPr="4AAA7FD2">
        <w:rPr>
          <w:rFonts w:ascii="Times New Roman" w:eastAsia="Times New Roman" w:hAnsi="Times New Roman" w:cs="Times New Roman"/>
          <w:sz w:val="24"/>
          <w:szCs w:val="24"/>
        </w:rPr>
        <w:t>.</w:t>
      </w:r>
      <w:r w:rsidR="3B596BD8" w:rsidRPr="33154AEF">
        <w:rPr>
          <w:rFonts w:ascii="Times New Roman" w:eastAsia="Times New Roman" w:hAnsi="Times New Roman" w:cs="Times New Roman"/>
          <w:sz w:val="24"/>
          <w:szCs w:val="24"/>
        </w:rPr>
        <w:t xml:space="preserve"> Tuumakäitise füüsilise kaitse aluseks olev ohupilt peab olema ühtne riikliku julgeoleku planeerimisega ning ei tohi sõltuda üksnes käitaja hinnangutest. Rahvusvaheliste standardite, sealhulgas IAEA tuumajulgeoleku juhendi</w:t>
      </w:r>
      <w:r w:rsidR="5EADA96F" w:rsidRPr="35756444">
        <w:rPr>
          <w:rFonts w:ascii="Times New Roman" w:eastAsia="Times New Roman" w:hAnsi="Times New Roman" w:cs="Times New Roman"/>
          <w:sz w:val="24"/>
          <w:szCs w:val="24"/>
        </w:rPr>
        <w:t xml:space="preserve"> </w:t>
      </w:r>
      <w:r w:rsidR="1D2E43D8" w:rsidRPr="35756444">
        <w:rPr>
          <w:rFonts w:ascii="Times New Roman" w:eastAsia="Times New Roman" w:hAnsi="Times New Roman" w:cs="Times New Roman"/>
          <w:sz w:val="24"/>
          <w:szCs w:val="24"/>
        </w:rPr>
        <w:t>”</w:t>
      </w:r>
      <w:r w:rsidR="5EADA96F" w:rsidRPr="35756444">
        <w:rPr>
          <w:rFonts w:ascii="Times New Roman" w:eastAsia="Times New Roman" w:hAnsi="Times New Roman" w:cs="Times New Roman"/>
          <w:sz w:val="24"/>
          <w:szCs w:val="24"/>
        </w:rPr>
        <w:t>Kavandamise aluseks oleva ohu väljatöötamine, kasutamine ja ajakohastamine“</w:t>
      </w:r>
      <w:r w:rsidR="3B596BD8" w:rsidRPr="33154AEF">
        <w:rPr>
          <w:rFonts w:ascii="Times New Roman" w:eastAsia="Times New Roman" w:hAnsi="Times New Roman" w:cs="Times New Roman"/>
          <w:sz w:val="24"/>
          <w:szCs w:val="24"/>
        </w:rPr>
        <w:t xml:space="preserve"> (</w:t>
      </w:r>
      <w:r w:rsidR="3B596BD8" w:rsidRPr="01325512">
        <w:rPr>
          <w:rFonts w:ascii="Times New Roman" w:eastAsia="Times New Roman" w:hAnsi="Times New Roman" w:cs="Times New Roman"/>
          <w:i/>
          <w:iCs/>
          <w:sz w:val="24"/>
          <w:szCs w:val="24"/>
        </w:rPr>
        <w:t xml:space="preserve">Development, </w:t>
      </w:r>
      <w:proofErr w:type="spellStart"/>
      <w:r w:rsidR="3B596BD8" w:rsidRPr="01325512">
        <w:rPr>
          <w:rFonts w:ascii="Times New Roman" w:eastAsia="Times New Roman" w:hAnsi="Times New Roman" w:cs="Times New Roman"/>
          <w:i/>
          <w:iCs/>
          <w:sz w:val="24"/>
          <w:szCs w:val="24"/>
        </w:rPr>
        <w:t>Use</w:t>
      </w:r>
      <w:proofErr w:type="spellEnd"/>
      <w:r w:rsidR="3B596BD8" w:rsidRPr="01325512">
        <w:rPr>
          <w:rFonts w:ascii="Times New Roman" w:eastAsia="Times New Roman" w:hAnsi="Times New Roman" w:cs="Times New Roman"/>
          <w:i/>
          <w:iCs/>
          <w:sz w:val="24"/>
          <w:szCs w:val="24"/>
        </w:rPr>
        <w:t xml:space="preserve"> and </w:t>
      </w:r>
      <w:proofErr w:type="spellStart"/>
      <w:r w:rsidR="3B596BD8" w:rsidRPr="01325512">
        <w:rPr>
          <w:rFonts w:ascii="Times New Roman" w:eastAsia="Times New Roman" w:hAnsi="Times New Roman" w:cs="Times New Roman"/>
          <w:i/>
          <w:iCs/>
          <w:sz w:val="24"/>
          <w:szCs w:val="24"/>
        </w:rPr>
        <w:t>Maintenance</w:t>
      </w:r>
      <w:proofErr w:type="spellEnd"/>
      <w:r w:rsidR="3B596BD8" w:rsidRPr="01325512">
        <w:rPr>
          <w:rFonts w:ascii="Times New Roman" w:eastAsia="Times New Roman" w:hAnsi="Times New Roman" w:cs="Times New Roman"/>
          <w:i/>
          <w:iCs/>
          <w:sz w:val="24"/>
          <w:szCs w:val="24"/>
        </w:rPr>
        <w:t xml:space="preserve"> of </w:t>
      </w:r>
      <w:proofErr w:type="spellStart"/>
      <w:r w:rsidR="3B596BD8" w:rsidRPr="01325512">
        <w:rPr>
          <w:rFonts w:ascii="Times New Roman" w:eastAsia="Times New Roman" w:hAnsi="Times New Roman" w:cs="Times New Roman"/>
          <w:i/>
          <w:iCs/>
          <w:sz w:val="24"/>
          <w:szCs w:val="24"/>
        </w:rPr>
        <w:t>the</w:t>
      </w:r>
      <w:proofErr w:type="spellEnd"/>
      <w:r w:rsidR="3B596BD8" w:rsidRPr="01325512">
        <w:rPr>
          <w:rFonts w:ascii="Times New Roman" w:eastAsia="Times New Roman" w:hAnsi="Times New Roman" w:cs="Times New Roman"/>
          <w:i/>
          <w:iCs/>
          <w:sz w:val="24"/>
          <w:szCs w:val="24"/>
        </w:rPr>
        <w:t xml:space="preserve"> Design </w:t>
      </w:r>
      <w:proofErr w:type="spellStart"/>
      <w:r w:rsidR="3B596BD8" w:rsidRPr="01325512">
        <w:rPr>
          <w:rFonts w:ascii="Times New Roman" w:eastAsia="Times New Roman" w:hAnsi="Times New Roman" w:cs="Times New Roman"/>
          <w:i/>
          <w:iCs/>
          <w:sz w:val="24"/>
          <w:szCs w:val="24"/>
        </w:rPr>
        <w:t>Basis</w:t>
      </w:r>
      <w:proofErr w:type="spellEnd"/>
      <w:r w:rsidR="3B596BD8" w:rsidRPr="01325512">
        <w:rPr>
          <w:rFonts w:ascii="Times New Roman" w:eastAsia="Times New Roman" w:hAnsi="Times New Roman" w:cs="Times New Roman"/>
          <w:i/>
          <w:iCs/>
          <w:sz w:val="24"/>
          <w:szCs w:val="24"/>
        </w:rPr>
        <w:t xml:space="preserve"> </w:t>
      </w:r>
      <w:proofErr w:type="spellStart"/>
      <w:r w:rsidR="3B596BD8" w:rsidRPr="01325512">
        <w:rPr>
          <w:rFonts w:ascii="Times New Roman" w:eastAsia="Times New Roman" w:hAnsi="Times New Roman" w:cs="Times New Roman"/>
          <w:i/>
          <w:iCs/>
          <w:sz w:val="24"/>
          <w:szCs w:val="24"/>
        </w:rPr>
        <w:t>Threat</w:t>
      </w:r>
      <w:proofErr w:type="spellEnd"/>
      <w:r w:rsidR="14637E30" w:rsidRPr="01325512">
        <w:rPr>
          <w:rFonts w:ascii="Times New Roman" w:eastAsia="Times New Roman" w:hAnsi="Times New Roman" w:cs="Times New Roman"/>
          <w:i/>
          <w:iCs/>
          <w:sz w:val="24"/>
          <w:szCs w:val="24"/>
        </w:rPr>
        <w:t xml:space="preserve">, </w:t>
      </w:r>
      <w:r w:rsidR="14637E30" w:rsidRPr="33154AEF">
        <w:rPr>
          <w:rFonts w:ascii="Times New Roman" w:eastAsia="Times New Roman" w:hAnsi="Times New Roman" w:cs="Times New Roman"/>
          <w:sz w:val="24"/>
          <w:szCs w:val="24"/>
        </w:rPr>
        <w:t>NSS-</w:t>
      </w:r>
      <w:r w:rsidR="14637E30" w:rsidRPr="5B33B429">
        <w:rPr>
          <w:rFonts w:ascii="Times New Roman" w:eastAsia="Times New Roman" w:hAnsi="Times New Roman" w:cs="Times New Roman"/>
          <w:sz w:val="24"/>
          <w:szCs w:val="24"/>
        </w:rPr>
        <w:t>10</w:t>
      </w:r>
      <w:r w:rsidR="3B596BD8" w:rsidRPr="33154AEF">
        <w:rPr>
          <w:rFonts w:ascii="Times New Roman" w:eastAsia="Times New Roman" w:hAnsi="Times New Roman" w:cs="Times New Roman"/>
          <w:sz w:val="24"/>
          <w:szCs w:val="24"/>
        </w:rPr>
        <w:t>)</w:t>
      </w:r>
      <w:r w:rsidRPr="4AA94160">
        <w:rPr>
          <w:rStyle w:val="Allmrkuseviide"/>
          <w:rFonts w:ascii="Times New Roman" w:eastAsia="Times New Roman" w:hAnsi="Times New Roman" w:cs="Times New Roman"/>
          <w:sz w:val="24"/>
          <w:szCs w:val="24"/>
        </w:rPr>
        <w:footnoteReference w:id="78"/>
      </w:r>
      <w:r w:rsidR="3B596BD8" w:rsidRPr="33154AEF">
        <w:rPr>
          <w:rFonts w:ascii="Times New Roman" w:eastAsia="Times New Roman" w:hAnsi="Times New Roman" w:cs="Times New Roman"/>
          <w:sz w:val="24"/>
          <w:szCs w:val="24"/>
        </w:rPr>
        <w:t xml:space="preserve"> kohaselt koostatakse tuumakäitiste turva</w:t>
      </w:r>
      <w:r w:rsidR="17C64A07" w:rsidRPr="33154AEF">
        <w:rPr>
          <w:rFonts w:ascii="Times New Roman" w:eastAsia="Times New Roman" w:hAnsi="Times New Roman" w:cs="Times New Roman"/>
          <w:sz w:val="24"/>
          <w:szCs w:val="24"/>
        </w:rPr>
        <w:t>meetmete planeerimisel</w:t>
      </w:r>
      <w:r w:rsidR="3B596BD8" w:rsidRPr="33154AEF">
        <w:rPr>
          <w:rFonts w:ascii="Times New Roman" w:eastAsia="Times New Roman" w:hAnsi="Times New Roman" w:cs="Times New Roman"/>
          <w:sz w:val="24"/>
          <w:szCs w:val="24"/>
        </w:rPr>
        <w:t xml:space="preserve"> kasutatav kavandamise aluseks olev oht </w:t>
      </w:r>
      <w:r w:rsidR="3B596BD8" w:rsidRPr="01325512">
        <w:rPr>
          <w:rFonts w:ascii="Times New Roman" w:eastAsia="Times New Roman" w:hAnsi="Times New Roman" w:cs="Times New Roman"/>
          <w:i/>
          <w:iCs/>
          <w:sz w:val="24"/>
          <w:szCs w:val="24"/>
        </w:rPr>
        <w:t xml:space="preserve">(DBT – Design </w:t>
      </w:r>
      <w:proofErr w:type="spellStart"/>
      <w:r w:rsidR="3B596BD8" w:rsidRPr="01325512">
        <w:rPr>
          <w:rFonts w:ascii="Times New Roman" w:eastAsia="Times New Roman" w:hAnsi="Times New Roman" w:cs="Times New Roman"/>
          <w:i/>
          <w:iCs/>
          <w:sz w:val="24"/>
          <w:szCs w:val="24"/>
        </w:rPr>
        <w:t>Basis</w:t>
      </w:r>
      <w:proofErr w:type="spellEnd"/>
      <w:r w:rsidR="3B596BD8" w:rsidRPr="01325512">
        <w:rPr>
          <w:rFonts w:ascii="Times New Roman" w:eastAsia="Times New Roman" w:hAnsi="Times New Roman" w:cs="Times New Roman"/>
          <w:i/>
          <w:iCs/>
          <w:sz w:val="24"/>
          <w:szCs w:val="24"/>
        </w:rPr>
        <w:t xml:space="preserve"> </w:t>
      </w:r>
      <w:proofErr w:type="spellStart"/>
      <w:r w:rsidR="3B596BD8" w:rsidRPr="01325512">
        <w:rPr>
          <w:rFonts w:ascii="Times New Roman" w:eastAsia="Times New Roman" w:hAnsi="Times New Roman" w:cs="Times New Roman"/>
          <w:i/>
          <w:iCs/>
          <w:sz w:val="24"/>
          <w:szCs w:val="24"/>
        </w:rPr>
        <w:t>Threat</w:t>
      </w:r>
      <w:proofErr w:type="spellEnd"/>
      <w:r w:rsidR="3B596BD8" w:rsidRPr="01325512">
        <w:rPr>
          <w:rFonts w:ascii="Times New Roman" w:eastAsia="Times New Roman" w:hAnsi="Times New Roman" w:cs="Times New Roman"/>
          <w:i/>
          <w:iCs/>
          <w:sz w:val="24"/>
          <w:szCs w:val="24"/>
        </w:rPr>
        <w:t>)</w:t>
      </w:r>
      <w:r w:rsidR="3B596BD8" w:rsidRPr="33154AEF">
        <w:rPr>
          <w:rFonts w:ascii="Times New Roman" w:eastAsia="Times New Roman" w:hAnsi="Times New Roman" w:cs="Times New Roman"/>
          <w:sz w:val="24"/>
          <w:szCs w:val="24"/>
        </w:rPr>
        <w:t xml:space="preserve"> või tüüpohu profiil </w:t>
      </w:r>
      <w:r w:rsidR="0C95201F" w:rsidRPr="33154AEF">
        <w:rPr>
          <w:rFonts w:ascii="Times New Roman" w:eastAsia="Times New Roman" w:hAnsi="Times New Roman" w:cs="Times New Roman"/>
          <w:sz w:val="24"/>
          <w:szCs w:val="24"/>
        </w:rPr>
        <w:t>(</w:t>
      </w:r>
      <w:r w:rsidR="0C95201F" w:rsidRPr="01325512">
        <w:rPr>
          <w:rFonts w:ascii="Times New Roman" w:eastAsia="Times New Roman" w:hAnsi="Times New Roman" w:cs="Times New Roman"/>
          <w:i/>
          <w:iCs/>
          <w:sz w:val="24"/>
          <w:szCs w:val="24"/>
        </w:rPr>
        <w:t xml:space="preserve">RTS –Representative </w:t>
      </w:r>
      <w:proofErr w:type="spellStart"/>
      <w:r w:rsidR="0C95201F" w:rsidRPr="01325512">
        <w:rPr>
          <w:rFonts w:ascii="Times New Roman" w:eastAsia="Times New Roman" w:hAnsi="Times New Roman" w:cs="Times New Roman"/>
          <w:i/>
          <w:iCs/>
          <w:sz w:val="24"/>
          <w:szCs w:val="24"/>
        </w:rPr>
        <w:t>Treat</w:t>
      </w:r>
      <w:proofErr w:type="spellEnd"/>
      <w:r w:rsidR="0C95201F" w:rsidRPr="01325512">
        <w:rPr>
          <w:rFonts w:ascii="Times New Roman" w:eastAsia="Times New Roman" w:hAnsi="Times New Roman" w:cs="Times New Roman"/>
          <w:i/>
          <w:iCs/>
          <w:sz w:val="24"/>
          <w:szCs w:val="24"/>
        </w:rPr>
        <w:t xml:space="preserve"> </w:t>
      </w:r>
      <w:proofErr w:type="spellStart"/>
      <w:r w:rsidR="0C95201F" w:rsidRPr="01325512">
        <w:rPr>
          <w:rFonts w:ascii="Times New Roman" w:eastAsia="Times New Roman" w:hAnsi="Times New Roman" w:cs="Times New Roman"/>
          <w:i/>
          <w:iCs/>
          <w:sz w:val="24"/>
          <w:szCs w:val="24"/>
        </w:rPr>
        <w:t>Statement</w:t>
      </w:r>
      <w:proofErr w:type="spellEnd"/>
      <w:r w:rsidR="0C95201F" w:rsidRPr="33154AEF">
        <w:rPr>
          <w:rFonts w:ascii="Times New Roman" w:eastAsia="Times New Roman" w:hAnsi="Times New Roman" w:cs="Times New Roman"/>
          <w:sz w:val="24"/>
          <w:szCs w:val="24"/>
        </w:rPr>
        <w:t>)</w:t>
      </w:r>
      <w:r w:rsidR="3B596BD8" w:rsidRPr="33154AEF">
        <w:rPr>
          <w:rFonts w:ascii="Times New Roman" w:eastAsia="Times New Roman" w:hAnsi="Times New Roman" w:cs="Times New Roman"/>
          <w:sz w:val="24"/>
          <w:szCs w:val="24"/>
        </w:rPr>
        <w:t xml:space="preserve"> riiklikult  julgeolekuasutuse poolt.</w:t>
      </w:r>
      <w:r w:rsidR="2D7E724F" w:rsidRPr="33154AEF">
        <w:rPr>
          <w:rFonts w:ascii="Times New Roman" w:eastAsia="Times New Roman" w:hAnsi="Times New Roman" w:cs="Times New Roman"/>
          <w:sz w:val="24"/>
          <w:szCs w:val="24"/>
        </w:rPr>
        <w:t xml:space="preserve"> </w:t>
      </w:r>
      <w:r w:rsidR="3B596BD8" w:rsidRPr="33154AEF">
        <w:rPr>
          <w:rFonts w:ascii="Times New Roman" w:eastAsia="Times New Roman" w:hAnsi="Times New Roman" w:cs="Times New Roman"/>
          <w:sz w:val="24"/>
          <w:szCs w:val="24"/>
        </w:rPr>
        <w:t xml:space="preserve">Eestis tähendab see, et riiklikud ohuhinnangud, mis käsitlevad tuumakütuse tsükli turvariske, sabotaažiohtu, varguse- või terrorismiriski ning </w:t>
      </w:r>
      <w:r w:rsidR="3B596BD8" w:rsidRPr="4A41434A">
        <w:rPr>
          <w:rFonts w:ascii="Times New Roman" w:eastAsia="Times New Roman" w:hAnsi="Times New Roman" w:cs="Times New Roman"/>
          <w:sz w:val="24"/>
          <w:szCs w:val="24"/>
        </w:rPr>
        <w:t>hübriid</w:t>
      </w:r>
      <w:r w:rsidR="45BA1B95" w:rsidRPr="4A41434A">
        <w:rPr>
          <w:rFonts w:ascii="Times New Roman" w:eastAsia="Times New Roman" w:hAnsi="Times New Roman" w:cs="Times New Roman"/>
          <w:sz w:val="24"/>
          <w:szCs w:val="24"/>
        </w:rPr>
        <w:t>- ja küber</w:t>
      </w:r>
      <w:r w:rsidR="3B596BD8" w:rsidRPr="4A41434A">
        <w:rPr>
          <w:rFonts w:ascii="Times New Roman" w:eastAsia="Times New Roman" w:hAnsi="Times New Roman" w:cs="Times New Roman"/>
          <w:sz w:val="24"/>
          <w:szCs w:val="24"/>
        </w:rPr>
        <w:t>ohtusid</w:t>
      </w:r>
      <w:r w:rsidR="3B596BD8" w:rsidRPr="33154AEF">
        <w:rPr>
          <w:rFonts w:ascii="Times New Roman" w:eastAsia="Times New Roman" w:hAnsi="Times New Roman" w:cs="Times New Roman"/>
          <w:sz w:val="24"/>
          <w:szCs w:val="24"/>
        </w:rPr>
        <w:t xml:space="preserve">, koostatakse ja ajakohastatakse eelkõige </w:t>
      </w:r>
      <w:r w:rsidR="3B596BD8" w:rsidRPr="4A41434A">
        <w:rPr>
          <w:rFonts w:ascii="Times New Roman" w:eastAsia="Times New Roman" w:hAnsi="Times New Roman" w:cs="Times New Roman"/>
          <w:sz w:val="24"/>
          <w:szCs w:val="24"/>
        </w:rPr>
        <w:t>Kaitsepolitseiamet</w:t>
      </w:r>
      <w:r w:rsidR="0422F599" w:rsidRPr="4A41434A">
        <w:rPr>
          <w:rFonts w:ascii="Times New Roman" w:eastAsia="Times New Roman" w:hAnsi="Times New Roman" w:cs="Times New Roman"/>
          <w:sz w:val="24"/>
          <w:szCs w:val="24"/>
        </w:rPr>
        <w:t xml:space="preserve">i </w:t>
      </w:r>
      <w:r w:rsidR="0422F599" w:rsidRPr="1DB36073">
        <w:rPr>
          <w:rFonts w:ascii="Times New Roman" w:eastAsia="Times New Roman" w:hAnsi="Times New Roman" w:cs="Times New Roman"/>
          <w:sz w:val="24"/>
          <w:szCs w:val="24"/>
        </w:rPr>
        <w:t>poolt</w:t>
      </w:r>
      <w:r w:rsidR="3B596BD8" w:rsidRPr="33154AEF">
        <w:rPr>
          <w:rFonts w:ascii="Times New Roman" w:eastAsia="Times New Roman" w:hAnsi="Times New Roman" w:cs="Times New Roman"/>
          <w:sz w:val="24"/>
          <w:szCs w:val="24"/>
        </w:rPr>
        <w:t xml:space="preserve"> koostöös </w:t>
      </w:r>
      <w:r w:rsidR="075C3460" w:rsidRPr="4A41434A">
        <w:rPr>
          <w:rFonts w:ascii="Times New Roman" w:eastAsia="Times New Roman" w:hAnsi="Times New Roman" w:cs="Times New Roman"/>
          <w:sz w:val="24"/>
          <w:szCs w:val="24"/>
        </w:rPr>
        <w:t xml:space="preserve">teiste asutustega, </w:t>
      </w:r>
      <w:r w:rsidR="3B596BD8" w:rsidRPr="4A41434A">
        <w:rPr>
          <w:rFonts w:ascii="Times New Roman" w:eastAsia="Times New Roman" w:hAnsi="Times New Roman" w:cs="Times New Roman"/>
          <w:sz w:val="24"/>
          <w:szCs w:val="24"/>
        </w:rPr>
        <w:t>arvestades</w:t>
      </w:r>
      <w:r w:rsidR="3B596BD8" w:rsidRPr="33154AEF">
        <w:rPr>
          <w:rFonts w:ascii="Times New Roman" w:eastAsia="Times New Roman" w:hAnsi="Times New Roman" w:cs="Times New Roman"/>
          <w:sz w:val="24"/>
          <w:szCs w:val="24"/>
        </w:rPr>
        <w:t xml:space="preserve"> riigi üldist julgeolekukeskkonda.</w:t>
      </w:r>
    </w:p>
    <w:p w14:paraId="637A4A04" w14:textId="5D36E156" w:rsidR="05A9B609" w:rsidRDefault="26E0E220" w:rsidP="3A7E84B7">
      <w:pPr>
        <w:spacing w:after="0" w:line="240" w:lineRule="auto"/>
        <w:jc w:val="both"/>
      </w:pPr>
      <w:r w:rsidRPr="4045F53D">
        <w:rPr>
          <w:rFonts w:ascii="Times New Roman" w:eastAsia="Times New Roman" w:hAnsi="Times New Roman" w:cs="Times New Roman"/>
          <w:sz w:val="24"/>
          <w:szCs w:val="24"/>
        </w:rPr>
        <w:t xml:space="preserve">Kiirgus- ja tuumaohutusalase tegevuse pädev asutus </w:t>
      </w:r>
      <w:r w:rsidR="3B596BD8" w:rsidRPr="4045F53D">
        <w:rPr>
          <w:rFonts w:ascii="Times New Roman" w:eastAsia="Times New Roman" w:hAnsi="Times New Roman" w:cs="Times New Roman"/>
          <w:sz w:val="24"/>
          <w:szCs w:val="24"/>
        </w:rPr>
        <w:t xml:space="preserve">kasutab riiklikke ohuhinnanguid </w:t>
      </w:r>
      <w:r w:rsidR="4FAD5160" w:rsidRPr="4045F53D">
        <w:rPr>
          <w:rFonts w:ascii="Times New Roman" w:eastAsia="Times New Roman" w:hAnsi="Times New Roman" w:cs="Times New Roman"/>
          <w:sz w:val="24"/>
          <w:szCs w:val="24"/>
        </w:rPr>
        <w:t>käitaja üle järelevalve teostamisel.</w:t>
      </w:r>
      <w:r w:rsidR="3B596BD8" w:rsidRPr="4045F53D">
        <w:rPr>
          <w:rFonts w:ascii="Times New Roman" w:eastAsia="Times New Roman" w:hAnsi="Times New Roman" w:cs="Times New Roman"/>
          <w:sz w:val="24"/>
          <w:szCs w:val="24"/>
        </w:rPr>
        <w:t xml:space="preserve"> Käitaja koostab objekti spetsiifilise turvaplaani ning rakendab meetmed riiklikult määratud ohupildi alusel, mitte vastupidi.</w:t>
      </w:r>
    </w:p>
    <w:p w14:paraId="2108847B" w14:textId="00245903" w:rsidR="05A9B609" w:rsidRDefault="075D226F" w:rsidP="3A7E84B7">
      <w:pPr>
        <w:spacing w:after="0" w:line="240" w:lineRule="auto"/>
        <w:jc w:val="both"/>
        <w:rPr>
          <w:rFonts w:ascii="Times New Roman" w:eastAsia="Times New Roman" w:hAnsi="Times New Roman" w:cs="Times New Roman"/>
          <w:sz w:val="24"/>
          <w:szCs w:val="24"/>
        </w:rPr>
      </w:pPr>
      <w:r w:rsidRPr="0F3A49DF">
        <w:rPr>
          <w:rFonts w:ascii="Times New Roman" w:eastAsia="Times New Roman" w:hAnsi="Times New Roman" w:cs="Times New Roman"/>
          <w:sz w:val="24"/>
          <w:szCs w:val="24"/>
        </w:rPr>
        <w:t>K</w:t>
      </w:r>
      <w:r w:rsidR="05A9B609" w:rsidRPr="0F3A49DF">
        <w:rPr>
          <w:rFonts w:ascii="Times New Roman" w:eastAsia="Times New Roman" w:hAnsi="Times New Roman" w:cs="Times New Roman"/>
          <w:sz w:val="24"/>
          <w:szCs w:val="24"/>
        </w:rPr>
        <w:t>aitsemeetmete</w:t>
      </w:r>
      <w:r w:rsidR="05A9B609" w:rsidRPr="3A7E84B7">
        <w:rPr>
          <w:rFonts w:ascii="Times New Roman" w:eastAsia="Times New Roman" w:hAnsi="Times New Roman" w:cs="Times New Roman"/>
          <w:sz w:val="24"/>
          <w:szCs w:val="24"/>
        </w:rPr>
        <w:t xml:space="preserve"> ulatus peab olema kooskõlas tuumamaterjali kategooriaga ning tuumakäitise riskitasemega. Füüsiline kaitse peab olema proportsionaalne potentsiaalsete ohtudega ning lähtuma tüüpohu profiilist </w:t>
      </w:r>
      <w:r w:rsidR="05A9B609" w:rsidRPr="749C5B7A">
        <w:rPr>
          <w:rFonts w:ascii="Times New Roman" w:eastAsia="Times New Roman" w:hAnsi="Times New Roman" w:cs="Times New Roman"/>
          <w:sz w:val="24"/>
          <w:szCs w:val="24"/>
        </w:rPr>
        <w:t xml:space="preserve">või </w:t>
      </w:r>
      <w:r w:rsidR="05A9B609" w:rsidRPr="3A7E84B7">
        <w:rPr>
          <w:rFonts w:ascii="Times New Roman" w:eastAsia="Times New Roman" w:hAnsi="Times New Roman" w:cs="Times New Roman"/>
          <w:sz w:val="24"/>
          <w:szCs w:val="24"/>
        </w:rPr>
        <w:t xml:space="preserve">kavandamise aluseks olevast ohust vastavalt IAEA </w:t>
      </w:r>
      <w:r w:rsidR="05A9B609" w:rsidRPr="7E419EB3">
        <w:rPr>
          <w:rFonts w:ascii="Times New Roman" w:eastAsia="Times New Roman" w:hAnsi="Times New Roman" w:cs="Times New Roman"/>
          <w:sz w:val="24"/>
          <w:szCs w:val="24"/>
        </w:rPr>
        <w:t>juh</w:t>
      </w:r>
      <w:r w:rsidR="46F19A58" w:rsidRPr="7E419EB3">
        <w:rPr>
          <w:rFonts w:ascii="Times New Roman" w:eastAsia="Times New Roman" w:hAnsi="Times New Roman" w:cs="Times New Roman"/>
          <w:sz w:val="24"/>
          <w:szCs w:val="24"/>
        </w:rPr>
        <w:t>endile</w:t>
      </w:r>
      <w:r w:rsidR="05A9B609" w:rsidRPr="3A7E84B7">
        <w:rPr>
          <w:rFonts w:ascii="Times New Roman" w:eastAsia="Times New Roman" w:hAnsi="Times New Roman" w:cs="Times New Roman"/>
          <w:sz w:val="24"/>
          <w:szCs w:val="24"/>
        </w:rPr>
        <w:t xml:space="preserve"> NSS-10</w:t>
      </w:r>
      <w:r w:rsidR="7A93B6C1" w:rsidRPr="14A68893">
        <w:rPr>
          <w:rFonts w:ascii="Times New Roman" w:eastAsia="Times New Roman" w:hAnsi="Times New Roman" w:cs="Times New Roman"/>
          <w:sz w:val="24"/>
          <w:szCs w:val="24"/>
        </w:rPr>
        <w:t>.</w:t>
      </w:r>
    </w:p>
    <w:p w14:paraId="3E9B08E0" w14:textId="525A1AC4" w:rsidR="05A9B609" w:rsidRDefault="02E97BDE" w:rsidP="3A7E84B7">
      <w:pPr>
        <w:spacing w:after="0" w:line="240" w:lineRule="auto"/>
        <w:jc w:val="both"/>
        <w:rPr>
          <w:rFonts w:ascii="Times New Roman" w:eastAsia="Times New Roman" w:hAnsi="Times New Roman" w:cs="Times New Roman"/>
          <w:sz w:val="24"/>
          <w:szCs w:val="24"/>
        </w:rPr>
      </w:pPr>
      <w:r w:rsidRPr="65D5D9B7">
        <w:rPr>
          <w:rFonts w:ascii="Times New Roman" w:eastAsia="Times New Roman" w:hAnsi="Times New Roman" w:cs="Times New Roman"/>
          <w:sz w:val="24"/>
          <w:szCs w:val="24"/>
        </w:rPr>
        <w:t>F</w:t>
      </w:r>
      <w:r w:rsidR="05A9B609" w:rsidRPr="65D5D9B7">
        <w:rPr>
          <w:rFonts w:ascii="Times New Roman" w:eastAsia="Times New Roman" w:hAnsi="Times New Roman" w:cs="Times New Roman"/>
          <w:sz w:val="24"/>
          <w:szCs w:val="24"/>
        </w:rPr>
        <w:t>üüsilise</w:t>
      </w:r>
      <w:r w:rsidR="05A9B609" w:rsidRPr="3A7E84B7">
        <w:rPr>
          <w:rFonts w:ascii="Times New Roman" w:eastAsia="Times New Roman" w:hAnsi="Times New Roman" w:cs="Times New Roman"/>
          <w:sz w:val="24"/>
          <w:szCs w:val="24"/>
        </w:rPr>
        <w:t xml:space="preserve"> kaitse meetmete kavandamine peab vastama </w:t>
      </w:r>
      <w:r w:rsidR="6708C344" w:rsidRPr="37D34D08">
        <w:rPr>
          <w:rFonts w:ascii="Times New Roman" w:eastAsia="Times New Roman" w:hAnsi="Times New Roman" w:cs="Times New Roman"/>
          <w:sz w:val="24"/>
          <w:szCs w:val="24"/>
        </w:rPr>
        <w:t>tsiviilkriisi ja riigikaitse seaduse alusel,</w:t>
      </w:r>
      <w:r w:rsidR="05A9B609" w:rsidRPr="37D34D08">
        <w:rPr>
          <w:rFonts w:ascii="Times New Roman" w:eastAsia="Times New Roman" w:hAnsi="Times New Roman" w:cs="Times New Roman"/>
          <w:sz w:val="24"/>
          <w:szCs w:val="24"/>
        </w:rPr>
        <w:t xml:space="preserve"> </w:t>
      </w:r>
      <w:r w:rsidR="6708C344" w:rsidRPr="33918D07">
        <w:rPr>
          <w:rFonts w:ascii="Times New Roman" w:eastAsia="Times New Roman" w:hAnsi="Times New Roman" w:cs="Times New Roman"/>
          <w:sz w:val="24"/>
          <w:szCs w:val="24"/>
        </w:rPr>
        <w:t xml:space="preserve">hetkel kehtiva </w:t>
      </w:r>
      <w:r w:rsidR="3C87AF7E" w:rsidRPr="2A767B9B">
        <w:rPr>
          <w:rFonts w:ascii="Times New Roman" w:eastAsia="Times New Roman" w:hAnsi="Times New Roman" w:cs="Times New Roman"/>
          <w:sz w:val="24"/>
          <w:szCs w:val="24"/>
        </w:rPr>
        <w:t xml:space="preserve">riigikaitseseaduse § 87 lõike 1 </w:t>
      </w:r>
      <w:r w:rsidR="3C87AF7E" w:rsidRPr="551D14E1">
        <w:rPr>
          <w:rFonts w:ascii="Times New Roman" w:eastAsia="Times New Roman" w:hAnsi="Times New Roman" w:cs="Times New Roman"/>
          <w:sz w:val="24"/>
          <w:szCs w:val="24"/>
        </w:rPr>
        <w:t xml:space="preserve">alusel kehtestatud Vabariigi </w:t>
      </w:r>
      <w:r w:rsidR="3C87AF7E" w:rsidRPr="50DA9B4F">
        <w:rPr>
          <w:rFonts w:ascii="Times New Roman" w:eastAsia="Times New Roman" w:hAnsi="Times New Roman" w:cs="Times New Roman"/>
          <w:sz w:val="24"/>
          <w:szCs w:val="24"/>
        </w:rPr>
        <w:t>Valitsuse</w:t>
      </w:r>
      <w:r w:rsidR="3C87AF7E" w:rsidRPr="6EB563F9">
        <w:rPr>
          <w:rFonts w:ascii="Times New Roman" w:eastAsia="Times New Roman" w:hAnsi="Times New Roman" w:cs="Times New Roman"/>
          <w:sz w:val="24"/>
          <w:szCs w:val="24"/>
        </w:rPr>
        <w:t xml:space="preserve"> </w:t>
      </w:r>
      <w:r w:rsidR="3C87AF7E" w:rsidRPr="62D4A9F6">
        <w:rPr>
          <w:rFonts w:ascii="Times New Roman" w:eastAsia="Times New Roman" w:hAnsi="Times New Roman" w:cs="Times New Roman"/>
          <w:sz w:val="24"/>
          <w:szCs w:val="24"/>
        </w:rPr>
        <w:t>23.09.2016</w:t>
      </w:r>
      <w:r w:rsidR="05A9B609" w:rsidRPr="33918D07">
        <w:rPr>
          <w:rFonts w:ascii="Times New Roman" w:eastAsia="Times New Roman" w:hAnsi="Times New Roman" w:cs="Times New Roman"/>
          <w:sz w:val="24"/>
          <w:szCs w:val="24"/>
        </w:rPr>
        <w:t xml:space="preserve"> </w:t>
      </w:r>
      <w:r w:rsidR="3C87AF7E" w:rsidRPr="18CA1967">
        <w:rPr>
          <w:rFonts w:ascii="Times New Roman" w:eastAsia="Times New Roman" w:hAnsi="Times New Roman" w:cs="Times New Roman"/>
          <w:sz w:val="24"/>
          <w:szCs w:val="24"/>
        </w:rPr>
        <w:t>määrusele</w:t>
      </w:r>
      <w:r w:rsidR="05A9B609" w:rsidRPr="3E2F0690">
        <w:rPr>
          <w:rFonts w:ascii="Times New Roman" w:eastAsia="Times New Roman" w:hAnsi="Times New Roman" w:cs="Times New Roman"/>
          <w:sz w:val="24"/>
          <w:szCs w:val="24"/>
        </w:rPr>
        <w:t xml:space="preserve"> </w:t>
      </w:r>
      <w:r w:rsidR="3C87AF7E" w:rsidRPr="448D6332">
        <w:rPr>
          <w:rFonts w:ascii="Times New Roman" w:eastAsia="Times New Roman" w:hAnsi="Times New Roman" w:cs="Times New Roman"/>
          <w:sz w:val="24"/>
          <w:szCs w:val="24"/>
        </w:rPr>
        <w:t>nr 106</w:t>
      </w:r>
      <w:r w:rsidR="05A9B609" w:rsidRPr="448D6332">
        <w:rPr>
          <w:rFonts w:ascii="Times New Roman" w:eastAsia="Times New Roman" w:hAnsi="Times New Roman" w:cs="Times New Roman"/>
          <w:sz w:val="24"/>
          <w:szCs w:val="24"/>
        </w:rPr>
        <w:t xml:space="preserve"> </w:t>
      </w:r>
      <w:r w:rsidR="05A9B609" w:rsidRPr="3A7E84B7">
        <w:rPr>
          <w:rFonts w:ascii="Times New Roman" w:eastAsia="Times New Roman" w:hAnsi="Times New Roman" w:cs="Times New Roman"/>
          <w:sz w:val="24"/>
          <w:szCs w:val="24"/>
        </w:rPr>
        <w:t xml:space="preserve">„Riigikaitseobjekti kaitse </w:t>
      </w:r>
      <w:r w:rsidR="05A9B609" w:rsidRPr="0DCB17F2">
        <w:rPr>
          <w:rFonts w:ascii="Times New Roman" w:eastAsia="Times New Roman" w:hAnsi="Times New Roman" w:cs="Times New Roman"/>
          <w:sz w:val="24"/>
          <w:szCs w:val="24"/>
        </w:rPr>
        <w:t>kor</w:t>
      </w:r>
      <w:r w:rsidR="16482225" w:rsidRPr="0DCB17F2">
        <w:rPr>
          <w:rFonts w:ascii="Times New Roman" w:eastAsia="Times New Roman" w:hAnsi="Times New Roman" w:cs="Times New Roman"/>
          <w:sz w:val="24"/>
          <w:szCs w:val="24"/>
        </w:rPr>
        <w:t>d</w:t>
      </w:r>
      <w:r w:rsidR="05A9B609" w:rsidRPr="21EE47CF">
        <w:rPr>
          <w:rFonts w:ascii="Times New Roman" w:eastAsia="Times New Roman" w:hAnsi="Times New Roman" w:cs="Times New Roman"/>
          <w:sz w:val="24"/>
          <w:szCs w:val="24"/>
        </w:rPr>
        <w:t>”</w:t>
      </w:r>
      <w:r w:rsidRPr="21EE47CF">
        <w:rPr>
          <w:rStyle w:val="Allmrkuseviide"/>
          <w:rFonts w:ascii="Times New Roman" w:eastAsia="Times New Roman" w:hAnsi="Times New Roman" w:cs="Times New Roman"/>
          <w:sz w:val="24"/>
          <w:szCs w:val="24"/>
        </w:rPr>
        <w:footnoteReference w:id="79"/>
      </w:r>
      <w:r w:rsidR="05A9B609" w:rsidRPr="21EE47CF">
        <w:rPr>
          <w:rFonts w:ascii="Times New Roman" w:eastAsia="Times New Roman" w:hAnsi="Times New Roman" w:cs="Times New Roman"/>
          <w:sz w:val="24"/>
          <w:szCs w:val="24"/>
        </w:rPr>
        <w:t>,</w:t>
      </w:r>
      <w:r w:rsidR="05A9B609" w:rsidRPr="3A7E84B7">
        <w:rPr>
          <w:rFonts w:ascii="Times New Roman" w:eastAsia="Times New Roman" w:hAnsi="Times New Roman" w:cs="Times New Roman"/>
          <w:sz w:val="24"/>
          <w:szCs w:val="24"/>
        </w:rPr>
        <w:t xml:space="preserve"> arvestades </w:t>
      </w:r>
      <w:r w:rsidR="688BF2C0" w:rsidRPr="6FB5CC65">
        <w:rPr>
          <w:rFonts w:ascii="Times New Roman" w:eastAsia="Times New Roman" w:hAnsi="Times New Roman" w:cs="Times New Roman"/>
          <w:sz w:val="24"/>
          <w:szCs w:val="24"/>
        </w:rPr>
        <w:t>eelnõus</w:t>
      </w:r>
      <w:r w:rsidR="05A9B609" w:rsidRPr="3A7E84B7">
        <w:rPr>
          <w:rFonts w:ascii="Times New Roman" w:eastAsia="Times New Roman" w:hAnsi="Times New Roman" w:cs="Times New Roman"/>
          <w:sz w:val="24"/>
          <w:szCs w:val="24"/>
        </w:rPr>
        <w:t xml:space="preserve"> sätestatud </w:t>
      </w:r>
      <w:r w:rsidR="05A9B609" w:rsidRPr="095EC598">
        <w:rPr>
          <w:rFonts w:ascii="Times New Roman" w:eastAsia="Times New Roman" w:hAnsi="Times New Roman" w:cs="Times New Roman"/>
          <w:sz w:val="24"/>
          <w:szCs w:val="24"/>
        </w:rPr>
        <w:t>erisusi.</w:t>
      </w:r>
      <w:r w:rsidR="05A9B609" w:rsidRPr="3A7E84B7">
        <w:rPr>
          <w:rFonts w:ascii="Times New Roman" w:eastAsia="Times New Roman" w:hAnsi="Times New Roman" w:cs="Times New Roman"/>
          <w:sz w:val="24"/>
          <w:szCs w:val="24"/>
        </w:rPr>
        <w:t xml:space="preserve"> See tagab sidususe Eesti </w:t>
      </w:r>
      <w:r w:rsidR="4CBAEF67" w:rsidRPr="640C7FD5">
        <w:rPr>
          <w:rFonts w:ascii="Times New Roman" w:eastAsia="Times New Roman" w:hAnsi="Times New Roman" w:cs="Times New Roman"/>
          <w:sz w:val="24"/>
          <w:szCs w:val="24"/>
        </w:rPr>
        <w:t xml:space="preserve">olemasoleva </w:t>
      </w:r>
      <w:r w:rsidR="05A9B609" w:rsidRPr="640C7FD5">
        <w:rPr>
          <w:rFonts w:ascii="Times New Roman" w:eastAsia="Times New Roman" w:hAnsi="Times New Roman" w:cs="Times New Roman"/>
          <w:sz w:val="24"/>
          <w:szCs w:val="24"/>
        </w:rPr>
        <w:t>riikliku</w:t>
      </w:r>
      <w:r w:rsidR="05A9B609" w:rsidRPr="3A7E84B7">
        <w:rPr>
          <w:rFonts w:ascii="Times New Roman" w:eastAsia="Times New Roman" w:hAnsi="Times New Roman" w:cs="Times New Roman"/>
          <w:sz w:val="24"/>
          <w:szCs w:val="24"/>
        </w:rPr>
        <w:t xml:space="preserve"> julgeoleku- ja kriisivalmidussüsteemiga.</w:t>
      </w:r>
    </w:p>
    <w:p w14:paraId="4D89CFC4" w14:textId="29A26A1C" w:rsidR="640C7FD5" w:rsidRDefault="640C7FD5" w:rsidP="640C7FD5">
      <w:pPr>
        <w:spacing w:after="0" w:line="240" w:lineRule="auto"/>
        <w:jc w:val="both"/>
        <w:rPr>
          <w:rFonts w:ascii="Times New Roman" w:eastAsia="Times New Roman" w:hAnsi="Times New Roman" w:cs="Times New Roman"/>
          <w:sz w:val="24"/>
          <w:szCs w:val="24"/>
        </w:rPr>
      </w:pPr>
    </w:p>
    <w:p w14:paraId="303F121A" w14:textId="542E986A" w:rsidR="640C7FD5" w:rsidRDefault="7F121F62" w:rsidP="5C697072">
      <w:pPr>
        <w:spacing w:after="0" w:line="240" w:lineRule="auto"/>
        <w:jc w:val="both"/>
        <w:rPr>
          <w:rFonts w:ascii="Times New Roman" w:eastAsia="Times New Roman" w:hAnsi="Times New Roman" w:cs="Times New Roman"/>
          <w:sz w:val="24"/>
          <w:szCs w:val="24"/>
        </w:rPr>
      </w:pPr>
      <w:r w:rsidRPr="0ADE93F7">
        <w:rPr>
          <w:rFonts w:ascii="Times New Roman" w:eastAsia="Times New Roman" w:hAnsi="Times New Roman" w:cs="Times New Roman"/>
          <w:b/>
          <w:bCs/>
          <w:sz w:val="24"/>
          <w:szCs w:val="24"/>
        </w:rPr>
        <w:t xml:space="preserve">Eelnõu § 77 lõige 2 </w:t>
      </w:r>
      <w:r w:rsidRPr="7785E26A">
        <w:rPr>
          <w:rFonts w:ascii="Times New Roman" w:eastAsia="Times New Roman" w:hAnsi="Times New Roman" w:cs="Times New Roman"/>
          <w:sz w:val="24"/>
          <w:szCs w:val="24"/>
        </w:rPr>
        <w:t xml:space="preserve">volitab valdkonna eest vastutavat ministrit kehtestama määrusega tuumamaterjali füüsilise kaitse nõuded, tuumamaterjali kategooriate liigituse ning tüüpohu profiili või </w:t>
      </w:r>
      <w:r w:rsidR="0915D0F9" w:rsidRPr="0D8894AB">
        <w:rPr>
          <w:rFonts w:ascii="Times New Roman" w:eastAsia="Times New Roman" w:hAnsi="Times New Roman" w:cs="Times New Roman"/>
          <w:sz w:val="24"/>
          <w:szCs w:val="24"/>
        </w:rPr>
        <w:t>kavandamise</w:t>
      </w:r>
      <w:r w:rsidRPr="7785E26A">
        <w:rPr>
          <w:rFonts w:ascii="Times New Roman" w:eastAsia="Times New Roman" w:hAnsi="Times New Roman" w:cs="Times New Roman"/>
          <w:sz w:val="24"/>
          <w:szCs w:val="24"/>
        </w:rPr>
        <w:t xml:space="preserve"> aluseks oleva ohu määramise korra.</w:t>
      </w:r>
      <w:r w:rsidR="6BCA55FE" w:rsidRPr="5C697072">
        <w:rPr>
          <w:rFonts w:ascii="Times New Roman" w:eastAsia="Times New Roman" w:hAnsi="Times New Roman" w:cs="Times New Roman"/>
          <w:sz w:val="24"/>
          <w:szCs w:val="24"/>
        </w:rPr>
        <w:t xml:space="preserve"> Määrusega kehtestatavad tuumamaterjali kategooriad on oluline osa rahvusvahelisest tuumajulgeoleku raamistikust ning lähtuvad IAEA </w:t>
      </w:r>
      <w:r w:rsidR="6BCA55FE" w:rsidRPr="16C89D5A">
        <w:rPr>
          <w:rFonts w:ascii="Times New Roman" w:eastAsia="Times New Roman" w:hAnsi="Times New Roman" w:cs="Times New Roman"/>
          <w:sz w:val="24"/>
          <w:szCs w:val="24"/>
        </w:rPr>
        <w:t>juhendist „</w:t>
      </w:r>
      <w:r w:rsidR="6C0ADDBE" w:rsidRPr="4DC6E1AE">
        <w:rPr>
          <w:rFonts w:ascii="Times New Roman" w:eastAsia="Times New Roman" w:hAnsi="Times New Roman" w:cs="Times New Roman"/>
          <w:sz w:val="24"/>
          <w:szCs w:val="24"/>
        </w:rPr>
        <w:t>Soovitused</w:t>
      </w:r>
      <w:r w:rsidR="6C0ADDBE" w:rsidRPr="7A51E6EB">
        <w:rPr>
          <w:rFonts w:ascii="Times New Roman" w:eastAsia="Times New Roman" w:hAnsi="Times New Roman" w:cs="Times New Roman"/>
          <w:sz w:val="24"/>
          <w:szCs w:val="24"/>
        </w:rPr>
        <w:t xml:space="preserve"> tuumamaterjali ja tuumakäitiste füüsiliseks kaitseks</w:t>
      </w:r>
      <w:r w:rsidR="6C0ADDBE" w:rsidRPr="04B1E780">
        <w:rPr>
          <w:rFonts w:ascii="Times New Roman" w:eastAsia="Times New Roman" w:hAnsi="Times New Roman" w:cs="Times New Roman"/>
          <w:sz w:val="24"/>
          <w:szCs w:val="24"/>
        </w:rPr>
        <w:t>”</w:t>
      </w:r>
      <w:r w:rsidR="6BCA55FE" w:rsidRPr="04B1E780">
        <w:rPr>
          <w:rFonts w:ascii="Times New Roman" w:eastAsia="Times New Roman" w:hAnsi="Times New Roman" w:cs="Times New Roman"/>
          <w:sz w:val="24"/>
          <w:szCs w:val="24"/>
        </w:rPr>
        <w:t>(</w:t>
      </w:r>
      <w:proofErr w:type="spellStart"/>
      <w:r w:rsidR="3369F3B0" w:rsidRPr="01325512">
        <w:rPr>
          <w:rFonts w:ascii="Times New Roman" w:eastAsia="Times New Roman" w:hAnsi="Times New Roman" w:cs="Times New Roman"/>
          <w:i/>
          <w:iCs/>
          <w:sz w:val="24"/>
          <w:szCs w:val="24"/>
        </w:rPr>
        <w:t>Recommendations</w:t>
      </w:r>
      <w:proofErr w:type="spellEnd"/>
      <w:r w:rsidR="3369F3B0" w:rsidRPr="01325512">
        <w:rPr>
          <w:rFonts w:ascii="Times New Roman" w:eastAsia="Times New Roman" w:hAnsi="Times New Roman" w:cs="Times New Roman"/>
          <w:i/>
          <w:iCs/>
          <w:sz w:val="24"/>
          <w:szCs w:val="24"/>
        </w:rPr>
        <w:t xml:space="preserve"> on </w:t>
      </w:r>
      <w:proofErr w:type="spellStart"/>
      <w:r w:rsidR="3369F3B0" w:rsidRPr="01325512">
        <w:rPr>
          <w:rFonts w:ascii="Times New Roman" w:eastAsia="Times New Roman" w:hAnsi="Times New Roman" w:cs="Times New Roman"/>
          <w:i/>
          <w:iCs/>
          <w:sz w:val="24"/>
          <w:szCs w:val="24"/>
        </w:rPr>
        <w:t>Physical</w:t>
      </w:r>
      <w:proofErr w:type="spellEnd"/>
      <w:r w:rsidR="3369F3B0" w:rsidRPr="01325512">
        <w:rPr>
          <w:rFonts w:ascii="Times New Roman" w:eastAsia="Times New Roman" w:hAnsi="Times New Roman" w:cs="Times New Roman"/>
          <w:i/>
          <w:iCs/>
          <w:sz w:val="24"/>
          <w:szCs w:val="24"/>
        </w:rPr>
        <w:t xml:space="preserve"> </w:t>
      </w:r>
      <w:proofErr w:type="spellStart"/>
      <w:r w:rsidR="3369F3B0" w:rsidRPr="01325512">
        <w:rPr>
          <w:rFonts w:ascii="Times New Roman" w:eastAsia="Times New Roman" w:hAnsi="Times New Roman" w:cs="Times New Roman"/>
          <w:i/>
          <w:iCs/>
          <w:sz w:val="24"/>
          <w:szCs w:val="24"/>
        </w:rPr>
        <w:t>Protection</w:t>
      </w:r>
      <w:proofErr w:type="spellEnd"/>
      <w:r w:rsidR="6BCA55FE" w:rsidRPr="01325512">
        <w:rPr>
          <w:rFonts w:ascii="Times New Roman" w:eastAsia="Times New Roman" w:hAnsi="Times New Roman" w:cs="Times New Roman"/>
          <w:i/>
          <w:iCs/>
          <w:sz w:val="24"/>
          <w:szCs w:val="24"/>
        </w:rPr>
        <w:t xml:space="preserve"> of </w:t>
      </w:r>
      <w:proofErr w:type="spellStart"/>
      <w:r w:rsidR="6BCA55FE" w:rsidRPr="01325512">
        <w:rPr>
          <w:rFonts w:ascii="Times New Roman" w:eastAsia="Times New Roman" w:hAnsi="Times New Roman" w:cs="Times New Roman"/>
          <w:i/>
          <w:iCs/>
          <w:sz w:val="24"/>
          <w:szCs w:val="24"/>
        </w:rPr>
        <w:t>Nuclear</w:t>
      </w:r>
      <w:proofErr w:type="spellEnd"/>
      <w:r w:rsidR="6BCA55FE" w:rsidRPr="01325512">
        <w:rPr>
          <w:rFonts w:ascii="Times New Roman" w:eastAsia="Times New Roman" w:hAnsi="Times New Roman" w:cs="Times New Roman"/>
          <w:i/>
          <w:iCs/>
          <w:sz w:val="24"/>
          <w:szCs w:val="24"/>
        </w:rPr>
        <w:t xml:space="preserve"> </w:t>
      </w:r>
      <w:proofErr w:type="spellStart"/>
      <w:r w:rsidR="6BCA55FE" w:rsidRPr="01325512">
        <w:rPr>
          <w:rFonts w:ascii="Times New Roman" w:eastAsia="Times New Roman" w:hAnsi="Times New Roman" w:cs="Times New Roman"/>
          <w:i/>
          <w:iCs/>
          <w:sz w:val="24"/>
          <w:szCs w:val="24"/>
        </w:rPr>
        <w:t>Material</w:t>
      </w:r>
      <w:proofErr w:type="spellEnd"/>
      <w:r w:rsidR="3369F3B0" w:rsidRPr="01325512">
        <w:rPr>
          <w:rFonts w:ascii="Times New Roman" w:eastAsia="Times New Roman" w:hAnsi="Times New Roman" w:cs="Times New Roman"/>
          <w:i/>
          <w:iCs/>
          <w:sz w:val="24"/>
          <w:szCs w:val="24"/>
        </w:rPr>
        <w:t xml:space="preserve"> and </w:t>
      </w:r>
      <w:proofErr w:type="spellStart"/>
      <w:r w:rsidR="3369F3B0" w:rsidRPr="01325512">
        <w:rPr>
          <w:rFonts w:ascii="Times New Roman" w:eastAsia="Times New Roman" w:hAnsi="Times New Roman" w:cs="Times New Roman"/>
          <w:i/>
          <w:iCs/>
          <w:sz w:val="24"/>
          <w:szCs w:val="24"/>
        </w:rPr>
        <w:t>Nuclear</w:t>
      </w:r>
      <w:proofErr w:type="spellEnd"/>
      <w:r w:rsidR="3369F3B0" w:rsidRPr="01325512">
        <w:rPr>
          <w:rFonts w:ascii="Times New Roman" w:eastAsia="Times New Roman" w:hAnsi="Times New Roman" w:cs="Times New Roman"/>
          <w:i/>
          <w:iCs/>
          <w:sz w:val="24"/>
          <w:szCs w:val="24"/>
        </w:rPr>
        <w:t xml:space="preserve"> </w:t>
      </w:r>
      <w:proofErr w:type="spellStart"/>
      <w:r w:rsidR="3369F3B0" w:rsidRPr="01325512">
        <w:rPr>
          <w:rFonts w:ascii="Times New Roman" w:eastAsia="Times New Roman" w:hAnsi="Times New Roman" w:cs="Times New Roman"/>
          <w:i/>
          <w:iCs/>
          <w:sz w:val="24"/>
          <w:szCs w:val="24"/>
        </w:rPr>
        <w:t>Facilities</w:t>
      </w:r>
      <w:proofErr w:type="spellEnd"/>
      <w:r w:rsidR="109E6514" w:rsidRPr="21418891">
        <w:rPr>
          <w:rFonts w:ascii="Times New Roman" w:eastAsia="Times New Roman" w:hAnsi="Times New Roman" w:cs="Times New Roman"/>
          <w:sz w:val="24"/>
          <w:szCs w:val="24"/>
        </w:rPr>
        <w:t>, NSS-13</w:t>
      </w:r>
      <w:r w:rsidR="6BCA55FE" w:rsidRPr="5E6CD479">
        <w:rPr>
          <w:rFonts w:ascii="Times New Roman" w:eastAsia="Times New Roman" w:hAnsi="Times New Roman" w:cs="Times New Roman"/>
          <w:sz w:val="24"/>
          <w:szCs w:val="24"/>
        </w:rPr>
        <w:t>)</w:t>
      </w:r>
      <w:r w:rsidRPr="5E6CD479">
        <w:rPr>
          <w:rStyle w:val="Allmrkuseviide"/>
          <w:rFonts w:ascii="Times New Roman" w:eastAsia="Times New Roman" w:hAnsi="Times New Roman" w:cs="Times New Roman"/>
          <w:sz w:val="24"/>
          <w:szCs w:val="24"/>
        </w:rPr>
        <w:footnoteReference w:id="80"/>
      </w:r>
      <w:r w:rsidR="6BCA55FE" w:rsidRPr="5E6CD479">
        <w:rPr>
          <w:rFonts w:ascii="Times New Roman" w:eastAsia="Times New Roman" w:hAnsi="Times New Roman" w:cs="Times New Roman"/>
          <w:sz w:val="24"/>
          <w:szCs w:val="24"/>
        </w:rPr>
        <w:t>.</w:t>
      </w:r>
      <w:r w:rsidR="6BCA55FE" w:rsidRPr="5C697072">
        <w:rPr>
          <w:rFonts w:ascii="Times New Roman" w:eastAsia="Times New Roman" w:hAnsi="Times New Roman" w:cs="Times New Roman"/>
          <w:sz w:val="24"/>
          <w:szCs w:val="24"/>
        </w:rPr>
        <w:t xml:space="preserve"> </w:t>
      </w:r>
      <w:r w:rsidR="7F710395" w:rsidRPr="0ADE93F7">
        <w:rPr>
          <w:rFonts w:ascii="Times New Roman" w:eastAsia="Times New Roman" w:hAnsi="Times New Roman" w:cs="Times New Roman"/>
          <w:sz w:val="24"/>
          <w:szCs w:val="24"/>
        </w:rPr>
        <w:t xml:space="preserve">Tuumamaterjal jagatakse selle juhendi alusel kolme kategooriasse: I, II ja III. </w:t>
      </w:r>
      <w:r w:rsidR="6BCA55FE" w:rsidRPr="5C697072">
        <w:rPr>
          <w:rFonts w:ascii="Times New Roman" w:eastAsia="Times New Roman" w:hAnsi="Times New Roman" w:cs="Times New Roman"/>
          <w:sz w:val="24"/>
          <w:szCs w:val="24"/>
        </w:rPr>
        <w:t xml:space="preserve">Kategooriad on üles ehitatud tuumamaterjali potentsiaalse väär- või </w:t>
      </w:r>
      <w:r w:rsidR="6BCA55FE" w:rsidRPr="5E6CD479">
        <w:rPr>
          <w:rFonts w:ascii="Times New Roman" w:eastAsia="Times New Roman" w:hAnsi="Times New Roman" w:cs="Times New Roman"/>
          <w:sz w:val="24"/>
          <w:szCs w:val="24"/>
        </w:rPr>
        <w:t>kuritarvit</w:t>
      </w:r>
      <w:r w:rsidR="1C7B704E" w:rsidRPr="5E6CD479">
        <w:rPr>
          <w:rFonts w:ascii="Times New Roman" w:eastAsia="Times New Roman" w:hAnsi="Times New Roman" w:cs="Times New Roman"/>
          <w:sz w:val="24"/>
          <w:szCs w:val="24"/>
        </w:rPr>
        <w:t>amise tagajärgede</w:t>
      </w:r>
      <w:r w:rsidR="6BCA55FE" w:rsidRPr="5E6CD479">
        <w:rPr>
          <w:rFonts w:ascii="Times New Roman" w:eastAsia="Times New Roman" w:hAnsi="Times New Roman" w:cs="Times New Roman"/>
          <w:sz w:val="24"/>
          <w:szCs w:val="24"/>
        </w:rPr>
        <w:t xml:space="preserve"> </w:t>
      </w:r>
      <w:r w:rsidR="1C7B704E" w:rsidRPr="5E6CD479">
        <w:rPr>
          <w:rFonts w:ascii="Times New Roman" w:eastAsia="Times New Roman" w:hAnsi="Times New Roman" w:cs="Times New Roman"/>
          <w:sz w:val="24"/>
          <w:szCs w:val="24"/>
        </w:rPr>
        <w:t>põhjal</w:t>
      </w:r>
      <w:r w:rsidR="6BCA55FE" w:rsidRPr="5E6CD479">
        <w:rPr>
          <w:rFonts w:ascii="Times New Roman" w:eastAsia="Times New Roman" w:hAnsi="Times New Roman" w:cs="Times New Roman"/>
          <w:sz w:val="24"/>
          <w:szCs w:val="24"/>
        </w:rPr>
        <w:t xml:space="preserve">, </w:t>
      </w:r>
      <w:r w:rsidR="6E6FA4A2" w:rsidRPr="5E6CD479">
        <w:rPr>
          <w:rFonts w:ascii="Times New Roman" w:eastAsia="Times New Roman" w:hAnsi="Times New Roman" w:cs="Times New Roman"/>
          <w:sz w:val="24"/>
          <w:szCs w:val="24"/>
        </w:rPr>
        <w:t xml:space="preserve">võttes seejuures arvesse ka </w:t>
      </w:r>
      <w:r w:rsidR="6BCA55FE" w:rsidRPr="5E6CD479">
        <w:rPr>
          <w:rFonts w:ascii="Times New Roman" w:eastAsia="Times New Roman" w:hAnsi="Times New Roman" w:cs="Times New Roman"/>
          <w:sz w:val="24"/>
          <w:szCs w:val="24"/>
        </w:rPr>
        <w:t>võimali</w:t>
      </w:r>
      <w:r w:rsidR="37C8FB01" w:rsidRPr="5E6CD479">
        <w:rPr>
          <w:rFonts w:ascii="Times New Roman" w:eastAsia="Times New Roman" w:hAnsi="Times New Roman" w:cs="Times New Roman"/>
          <w:sz w:val="24"/>
          <w:szCs w:val="24"/>
        </w:rPr>
        <w:t>k</w:t>
      </w:r>
      <w:r w:rsidR="6BCA55FE" w:rsidRPr="5E6CD479">
        <w:rPr>
          <w:rFonts w:ascii="Times New Roman" w:eastAsia="Times New Roman" w:hAnsi="Times New Roman" w:cs="Times New Roman"/>
          <w:sz w:val="24"/>
          <w:szCs w:val="24"/>
        </w:rPr>
        <w:t>ku</w:t>
      </w:r>
      <w:r w:rsidR="6BCA55FE" w:rsidRPr="5C697072">
        <w:rPr>
          <w:rFonts w:ascii="Times New Roman" w:eastAsia="Times New Roman" w:hAnsi="Times New Roman" w:cs="Times New Roman"/>
          <w:sz w:val="24"/>
          <w:szCs w:val="24"/>
        </w:rPr>
        <w:t xml:space="preserve"> tuumarelvastamise või radioloogilise rünnaku </w:t>
      </w:r>
      <w:r w:rsidR="6BCA55FE" w:rsidRPr="5E6CD479">
        <w:rPr>
          <w:rFonts w:ascii="Times New Roman" w:eastAsia="Times New Roman" w:hAnsi="Times New Roman" w:cs="Times New Roman"/>
          <w:sz w:val="24"/>
          <w:szCs w:val="24"/>
        </w:rPr>
        <w:t>risk</w:t>
      </w:r>
      <w:r w:rsidR="58F7E93E" w:rsidRPr="5E6CD479">
        <w:rPr>
          <w:rFonts w:ascii="Times New Roman" w:eastAsia="Times New Roman" w:hAnsi="Times New Roman" w:cs="Times New Roman"/>
          <w:sz w:val="24"/>
          <w:szCs w:val="24"/>
        </w:rPr>
        <w:t>i</w:t>
      </w:r>
      <w:r w:rsidR="6BCA55FE" w:rsidRPr="5E6CD479">
        <w:rPr>
          <w:rFonts w:ascii="Times New Roman" w:eastAsia="Times New Roman" w:hAnsi="Times New Roman" w:cs="Times New Roman"/>
          <w:sz w:val="24"/>
          <w:szCs w:val="24"/>
        </w:rPr>
        <w:t>.</w:t>
      </w:r>
      <w:r w:rsidR="546D8718" w:rsidRPr="5E6CD479">
        <w:rPr>
          <w:rFonts w:ascii="Times New Roman" w:eastAsia="Times New Roman" w:hAnsi="Times New Roman" w:cs="Times New Roman"/>
          <w:sz w:val="24"/>
          <w:szCs w:val="24"/>
        </w:rPr>
        <w:t xml:space="preserve"> </w:t>
      </w:r>
      <w:r w:rsidR="7909DEFF" w:rsidRPr="0ADE93F7">
        <w:rPr>
          <w:rFonts w:ascii="Times New Roman" w:eastAsia="Times New Roman" w:hAnsi="Times New Roman" w:cs="Times New Roman"/>
          <w:sz w:val="24"/>
          <w:szCs w:val="24"/>
        </w:rPr>
        <w:t xml:space="preserve">Kõrgeim kaitsetase kehtib I kategooria materjalile, mida järgnevad II ja III kategooria materjalidele kohandatud proportsionaalsed turvanõuded. </w:t>
      </w:r>
      <w:r w:rsidR="6BCA55FE" w:rsidRPr="5C697072">
        <w:rPr>
          <w:rFonts w:ascii="Times New Roman" w:eastAsia="Times New Roman" w:hAnsi="Times New Roman" w:cs="Times New Roman"/>
          <w:sz w:val="24"/>
          <w:szCs w:val="24"/>
        </w:rPr>
        <w:t>Kategooriad mõjutavad otseselt</w:t>
      </w:r>
      <w:r w:rsidR="0FB07DFB" w:rsidRPr="5C697072">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juurdepääsupiiranguid,</w:t>
      </w:r>
      <w:r w:rsidR="5A343003"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järelevalve- ja valvekorraldust,</w:t>
      </w:r>
      <w:r w:rsidR="4B492ABE"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tehnilisi tõkkeid ja turvasüsteeme,</w:t>
      </w:r>
      <w:r w:rsidR="49167F5F"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transpordinõudeid</w:t>
      </w:r>
      <w:r w:rsidR="2BEFF8DC" w:rsidRPr="0ADE93F7">
        <w:rPr>
          <w:rFonts w:ascii="Times New Roman" w:eastAsia="Times New Roman" w:hAnsi="Times New Roman" w:cs="Times New Roman"/>
          <w:sz w:val="24"/>
          <w:szCs w:val="24"/>
        </w:rPr>
        <w:t xml:space="preserve"> ja </w:t>
      </w:r>
      <w:r w:rsidR="6BCA55FE" w:rsidRPr="0ADE93F7">
        <w:rPr>
          <w:rFonts w:ascii="Times New Roman" w:eastAsia="Times New Roman" w:hAnsi="Times New Roman" w:cs="Times New Roman"/>
          <w:sz w:val="24"/>
          <w:szCs w:val="24"/>
        </w:rPr>
        <w:t>turvateenistuse reageerimisvalmidust</w:t>
      </w:r>
      <w:r w:rsidR="7094DB40" w:rsidRPr="0ADE93F7">
        <w:rPr>
          <w:rFonts w:ascii="Times New Roman" w:eastAsia="Times New Roman" w:hAnsi="Times New Roman" w:cs="Times New Roman"/>
          <w:sz w:val="24"/>
          <w:szCs w:val="24"/>
        </w:rPr>
        <w:t>.</w:t>
      </w:r>
    </w:p>
    <w:p w14:paraId="0ED3398E" w14:textId="04147D42" w:rsidR="3A7E84B7" w:rsidRDefault="6BCA55F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 xml:space="preserve">Määrusega kehtestatakse ka tüüpohu profiili </w:t>
      </w:r>
      <w:r w:rsidR="12ECD293" w:rsidRPr="36BE4DF8">
        <w:rPr>
          <w:rFonts w:ascii="Times New Roman" w:eastAsia="Times New Roman" w:hAnsi="Times New Roman" w:cs="Times New Roman"/>
          <w:sz w:val="24"/>
          <w:szCs w:val="24"/>
        </w:rPr>
        <w:t xml:space="preserve">ja </w:t>
      </w:r>
      <w:r w:rsidRPr="36BE4DF8">
        <w:rPr>
          <w:rFonts w:ascii="Times New Roman" w:eastAsia="Times New Roman" w:hAnsi="Times New Roman" w:cs="Times New Roman"/>
          <w:sz w:val="24"/>
          <w:szCs w:val="24"/>
        </w:rPr>
        <w:t>kavandamise aluseks oleva ohu määramise kord.</w:t>
      </w:r>
      <w:r w:rsidR="2EFBE4D3" w:rsidRPr="36BE4DF8">
        <w:rPr>
          <w:rFonts w:ascii="Times New Roman" w:eastAsia="Times New Roman" w:hAnsi="Times New Roman" w:cs="Times New Roman"/>
          <w:sz w:val="24"/>
          <w:szCs w:val="24"/>
        </w:rPr>
        <w:t xml:space="preserve"> Kavandamise aluseks oleva ohu hinnang </w:t>
      </w:r>
      <w:r w:rsidRPr="36BE4DF8">
        <w:rPr>
          <w:rFonts w:ascii="Times New Roman" w:eastAsia="Times New Roman" w:hAnsi="Times New Roman" w:cs="Times New Roman"/>
          <w:sz w:val="24"/>
          <w:szCs w:val="24"/>
        </w:rPr>
        <w:t xml:space="preserve">ei ole avalik dokument, kuna see sisaldab riigisaladusele kuuluvat teavet potentsiaalsete ründevõimaluste ja </w:t>
      </w:r>
      <w:proofErr w:type="spellStart"/>
      <w:r w:rsidRPr="36BE4DF8">
        <w:rPr>
          <w:rFonts w:ascii="Times New Roman" w:eastAsia="Times New Roman" w:hAnsi="Times New Roman" w:cs="Times New Roman"/>
          <w:sz w:val="24"/>
          <w:szCs w:val="24"/>
        </w:rPr>
        <w:t>vastumeetmete</w:t>
      </w:r>
      <w:proofErr w:type="spellEnd"/>
      <w:r w:rsidRPr="36BE4DF8">
        <w:rPr>
          <w:rFonts w:ascii="Times New Roman" w:eastAsia="Times New Roman" w:hAnsi="Times New Roman" w:cs="Times New Roman"/>
          <w:sz w:val="24"/>
          <w:szCs w:val="24"/>
        </w:rPr>
        <w:t xml:space="preserve"> kohta.</w:t>
      </w:r>
    </w:p>
    <w:p w14:paraId="57DD1F17" w14:textId="2A503863" w:rsidR="3A7E84B7" w:rsidRDefault="20BEE98E" w:rsidP="6583C18D">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Tüüpohu profiil tugineb riiklikule ohupildile ning kirjeldab võimalike ründajate võimekust, motivatsiooni, kasutatavaid vahendeid ning organiseerituse taset. Tüüpohu profiili kasutatakse eelkõige olukordades, kus ohupotentsiaal ei eelda kõrgeima taseme julgeolekuvastaste meetmete rakendamist, kuid siiski on vajalik süsteemne ja riskipõhine kaitse.</w:t>
      </w:r>
      <w:r w:rsidR="320BEEA3"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Rahvusvahelise praktika ja IAEA tuumajulgeoleku juh</w:t>
      </w:r>
      <w:r w:rsidR="49613CD4" w:rsidRPr="36BE4DF8">
        <w:rPr>
          <w:rFonts w:ascii="Times New Roman" w:eastAsia="Times New Roman" w:hAnsi="Times New Roman" w:cs="Times New Roman"/>
          <w:sz w:val="24"/>
          <w:szCs w:val="24"/>
        </w:rPr>
        <w:t>endite</w:t>
      </w:r>
      <w:r w:rsidRPr="36BE4DF8">
        <w:rPr>
          <w:rFonts w:ascii="Times New Roman" w:eastAsia="Times New Roman" w:hAnsi="Times New Roman" w:cs="Times New Roman"/>
          <w:sz w:val="24"/>
          <w:szCs w:val="24"/>
        </w:rPr>
        <w:t xml:space="preserve"> alusel rakendatakse kavandamise aluseks olev</w:t>
      </w:r>
      <w:r w:rsidR="6C8D8FC8" w:rsidRPr="36BE4DF8">
        <w:rPr>
          <w:rFonts w:ascii="Times New Roman" w:eastAsia="Times New Roman" w:hAnsi="Times New Roman" w:cs="Times New Roman"/>
          <w:sz w:val="24"/>
          <w:szCs w:val="24"/>
        </w:rPr>
        <w:t>at ohtu</w:t>
      </w:r>
      <w:r w:rsidRPr="36BE4DF8">
        <w:rPr>
          <w:rFonts w:ascii="Times New Roman" w:eastAsia="Times New Roman" w:hAnsi="Times New Roman" w:cs="Times New Roman"/>
          <w:sz w:val="24"/>
          <w:szCs w:val="24"/>
        </w:rPr>
        <w:t xml:space="preserve"> ainult juhul, kui tegemist on I kategooria tuumamaterjaliga või sellega seotud rajatistega, mille väärkasutusel võib olla potentsiaal kaasa tuua katastroofilise tagajärjega sündmus. </w:t>
      </w:r>
      <w:r w:rsidR="6420E3B8" w:rsidRPr="36BE4DF8">
        <w:rPr>
          <w:rFonts w:ascii="Times New Roman" w:eastAsia="Times New Roman" w:hAnsi="Times New Roman" w:cs="Times New Roman"/>
          <w:sz w:val="24"/>
          <w:szCs w:val="24"/>
        </w:rPr>
        <w:t>Kuigi nii kavandamise aluseks olev oht kui ka tüüpohu profiil tuginevad riiklikule ohupildile ja julgeolekuanalüüsile, on nende eesmärk, detailsusaste ja rakendussfäär erinevad.</w:t>
      </w:r>
    </w:p>
    <w:p w14:paraId="5CB43A06" w14:textId="4A4C8B67" w:rsidR="3A7E84B7" w:rsidRDefault="6420E3B8"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 xml:space="preserve">Tüüpohu profiil on üldisem, vähem detailne ja </w:t>
      </w:r>
      <w:proofErr w:type="spellStart"/>
      <w:r w:rsidRPr="6583C18D">
        <w:rPr>
          <w:rFonts w:ascii="Times New Roman" w:eastAsia="Times New Roman" w:hAnsi="Times New Roman" w:cs="Times New Roman"/>
          <w:sz w:val="24"/>
          <w:szCs w:val="24"/>
        </w:rPr>
        <w:t>laiemapõhjaliseks</w:t>
      </w:r>
      <w:proofErr w:type="spellEnd"/>
      <w:r w:rsidRPr="6583C18D">
        <w:rPr>
          <w:rFonts w:ascii="Times New Roman" w:eastAsia="Times New Roman" w:hAnsi="Times New Roman" w:cs="Times New Roman"/>
          <w:sz w:val="24"/>
          <w:szCs w:val="24"/>
        </w:rPr>
        <w:t xml:space="preserve"> orientiiriks mõeldud dokument, </w:t>
      </w:r>
      <w:r w:rsidR="245E00C4" w:rsidRPr="6583C18D">
        <w:rPr>
          <w:rFonts w:ascii="Times New Roman" w:eastAsia="Times New Roman" w:hAnsi="Times New Roman" w:cs="Times New Roman"/>
          <w:sz w:val="24"/>
          <w:szCs w:val="24"/>
        </w:rPr>
        <w:t>mille koostamise eest vastutab Kaitsepolitseiamet, kaasates teisi asutusi. Seda</w:t>
      </w:r>
      <w:r w:rsidR="39430FB5"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kasutatakse juhtudel, kus füüsilise kaitse riskitase ei eelda kõrgeima kategooria julgeolekumeetmete rakendamist. See kirjeldab ohtude tüüpe ja üldist ründaja võimekust, nt pahatahtlik töötaja, organiseeritud kuritegelik grupp, tehniliste vahenditega varustatud isikud, kuid ei sisalda konkreetseid ründeviise, taktikaid ega operatiivseid detailsemaid stsenaariume. Tüüpohu profiili eesmärk on tagada proportsionaalne, aga mitte liigkoormav turvatase II ja III kategooria tuumamaterjali ning madalama riskitasemega tegevuste või seadmete puhul.</w:t>
      </w:r>
    </w:p>
    <w:p w14:paraId="5406EA06" w14:textId="4E0C2A4F" w:rsidR="3A7E84B7" w:rsidRDefault="6420E3B8"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Kavandamise aluseks olev oht on seevastu detailne, operatiivne ja riigisaladuse tasemel dokument, mis kirjeldab konkreetseid rünnete tüüpe, kasutatavaid vahendeid, realistlikku ründaja võimekust ja võimalikke meetodeid</w:t>
      </w:r>
      <w:r w:rsidR="49EA722C"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s</w:t>
      </w:r>
      <w:r w:rsidR="547CE74E" w:rsidRPr="6583C18D">
        <w:rPr>
          <w:rFonts w:ascii="Times New Roman" w:eastAsia="Times New Roman" w:hAnsi="Times New Roman" w:cs="Times New Roman"/>
          <w:sz w:val="24"/>
          <w:szCs w:val="24"/>
        </w:rPr>
        <w:t>ealhulgas</w:t>
      </w:r>
      <w:r w:rsidRPr="6583C18D">
        <w:rPr>
          <w:rFonts w:ascii="Times New Roman" w:eastAsia="Times New Roman" w:hAnsi="Times New Roman" w:cs="Times New Roman"/>
          <w:sz w:val="24"/>
          <w:szCs w:val="24"/>
        </w:rPr>
        <w:t xml:space="preserve"> koordineeritud, vägivaldsed, relvastatud või </w:t>
      </w:r>
      <w:proofErr w:type="spellStart"/>
      <w:r w:rsidRPr="6583C18D">
        <w:rPr>
          <w:rFonts w:ascii="Times New Roman" w:eastAsia="Times New Roman" w:hAnsi="Times New Roman" w:cs="Times New Roman"/>
          <w:sz w:val="24"/>
          <w:szCs w:val="24"/>
        </w:rPr>
        <w:t>küber</w:t>
      </w:r>
      <w:proofErr w:type="spellEnd"/>
      <w:r w:rsidRPr="6583C18D">
        <w:rPr>
          <w:rFonts w:ascii="Times New Roman" w:eastAsia="Times New Roman" w:hAnsi="Times New Roman" w:cs="Times New Roman"/>
          <w:sz w:val="24"/>
          <w:szCs w:val="24"/>
        </w:rPr>
        <w:t xml:space="preserve">-füüsilised ründevektorid. </w:t>
      </w:r>
      <w:r w:rsidR="759F2A79" w:rsidRPr="6583C18D">
        <w:rPr>
          <w:rFonts w:ascii="Times New Roman" w:eastAsia="Times New Roman" w:hAnsi="Times New Roman" w:cs="Times New Roman"/>
          <w:sz w:val="24"/>
          <w:szCs w:val="24"/>
        </w:rPr>
        <w:t xml:space="preserve">Seda </w:t>
      </w:r>
      <w:r w:rsidRPr="6583C18D">
        <w:rPr>
          <w:rFonts w:ascii="Times New Roman" w:eastAsia="Times New Roman" w:hAnsi="Times New Roman" w:cs="Times New Roman"/>
          <w:sz w:val="24"/>
          <w:szCs w:val="24"/>
        </w:rPr>
        <w:t xml:space="preserve">rakendatakse ainult I kategooria tuumamaterjalile ja väga kõrge riskitasemega tuumakäitistele, mille väärkasutusel võib olla rahvusvahelise julgeoleku ja </w:t>
      </w:r>
      <w:proofErr w:type="spellStart"/>
      <w:r w:rsidRPr="6583C18D">
        <w:rPr>
          <w:rFonts w:ascii="Times New Roman" w:eastAsia="Times New Roman" w:hAnsi="Times New Roman" w:cs="Times New Roman"/>
          <w:sz w:val="24"/>
          <w:szCs w:val="24"/>
        </w:rPr>
        <w:t>riigikaitselise</w:t>
      </w:r>
      <w:proofErr w:type="spellEnd"/>
      <w:r w:rsidRPr="6583C18D">
        <w:rPr>
          <w:rFonts w:ascii="Times New Roman" w:eastAsia="Times New Roman" w:hAnsi="Times New Roman" w:cs="Times New Roman"/>
          <w:sz w:val="24"/>
          <w:szCs w:val="24"/>
        </w:rPr>
        <w:t xml:space="preserve"> tähendusega tagajärg.</w:t>
      </w:r>
    </w:p>
    <w:p w14:paraId="3BFE8838" w14:textId="73D586AE" w:rsidR="3A7E84B7" w:rsidRDefault="1FD6F1A5"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Kavandamise aluseks oleva ohu</w:t>
      </w:r>
      <w:r w:rsidR="6420E3B8" w:rsidRPr="6583C18D">
        <w:rPr>
          <w:rFonts w:ascii="Times New Roman" w:eastAsia="Times New Roman" w:hAnsi="Times New Roman" w:cs="Times New Roman"/>
          <w:sz w:val="24"/>
          <w:szCs w:val="24"/>
        </w:rPr>
        <w:t xml:space="preserve"> väljundi alusel projekteeritakse ja valideeritakse</w:t>
      </w:r>
      <w:r w:rsidR="4AFD696B" w:rsidRPr="6583C18D">
        <w:rPr>
          <w:rFonts w:ascii="Times New Roman" w:eastAsia="Times New Roman" w:hAnsi="Times New Roman" w:cs="Times New Roman"/>
          <w:sz w:val="24"/>
          <w:szCs w:val="24"/>
        </w:rPr>
        <w:t xml:space="preserve"> tuumarajatise </w:t>
      </w:r>
      <w:r w:rsidR="6420E3B8" w:rsidRPr="6583C18D">
        <w:rPr>
          <w:rFonts w:ascii="Times New Roman" w:eastAsia="Times New Roman" w:hAnsi="Times New Roman" w:cs="Times New Roman"/>
          <w:sz w:val="24"/>
          <w:szCs w:val="24"/>
        </w:rPr>
        <w:t>relvastatud valve,</w:t>
      </w:r>
      <w:r w:rsidR="03E1B57D"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piirdeaia dünaamika (nt viivitusaeg),</w:t>
      </w:r>
      <w:r w:rsidR="5415F10F"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juurdepääsu autentimismeetmed,</w:t>
      </w:r>
      <w:r w:rsidR="3F746B14"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reageerimisüksuste reageerimisaja kriteeriumid</w:t>
      </w:r>
      <w:r w:rsidR="112543BE" w:rsidRPr="6583C18D">
        <w:rPr>
          <w:rFonts w:ascii="Times New Roman" w:eastAsia="Times New Roman" w:hAnsi="Times New Roman" w:cs="Times New Roman"/>
          <w:sz w:val="24"/>
          <w:szCs w:val="24"/>
        </w:rPr>
        <w:t xml:space="preserve"> ja </w:t>
      </w:r>
      <w:r w:rsidR="6420E3B8" w:rsidRPr="6583C18D">
        <w:rPr>
          <w:rFonts w:ascii="Times New Roman" w:eastAsia="Times New Roman" w:hAnsi="Times New Roman" w:cs="Times New Roman"/>
          <w:sz w:val="24"/>
          <w:szCs w:val="24"/>
        </w:rPr>
        <w:t xml:space="preserve">tehnilised </w:t>
      </w:r>
      <w:proofErr w:type="spellStart"/>
      <w:r w:rsidR="6420E3B8" w:rsidRPr="6583C18D">
        <w:rPr>
          <w:rFonts w:ascii="Times New Roman" w:eastAsia="Times New Roman" w:hAnsi="Times New Roman" w:cs="Times New Roman"/>
          <w:sz w:val="24"/>
          <w:szCs w:val="24"/>
        </w:rPr>
        <w:t>vastumeetmed</w:t>
      </w:r>
      <w:proofErr w:type="spellEnd"/>
      <w:r w:rsidR="6420E3B8" w:rsidRPr="6583C18D">
        <w:rPr>
          <w:rFonts w:ascii="Times New Roman" w:eastAsia="Times New Roman" w:hAnsi="Times New Roman" w:cs="Times New Roman"/>
          <w:sz w:val="24"/>
          <w:szCs w:val="24"/>
        </w:rPr>
        <w:t>.</w:t>
      </w:r>
      <w:r w:rsidR="75EF97B9" w:rsidRPr="6583C18D">
        <w:rPr>
          <w:rFonts w:ascii="Times New Roman" w:eastAsia="Times New Roman" w:hAnsi="Times New Roman" w:cs="Times New Roman"/>
          <w:sz w:val="24"/>
          <w:szCs w:val="24"/>
        </w:rPr>
        <w:t xml:space="preserve"> </w:t>
      </w:r>
      <w:r w:rsidR="1437BE05" w:rsidRPr="6583C18D">
        <w:rPr>
          <w:rFonts w:ascii="Times New Roman" w:eastAsia="Times New Roman" w:hAnsi="Times New Roman" w:cs="Times New Roman"/>
          <w:sz w:val="24"/>
          <w:szCs w:val="24"/>
        </w:rPr>
        <w:t xml:space="preserve">See </w:t>
      </w:r>
      <w:r w:rsidR="20BEE98E" w:rsidRPr="6583C18D">
        <w:rPr>
          <w:rFonts w:ascii="Times New Roman" w:eastAsia="Times New Roman" w:hAnsi="Times New Roman" w:cs="Times New Roman"/>
          <w:sz w:val="24"/>
          <w:szCs w:val="24"/>
        </w:rPr>
        <w:t>võimaldab tagada proportsionaalsuse põhimõtte, mille kohaselt turvanõuded vastavad</w:t>
      </w:r>
      <w:r w:rsidR="54134A85" w:rsidRPr="6583C18D">
        <w:rPr>
          <w:rFonts w:ascii="Times New Roman" w:eastAsia="Times New Roman" w:hAnsi="Times New Roman" w:cs="Times New Roman"/>
          <w:sz w:val="24"/>
          <w:szCs w:val="24"/>
        </w:rPr>
        <w:t xml:space="preserve"> tegelikule</w:t>
      </w:r>
      <w:r w:rsidR="20BEE98E" w:rsidRPr="6583C18D">
        <w:rPr>
          <w:rFonts w:ascii="Times New Roman" w:eastAsia="Times New Roman" w:hAnsi="Times New Roman" w:cs="Times New Roman"/>
          <w:sz w:val="24"/>
          <w:szCs w:val="24"/>
        </w:rPr>
        <w:t xml:space="preserve"> riskitasemele ega koorma põhjendamatult nii riiki kui ka käitajat.</w:t>
      </w:r>
    </w:p>
    <w:p w14:paraId="6902BBA3" w14:textId="7593DBAB" w:rsidR="3A7E84B7" w:rsidRDefault="3A7E84B7" w:rsidP="3A7E84B7">
      <w:pPr>
        <w:spacing w:after="0" w:line="240" w:lineRule="auto"/>
        <w:jc w:val="both"/>
        <w:rPr>
          <w:rFonts w:ascii="Times New Roman" w:eastAsia="Times New Roman" w:hAnsi="Times New Roman" w:cs="Times New Roman"/>
          <w:sz w:val="24"/>
          <w:szCs w:val="24"/>
        </w:rPr>
      </w:pPr>
    </w:p>
    <w:p w14:paraId="3FB431A9" w14:textId="0D0CBC99" w:rsidR="7F121F62" w:rsidRDefault="7F121F62"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rPr>
        <w:t xml:space="preserve">Eelnõu § 77 lõige 3 </w:t>
      </w:r>
      <w:r w:rsidR="6F35C7AC" w:rsidRPr="6583C18D">
        <w:rPr>
          <w:rFonts w:ascii="Times New Roman" w:eastAsia="Times New Roman" w:hAnsi="Times New Roman" w:cs="Times New Roman"/>
          <w:sz w:val="24"/>
          <w:szCs w:val="24"/>
        </w:rPr>
        <w:t xml:space="preserve">kirjeldab loa omaja peamisi julgeolekukohustusi ning määratleb, millised konkreetsed tegevused peavad olema rakendatud selleks, et tagada tuumamaterjalide ja tuumakäitise turvalisus vastavalt ohutasemele ja riiklikule ohupildile. </w:t>
      </w:r>
    </w:p>
    <w:p w14:paraId="20F1D2AA" w14:textId="6C89D7C1" w:rsidR="6F35C7AC" w:rsidRDefault="6F35C7AC"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 xml:space="preserve">Loa omaja </w:t>
      </w:r>
      <w:r w:rsidR="07C1F548" w:rsidRPr="6583C18D">
        <w:rPr>
          <w:rFonts w:ascii="Times New Roman" w:eastAsia="Times New Roman" w:hAnsi="Times New Roman" w:cs="Times New Roman"/>
          <w:sz w:val="24"/>
          <w:szCs w:val="24"/>
        </w:rPr>
        <w:t xml:space="preserve">peab </w:t>
      </w:r>
      <w:r w:rsidRPr="6583C18D">
        <w:rPr>
          <w:rFonts w:ascii="Times New Roman" w:eastAsia="Times New Roman" w:hAnsi="Times New Roman" w:cs="Times New Roman"/>
          <w:sz w:val="24"/>
          <w:szCs w:val="24"/>
        </w:rPr>
        <w:t>rakendama turvameetmeid, mis vastavad kehtivale ohupildile, kasutades selleks kas kavandamise aluseks olevat ohtu  või tüüpohu profiili, sõltuvalt materjalide kategooriast ja riskitasemest. See tagab</w:t>
      </w:r>
      <w:r w:rsidR="6FF65DC2"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turvasüsteemid</w:t>
      </w:r>
      <w:r w:rsidR="546BD16B" w:rsidRPr="6583C18D">
        <w:rPr>
          <w:rFonts w:ascii="Times New Roman" w:eastAsia="Times New Roman" w:hAnsi="Times New Roman" w:cs="Times New Roman"/>
          <w:sz w:val="24"/>
          <w:szCs w:val="24"/>
        </w:rPr>
        <w:t xml:space="preserve">e proportsionaalsuse </w:t>
      </w:r>
      <w:r w:rsidRPr="6583C18D">
        <w:rPr>
          <w:rFonts w:ascii="Times New Roman" w:eastAsia="Times New Roman" w:hAnsi="Times New Roman" w:cs="Times New Roman"/>
          <w:sz w:val="24"/>
          <w:szCs w:val="24"/>
        </w:rPr>
        <w:t>tegelike ohtudega.</w:t>
      </w:r>
      <w:r w:rsidR="323C2C9C"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 xml:space="preserve">Loa omajal kohustus koostada </w:t>
      </w:r>
      <w:r w:rsidR="116FA1B8" w:rsidRPr="6583C18D">
        <w:rPr>
          <w:rFonts w:ascii="Times New Roman" w:eastAsia="Times New Roman" w:hAnsi="Times New Roman" w:cs="Times New Roman"/>
          <w:sz w:val="24"/>
          <w:szCs w:val="24"/>
        </w:rPr>
        <w:t xml:space="preserve">ka </w:t>
      </w:r>
      <w:r w:rsidRPr="6583C18D">
        <w:rPr>
          <w:rFonts w:ascii="Times New Roman" w:eastAsia="Times New Roman" w:hAnsi="Times New Roman" w:cs="Times New Roman"/>
          <w:sz w:val="24"/>
          <w:szCs w:val="24"/>
        </w:rPr>
        <w:t xml:space="preserve">tuumakäitise turvaplaan, mis kirjeldab terviklikult füüsilise kaitse ülesehitust, sealhulgas juurdepääsukontrolli, valve-, reageerimis- ja koostöömehhanisme. Turvaplaan ei tohi olla üksnes teoreetiline dokument </w:t>
      </w:r>
      <w:r w:rsidR="25CD8A93" w:rsidRPr="6583C18D">
        <w:rPr>
          <w:rFonts w:ascii="Times New Roman" w:eastAsia="Times New Roman" w:hAnsi="Times New Roman" w:cs="Times New Roman"/>
          <w:sz w:val="24"/>
          <w:szCs w:val="24"/>
        </w:rPr>
        <w:t xml:space="preserve">ning </w:t>
      </w:r>
      <w:r w:rsidRPr="6583C18D">
        <w:rPr>
          <w:rFonts w:ascii="Times New Roman" w:eastAsia="Times New Roman" w:hAnsi="Times New Roman" w:cs="Times New Roman"/>
          <w:sz w:val="24"/>
          <w:szCs w:val="24"/>
        </w:rPr>
        <w:t>selle rakendatavust tuleb regulaarselt kontrollida turvaõppuste kaudu. Õppuste eesmärk on testida nii personali valmisolekut kui ka tehniliste ja organisatsiooniliste turvameetmete toimivust.</w:t>
      </w:r>
    </w:p>
    <w:p w14:paraId="44C9F2AE" w14:textId="0D31A26F" w:rsidR="6F35C7AC" w:rsidRDefault="6F35C7AC" w:rsidP="6583C18D">
      <w:pPr>
        <w:spacing w:after="0" w:line="240" w:lineRule="auto"/>
        <w:jc w:val="both"/>
      </w:pPr>
      <w:r w:rsidRPr="6583C18D">
        <w:rPr>
          <w:rFonts w:ascii="Times New Roman" w:eastAsia="Times New Roman" w:hAnsi="Times New Roman" w:cs="Times New Roman"/>
          <w:sz w:val="24"/>
          <w:szCs w:val="24"/>
        </w:rPr>
        <w:t>Samuti peab loa taotleja esitama loataotluse osana riskihinnangu ning kirjeldama koostöökorraldust korrakaitseorganitega, sealhulgas vastutuse üleminekut olukorras, kus intsidendist saab hädaolukord ning juhtimine liigub turvajärelevalvelt kriisi- või päästejuhtimisse.</w:t>
      </w:r>
    </w:p>
    <w:p w14:paraId="5362B6E1" w14:textId="379D0066" w:rsidR="2F7E1760" w:rsidRDefault="2F7E1760"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w:t>
      </w:r>
      <w:r w:rsidR="6F35C7AC" w:rsidRPr="36BE4DF8">
        <w:rPr>
          <w:rFonts w:ascii="Times New Roman" w:eastAsia="Times New Roman" w:hAnsi="Times New Roman" w:cs="Times New Roman"/>
          <w:sz w:val="24"/>
          <w:szCs w:val="24"/>
        </w:rPr>
        <w:t>uumakäitises peab töötama piisav arv kvalifitseeritud ja väljaõppinud turvateenistujaid, kes suudavad rakendada turvameetmeid nii tavaolukorras kui ka hädaolukorras. Lisaks on loa omajal kohustus kontrollida töötajate usaldusväärsust, mis hõlmab regulaarseid taustakontrolle vastavalt tsiviilkriisi ja riigikaitse seaduses sätestatud korrale.</w:t>
      </w:r>
      <w:r w:rsidR="1F2587C7" w:rsidRPr="36BE4DF8">
        <w:rPr>
          <w:rFonts w:ascii="Times New Roman" w:eastAsia="Times New Roman" w:hAnsi="Times New Roman" w:cs="Times New Roman"/>
          <w:sz w:val="24"/>
          <w:szCs w:val="24"/>
        </w:rPr>
        <w:t xml:space="preserve"> </w:t>
      </w:r>
      <w:r w:rsidR="6F35C7AC" w:rsidRPr="36BE4DF8">
        <w:rPr>
          <w:rFonts w:ascii="Times New Roman" w:eastAsia="Times New Roman" w:hAnsi="Times New Roman" w:cs="Times New Roman"/>
          <w:sz w:val="24"/>
          <w:szCs w:val="24"/>
        </w:rPr>
        <w:t>Teatud kriitiliste ülesannete puhul, mis võivad anda ligipääsu tuumamaterjalidele või strateegilisele teabele, peab töötajatele tegema julgeolekukontrolli vastavalt riigisaladuse ja salastatud välisteabe seadusele. Selle kontrolli viib läbi Kaitsepolitseiamet, kuna tegemist on riikliku julgeolekuga seotud rollidega.</w:t>
      </w:r>
      <w:r w:rsidR="05438E30" w:rsidRPr="36BE4DF8">
        <w:rPr>
          <w:rFonts w:ascii="Times New Roman" w:eastAsia="Times New Roman" w:hAnsi="Times New Roman" w:cs="Times New Roman"/>
          <w:sz w:val="24"/>
          <w:szCs w:val="24"/>
        </w:rPr>
        <w:t xml:space="preserve"> Praktikas tähendab see, et loa omaja esitab kontrolli vajavate töötajate andmed Kaitsepolitseiametile, kes omakorda otsustab kontrolli ulatuse ja meetodid vastavalt kehtestatud ohutasemele ning riigisaladuse kaitse seadusest ja tsiviilkriisi ja riigikaitse seadusest tulenevatele reeglitele. Kontrolli teostamine ei ole automatiseeritud tegevus, vaid hõlmab </w:t>
      </w:r>
      <w:proofErr w:type="spellStart"/>
      <w:r w:rsidR="05438E30" w:rsidRPr="36BE4DF8">
        <w:rPr>
          <w:rFonts w:ascii="Times New Roman" w:eastAsia="Times New Roman" w:hAnsi="Times New Roman" w:cs="Times New Roman"/>
          <w:sz w:val="24"/>
          <w:szCs w:val="24"/>
        </w:rPr>
        <w:t>mitmetasandilist</w:t>
      </w:r>
      <w:proofErr w:type="spellEnd"/>
      <w:r w:rsidR="05438E30" w:rsidRPr="36BE4DF8">
        <w:rPr>
          <w:rFonts w:ascii="Times New Roman" w:eastAsia="Times New Roman" w:hAnsi="Times New Roman" w:cs="Times New Roman"/>
          <w:sz w:val="24"/>
          <w:szCs w:val="24"/>
        </w:rPr>
        <w:t xml:space="preserve"> hindamist, sealhulgas andmebaasipäringuid, võimalikke intervjuusid ja vajadusel täiendavat menetlust, mis hindab isiku usaldusväärsust, turvariski profiili, ligipääsuõiguse põhjendatust ning võimalikku mõju tuumajulgeolekule.</w:t>
      </w:r>
      <w:r w:rsidR="17238AE2" w:rsidRPr="36BE4DF8">
        <w:rPr>
          <w:rFonts w:ascii="Times New Roman" w:eastAsia="Times New Roman" w:hAnsi="Times New Roman" w:cs="Times New Roman"/>
          <w:sz w:val="24"/>
          <w:szCs w:val="24"/>
        </w:rPr>
        <w:t xml:space="preserve"> Kuna julgeolekukontrollide ja taustakontrollide läbiviimine tuumakäitise ehitamisel ja käitamisel osaleva personali suhtes</w:t>
      </w:r>
      <w:r w:rsidR="77D4ED97" w:rsidRPr="36BE4DF8">
        <w:rPr>
          <w:rFonts w:ascii="Times New Roman" w:eastAsia="Times New Roman" w:hAnsi="Times New Roman" w:cs="Times New Roman"/>
          <w:sz w:val="24"/>
          <w:szCs w:val="24"/>
        </w:rPr>
        <w:t xml:space="preserve"> </w:t>
      </w:r>
      <w:r w:rsidR="17238AE2" w:rsidRPr="36BE4DF8">
        <w:rPr>
          <w:rFonts w:ascii="Times New Roman" w:eastAsia="Times New Roman" w:hAnsi="Times New Roman" w:cs="Times New Roman"/>
          <w:sz w:val="24"/>
          <w:szCs w:val="24"/>
        </w:rPr>
        <w:t xml:space="preserve">toob Kaitsepolitseiametile kaasa märkimisväärse lisakoormuse juba tuumajaama ehitusetapis, on vajalik tagada mehhanism, mille kaudu on </w:t>
      </w:r>
      <w:r w:rsidR="27AEDC53" w:rsidRPr="36BE4DF8">
        <w:rPr>
          <w:rFonts w:ascii="Times New Roman" w:eastAsia="Times New Roman" w:hAnsi="Times New Roman" w:cs="Times New Roman"/>
          <w:sz w:val="24"/>
          <w:szCs w:val="24"/>
        </w:rPr>
        <w:t xml:space="preserve">loa omajal </w:t>
      </w:r>
      <w:r w:rsidR="17238AE2" w:rsidRPr="36BE4DF8">
        <w:rPr>
          <w:rFonts w:ascii="Times New Roman" w:eastAsia="Times New Roman" w:hAnsi="Times New Roman" w:cs="Times New Roman"/>
          <w:sz w:val="24"/>
          <w:szCs w:val="24"/>
        </w:rPr>
        <w:t>võimalik lisakulud kompenseerida ilma, et kahjustuks riiklik julgeolekuhuvi.</w:t>
      </w:r>
      <w:r w:rsidR="3F7612B9" w:rsidRPr="36BE4DF8">
        <w:rPr>
          <w:rFonts w:ascii="Times New Roman" w:eastAsia="Times New Roman" w:hAnsi="Times New Roman" w:cs="Times New Roman"/>
          <w:sz w:val="24"/>
          <w:szCs w:val="24"/>
        </w:rPr>
        <w:t xml:space="preserve"> </w:t>
      </w:r>
    </w:p>
    <w:p w14:paraId="18D4EAA2" w14:textId="0B5BC696" w:rsidR="1D1A6655" w:rsidRDefault="1D1A6655"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Loa omajal on kohustus teavitada pädevat asutust viivitamatult kõigist juhtumitest või kahtlustest, mis võivad ohustada tuumakäitise turvalisust või viidata pahatahtlikule tegevusele. See tähendab, et teavitamiskohustus ei piirdu üksnes kinnitatud intsidentidega, vaid hõlmab ka olukordi, kus täpne ohu ulatus ei ole veel teada, kuid esineb põhjendatud kahtlus või kõrvalekalle tavapärasest tegevusest. Intsidendid, mille puhul tuleb teavitada, võivad hõlmata näiteks volitamata juurdepääsukatseid, anomaaliaid jälgimissüsteemides, sisekommunikatsiooni rikkumisi, turvasüsteemide ootamatut käivitumist või juhtumeid, kus töötaja tegevus ei ole kooskõlas turvanõuete ja tööloaga. Lisaks varajase hoiatamise põhimõttele peab loa omajal olema rakendatud selge reageerimis- ja häirekorraldus, mis hõlmab tegevusi nii sisemiste kui ka väliste osapooltega, sealhulgas politsei-, julgeoleku- ja järelevalveasutustega. Reageerimisprotseduurid peavad olema dokumenteeritud turvaplaanis ning personali peab olema koolitatud nende koheseks rakendamiseks.</w:t>
      </w:r>
    </w:p>
    <w:p w14:paraId="525B41D9" w14:textId="5EA7FF78" w:rsidR="52232154" w:rsidRDefault="52232154"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Samuti</w:t>
      </w:r>
      <w:r w:rsidR="1D1A6655" w:rsidRPr="36BE4DF8">
        <w:rPr>
          <w:rFonts w:ascii="Times New Roman" w:eastAsia="Times New Roman" w:hAnsi="Times New Roman" w:cs="Times New Roman"/>
          <w:sz w:val="24"/>
          <w:szCs w:val="24"/>
        </w:rPr>
        <w:t xml:space="preserve"> näeb säte ette loa omaja kohustuse omada võimekust rakendada meetmeid kadunud, varastatud või muul viisil kontrolli alt väljunud tuuma- või radioaktiivse materjali leidmiseks ja tagasisaamiseks. See hõlmab</w:t>
      </w:r>
      <w:r w:rsidR="0C25EF1F"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ka praktilisi ja operatiivseid tegevusi, sealhulgas</w:t>
      </w:r>
      <w:r w:rsidR="19D27B6A"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koostöö</w:t>
      </w:r>
      <w:r w:rsidR="570B8894" w:rsidRPr="36BE4DF8">
        <w:rPr>
          <w:rFonts w:ascii="Times New Roman" w:eastAsia="Times New Roman" w:hAnsi="Times New Roman" w:cs="Times New Roman"/>
          <w:sz w:val="24"/>
          <w:szCs w:val="24"/>
        </w:rPr>
        <w:t>d</w:t>
      </w:r>
      <w:r w:rsidR="1D1A6655" w:rsidRPr="36BE4DF8">
        <w:rPr>
          <w:rFonts w:ascii="Times New Roman" w:eastAsia="Times New Roman" w:hAnsi="Times New Roman" w:cs="Times New Roman"/>
          <w:sz w:val="24"/>
          <w:szCs w:val="24"/>
        </w:rPr>
        <w:t xml:space="preserve"> õiguskaitseasutuste ja rahvusvaheliste partneritega</w:t>
      </w:r>
      <w:r w:rsidR="0DBD4996"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teabevahetuse protseduure IAEA ja teiste asjaomaste institutsioonidega</w:t>
      </w:r>
      <w:r w:rsidR="018A3E1F"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võimekust</w:t>
      </w:r>
      <w:r w:rsidR="4BDE1177" w:rsidRPr="36BE4DF8">
        <w:rPr>
          <w:rFonts w:ascii="Times New Roman" w:eastAsia="Times New Roman" w:hAnsi="Times New Roman" w:cs="Times New Roman"/>
          <w:sz w:val="24"/>
          <w:szCs w:val="24"/>
        </w:rPr>
        <w:t xml:space="preserve"> analüüsida</w:t>
      </w:r>
      <w:r w:rsidR="1D1A6655" w:rsidRPr="36BE4DF8">
        <w:rPr>
          <w:rFonts w:ascii="Times New Roman" w:eastAsia="Times New Roman" w:hAnsi="Times New Roman" w:cs="Times New Roman"/>
          <w:sz w:val="24"/>
          <w:szCs w:val="24"/>
        </w:rPr>
        <w:t>, kas kaotuse või varguse tagajärjel võib olla tekkinud radioloogiline või julgeolekurisk.</w:t>
      </w:r>
      <w:r w:rsidR="44642E44"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See kohustus põhineb IAEA soovitusel, mille kohaselt tuumamaterjali kadumine ei ole käsitletav üksnes turvarikkumisena, vaid potentsiaalse tuumajulgeoleku intsidendina, millel võivad olla piiriülesed tagajärjed. Seetõttu peab loa omaja tagama, et tagasisaamise tegevused ei oleks juhuslikud ega reageerivad, vaid eelnevalt planeeritud ja koordineeritud.</w:t>
      </w:r>
      <w:r w:rsidR="7FE5642B"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Nõue toetab põhimõtet, et tuumamaterjal peab jääma reguleeritud ja jälgitavaks kogu selle elutsükli jooksul ning igasugused kõrvalekalded tuleb tuvastada ja neile reageerida kiiresti, läbipaistvalt ja koordineeritult.</w:t>
      </w:r>
    </w:p>
    <w:p w14:paraId="14301A68" w14:textId="024BC581" w:rsidR="3A7E84B7" w:rsidRDefault="3A7E84B7" w:rsidP="30E25A5D">
      <w:pPr>
        <w:spacing w:after="0" w:line="240" w:lineRule="auto"/>
        <w:jc w:val="both"/>
        <w:rPr>
          <w:rFonts w:ascii="Times New Roman" w:eastAsia="Times New Roman" w:hAnsi="Times New Roman" w:cs="Times New Roman"/>
          <w:sz w:val="24"/>
          <w:szCs w:val="24"/>
        </w:rPr>
      </w:pPr>
    </w:p>
    <w:p w14:paraId="61019FB3" w14:textId="5468F81D" w:rsidR="7F121F62" w:rsidRDefault="7F121F62"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Eelnõu § 77 lõige 4</w:t>
      </w:r>
      <w:r w:rsidRPr="36BE4DF8">
        <w:rPr>
          <w:rFonts w:ascii="Times New Roman" w:eastAsia="Times New Roman" w:hAnsi="Times New Roman" w:cs="Times New Roman"/>
          <w:sz w:val="24"/>
          <w:szCs w:val="24"/>
        </w:rPr>
        <w:t xml:space="preserve"> sätestab, et turvaplaani nõuded ja õppuste kord tulenevad tsiviilkriisi ja riigikaitse seaduse</w:t>
      </w:r>
      <w:r w:rsidR="796DAD7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alusel kehtestatud määrus</w:t>
      </w:r>
      <w:r w:rsidR="5A68CB07" w:rsidRPr="36BE4DF8">
        <w:rPr>
          <w:rFonts w:ascii="Times New Roman" w:eastAsia="Times New Roman" w:hAnsi="Times New Roman" w:cs="Times New Roman"/>
          <w:sz w:val="24"/>
          <w:szCs w:val="24"/>
        </w:rPr>
        <w:t>est</w:t>
      </w:r>
      <w:r w:rsidRPr="36BE4DF8">
        <w:rPr>
          <w:rFonts w:ascii="Times New Roman" w:eastAsia="Times New Roman" w:hAnsi="Times New Roman" w:cs="Times New Roman"/>
          <w:sz w:val="24"/>
          <w:szCs w:val="24"/>
        </w:rPr>
        <w:t>.</w:t>
      </w:r>
      <w:r w:rsidR="22DB243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 xml:space="preserve">Hetkel kehtivaks aluseks on </w:t>
      </w:r>
      <w:r w:rsidR="72683375" w:rsidRPr="36BE4DF8">
        <w:rPr>
          <w:rFonts w:ascii="Times New Roman" w:eastAsia="Times New Roman" w:hAnsi="Times New Roman" w:cs="Times New Roman"/>
          <w:sz w:val="24"/>
          <w:szCs w:val="24"/>
        </w:rPr>
        <w:t>riigikaitse</w:t>
      </w:r>
      <w:r w:rsidR="79EBA754" w:rsidRPr="36BE4DF8">
        <w:rPr>
          <w:rFonts w:ascii="Times New Roman" w:eastAsia="Times New Roman" w:hAnsi="Times New Roman" w:cs="Times New Roman"/>
          <w:sz w:val="24"/>
          <w:szCs w:val="24"/>
        </w:rPr>
        <w:t xml:space="preserve"> seaduse</w:t>
      </w:r>
      <w:r w:rsidR="79CF447C" w:rsidRPr="36BE4DF8">
        <w:rPr>
          <w:rFonts w:ascii="Times New Roman" w:eastAsia="Times New Roman" w:hAnsi="Times New Roman" w:cs="Times New Roman"/>
          <w:sz w:val="24"/>
          <w:szCs w:val="24"/>
        </w:rPr>
        <w:t xml:space="preserve"> § 87 lõike 1 alusel kehtestatud</w:t>
      </w:r>
      <w:r w:rsidR="79EBA754" w:rsidRPr="36BE4DF8">
        <w:rPr>
          <w:rFonts w:ascii="Times New Roman" w:eastAsia="Times New Roman" w:hAnsi="Times New Roman" w:cs="Times New Roman"/>
          <w:sz w:val="24"/>
          <w:szCs w:val="24"/>
        </w:rPr>
        <w:t xml:space="preserve"> Vabariigi Valitsuse</w:t>
      </w:r>
      <w:r w:rsidR="200586B0" w:rsidRPr="36BE4DF8">
        <w:rPr>
          <w:rFonts w:ascii="Times New Roman" w:eastAsia="Times New Roman" w:hAnsi="Times New Roman" w:cs="Times New Roman"/>
          <w:sz w:val="24"/>
          <w:szCs w:val="24"/>
        </w:rPr>
        <w:t xml:space="preserve"> 23.09.2016 määrus nr 106</w:t>
      </w:r>
      <w:r w:rsidR="30DE63A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 xml:space="preserve">„Riigikaitseobjekti kaitse kord“, mis sätestab nõuded </w:t>
      </w:r>
      <w:proofErr w:type="spellStart"/>
      <w:r w:rsidR="79EBA754" w:rsidRPr="36BE4DF8">
        <w:rPr>
          <w:rFonts w:ascii="Times New Roman" w:eastAsia="Times New Roman" w:hAnsi="Times New Roman" w:cs="Times New Roman"/>
          <w:sz w:val="24"/>
          <w:szCs w:val="24"/>
        </w:rPr>
        <w:t>riigikaitseliselt</w:t>
      </w:r>
      <w:proofErr w:type="spellEnd"/>
      <w:r w:rsidR="79EBA754" w:rsidRPr="36BE4DF8">
        <w:rPr>
          <w:rFonts w:ascii="Times New Roman" w:eastAsia="Times New Roman" w:hAnsi="Times New Roman" w:cs="Times New Roman"/>
          <w:sz w:val="24"/>
          <w:szCs w:val="24"/>
        </w:rPr>
        <w:t xml:space="preserve"> oluliste objektide füüsilise kaitse ülesehitusele. Kuigi määrus on sektoripõhine ega käsitle eraldi tuumakäitisi, laieneb see põhimõttena tuumajaamale, kuna selle olemus vastab </w:t>
      </w:r>
      <w:r w:rsidR="5880A29C" w:rsidRPr="36BE4DF8">
        <w:rPr>
          <w:rFonts w:ascii="Times New Roman" w:eastAsia="Times New Roman" w:hAnsi="Times New Roman" w:cs="Times New Roman"/>
          <w:sz w:val="24"/>
          <w:szCs w:val="24"/>
        </w:rPr>
        <w:t xml:space="preserve">riigikaitse seaduses </w:t>
      </w:r>
      <w:r w:rsidR="79EBA754" w:rsidRPr="36BE4DF8">
        <w:rPr>
          <w:rFonts w:ascii="Times New Roman" w:eastAsia="Times New Roman" w:hAnsi="Times New Roman" w:cs="Times New Roman"/>
          <w:sz w:val="24"/>
          <w:szCs w:val="24"/>
        </w:rPr>
        <w:t>defineeritud riigikaitseobjektile. Määrus kehtestab muu hulgas</w:t>
      </w:r>
      <w:r w:rsidR="1C6668DD"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nõuded turvaplaani koostamisele, ajakohastamisele ja rakendamise kontrollile</w:t>
      </w:r>
      <w:r w:rsidR="225F1EB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õppuste sageduse ja ulatuse.</w:t>
      </w:r>
    </w:p>
    <w:p w14:paraId="0EFB750E" w14:textId="28FE598E" w:rsidR="79EBA754" w:rsidRDefault="79EBA754"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Tuumakäitise kontekstis</w:t>
      </w:r>
      <w:r w:rsidR="523ACC9A" w:rsidRPr="36BE4DF8">
        <w:rPr>
          <w:rFonts w:ascii="Times New Roman" w:eastAsia="Times New Roman" w:hAnsi="Times New Roman" w:cs="Times New Roman"/>
          <w:sz w:val="24"/>
          <w:szCs w:val="24"/>
        </w:rPr>
        <w:t xml:space="preserve"> peab </w:t>
      </w:r>
      <w:r w:rsidRPr="36BE4DF8">
        <w:rPr>
          <w:rFonts w:ascii="Times New Roman" w:eastAsia="Times New Roman" w:hAnsi="Times New Roman" w:cs="Times New Roman"/>
          <w:sz w:val="24"/>
          <w:szCs w:val="24"/>
        </w:rPr>
        <w:t xml:space="preserve">turvaplaan peab sisaldama lisaks üldistele </w:t>
      </w:r>
      <w:proofErr w:type="spellStart"/>
      <w:r w:rsidRPr="36BE4DF8">
        <w:rPr>
          <w:rFonts w:ascii="Times New Roman" w:eastAsia="Times New Roman" w:hAnsi="Times New Roman" w:cs="Times New Roman"/>
          <w:sz w:val="24"/>
          <w:szCs w:val="24"/>
        </w:rPr>
        <w:t>riigikaitselistele</w:t>
      </w:r>
      <w:proofErr w:type="spellEnd"/>
      <w:r w:rsidRPr="36BE4DF8">
        <w:rPr>
          <w:rFonts w:ascii="Times New Roman" w:eastAsia="Times New Roman" w:hAnsi="Times New Roman" w:cs="Times New Roman"/>
          <w:sz w:val="24"/>
          <w:szCs w:val="24"/>
        </w:rPr>
        <w:t xml:space="preserve"> turvanõuetele ka tuumavaldkonna eripärasid, sealhulgas</w:t>
      </w:r>
      <w:r w:rsidR="06F23AF4"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tuumamaterjali kategooria- ja riskipõhiseid meetmeid</w:t>
      </w:r>
      <w:r w:rsidR="767B4DD6"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IAEA tuumajulgeoleku standarditele vastavaid tehnilisi tõkkeid ja viivituselemente</w:t>
      </w:r>
      <w:r w:rsidR="1729EC53"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sisemiste ohtude (</w:t>
      </w:r>
      <w:proofErr w:type="spellStart"/>
      <w:r w:rsidRPr="00A54AC2">
        <w:rPr>
          <w:rFonts w:ascii="Times New Roman" w:eastAsia="Times New Roman" w:hAnsi="Times New Roman" w:cs="Times New Roman"/>
          <w:i/>
          <w:iCs/>
          <w:sz w:val="24"/>
          <w:szCs w:val="24"/>
        </w:rPr>
        <w:t>insider</w:t>
      </w:r>
      <w:proofErr w:type="spellEnd"/>
      <w:r w:rsidRPr="00A54AC2">
        <w:rPr>
          <w:rFonts w:ascii="Times New Roman" w:eastAsia="Times New Roman" w:hAnsi="Times New Roman" w:cs="Times New Roman"/>
          <w:i/>
          <w:iCs/>
          <w:sz w:val="24"/>
          <w:szCs w:val="24"/>
        </w:rPr>
        <w:t xml:space="preserve"> </w:t>
      </w:r>
      <w:proofErr w:type="spellStart"/>
      <w:r w:rsidRPr="00A54AC2">
        <w:rPr>
          <w:rFonts w:ascii="Times New Roman" w:eastAsia="Times New Roman" w:hAnsi="Times New Roman" w:cs="Times New Roman"/>
          <w:i/>
          <w:iCs/>
          <w:sz w:val="24"/>
          <w:szCs w:val="24"/>
        </w:rPr>
        <w:t>threat</w:t>
      </w:r>
      <w:proofErr w:type="spellEnd"/>
      <w:r w:rsidRPr="36BE4DF8">
        <w:rPr>
          <w:rFonts w:ascii="Times New Roman" w:eastAsia="Times New Roman" w:hAnsi="Times New Roman" w:cs="Times New Roman"/>
          <w:sz w:val="24"/>
          <w:szCs w:val="24"/>
        </w:rPr>
        <w:t>) maandamise meetmeid</w:t>
      </w:r>
      <w:r w:rsidR="69B23B1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materjalivoogude jälgitavust ja kontrollimehhanisme</w:t>
      </w:r>
      <w:r w:rsidR="68C03F49"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reageerimisahelat olukorras, kus turvaintsident võib areneda kiirgushädaolukorraks või vastupidi</w:t>
      </w:r>
      <w:r w:rsidR="226E0585"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koostööprotokolle </w:t>
      </w:r>
      <w:r w:rsidR="5A6F0B69" w:rsidRPr="36BE4DF8">
        <w:rPr>
          <w:rFonts w:ascii="Times New Roman" w:eastAsia="Times New Roman" w:hAnsi="Times New Roman" w:cs="Times New Roman"/>
          <w:sz w:val="24"/>
          <w:szCs w:val="24"/>
        </w:rPr>
        <w:t>P</w:t>
      </w:r>
      <w:r w:rsidRPr="36BE4DF8">
        <w:rPr>
          <w:rFonts w:ascii="Times New Roman" w:eastAsia="Times New Roman" w:hAnsi="Times New Roman" w:cs="Times New Roman"/>
          <w:sz w:val="24"/>
          <w:szCs w:val="24"/>
        </w:rPr>
        <w:t xml:space="preserve">olitsei- ja </w:t>
      </w:r>
      <w:r w:rsidR="1932B63D" w:rsidRPr="36BE4DF8">
        <w:rPr>
          <w:rFonts w:ascii="Times New Roman" w:eastAsia="Times New Roman" w:hAnsi="Times New Roman" w:cs="Times New Roman"/>
          <w:sz w:val="24"/>
          <w:szCs w:val="24"/>
        </w:rPr>
        <w:t>P</w:t>
      </w:r>
      <w:r w:rsidRPr="36BE4DF8">
        <w:rPr>
          <w:rFonts w:ascii="Times New Roman" w:eastAsia="Times New Roman" w:hAnsi="Times New Roman" w:cs="Times New Roman"/>
          <w:sz w:val="24"/>
          <w:szCs w:val="24"/>
        </w:rPr>
        <w:t xml:space="preserve">iirivalveameti, Kaitsepolitseiameti ja </w:t>
      </w:r>
      <w:r w:rsidR="4788731C" w:rsidRPr="36BE4DF8">
        <w:rPr>
          <w:rFonts w:ascii="Times New Roman" w:eastAsia="Times New Roman" w:hAnsi="Times New Roman" w:cs="Times New Roman"/>
          <w:sz w:val="24"/>
          <w:szCs w:val="24"/>
        </w:rPr>
        <w:t>teiste asutustega</w:t>
      </w:r>
      <w:r w:rsidRPr="36BE4DF8">
        <w:rPr>
          <w:rFonts w:ascii="Times New Roman" w:eastAsia="Times New Roman" w:hAnsi="Times New Roman" w:cs="Times New Roman"/>
          <w:sz w:val="24"/>
          <w:szCs w:val="24"/>
        </w:rPr>
        <w:t>.</w:t>
      </w:r>
    </w:p>
    <w:p w14:paraId="57714C86" w14:textId="1FF34440" w:rsidR="79EBA754" w:rsidRDefault="79EBA754" w:rsidP="36BE4DF8">
      <w:pPr>
        <w:spacing w:after="0" w:line="240" w:lineRule="auto"/>
        <w:jc w:val="both"/>
      </w:pPr>
      <w:r w:rsidRPr="36BE4DF8">
        <w:rPr>
          <w:rFonts w:ascii="Times New Roman" w:eastAsia="Times New Roman" w:hAnsi="Times New Roman" w:cs="Times New Roman"/>
          <w:sz w:val="24"/>
          <w:szCs w:val="24"/>
        </w:rPr>
        <w:t>Õppuste läbiviimise kord tuleneb samast määrusest ning toetub põhimõttele, et turvaplaan ei tohi jääda üksnes dokumendiks, vaid peab olema regulaarselt testitud. Turvaõppused peavad hõlmama</w:t>
      </w:r>
      <w:r w:rsidR="5B9EA5A9"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nii personali kui turvasüsteemide reageerimisvõime kontrolli</w:t>
      </w:r>
      <w:r w:rsidR="0496C4DD"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koostööd riikliku reageerimisvõrgustikuga</w:t>
      </w:r>
      <w:r w:rsidR="38669EBD"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realistlikke, stsenaariumipõhiseid harjutusi, mis hõlmavad võimalikke ohustsenaariume alates volitamata ligipääsust kuni organiseeritud ründe või </w:t>
      </w:r>
      <w:r w:rsidR="495F9C7C" w:rsidRPr="36BE4DF8">
        <w:rPr>
          <w:rFonts w:ascii="Times New Roman" w:eastAsia="Times New Roman" w:hAnsi="Times New Roman" w:cs="Times New Roman"/>
          <w:sz w:val="24"/>
          <w:szCs w:val="24"/>
        </w:rPr>
        <w:t xml:space="preserve">sabotaažini, </w:t>
      </w:r>
      <w:r w:rsidRPr="36BE4DF8">
        <w:rPr>
          <w:rFonts w:ascii="Times New Roman" w:eastAsia="Times New Roman" w:hAnsi="Times New Roman" w:cs="Times New Roman"/>
          <w:sz w:val="24"/>
          <w:szCs w:val="24"/>
        </w:rPr>
        <w:t>järel</w:t>
      </w:r>
      <w:r w:rsidR="5E4114F8" w:rsidRPr="36BE4DF8">
        <w:rPr>
          <w:rFonts w:ascii="Times New Roman" w:eastAsia="Times New Roman" w:hAnsi="Times New Roman" w:cs="Times New Roman"/>
          <w:sz w:val="24"/>
          <w:szCs w:val="24"/>
        </w:rPr>
        <w:t xml:space="preserve">meid </w:t>
      </w:r>
      <w:r w:rsidRPr="36BE4DF8">
        <w:rPr>
          <w:rFonts w:ascii="Times New Roman" w:eastAsia="Times New Roman" w:hAnsi="Times New Roman" w:cs="Times New Roman"/>
          <w:sz w:val="24"/>
          <w:szCs w:val="24"/>
        </w:rPr>
        <w:t>ja parandusmeetmete planeerimist.</w:t>
      </w:r>
    </w:p>
    <w:p w14:paraId="376F8882" w14:textId="79D957C6" w:rsidR="79EBA754" w:rsidRDefault="79EBA754"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Tuumakäitise kontekstis muutub õppuste roll eriti oluliseks, kuna lisaks füüsilise ründe tõrjumisele on oluline pädevalt hallata piirialasid, kus tuumajulgeolek võib põimuda hädaolukorra lahendamisega</w:t>
      </w:r>
      <w:r w:rsidR="45FE3DEF"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nt kui sabotaažil on potentsiaal tekitada kiiritusõnnetus.</w:t>
      </w:r>
    </w:p>
    <w:p w14:paraId="34CEBAC2" w14:textId="264DF6B8" w:rsidR="36BE4DF8" w:rsidRDefault="36BE4DF8" w:rsidP="36BE4DF8">
      <w:pPr>
        <w:spacing w:after="0" w:line="240" w:lineRule="auto"/>
        <w:jc w:val="both"/>
        <w:rPr>
          <w:rFonts w:ascii="Times New Roman" w:eastAsia="Times New Roman" w:hAnsi="Times New Roman" w:cs="Times New Roman"/>
          <w:sz w:val="24"/>
          <w:szCs w:val="24"/>
        </w:rPr>
      </w:pPr>
    </w:p>
    <w:p w14:paraId="4FF94332" w14:textId="0648C498" w:rsidR="3A7E84B7" w:rsidRDefault="49CF5EDE" w:rsidP="36BE4DF8">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b/>
          <w:bCs/>
          <w:sz w:val="24"/>
          <w:szCs w:val="24"/>
        </w:rPr>
        <w:t xml:space="preserve">Eelnõu §-s 78 </w:t>
      </w:r>
      <w:r w:rsidRPr="7AFF92FC">
        <w:rPr>
          <w:rFonts w:ascii="Times New Roman" w:eastAsia="Times New Roman" w:hAnsi="Times New Roman" w:cs="Times New Roman"/>
          <w:sz w:val="24"/>
          <w:szCs w:val="24"/>
        </w:rPr>
        <w:t>reguleeritakse konkreetseid nõudeid turvateenistujatele ning julgeoleku praktilist korraldust tuumakäitistes ja tuumamaterjali transpordil.</w:t>
      </w:r>
    </w:p>
    <w:p w14:paraId="40AC6380" w14:textId="70C12628" w:rsidR="3A7E84B7" w:rsidRDefault="3A7E84B7" w:rsidP="36BE4DF8">
      <w:pPr>
        <w:spacing w:after="0" w:line="240" w:lineRule="auto"/>
        <w:jc w:val="both"/>
        <w:rPr>
          <w:rFonts w:ascii="Times New Roman" w:eastAsia="Times New Roman" w:hAnsi="Times New Roman" w:cs="Times New Roman"/>
          <w:sz w:val="24"/>
          <w:szCs w:val="24"/>
        </w:rPr>
      </w:pPr>
    </w:p>
    <w:p w14:paraId="70746310" w14:textId="1800D265" w:rsidR="3A7E84B7" w:rsidRDefault="49CF5ED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78 lõige 1 </w:t>
      </w:r>
      <w:r w:rsidR="5AFA88F3" w:rsidRPr="36BE4DF8">
        <w:rPr>
          <w:rFonts w:ascii="Times New Roman" w:eastAsia="Times New Roman" w:hAnsi="Times New Roman" w:cs="Times New Roman"/>
          <w:sz w:val="24"/>
          <w:szCs w:val="24"/>
        </w:rPr>
        <w:t>sätestab, et tuumakäitises ja tuumamaterjali transpordil peab olema piisav arv kvalifitseeritud turvateenistujaid, kes tunnevad käitise eripära ning on saanud spetsiaalse väljaõppe koos jõu ja relva kasutamise õigusega vastavalt turvategevuse seadusele</w:t>
      </w:r>
      <w:r w:rsidR="3A7E84B7" w:rsidRPr="36BE4DF8">
        <w:rPr>
          <w:rStyle w:val="Allmrkuseviide"/>
          <w:rFonts w:ascii="Times New Roman" w:eastAsia="Times New Roman" w:hAnsi="Times New Roman" w:cs="Times New Roman"/>
          <w:sz w:val="24"/>
          <w:szCs w:val="24"/>
        </w:rPr>
        <w:footnoteReference w:id="81"/>
      </w:r>
      <w:r w:rsidR="5AFA88F3" w:rsidRPr="36BE4DF8">
        <w:rPr>
          <w:rFonts w:ascii="Times New Roman" w:eastAsia="Times New Roman" w:hAnsi="Times New Roman" w:cs="Times New Roman"/>
          <w:sz w:val="24"/>
          <w:szCs w:val="24"/>
        </w:rPr>
        <w:t>.</w:t>
      </w:r>
      <w:r w:rsidR="57B7BCC3" w:rsidRPr="36BE4DF8">
        <w:rPr>
          <w:rFonts w:ascii="Times New Roman" w:eastAsia="Times New Roman" w:hAnsi="Times New Roman" w:cs="Times New Roman"/>
          <w:sz w:val="24"/>
          <w:szCs w:val="24"/>
        </w:rPr>
        <w:t xml:space="preserve"> R</w:t>
      </w:r>
      <w:r w:rsidR="5AFA88F3" w:rsidRPr="36BE4DF8">
        <w:rPr>
          <w:rFonts w:ascii="Times New Roman" w:eastAsia="Times New Roman" w:hAnsi="Times New Roman" w:cs="Times New Roman"/>
          <w:sz w:val="24"/>
          <w:szCs w:val="24"/>
        </w:rPr>
        <w:t xml:space="preserve">elva ja erivahendeid </w:t>
      </w:r>
      <w:r w:rsidR="15EBDADE" w:rsidRPr="36BE4DF8">
        <w:rPr>
          <w:rFonts w:ascii="Times New Roman" w:eastAsia="Times New Roman" w:hAnsi="Times New Roman" w:cs="Times New Roman"/>
          <w:sz w:val="24"/>
          <w:szCs w:val="24"/>
        </w:rPr>
        <w:t xml:space="preserve">võivad </w:t>
      </w:r>
      <w:r w:rsidR="5AFA88F3" w:rsidRPr="36BE4DF8">
        <w:rPr>
          <w:rFonts w:ascii="Times New Roman" w:eastAsia="Times New Roman" w:hAnsi="Times New Roman" w:cs="Times New Roman"/>
          <w:sz w:val="24"/>
          <w:szCs w:val="24"/>
        </w:rPr>
        <w:t>kanda ning kasutada vaid vastava koolituse, katsete ja taustakontrolli läbinud ning Politsei- ja Piirivalveameti poolt tunn</w:t>
      </w:r>
      <w:r w:rsidR="6F7E3AF6" w:rsidRPr="36BE4DF8">
        <w:rPr>
          <w:rFonts w:ascii="Times New Roman" w:eastAsia="Times New Roman" w:hAnsi="Times New Roman" w:cs="Times New Roman"/>
          <w:sz w:val="24"/>
          <w:szCs w:val="24"/>
        </w:rPr>
        <w:t>i</w:t>
      </w:r>
      <w:r w:rsidR="5AFA88F3" w:rsidRPr="36BE4DF8">
        <w:rPr>
          <w:rFonts w:ascii="Times New Roman" w:eastAsia="Times New Roman" w:hAnsi="Times New Roman" w:cs="Times New Roman"/>
          <w:sz w:val="24"/>
          <w:szCs w:val="24"/>
        </w:rPr>
        <w:t>statud turvatöötajad. Turvategevuse</w:t>
      </w:r>
      <w:r w:rsidR="64D3AEBE" w:rsidRPr="36BE4DF8">
        <w:rPr>
          <w:rFonts w:ascii="Times New Roman" w:eastAsia="Times New Roman" w:hAnsi="Times New Roman" w:cs="Times New Roman"/>
          <w:sz w:val="24"/>
          <w:szCs w:val="24"/>
        </w:rPr>
        <w:t xml:space="preserve"> seaduse</w:t>
      </w:r>
      <w:r w:rsidR="5AFA88F3" w:rsidRPr="36BE4DF8">
        <w:rPr>
          <w:rFonts w:ascii="Times New Roman" w:eastAsia="Times New Roman" w:hAnsi="Times New Roman" w:cs="Times New Roman"/>
          <w:sz w:val="24"/>
          <w:szCs w:val="24"/>
        </w:rPr>
        <w:t xml:space="preserve"> </w:t>
      </w:r>
      <w:r w:rsidR="63E1ED0B" w:rsidRPr="36BE4DF8">
        <w:rPr>
          <w:rFonts w:ascii="Times New Roman" w:eastAsia="Times New Roman" w:hAnsi="Times New Roman" w:cs="Times New Roman"/>
          <w:sz w:val="24"/>
          <w:szCs w:val="24"/>
        </w:rPr>
        <w:t xml:space="preserve">§ 4 lõike 3 alusel </w:t>
      </w:r>
      <w:r w:rsidR="3BA0A599" w:rsidRPr="36BE4DF8">
        <w:rPr>
          <w:rFonts w:ascii="Times New Roman" w:eastAsia="Times New Roman" w:hAnsi="Times New Roman" w:cs="Times New Roman"/>
          <w:sz w:val="24"/>
          <w:szCs w:val="24"/>
        </w:rPr>
        <w:t xml:space="preserve">kehtestatud </w:t>
      </w:r>
      <w:r w:rsidR="63E1ED0B" w:rsidRPr="36BE4DF8">
        <w:rPr>
          <w:rFonts w:ascii="Times New Roman" w:eastAsia="Times New Roman" w:hAnsi="Times New Roman" w:cs="Times New Roman"/>
          <w:sz w:val="24"/>
          <w:szCs w:val="24"/>
        </w:rPr>
        <w:t>siseministri 16.05.2024 m</w:t>
      </w:r>
      <w:r w:rsidR="56A1215C" w:rsidRPr="36BE4DF8">
        <w:rPr>
          <w:rFonts w:ascii="Times New Roman" w:eastAsia="Times New Roman" w:hAnsi="Times New Roman" w:cs="Times New Roman"/>
          <w:sz w:val="24"/>
          <w:szCs w:val="24"/>
        </w:rPr>
        <w:t>ä</w:t>
      </w:r>
      <w:r w:rsidR="63E1ED0B" w:rsidRPr="36BE4DF8">
        <w:rPr>
          <w:rFonts w:ascii="Times New Roman" w:eastAsia="Times New Roman" w:hAnsi="Times New Roman" w:cs="Times New Roman"/>
          <w:sz w:val="24"/>
          <w:szCs w:val="24"/>
        </w:rPr>
        <w:t xml:space="preserve">ärus nr 13 ”Turvategevuse </w:t>
      </w:r>
      <w:r w:rsidR="5AFA88F3" w:rsidRPr="36BE4DF8">
        <w:rPr>
          <w:rFonts w:ascii="Times New Roman" w:eastAsia="Times New Roman" w:hAnsi="Times New Roman" w:cs="Times New Roman"/>
          <w:sz w:val="24"/>
          <w:szCs w:val="24"/>
        </w:rPr>
        <w:t>eeskiri</w:t>
      </w:r>
      <w:r w:rsidR="68DE2672" w:rsidRPr="36BE4DF8">
        <w:rPr>
          <w:rFonts w:ascii="Times New Roman" w:eastAsia="Times New Roman" w:hAnsi="Times New Roman" w:cs="Times New Roman"/>
          <w:sz w:val="24"/>
          <w:szCs w:val="24"/>
        </w:rPr>
        <w:t>“</w:t>
      </w:r>
      <w:r w:rsidR="5AFA88F3" w:rsidRPr="36BE4DF8">
        <w:rPr>
          <w:rFonts w:ascii="Times New Roman" w:eastAsia="Times New Roman" w:hAnsi="Times New Roman" w:cs="Times New Roman"/>
          <w:sz w:val="24"/>
          <w:szCs w:val="24"/>
        </w:rPr>
        <w:t xml:space="preserve"> täpsustab omakorda nõuded seoses</w:t>
      </w:r>
      <w:r w:rsidR="0B3A95B8" w:rsidRPr="36BE4DF8">
        <w:rPr>
          <w:rFonts w:ascii="Times New Roman" w:eastAsia="Times New Roman" w:hAnsi="Times New Roman" w:cs="Times New Roman"/>
          <w:sz w:val="24"/>
          <w:szCs w:val="24"/>
        </w:rPr>
        <w:t xml:space="preserve"> f</w:t>
      </w:r>
      <w:r w:rsidR="5AFA88F3" w:rsidRPr="36BE4DF8">
        <w:rPr>
          <w:rFonts w:ascii="Times New Roman" w:eastAsia="Times New Roman" w:hAnsi="Times New Roman" w:cs="Times New Roman"/>
          <w:sz w:val="24"/>
          <w:szCs w:val="24"/>
        </w:rPr>
        <w:t>üüsilise jõu ja relvade kasutamise juhistega</w:t>
      </w:r>
      <w:r w:rsidR="64A51BC1"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 xml:space="preserve">nt </w:t>
      </w:r>
      <w:proofErr w:type="spellStart"/>
      <w:r w:rsidR="5AFA88F3" w:rsidRPr="36BE4DF8">
        <w:rPr>
          <w:rFonts w:ascii="Times New Roman" w:eastAsia="Times New Roman" w:hAnsi="Times New Roman" w:cs="Times New Roman"/>
          <w:sz w:val="24"/>
          <w:szCs w:val="24"/>
        </w:rPr>
        <w:t>järk-järguline</w:t>
      </w:r>
      <w:proofErr w:type="spellEnd"/>
      <w:r w:rsidR="5AFA88F3" w:rsidRPr="36BE4DF8">
        <w:rPr>
          <w:rFonts w:ascii="Times New Roman" w:eastAsia="Times New Roman" w:hAnsi="Times New Roman" w:cs="Times New Roman"/>
          <w:sz w:val="24"/>
          <w:szCs w:val="24"/>
        </w:rPr>
        <w:t xml:space="preserve"> eskalatsioonipõhimõte,</w:t>
      </w:r>
      <w:r w:rsidR="1C5AA551" w:rsidRPr="36BE4DF8">
        <w:rPr>
          <w:rFonts w:ascii="Times New Roman" w:eastAsia="Times New Roman" w:hAnsi="Times New Roman" w:cs="Times New Roman"/>
          <w:sz w:val="24"/>
          <w:szCs w:val="24"/>
        </w:rPr>
        <w:t xml:space="preserve"> t</w:t>
      </w:r>
      <w:r w:rsidR="5AFA88F3" w:rsidRPr="36BE4DF8">
        <w:rPr>
          <w:rFonts w:ascii="Times New Roman" w:eastAsia="Times New Roman" w:hAnsi="Times New Roman" w:cs="Times New Roman"/>
          <w:sz w:val="24"/>
          <w:szCs w:val="24"/>
        </w:rPr>
        <w:t>urvatöötajate registreerimisega,</w:t>
      </w:r>
      <w:r w:rsidR="53141FB0" w:rsidRPr="36BE4DF8">
        <w:rPr>
          <w:rFonts w:ascii="Times New Roman" w:eastAsia="Times New Roman" w:hAnsi="Times New Roman" w:cs="Times New Roman"/>
          <w:sz w:val="24"/>
          <w:szCs w:val="24"/>
        </w:rPr>
        <w:t xml:space="preserve"> v</w:t>
      </w:r>
      <w:r w:rsidR="5AFA88F3" w:rsidRPr="36BE4DF8">
        <w:rPr>
          <w:rFonts w:ascii="Times New Roman" w:eastAsia="Times New Roman" w:hAnsi="Times New Roman" w:cs="Times New Roman"/>
          <w:sz w:val="24"/>
          <w:szCs w:val="24"/>
        </w:rPr>
        <w:t>alveülesannete liigitusega</w:t>
      </w:r>
      <w:r w:rsidR="4AB0351B"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nt perimeetrivalve, ligipääsukontroll, patrull, piirkonnakontroll.</w:t>
      </w:r>
      <w:r w:rsidR="53DCB4BC"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Tuuma</w:t>
      </w:r>
      <w:r w:rsidR="34B58C08" w:rsidRPr="36BE4DF8">
        <w:rPr>
          <w:rFonts w:ascii="Times New Roman" w:eastAsia="Times New Roman" w:hAnsi="Times New Roman" w:cs="Times New Roman"/>
          <w:sz w:val="24"/>
          <w:szCs w:val="24"/>
        </w:rPr>
        <w:t>käitises</w:t>
      </w:r>
      <w:r w:rsidR="5AFA88F3" w:rsidRPr="36BE4DF8">
        <w:rPr>
          <w:rFonts w:ascii="Times New Roman" w:eastAsia="Times New Roman" w:hAnsi="Times New Roman" w:cs="Times New Roman"/>
          <w:sz w:val="24"/>
          <w:szCs w:val="24"/>
        </w:rPr>
        <w:t xml:space="preserve"> tähendab see, et turvateenistus ei tegele üksnes territooriumi üldise turvalisusega, vaid on koolitatud tuvastama tuumamaterjalide ja -taristu vastu suunatud tahtlikke </w:t>
      </w:r>
      <w:r w:rsidR="41442933" w:rsidRPr="36BE4DF8">
        <w:rPr>
          <w:rFonts w:ascii="Times New Roman" w:eastAsia="Times New Roman" w:hAnsi="Times New Roman" w:cs="Times New Roman"/>
          <w:sz w:val="24"/>
          <w:szCs w:val="24"/>
        </w:rPr>
        <w:t>ründeid</w:t>
      </w:r>
      <w:r w:rsidR="5AFA88F3" w:rsidRPr="36BE4DF8">
        <w:rPr>
          <w:rFonts w:ascii="Times New Roman" w:eastAsia="Times New Roman" w:hAnsi="Times New Roman" w:cs="Times New Roman"/>
          <w:sz w:val="24"/>
          <w:szCs w:val="24"/>
        </w:rPr>
        <w:t xml:space="preserve">, sealhulgas </w:t>
      </w:r>
      <w:r w:rsidR="3F29ECC9" w:rsidRPr="36BE4DF8">
        <w:rPr>
          <w:rFonts w:ascii="Times New Roman" w:eastAsia="Times New Roman" w:hAnsi="Times New Roman" w:cs="Times New Roman"/>
          <w:sz w:val="24"/>
          <w:szCs w:val="24"/>
        </w:rPr>
        <w:t>sisemiste ohtude (</w:t>
      </w:r>
      <w:proofErr w:type="spellStart"/>
      <w:r w:rsidR="5AFA88F3" w:rsidRPr="01325512">
        <w:rPr>
          <w:rFonts w:ascii="Times New Roman" w:eastAsia="Times New Roman" w:hAnsi="Times New Roman" w:cs="Times New Roman"/>
          <w:i/>
          <w:iCs/>
          <w:sz w:val="24"/>
          <w:szCs w:val="24"/>
        </w:rPr>
        <w:t>insider-threa</w:t>
      </w:r>
      <w:r w:rsidR="5AFA88F3" w:rsidRPr="36BE4DF8">
        <w:rPr>
          <w:rFonts w:ascii="Times New Roman" w:eastAsia="Times New Roman" w:hAnsi="Times New Roman" w:cs="Times New Roman"/>
          <w:sz w:val="24"/>
          <w:szCs w:val="24"/>
        </w:rPr>
        <w:t>t</w:t>
      </w:r>
      <w:proofErr w:type="spellEnd"/>
      <w:r w:rsidR="008E3D37" w:rsidRPr="36BE4DF8">
        <w:rPr>
          <w:rFonts w:ascii="Times New Roman" w:eastAsia="Times New Roman" w:hAnsi="Times New Roman" w:cs="Times New Roman"/>
          <w:sz w:val="24"/>
          <w:szCs w:val="24"/>
        </w:rPr>
        <w:t>)</w:t>
      </w:r>
      <w:r w:rsidR="5AFA88F3" w:rsidRPr="36BE4DF8">
        <w:rPr>
          <w:rFonts w:ascii="Times New Roman" w:eastAsia="Times New Roman" w:hAnsi="Times New Roman" w:cs="Times New Roman"/>
          <w:sz w:val="24"/>
          <w:szCs w:val="24"/>
        </w:rPr>
        <w:t xml:space="preserve"> tüüpi tegevusi. Selline ettevalmistus tagab, et objektil on võimekus viivitada, tuvastada, lokaliseerida ning vajaduse korral neutraliseerida vaenulik tegevus vastavalt turvaintsidentide eskalatsiooniplaanidele</w:t>
      </w:r>
      <w:r w:rsidR="1B6D1CEE" w:rsidRPr="36BE4DF8">
        <w:rPr>
          <w:rFonts w:ascii="Times New Roman" w:eastAsia="Times New Roman" w:hAnsi="Times New Roman" w:cs="Times New Roman"/>
          <w:sz w:val="24"/>
          <w:szCs w:val="24"/>
        </w:rPr>
        <w:t xml:space="preserve">, mis omakorda </w:t>
      </w:r>
      <w:r w:rsidR="5AFA88F3" w:rsidRPr="36BE4DF8">
        <w:rPr>
          <w:rFonts w:ascii="Times New Roman" w:eastAsia="Times New Roman" w:hAnsi="Times New Roman" w:cs="Times New Roman"/>
          <w:sz w:val="24"/>
          <w:szCs w:val="24"/>
        </w:rPr>
        <w:t>tagab operatiivse reageerimisahela ja tuumajulgeoleku tagamiseks vajaliku mitmekihilise kaitsekontseptsiooni (</w:t>
      </w:r>
      <w:proofErr w:type="spellStart"/>
      <w:r w:rsidR="5AFA88F3" w:rsidRPr="01325512">
        <w:rPr>
          <w:rFonts w:ascii="Times New Roman" w:eastAsia="Times New Roman" w:hAnsi="Times New Roman" w:cs="Times New Roman"/>
          <w:i/>
          <w:iCs/>
          <w:sz w:val="24"/>
          <w:szCs w:val="24"/>
        </w:rPr>
        <w:t>defence</w:t>
      </w:r>
      <w:proofErr w:type="spellEnd"/>
      <w:r w:rsidR="5AFA88F3" w:rsidRPr="01325512">
        <w:rPr>
          <w:rFonts w:ascii="Times New Roman" w:eastAsia="Times New Roman" w:hAnsi="Times New Roman" w:cs="Times New Roman"/>
          <w:i/>
          <w:iCs/>
          <w:sz w:val="24"/>
          <w:szCs w:val="24"/>
        </w:rPr>
        <w:t>-in-</w:t>
      </w:r>
      <w:proofErr w:type="spellStart"/>
      <w:r w:rsidR="5AFA88F3" w:rsidRPr="01325512">
        <w:rPr>
          <w:rFonts w:ascii="Times New Roman" w:eastAsia="Times New Roman" w:hAnsi="Times New Roman" w:cs="Times New Roman"/>
          <w:i/>
          <w:iCs/>
          <w:sz w:val="24"/>
          <w:szCs w:val="24"/>
        </w:rPr>
        <w:t>dept</w:t>
      </w:r>
      <w:r w:rsidR="5AFA88F3" w:rsidRPr="36BE4DF8">
        <w:rPr>
          <w:rFonts w:ascii="Times New Roman" w:eastAsia="Times New Roman" w:hAnsi="Times New Roman" w:cs="Times New Roman"/>
          <w:sz w:val="24"/>
          <w:szCs w:val="24"/>
        </w:rPr>
        <w:t>h</w:t>
      </w:r>
      <w:proofErr w:type="spellEnd"/>
      <w:r w:rsidR="5AFA88F3" w:rsidRPr="36BE4DF8">
        <w:rPr>
          <w:rFonts w:ascii="Times New Roman" w:eastAsia="Times New Roman" w:hAnsi="Times New Roman" w:cs="Times New Roman"/>
          <w:sz w:val="24"/>
          <w:szCs w:val="24"/>
        </w:rPr>
        <w:t>).</w:t>
      </w:r>
    </w:p>
    <w:p w14:paraId="23897761" w14:textId="19C20F04" w:rsidR="3A7E84B7" w:rsidRDefault="3A7E84B7" w:rsidP="36BE4DF8">
      <w:pPr>
        <w:spacing w:after="0" w:line="240" w:lineRule="auto"/>
        <w:jc w:val="both"/>
        <w:rPr>
          <w:rFonts w:ascii="Times New Roman" w:eastAsia="Times New Roman" w:hAnsi="Times New Roman" w:cs="Times New Roman"/>
          <w:sz w:val="24"/>
          <w:szCs w:val="24"/>
        </w:rPr>
      </w:pPr>
    </w:p>
    <w:p w14:paraId="6FB96285" w14:textId="28B8436C" w:rsidR="3A7E84B7" w:rsidRDefault="49CF5ED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Eelnõu § 78 lõige 2</w:t>
      </w:r>
      <w:r w:rsidRPr="36BE4DF8">
        <w:rPr>
          <w:rFonts w:ascii="Times New Roman" w:eastAsia="Times New Roman" w:hAnsi="Times New Roman" w:cs="Times New Roman"/>
          <w:sz w:val="24"/>
          <w:szCs w:val="24"/>
        </w:rPr>
        <w:t xml:space="preserve"> volitab ministrit kehtestama </w:t>
      </w:r>
      <w:proofErr w:type="spellStart"/>
      <w:r w:rsidRPr="36BE4DF8">
        <w:rPr>
          <w:rFonts w:ascii="Times New Roman" w:eastAsia="Times New Roman" w:hAnsi="Times New Roman" w:cs="Times New Roman"/>
          <w:sz w:val="24"/>
          <w:szCs w:val="24"/>
        </w:rPr>
        <w:t>siseturvateenistuse</w:t>
      </w:r>
      <w:proofErr w:type="spellEnd"/>
      <w:r w:rsidRPr="36BE4DF8">
        <w:rPr>
          <w:rFonts w:ascii="Times New Roman" w:eastAsia="Times New Roman" w:hAnsi="Times New Roman" w:cs="Times New Roman"/>
          <w:sz w:val="24"/>
          <w:szCs w:val="24"/>
        </w:rPr>
        <w:t xml:space="preserve"> ja turvatöötajate täpsustatud pädevus-, väljaõppe- ja sertifitseerimisnõuded, mis võimaldab arvestada tuumajulgeoleku valdkonna eripärasid</w:t>
      </w:r>
      <w:r w:rsidR="6BFC1C15" w:rsidRPr="36BE4DF8">
        <w:rPr>
          <w:rFonts w:ascii="Times New Roman" w:eastAsia="Times New Roman" w:hAnsi="Times New Roman" w:cs="Times New Roman"/>
          <w:sz w:val="24"/>
          <w:szCs w:val="24"/>
        </w:rPr>
        <w:t>. Tavapärane turvateenistus ei hõlma tuumavaldkonna spetsiifilisi oskusi, nagu radioloogiliste ja tuumamaterjalide ohutu käsitlemine, sisemiste ohtude tuvastamine, kaitsetasemete ja ligipääsukontrolli rakendamine ning koordineeritud reageerimine võimalikele ründe- või sabotaažijuhtumitele.</w:t>
      </w:r>
      <w:r w:rsidR="25B63C5F"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Sarnast lähenemist kasutatakse Eestis juba lennundusjulgestuse valdkonnas, kus lennundusseaduse</w:t>
      </w:r>
      <w:r w:rsidR="3A7E84B7" w:rsidRPr="36BE4DF8">
        <w:rPr>
          <w:rStyle w:val="Allmrkuseviide"/>
          <w:rFonts w:ascii="Times New Roman" w:eastAsia="Times New Roman" w:hAnsi="Times New Roman" w:cs="Times New Roman"/>
          <w:sz w:val="24"/>
          <w:szCs w:val="24"/>
        </w:rPr>
        <w:footnoteReference w:id="82"/>
      </w:r>
      <w:r w:rsidR="6BFC1C15" w:rsidRPr="36BE4DF8">
        <w:rPr>
          <w:rFonts w:ascii="Times New Roman" w:eastAsia="Times New Roman" w:hAnsi="Times New Roman" w:cs="Times New Roman"/>
          <w:sz w:val="24"/>
          <w:szCs w:val="24"/>
        </w:rPr>
        <w:t xml:space="preserve"> alusel on kehtestatud riiklikult reguleeritud koolitus- ja sertifitseerimissüsteem. Seal tohib julgestustegevust teostada üksnes isik, kes on läbinud standardiseeritud koolitusprogrammi, taustakontrolli ning riikliku pädevushindamise ning kelle kvalifikatsiooni kontrollitakse regulaarselt korduskoolituste ja eksamitega.</w:t>
      </w:r>
      <w:r w:rsidR="13A0EB66"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Tuumajulgeoleku valdkonnas on seetõttu põhjendatud analoogne mudel, mille puhul</w:t>
      </w:r>
      <w:r w:rsidR="53E47D4B"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koolitusprogrammide sisu ja kvaliteedi nõuded kehtestab minister</w:t>
      </w:r>
      <w:r w:rsidR="528D21D4" w:rsidRPr="36BE4DF8">
        <w:rPr>
          <w:rFonts w:ascii="Times New Roman" w:eastAsia="Times New Roman" w:hAnsi="Times New Roman" w:cs="Times New Roman"/>
          <w:sz w:val="24"/>
          <w:szCs w:val="24"/>
        </w:rPr>
        <w:t xml:space="preserve"> määrusega, </w:t>
      </w:r>
      <w:r w:rsidR="6BFC1C15" w:rsidRPr="36BE4DF8">
        <w:rPr>
          <w:rFonts w:ascii="Times New Roman" w:eastAsia="Times New Roman" w:hAnsi="Times New Roman" w:cs="Times New Roman"/>
          <w:sz w:val="24"/>
          <w:szCs w:val="24"/>
        </w:rPr>
        <w:t>koolitajad ja õppekavad</w:t>
      </w:r>
      <w:r w:rsidR="2B230D77" w:rsidRPr="36BE4DF8">
        <w:rPr>
          <w:rFonts w:ascii="Times New Roman" w:eastAsia="Times New Roman" w:hAnsi="Times New Roman" w:cs="Times New Roman"/>
          <w:sz w:val="24"/>
          <w:szCs w:val="24"/>
        </w:rPr>
        <w:t xml:space="preserve"> on</w:t>
      </w:r>
      <w:r w:rsidR="6BFC1C15" w:rsidRPr="36BE4DF8">
        <w:rPr>
          <w:rFonts w:ascii="Times New Roman" w:eastAsia="Times New Roman" w:hAnsi="Times New Roman" w:cs="Times New Roman"/>
          <w:sz w:val="24"/>
          <w:szCs w:val="24"/>
        </w:rPr>
        <w:t xml:space="preserve"> riiklikult volitatud</w:t>
      </w:r>
      <w:r w:rsidR="5FB2E1F8"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turvateenistuse töötajatele rakendatakse taustakontrolli, perioodilist sertifitseerimist ja pädevuse uuendamist.</w:t>
      </w:r>
    </w:p>
    <w:p w14:paraId="2BF464D2" w14:textId="3E8B5E4E" w:rsidR="3A7E84B7" w:rsidRDefault="6BFC1C15"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Koolitust ja sertifitseerimist võivad läbi viia riiklikult volitatud asutused</w:t>
      </w:r>
      <w:r w:rsidR="012550C4" w:rsidRPr="36BE4DF8">
        <w:rPr>
          <w:rFonts w:ascii="Times New Roman" w:eastAsia="Times New Roman" w:hAnsi="Times New Roman" w:cs="Times New Roman"/>
          <w:sz w:val="24"/>
          <w:szCs w:val="24"/>
        </w:rPr>
        <w:t>, nt pädev asutus, Sisekaitseakadeemia</w:t>
      </w:r>
      <w:r w:rsidR="382765C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või IAEA standarditele vastavad </w:t>
      </w:r>
      <w:r w:rsidR="431F757F" w:rsidRPr="36BE4DF8">
        <w:rPr>
          <w:rFonts w:ascii="Times New Roman" w:eastAsia="Times New Roman" w:hAnsi="Times New Roman" w:cs="Times New Roman"/>
          <w:sz w:val="24"/>
          <w:szCs w:val="24"/>
        </w:rPr>
        <w:t xml:space="preserve">tuumajulgeoleku </w:t>
      </w:r>
      <w:r w:rsidRPr="36BE4DF8">
        <w:rPr>
          <w:rFonts w:ascii="Times New Roman" w:eastAsia="Times New Roman" w:hAnsi="Times New Roman" w:cs="Times New Roman"/>
          <w:sz w:val="24"/>
          <w:szCs w:val="24"/>
        </w:rPr>
        <w:t>kompetentsikeskused.</w:t>
      </w:r>
    </w:p>
    <w:p w14:paraId="0D49DED6" w14:textId="6FF311A6" w:rsidR="3A7E84B7" w:rsidRDefault="3A7E84B7" w:rsidP="36BE4DF8">
      <w:pPr>
        <w:spacing w:after="0" w:line="240" w:lineRule="auto"/>
        <w:jc w:val="both"/>
        <w:rPr>
          <w:rFonts w:ascii="Times New Roman" w:eastAsia="Times New Roman" w:hAnsi="Times New Roman" w:cs="Times New Roman"/>
          <w:sz w:val="24"/>
          <w:szCs w:val="24"/>
        </w:rPr>
      </w:pPr>
    </w:p>
    <w:p w14:paraId="03008D3A" w14:textId="5F4B93AB" w:rsidR="3A7E84B7" w:rsidRDefault="6B290D6E" w:rsidP="36BE4DF8">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b/>
          <w:bCs/>
          <w:sz w:val="24"/>
          <w:szCs w:val="24"/>
        </w:rPr>
        <w:t xml:space="preserve">Eelnõu § 79 </w:t>
      </w:r>
      <w:r w:rsidRPr="7AFF92FC">
        <w:rPr>
          <w:rFonts w:ascii="Times New Roman" w:eastAsia="Times New Roman" w:hAnsi="Times New Roman" w:cs="Times New Roman"/>
          <w:sz w:val="24"/>
          <w:szCs w:val="24"/>
        </w:rPr>
        <w:t>reguleerib tuumamaterjali transpordiga seotud turvameetmeid ja planeerimise kohustusi.</w:t>
      </w:r>
    </w:p>
    <w:p w14:paraId="55DD5190" w14:textId="43F445B2" w:rsidR="3A7E84B7" w:rsidRDefault="3A7E84B7" w:rsidP="36BE4DF8">
      <w:pPr>
        <w:spacing w:after="0" w:line="240" w:lineRule="auto"/>
        <w:jc w:val="both"/>
        <w:rPr>
          <w:rFonts w:ascii="Times New Roman" w:eastAsia="Times New Roman" w:hAnsi="Times New Roman" w:cs="Times New Roman"/>
          <w:sz w:val="24"/>
          <w:szCs w:val="24"/>
        </w:rPr>
      </w:pPr>
    </w:p>
    <w:p w14:paraId="4EA251F2" w14:textId="05F56C2A" w:rsidR="3A7E84B7" w:rsidRDefault="6B290D6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Eelnõu § 79 lõige 1</w:t>
      </w:r>
      <w:r w:rsidRPr="36BE4DF8">
        <w:rPr>
          <w:rFonts w:ascii="Times New Roman" w:eastAsia="Times New Roman" w:hAnsi="Times New Roman" w:cs="Times New Roman"/>
          <w:sz w:val="24"/>
          <w:szCs w:val="24"/>
        </w:rPr>
        <w:t xml:space="preserve"> </w:t>
      </w:r>
      <w:r w:rsidR="236370FC" w:rsidRPr="36BE4DF8">
        <w:rPr>
          <w:rFonts w:ascii="Times New Roman" w:eastAsia="Times New Roman" w:hAnsi="Times New Roman" w:cs="Times New Roman"/>
          <w:sz w:val="24"/>
          <w:szCs w:val="24"/>
        </w:rPr>
        <w:t>kohustab transpordi eest vastutavat isikut koostama turvaplaani, mis vastab vedatava tuumamaterjali kategooriale ning selle riskitasemele. Turvaplaan peab olema terviklik dokument, milles käsitletakse nii veetava materjali iseloomust ja kogust kui ka transpordiga seotud riskide hindamist, veovahendite sobivust ning kavandatavaid tehnilisi ja organisatsioonilisi turvameetmeid. Lisaks peab turvaplaanis olema kirjeldatud koostöö Politsei- ja Piirivalveametiga ning vajaduse korral teiste riiklike asutustega, samuti marsruudi planeerimine koos alternatiivsete liikumisteede ja hädaolukorra lahendustega. Säte tugineb IAEA juhendi</w:t>
      </w:r>
      <w:r w:rsidR="6E26BCE6" w:rsidRPr="36BE4DF8">
        <w:rPr>
          <w:rFonts w:ascii="Times New Roman" w:eastAsia="Times New Roman" w:hAnsi="Times New Roman" w:cs="Times New Roman"/>
          <w:sz w:val="24"/>
          <w:szCs w:val="24"/>
        </w:rPr>
        <w:t>le „Tuumamaterjali turvalisus transpordi ajal“ (</w:t>
      </w:r>
      <w:r w:rsidR="236370FC" w:rsidRPr="36BE4DF8">
        <w:rPr>
          <w:rFonts w:ascii="Times New Roman" w:eastAsia="Times New Roman" w:hAnsi="Times New Roman" w:cs="Times New Roman"/>
          <w:sz w:val="24"/>
          <w:szCs w:val="24"/>
        </w:rPr>
        <w:t>S</w:t>
      </w:r>
      <w:r w:rsidR="236370FC" w:rsidRPr="01325512">
        <w:rPr>
          <w:rFonts w:ascii="Times New Roman" w:eastAsia="Times New Roman" w:hAnsi="Times New Roman" w:cs="Times New Roman"/>
          <w:i/>
          <w:iCs/>
          <w:sz w:val="24"/>
          <w:szCs w:val="24"/>
        </w:rPr>
        <w:t xml:space="preserve">ecurity of </w:t>
      </w:r>
      <w:proofErr w:type="spellStart"/>
      <w:r w:rsidR="236370FC" w:rsidRPr="01325512">
        <w:rPr>
          <w:rFonts w:ascii="Times New Roman" w:eastAsia="Times New Roman" w:hAnsi="Times New Roman" w:cs="Times New Roman"/>
          <w:i/>
          <w:iCs/>
          <w:sz w:val="24"/>
          <w:szCs w:val="24"/>
        </w:rPr>
        <w:t>Nuclear</w:t>
      </w:r>
      <w:proofErr w:type="spellEnd"/>
      <w:r w:rsidR="236370FC" w:rsidRPr="01325512">
        <w:rPr>
          <w:rFonts w:ascii="Times New Roman" w:eastAsia="Times New Roman" w:hAnsi="Times New Roman" w:cs="Times New Roman"/>
          <w:i/>
          <w:iCs/>
          <w:sz w:val="24"/>
          <w:szCs w:val="24"/>
        </w:rPr>
        <w:t xml:space="preserve"> </w:t>
      </w:r>
      <w:proofErr w:type="spellStart"/>
      <w:r w:rsidR="236370FC" w:rsidRPr="01325512">
        <w:rPr>
          <w:rFonts w:ascii="Times New Roman" w:eastAsia="Times New Roman" w:hAnsi="Times New Roman" w:cs="Times New Roman"/>
          <w:i/>
          <w:iCs/>
          <w:sz w:val="24"/>
          <w:szCs w:val="24"/>
        </w:rPr>
        <w:t>Material</w:t>
      </w:r>
      <w:proofErr w:type="spellEnd"/>
      <w:r w:rsidR="236370FC" w:rsidRPr="01325512">
        <w:rPr>
          <w:rFonts w:ascii="Times New Roman" w:eastAsia="Times New Roman" w:hAnsi="Times New Roman" w:cs="Times New Roman"/>
          <w:i/>
          <w:iCs/>
          <w:sz w:val="24"/>
          <w:szCs w:val="24"/>
        </w:rPr>
        <w:t xml:space="preserve"> </w:t>
      </w:r>
      <w:proofErr w:type="spellStart"/>
      <w:r w:rsidR="236370FC" w:rsidRPr="01325512">
        <w:rPr>
          <w:rFonts w:ascii="Times New Roman" w:eastAsia="Times New Roman" w:hAnsi="Times New Roman" w:cs="Times New Roman"/>
          <w:i/>
          <w:iCs/>
          <w:sz w:val="24"/>
          <w:szCs w:val="24"/>
        </w:rPr>
        <w:t>during</w:t>
      </w:r>
      <w:proofErr w:type="spellEnd"/>
      <w:r w:rsidR="236370FC" w:rsidRPr="01325512">
        <w:rPr>
          <w:rFonts w:ascii="Times New Roman" w:eastAsia="Times New Roman" w:hAnsi="Times New Roman" w:cs="Times New Roman"/>
          <w:i/>
          <w:iCs/>
          <w:sz w:val="24"/>
          <w:szCs w:val="24"/>
        </w:rPr>
        <w:t xml:space="preserve"> Transport</w:t>
      </w:r>
      <w:r w:rsidR="0F012A6D" w:rsidRPr="01325512">
        <w:rPr>
          <w:rFonts w:ascii="Times New Roman" w:eastAsia="Times New Roman" w:hAnsi="Times New Roman" w:cs="Times New Roman"/>
          <w:i/>
          <w:iCs/>
          <w:sz w:val="24"/>
          <w:szCs w:val="24"/>
        </w:rPr>
        <w:t xml:space="preserve">, </w:t>
      </w:r>
      <w:r w:rsidR="236370FC" w:rsidRPr="36BE4DF8">
        <w:rPr>
          <w:rFonts w:ascii="Times New Roman" w:eastAsia="Times New Roman" w:hAnsi="Times New Roman" w:cs="Times New Roman"/>
          <w:sz w:val="24"/>
          <w:szCs w:val="24"/>
        </w:rPr>
        <w:t>NSS</w:t>
      </w:r>
      <w:r w:rsidR="27E6591B" w:rsidRPr="36BE4DF8">
        <w:rPr>
          <w:rFonts w:ascii="Times New Roman" w:eastAsia="Times New Roman" w:hAnsi="Times New Roman" w:cs="Times New Roman"/>
          <w:sz w:val="24"/>
          <w:szCs w:val="24"/>
        </w:rPr>
        <w:t>-</w:t>
      </w:r>
      <w:r w:rsidR="236370FC" w:rsidRPr="36BE4DF8">
        <w:rPr>
          <w:rFonts w:ascii="Times New Roman" w:eastAsia="Times New Roman" w:hAnsi="Times New Roman" w:cs="Times New Roman"/>
          <w:sz w:val="24"/>
          <w:szCs w:val="24"/>
        </w:rPr>
        <w:t>9)</w:t>
      </w:r>
      <w:r w:rsidR="3A7E84B7" w:rsidRPr="36BE4DF8">
        <w:rPr>
          <w:rStyle w:val="Allmrkuseviide"/>
          <w:rFonts w:ascii="Times New Roman" w:eastAsia="Times New Roman" w:hAnsi="Times New Roman" w:cs="Times New Roman"/>
          <w:sz w:val="24"/>
          <w:szCs w:val="24"/>
        </w:rPr>
        <w:footnoteReference w:id="83"/>
      </w:r>
      <w:r w:rsidR="2EBCFD87" w:rsidRPr="36BE4DF8">
        <w:rPr>
          <w:rFonts w:ascii="Times New Roman" w:eastAsia="Times New Roman" w:hAnsi="Times New Roman" w:cs="Times New Roman"/>
          <w:sz w:val="24"/>
          <w:szCs w:val="24"/>
        </w:rPr>
        <w:t xml:space="preserve">, mis </w:t>
      </w:r>
      <w:r w:rsidR="236370FC" w:rsidRPr="36BE4DF8">
        <w:rPr>
          <w:rFonts w:ascii="Times New Roman" w:eastAsia="Times New Roman" w:hAnsi="Times New Roman" w:cs="Times New Roman"/>
          <w:sz w:val="24"/>
          <w:szCs w:val="24"/>
        </w:rPr>
        <w:t>rõhuta</w:t>
      </w:r>
      <w:r w:rsidR="758F3393" w:rsidRPr="36BE4DF8">
        <w:rPr>
          <w:rFonts w:ascii="Times New Roman" w:eastAsia="Times New Roman" w:hAnsi="Times New Roman" w:cs="Times New Roman"/>
          <w:sz w:val="24"/>
          <w:szCs w:val="24"/>
        </w:rPr>
        <w:t>b</w:t>
      </w:r>
      <w:r w:rsidR="236370FC" w:rsidRPr="36BE4DF8">
        <w:rPr>
          <w:rFonts w:ascii="Times New Roman" w:eastAsia="Times New Roman" w:hAnsi="Times New Roman" w:cs="Times New Roman"/>
          <w:sz w:val="24"/>
          <w:szCs w:val="24"/>
        </w:rPr>
        <w:t xml:space="preserve"> riskipõhist lähenemist ning mitmekihilise kaitse põhimõtet, mille kohaselt transporti ei käsitleta üksnes logistilise, vaid ka julgeolekutegevusena.</w:t>
      </w:r>
    </w:p>
    <w:p w14:paraId="25539421" w14:textId="183330CA" w:rsidR="3A7E84B7" w:rsidRDefault="3A7E84B7" w:rsidP="36BE4DF8">
      <w:pPr>
        <w:spacing w:after="0" w:line="240" w:lineRule="auto"/>
        <w:jc w:val="both"/>
        <w:rPr>
          <w:rFonts w:ascii="Times New Roman" w:eastAsia="Times New Roman" w:hAnsi="Times New Roman" w:cs="Times New Roman"/>
          <w:sz w:val="24"/>
          <w:szCs w:val="24"/>
        </w:rPr>
      </w:pPr>
    </w:p>
    <w:p w14:paraId="786B1859" w14:textId="0E2AB72E" w:rsidR="3A7E84B7" w:rsidRDefault="6B290D6E" w:rsidP="3A7E84B7">
      <w:pPr>
        <w:spacing w:after="0" w:line="240" w:lineRule="auto"/>
        <w:jc w:val="both"/>
      </w:pPr>
      <w:r w:rsidRPr="36BE4DF8">
        <w:rPr>
          <w:rFonts w:ascii="Times New Roman" w:eastAsia="Times New Roman" w:hAnsi="Times New Roman" w:cs="Times New Roman"/>
          <w:b/>
          <w:bCs/>
          <w:sz w:val="24"/>
          <w:szCs w:val="24"/>
        </w:rPr>
        <w:t xml:space="preserve">Eelnõu § 79 lõige 2 </w:t>
      </w:r>
      <w:r w:rsidRPr="36BE4DF8">
        <w:rPr>
          <w:rFonts w:ascii="Times New Roman" w:eastAsia="Times New Roman" w:hAnsi="Times New Roman" w:cs="Times New Roman"/>
          <w:sz w:val="24"/>
          <w:szCs w:val="24"/>
        </w:rPr>
        <w:t>sätestab, et turvaplaan esitatakse kooskõlastamiseks vähemalt 30 päeva enne transporti pädevale asutusele ja Politsei- ja Piirivalveametile</w:t>
      </w:r>
      <w:r w:rsidR="104A3386" w:rsidRPr="36BE4DF8">
        <w:rPr>
          <w:rFonts w:ascii="Times New Roman" w:eastAsia="Times New Roman" w:hAnsi="Times New Roman" w:cs="Times New Roman"/>
          <w:sz w:val="24"/>
          <w:szCs w:val="24"/>
        </w:rPr>
        <w:t xml:space="preserve">, mis annab riigile võimaluse hinnata, kas planeeritavad turvameetmed on piisavad, realistlikud ning vastavuses rahvusvaheliste ja riiklike julgeolekustandarditega. Samuti loob see aluse õigeaegseks operatiivkoostööks ning vajaduse korral riiklike jõustruktuuride kaasamiseks, näiteks erieskordi, järelevalve või </w:t>
      </w:r>
      <w:proofErr w:type="spellStart"/>
      <w:r w:rsidR="104A3386" w:rsidRPr="36BE4DF8">
        <w:rPr>
          <w:rFonts w:ascii="Times New Roman" w:eastAsia="Times New Roman" w:hAnsi="Times New Roman" w:cs="Times New Roman"/>
          <w:sz w:val="24"/>
          <w:szCs w:val="24"/>
        </w:rPr>
        <w:t>kriisijuhtimisvalmiduse</w:t>
      </w:r>
      <w:proofErr w:type="spellEnd"/>
      <w:r w:rsidR="104A3386" w:rsidRPr="36BE4DF8">
        <w:rPr>
          <w:rFonts w:ascii="Times New Roman" w:eastAsia="Times New Roman" w:hAnsi="Times New Roman" w:cs="Times New Roman"/>
          <w:sz w:val="24"/>
          <w:szCs w:val="24"/>
        </w:rPr>
        <w:t xml:space="preserve"> tagamiseks. See aitab tagada läbipaistvust ja kontrolli ning mängib olulist rolli õigusrikkumiste ennetamisel. Samuti toetab see koordineeritud riiklikku valmisolekut juhuks, kui transpordi käigus peaks tekkima oht, mis võib mõjutada tuumajulgeolekut või avalikku turvalisust.</w:t>
      </w:r>
    </w:p>
    <w:p w14:paraId="76E84FE3" w14:textId="4F570EBE" w:rsidR="1FC8C636" w:rsidRDefault="1FC8C636" w:rsidP="44233FAD">
      <w:pPr>
        <w:pStyle w:val="paragraph"/>
        <w:spacing w:before="0" w:beforeAutospacing="0" w:after="0" w:afterAutospacing="0"/>
        <w:rPr>
          <w:rStyle w:val="eop"/>
          <w:rFonts w:eastAsiaTheme="majorEastAsia"/>
        </w:rPr>
      </w:pPr>
    </w:p>
    <w:p w14:paraId="6D1C2567" w14:textId="16AC2BD6" w:rsidR="7022CE1A" w:rsidRDefault="0BC21272" w:rsidP="579EFD96">
      <w:pPr>
        <w:pStyle w:val="paragraph"/>
        <w:spacing w:before="0" w:beforeAutospacing="0" w:after="0" w:afterAutospacing="0"/>
        <w:jc w:val="both"/>
        <w:rPr>
          <w:rStyle w:val="eop"/>
          <w:rFonts w:eastAsiaTheme="majorEastAsia"/>
        </w:rPr>
      </w:pPr>
      <w:r w:rsidRPr="01325512">
        <w:rPr>
          <w:rStyle w:val="eop"/>
          <w:rFonts w:eastAsiaTheme="majorEastAsia"/>
          <w:b/>
          <w:bCs/>
        </w:rPr>
        <w:t xml:space="preserve">Eelnõu 12. peatüki </w:t>
      </w:r>
      <w:r w:rsidRPr="7AFF92FC">
        <w:rPr>
          <w:rStyle w:val="eop"/>
          <w:rFonts w:eastAsiaTheme="majorEastAsia"/>
        </w:rPr>
        <w:t xml:space="preserve">eesmärk </w:t>
      </w:r>
      <w:r w:rsidRPr="01325512">
        <w:rPr>
          <w:rStyle w:val="eop"/>
          <w:rFonts w:eastAsiaTheme="majorEastAsia"/>
        </w:rPr>
        <w:t>on luua tuumavaldkonda puudutavad täpsustused andmekaitse ja küberturvalisuse põhimõtetes, sealhulgas määratleda, millist teavet käsitletakse kaitstavana, kuidas tagatakse andmete terviklikkus, kättesaadavus ja konfidentsiaalsus ning millised vastutus- ja kontrollimehhanismid rakenduvad.</w:t>
      </w:r>
      <w:r w:rsidR="5782ED81" w:rsidRPr="01325512">
        <w:rPr>
          <w:rStyle w:val="eop"/>
          <w:rFonts w:eastAsiaTheme="majorEastAsia"/>
        </w:rPr>
        <w:t xml:space="preserve"> </w:t>
      </w:r>
      <w:r w:rsidRPr="01325512">
        <w:rPr>
          <w:rStyle w:val="eop"/>
          <w:rFonts w:eastAsiaTheme="majorEastAsia"/>
        </w:rPr>
        <w:t>Sellega tagatakse, et tuumaseaduse rakendamisel järgitakse ühtset riiklikku raamistikku, vähendatakse killustatust ning tagatakse ühtne tõlgendus ja rakenduspraktika.</w:t>
      </w:r>
      <w:r w:rsidR="6876EA20" w:rsidRPr="01325512">
        <w:rPr>
          <w:rStyle w:val="eop"/>
          <w:rFonts w:eastAsiaTheme="majorEastAsia"/>
        </w:rPr>
        <w:t xml:space="preserve"> </w:t>
      </w:r>
      <w:r w:rsidRPr="01325512">
        <w:rPr>
          <w:rStyle w:val="eop"/>
          <w:rFonts w:eastAsiaTheme="majorEastAsia"/>
        </w:rPr>
        <w:t xml:space="preserve">Eelnõu koostamisel on arvesse võetud, et nii tuumaelektrijaama tulevane käitaja kui </w:t>
      </w:r>
      <w:r w:rsidR="2D4913EC" w:rsidRPr="01325512">
        <w:rPr>
          <w:rStyle w:val="eop"/>
          <w:rFonts w:eastAsiaTheme="majorEastAsia"/>
        </w:rPr>
        <w:t>ka</w:t>
      </w:r>
      <w:r w:rsidRPr="01325512">
        <w:rPr>
          <w:rStyle w:val="eop"/>
          <w:rFonts w:eastAsiaTheme="majorEastAsia"/>
        </w:rPr>
        <w:t xml:space="preserve"> </w:t>
      </w:r>
      <w:r w:rsidR="2D4913EC" w:rsidRPr="01325512">
        <w:rPr>
          <w:rStyle w:val="eop"/>
          <w:rFonts w:eastAsiaTheme="majorEastAsia"/>
        </w:rPr>
        <w:t>pädev asutus</w:t>
      </w:r>
      <w:r w:rsidRPr="01325512">
        <w:rPr>
          <w:rStyle w:val="eop"/>
          <w:rFonts w:eastAsiaTheme="majorEastAsia"/>
        </w:rPr>
        <w:t xml:space="preserve"> kuuluvad elutähtsa teenuse osutajate hulka. Sellest tulenevalt rakenduvad neile juba kehtivad küberturvalisuse nõuded läbi hädaolukorra seaduse ning tulevikus kavandatava tsiviilkriisi ja riigikaitse seaduse kaudu. Lisaks võimaldab küberturvalisuse seaduse</w:t>
      </w:r>
      <w:r w:rsidR="628FAC62" w:rsidRPr="01325512">
        <w:rPr>
          <w:rStyle w:val="Allmrkuseviide"/>
          <w:rFonts w:eastAsiaTheme="majorEastAsia"/>
        </w:rPr>
        <w:footnoteReference w:id="84"/>
      </w:r>
      <w:r w:rsidRPr="01325512">
        <w:rPr>
          <w:rStyle w:val="eop"/>
          <w:rFonts w:eastAsiaTheme="majorEastAsia"/>
        </w:rPr>
        <w:t xml:space="preserve"> § 7 volitusnorm vajaduse tekkimisel kehtestada sihitud või täiendavaid erinõudeid just tuumasektori eripärasid arvestades. Seetõttu ei ole tuumaenergia ohutuse seaduses (TEOS) eraldiseisvalt dubleeritud ega kehtestatud paralleelseid küberturvalisuse norme.</w:t>
      </w:r>
    </w:p>
    <w:p w14:paraId="1900F918" w14:textId="3FA7785A" w:rsidR="44233FAD" w:rsidRDefault="44233FAD" w:rsidP="44233FAD">
      <w:pPr>
        <w:pStyle w:val="paragraph"/>
        <w:spacing w:before="0" w:beforeAutospacing="0" w:after="0" w:afterAutospacing="0"/>
        <w:rPr>
          <w:rStyle w:val="eop"/>
          <w:rFonts w:eastAsiaTheme="majorEastAsia"/>
        </w:rPr>
      </w:pPr>
    </w:p>
    <w:p w14:paraId="1895E2AE" w14:textId="2A71FFEA" w:rsidR="005E4231" w:rsidRPr="005E4231" w:rsidRDefault="5B4873DE" w:rsidP="515B2522">
      <w:pPr>
        <w:pStyle w:val="paragraph"/>
        <w:spacing w:before="0" w:beforeAutospacing="0" w:after="0" w:afterAutospacing="0"/>
        <w:jc w:val="both"/>
        <w:rPr>
          <w:rFonts w:eastAsiaTheme="majorEastAsia"/>
        </w:rPr>
      </w:pPr>
      <w:r w:rsidRPr="36BE4DF8">
        <w:rPr>
          <w:b/>
          <w:bCs/>
        </w:rPr>
        <w:t>Eelnõu §</w:t>
      </w:r>
      <w:r w:rsidR="005E4231" w:rsidRPr="36BE4DF8">
        <w:rPr>
          <w:rFonts w:eastAsiaTheme="majorEastAsia"/>
          <w:b/>
        </w:rPr>
        <w:t xml:space="preserve"> </w:t>
      </w:r>
      <w:r w:rsidR="005E4231" w:rsidRPr="515B2522">
        <w:rPr>
          <w:rFonts w:eastAsiaTheme="majorEastAsia"/>
          <w:b/>
          <w:bCs/>
        </w:rPr>
        <w:t>80</w:t>
      </w:r>
      <w:r w:rsidR="005E4231" w:rsidRPr="515B2522">
        <w:rPr>
          <w:rFonts w:eastAsiaTheme="majorEastAsia"/>
        </w:rPr>
        <w:t xml:space="preserve"> käsitleb kiirgusallikaid ja tuumamaterjali puudutava</w:t>
      </w:r>
      <w:r w:rsidR="00A85D04" w:rsidRPr="515B2522">
        <w:rPr>
          <w:rFonts w:eastAsiaTheme="majorEastAsia"/>
        </w:rPr>
        <w:t>le</w:t>
      </w:r>
      <w:r w:rsidR="005E4231" w:rsidRPr="515B2522">
        <w:rPr>
          <w:rFonts w:eastAsiaTheme="majorEastAsia"/>
        </w:rPr>
        <w:t xml:space="preserve"> teabe</w:t>
      </w:r>
      <w:r w:rsidR="00A85D04" w:rsidRPr="515B2522">
        <w:rPr>
          <w:rFonts w:eastAsiaTheme="majorEastAsia"/>
        </w:rPr>
        <w:t>le</w:t>
      </w:r>
      <w:r w:rsidR="005E4231" w:rsidRPr="515B2522">
        <w:rPr>
          <w:rFonts w:eastAsiaTheme="majorEastAsia"/>
        </w:rPr>
        <w:t xml:space="preserve"> juurdepääsupiirangut, mille eesmärk on kaitsta elu, tervist, keskkonda ja riigi julgeolekut. Tuuma- ja kiirgustegevusega seotud detailne tehniline teave, sealhulgas kiirgusallikate omadused, tuumamaterjali kogused, asukohad, ruumide omadused ja füüsilise kaitse meetmed, on IAEA tuumajulgeoleku standardite (INFCIRC/225/Rev.5</w:t>
      </w:r>
      <w:r w:rsidRPr="7AFF92FC">
        <w:rPr>
          <w:rStyle w:val="Allmrkuseviide"/>
          <w:rFonts w:eastAsiaTheme="majorEastAsia"/>
        </w:rPr>
        <w:footnoteReference w:id="85"/>
      </w:r>
      <w:r w:rsidR="005E4231" w:rsidRPr="515B2522">
        <w:rPr>
          <w:rFonts w:eastAsiaTheme="majorEastAsia"/>
        </w:rPr>
        <w:t>) kohaselt kõrge tundlikkusega teave, mille avalikustamine võib suurendada ebaseadusliku juurdepääsu, varguse, sabotaaži või muu pahatahtliku tegevuse ohtu.</w:t>
      </w:r>
    </w:p>
    <w:p w14:paraId="7CE44F67" w14:textId="4C8B2BA6" w:rsidR="36BE4DF8" w:rsidRDefault="36BE4DF8" w:rsidP="36BE4DF8">
      <w:pPr>
        <w:pStyle w:val="paragraph"/>
        <w:spacing w:before="0" w:beforeAutospacing="0" w:after="0" w:afterAutospacing="0"/>
        <w:jc w:val="both"/>
        <w:rPr>
          <w:rFonts w:eastAsiaTheme="majorEastAsia"/>
        </w:rPr>
      </w:pPr>
    </w:p>
    <w:p w14:paraId="4925E8B4" w14:textId="75A258AC" w:rsidR="005E4231" w:rsidRPr="005E4231" w:rsidRDefault="36B4AF6B" w:rsidP="515B2522">
      <w:pPr>
        <w:pStyle w:val="paragraph"/>
        <w:spacing w:before="0" w:beforeAutospacing="0" w:after="0" w:afterAutospacing="0"/>
        <w:jc w:val="both"/>
        <w:rPr>
          <w:rFonts w:eastAsiaTheme="majorEastAsia"/>
        </w:rPr>
      </w:pPr>
      <w:r w:rsidRPr="36BE4DF8">
        <w:rPr>
          <w:rFonts w:eastAsiaTheme="majorEastAsia"/>
          <w:b/>
          <w:bCs/>
        </w:rPr>
        <w:t>Eelnõu § 80 l</w:t>
      </w:r>
      <w:r w:rsidR="005E4231" w:rsidRPr="36BE4DF8">
        <w:rPr>
          <w:rFonts w:eastAsiaTheme="majorEastAsia"/>
          <w:b/>
          <w:bCs/>
        </w:rPr>
        <w:t>õige</w:t>
      </w:r>
      <w:r w:rsidR="005E4231" w:rsidRPr="005E4231">
        <w:rPr>
          <w:rFonts w:eastAsiaTheme="majorEastAsia"/>
          <w:b/>
        </w:rPr>
        <w:t xml:space="preserve"> 1</w:t>
      </w:r>
      <w:r w:rsidR="005E4231" w:rsidRPr="515B2522">
        <w:rPr>
          <w:rFonts w:eastAsiaTheme="majorEastAsia"/>
        </w:rPr>
        <w:t xml:space="preserve"> sätestab, et see teave on asutusesiseseks kasutamiseks. Juurdepääsupiirangu eesmärk ei ole teabe varjamine haldusmenetluses, vaid tuumaohutuse ja tuumajulgeoleku tagamine, kuna detailne informatsioon kiirgusallikate või tuumamaterjali füüsilise kaitse süsteemide kohta võib võimaldada </w:t>
      </w:r>
      <w:r w:rsidR="005E4231" w:rsidRPr="005E4231">
        <w:rPr>
          <w:rFonts w:eastAsiaTheme="majorEastAsia"/>
        </w:rPr>
        <w:t>ründe</w:t>
      </w:r>
      <w:r w:rsidR="00064FFF">
        <w:rPr>
          <w:rFonts w:eastAsiaTheme="majorEastAsia"/>
        </w:rPr>
        <w:t xml:space="preserve"> </w:t>
      </w:r>
      <w:r w:rsidR="005E4231" w:rsidRPr="005E4231">
        <w:rPr>
          <w:rFonts w:eastAsiaTheme="majorEastAsia"/>
        </w:rPr>
        <w:t>planeerimist</w:t>
      </w:r>
      <w:r w:rsidR="005E4231" w:rsidRPr="515B2522">
        <w:rPr>
          <w:rFonts w:eastAsiaTheme="majorEastAsia"/>
        </w:rPr>
        <w:t xml:space="preserve"> või kaitsemeetmete nõrgestamist.</w:t>
      </w:r>
    </w:p>
    <w:p w14:paraId="2C074019" w14:textId="3DDE02AA" w:rsidR="36BE4DF8" w:rsidRDefault="36BE4DF8" w:rsidP="36BE4DF8">
      <w:pPr>
        <w:pStyle w:val="paragraph"/>
        <w:spacing w:before="0" w:beforeAutospacing="0" w:after="0" w:afterAutospacing="0"/>
        <w:jc w:val="both"/>
        <w:rPr>
          <w:rFonts w:eastAsiaTheme="majorEastAsia"/>
        </w:rPr>
      </w:pPr>
    </w:p>
    <w:p w14:paraId="4E5D23C5" w14:textId="2C25329B" w:rsidR="005E4231" w:rsidRPr="005E4231" w:rsidRDefault="17F842AC" w:rsidP="515B2522">
      <w:pPr>
        <w:pStyle w:val="paragraph"/>
        <w:spacing w:before="0" w:beforeAutospacing="0" w:after="0" w:afterAutospacing="0"/>
        <w:jc w:val="both"/>
        <w:rPr>
          <w:rFonts w:eastAsiaTheme="majorEastAsia"/>
        </w:rPr>
      </w:pPr>
      <w:r w:rsidRPr="36BE4DF8">
        <w:rPr>
          <w:rFonts w:eastAsiaTheme="majorEastAsia"/>
          <w:b/>
          <w:bCs/>
        </w:rPr>
        <w:t>Eelnõu § 80 lõige</w:t>
      </w:r>
      <w:r w:rsidR="005E4231" w:rsidRPr="005E4231">
        <w:rPr>
          <w:rFonts w:eastAsiaTheme="majorEastAsia"/>
          <w:b/>
        </w:rPr>
        <w:t xml:space="preserve"> 2</w:t>
      </w:r>
      <w:r w:rsidR="005E4231" w:rsidRPr="515B2522">
        <w:rPr>
          <w:rFonts w:eastAsiaTheme="majorEastAsia"/>
        </w:rPr>
        <w:t xml:space="preserve"> kohaselt </w:t>
      </w:r>
      <w:r w:rsidR="005E4231" w:rsidRPr="005E4231">
        <w:rPr>
          <w:rFonts w:eastAsiaTheme="majorEastAsia"/>
        </w:rPr>
        <w:t>ei kohaldata</w:t>
      </w:r>
      <w:r w:rsidR="005E4231" w:rsidRPr="515B2522">
        <w:rPr>
          <w:rFonts w:eastAsiaTheme="majorEastAsia"/>
        </w:rPr>
        <w:t xml:space="preserve"> </w:t>
      </w:r>
      <w:r w:rsidR="00EF49E0">
        <w:rPr>
          <w:rFonts w:eastAsiaTheme="majorEastAsia"/>
        </w:rPr>
        <w:t>a</w:t>
      </w:r>
      <w:r w:rsidR="005E4231" w:rsidRPr="005E4231">
        <w:rPr>
          <w:rFonts w:eastAsiaTheme="majorEastAsia"/>
        </w:rPr>
        <w:t>valiku</w:t>
      </w:r>
      <w:r w:rsidR="005E4231" w:rsidRPr="515B2522">
        <w:rPr>
          <w:rFonts w:eastAsiaTheme="majorEastAsia"/>
        </w:rPr>
        <w:t xml:space="preserve"> teabe seaduse</w:t>
      </w:r>
      <w:r w:rsidRPr="7AFF92FC">
        <w:rPr>
          <w:rStyle w:val="Allmrkuseviide"/>
          <w:rFonts w:eastAsiaTheme="majorEastAsia"/>
        </w:rPr>
        <w:footnoteReference w:id="86"/>
      </w:r>
      <w:r w:rsidR="005E4231" w:rsidRPr="515B2522">
        <w:rPr>
          <w:rFonts w:eastAsiaTheme="majorEastAsia"/>
        </w:rPr>
        <w:t xml:space="preserve"> (</w:t>
      </w:r>
      <w:proofErr w:type="spellStart"/>
      <w:r w:rsidR="005E4231" w:rsidRPr="515B2522">
        <w:rPr>
          <w:rFonts w:eastAsiaTheme="majorEastAsia"/>
        </w:rPr>
        <w:t>AvTS</w:t>
      </w:r>
      <w:proofErr w:type="spellEnd"/>
      <w:r w:rsidR="005E4231" w:rsidRPr="515B2522">
        <w:rPr>
          <w:rFonts w:eastAsiaTheme="majorEastAsia"/>
        </w:rPr>
        <w:t>) § 40 lõikes 1 sätestatud üldist 5-aastast juurdepääsupiirangu tähtaega. Kiirgusallikaid ja tuumamaterjali puudutav teave on oma olemuselt pikaajalise julgeolekuvajadusega, mis on seotud nii kiirgustegevuse kestusega kui ka radioloogilise ohuga. Seetõttu kehtestatakse juurdepääsupiirang kuni kiirgustegevuse lõppemiseni, sh dekomissioneerimise lõpuleviimiseni, esialgu kuni 75 aastaks. See mudel sarnaneb rahvusvahelisele praktikatele, kus tuumajulgeoleku teabele sätestatakse pikaajaline või tähtajatu juurdepääsupiirang. Pädeva asutuse juhile antakse õigus piirangut viie aasta kaupa pikendada, kui piirangu alus — risk pahatahtlikuks tegevuseks ja vajadus kaitsta tundlikku teavet — ei ole kadunud.</w:t>
      </w:r>
    </w:p>
    <w:p w14:paraId="30C6E861" w14:textId="425CA117" w:rsidR="005E4231" w:rsidRPr="005E4231" w:rsidRDefault="005E4231" w:rsidP="36BE4DF8">
      <w:pPr>
        <w:pStyle w:val="paragraph"/>
        <w:spacing w:before="0" w:beforeAutospacing="0" w:after="0" w:afterAutospacing="0"/>
        <w:jc w:val="both"/>
        <w:rPr>
          <w:rFonts w:eastAsiaTheme="majorEastAsia"/>
        </w:rPr>
      </w:pPr>
    </w:p>
    <w:p w14:paraId="6632295C" w14:textId="34888BF4" w:rsidR="005E4231" w:rsidRPr="005E4231" w:rsidRDefault="218DF055" w:rsidP="515B2522">
      <w:pPr>
        <w:pStyle w:val="paragraph"/>
        <w:spacing w:before="0" w:beforeAutospacing="0" w:after="0" w:afterAutospacing="0"/>
        <w:jc w:val="both"/>
        <w:rPr>
          <w:rFonts w:eastAsiaTheme="majorEastAsia"/>
        </w:rPr>
      </w:pPr>
      <w:r w:rsidRPr="36BE4DF8">
        <w:rPr>
          <w:rFonts w:eastAsiaTheme="majorEastAsia"/>
          <w:b/>
          <w:bCs/>
        </w:rPr>
        <w:t>Eelnõu § 80 lõige</w:t>
      </w:r>
      <w:r w:rsidR="005E4231" w:rsidRPr="005E4231">
        <w:rPr>
          <w:rFonts w:eastAsiaTheme="majorEastAsia"/>
          <w:b/>
        </w:rPr>
        <w:t xml:space="preserve"> 3 </w:t>
      </w:r>
      <w:r w:rsidR="005E4231" w:rsidRPr="515B2522">
        <w:rPr>
          <w:rFonts w:eastAsiaTheme="majorEastAsia"/>
        </w:rPr>
        <w:t>reguleerib tuumamaterjali riikliku registri andmetele juurdepääsu. Juurdepääs antakse üksnes neile isikutele, kellel on seadusest tulenev volitus või kohustus tuumamaterjali arvestuse ja kontrolli, tuumaohutuse või riigi julgeoleku tagamiseks. Regulatsioon vastab Euratom tuumamaterjali järelevalve nõuetele (</w:t>
      </w:r>
      <w:proofErr w:type="spellStart"/>
      <w:r w:rsidR="005E4231" w:rsidRPr="515B2522">
        <w:rPr>
          <w:rFonts w:eastAsiaTheme="majorEastAsia"/>
        </w:rPr>
        <w:t>Commission</w:t>
      </w:r>
      <w:proofErr w:type="spellEnd"/>
      <w:r w:rsidR="005E4231" w:rsidRPr="515B2522">
        <w:rPr>
          <w:rFonts w:eastAsiaTheme="majorEastAsia"/>
        </w:rPr>
        <w:t xml:space="preserve"> </w:t>
      </w:r>
      <w:proofErr w:type="spellStart"/>
      <w:r w:rsidR="005E4231" w:rsidRPr="515B2522">
        <w:rPr>
          <w:rFonts w:eastAsiaTheme="majorEastAsia"/>
        </w:rPr>
        <w:t>Regulation</w:t>
      </w:r>
      <w:proofErr w:type="spellEnd"/>
      <w:r w:rsidR="005E4231" w:rsidRPr="515B2522">
        <w:rPr>
          <w:rFonts w:eastAsiaTheme="majorEastAsia"/>
        </w:rPr>
        <w:t xml:space="preserve"> 302/2005/Euratom</w:t>
      </w:r>
      <w:r w:rsidRPr="7AFF92FC">
        <w:rPr>
          <w:rStyle w:val="Allmrkuseviide"/>
          <w:rFonts w:eastAsiaTheme="majorEastAsia"/>
        </w:rPr>
        <w:footnoteReference w:id="87"/>
      </w:r>
      <w:r w:rsidR="005E4231" w:rsidRPr="515B2522">
        <w:rPr>
          <w:rFonts w:eastAsiaTheme="majorEastAsia"/>
        </w:rPr>
        <w:t xml:space="preserve">) ja IAEA </w:t>
      </w:r>
      <w:r w:rsidR="00987023">
        <w:rPr>
          <w:rFonts w:eastAsiaTheme="majorEastAsia"/>
        </w:rPr>
        <w:t xml:space="preserve">tuumakontrolli </w:t>
      </w:r>
      <w:r w:rsidR="005E4231" w:rsidRPr="515B2522">
        <w:rPr>
          <w:rFonts w:eastAsiaTheme="majorEastAsia"/>
        </w:rPr>
        <w:t>süsteemi põhimõtetele, mille kohaselt peab riik tagama täpse tuumamaterjali arvestuse, kuid andmete kättesaadavus peab olema rangelt kontrollitud.</w:t>
      </w:r>
    </w:p>
    <w:p w14:paraId="7E973673" w14:textId="77777777" w:rsidR="00205A85" w:rsidRDefault="00205A85" w:rsidP="00A85D04">
      <w:pPr>
        <w:pStyle w:val="paragraph"/>
        <w:spacing w:before="0" w:beforeAutospacing="0" w:after="0" w:afterAutospacing="0"/>
        <w:jc w:val="both"/>
        <w:rPr>
          <w:rFonts w:eastAsiaTheme="majorEastAsia"/>
        </w:rPr>
      </w:pPr>
    </w:p>
    <w:p w14:paraId="0DABE311" w14:textId="41332B9E" w:rsidR="00205A85" w:rsidRPr="00205A85" w:rsidRDefault="0294337C" w:rsidP="00205A85">
      <w:pPr>
        <w:pStyle w:val="paragraph"/>
        <w:spacing w:before="0" w:beforeAutospacing="0" w:after="0" w:afterAutospacing="0"/>
        <w:jc w:val="both"/>
        <w:rPr>
          <w:rFonts w:eastAsiaTheme="majorEastAsia"/>
        </w:rPr>
      </w:pPr>
      <w:r w:rsidRPr="36BE4DF8">
        <w:rPr>
          <w:rFonts w:eastAsiaTheme="majorEastAsia"/>
          <w:b/>
          <w:bCs/>
        </w:rPr>
        <w:t>Eelnõu §</w:t>
      </w:r>
      <w:r w:rsidR="00205A85" w:rsidRPr="00205A85">
        <w:rPr>
          <w:rFonts w:eastAsiaTheme="majorEastAsia"/>
          <w:b/>
        </w:rPr>
        <w:t xml:space="preserve"> 81 </w:t>
      </w:r>
      <w:r w:rsidR="00E3377A" w:rsidRPr="7AFF92FC">
        <w:rPr>
          <w:rFonts w:eastAsiaTheme="majorEastAsia"/>
        </w:rPr>
        <w:t>sätestab</w:t>
      </w:r>
      <w:r w:rsidR="00205A85" w:rsidRPr="00205A85">
        <w:rPr>
          <w:rFonts w:eastAsiaTheme="majorEastAsia"/>
        </w:rPr>
        <w:t>, et § 80 lõikes 1 kirjeldatud tundlike andmete kaitse hõlmab lisaks füüsilisele turva</w:t>
      </w:r>
      <w:r w:rsidR="00930840">
        <w:rPr>
          <w:rFonts w:eastAsiaTheme="majorEastAsia"/>
        </w:rPr>
        <w:t>lisuse</w:t>
      </w:r>
      <w:r w:rsidR="00205A85" w:rsidRPr="00205A85">
        <w:rPr>
          <w:rFonts w:eastAsiaTheme="majorEastAsia"/>
        </w:rPr>
        <w:t>le ka küberturvalisust. Tulenevalt küberturvalisuse seadusest ja riigisaladuse ja salastatud välisteabe seadusest tuleb tagada, et võrgu- ja infosüsteemid, milles sellist teavet töödeldakse, vastaksid kõrgetele infoturbe nõuetele.</w:t>
      </w:r>
    </w:p>
    <w:p w14:paraId="1632BF45" w14:textId="5A56142E" w:rsidR="00205A85" w:rsidRPr="00205A85" w:rsidRDefault="00205A85" w:rsidP="00205A85">
      <w:pPr>
        <w:pStyle w:val="paragraph"/>
        <w:spacing w:before="0" w:beforeAutospacing="0" w:after="0" w:afterAutospacing="0"/>
        <w:jc w:val="both"/>
        <w:rPr>
          <w:rFonts w:eastAsiaTheme="majorEastAsia"/>
        </w:rPr>
      </w:pPr>
      <w:r w:rsidRPr="00205A85">
        <w:rPr>
          <w:rFonts w:eastAsiaTheme="majorEastAsia"/>
        </w:rPr>
        <w:t>Tuuma- ja kiirgustegevuse valdkonnas on küberturvalisus rahvusvaheliste standardite (IAEA NSS-17</w:t>
      </w:r>
      <w:r w:rsidRPr="7AFF92FC">
        <w:rPr>
          <w:rStyle w:val="Allmrkuseviide"/>
          <w:rFonts w:eastAsiaTheme="majorEastAsia"/>
        </w:rPr>
        <w:footnoteReference w:id="88"/>
      </w:r>
      <w:r w:rsidRPr="00205A85">
        <w:rPr>
          <w:rFonts w:eastAsiaTheme="majorEastAsia"/>
        </w:rPr>
        <w:t>, NSS-33-T</w:t>
      </w:r>
      <w:r w:rsidRPr="7AFF92FC">
        <w:rPr>
          <w:rStyle w:val="Allmrkuseviide"/>
          <w:rFonts w:eastAsiaTheme="majorEastAsia"/>
        </w:rPr>
        <w:footnoteReference w:id="89"/>
      </w:r>
      <w:r w:rsidRPr="00205A85">
        <w:rPr>
          <w:rFonts w:eastAsiaTheme="majorEastAsia"/>
        </w:rPr>
        <w:t xml:space="preserve">) kohaselt tuumaohutuse ja tuumajulgeoleku lahutamatu osa. </w:t>
      </w:r>
      <w:proofErr w:type="spellStart"/>
      <w:r w:rsidRPr="00205A85">
        <w:rPr>
          <w:rFonts w:eastAsiaTheme="majorEastAsia"/>
        </w:rPr>
        <w:t>Küberründe</w:t>
      </w:r>
      <w:proofErr w:type="spellEnd"/>
      <w:r w:rsidRPr="00205A85">
        <w:rPr>
          <w:rFonts w:eastAsiaTheme="majorEastAsia"/>
        </w:rPr>
        <w:t xml:space="preserve"> kaudu on võimalik saada juurdepääs andmetele, mis võivad võimaldada pahatahtlikku tegevust või mõjutada ohutussüsteemide tööd. Seetõttu kehtestab lõige 81 kohustuse käsitleda nimetatud teavet samaväärselt muude riigisaladust või kõrge turvatasemega nõudvate andmetega ning tagada nende kaitse kõigis töötlusetappides.</w:t>
      </w:r>
    </w:p>
    <w:p w14:paraId="415F5CC3" w14:textId="77777777" w:rsidR="00205A85" w:rsidRPr="005E4231" w:rsidRDefault="00205A85" w:rsidP="00A85D04">
      <w:pPr>
        <w:pStyle w:val="paragraph"/>
        <w:spacing w:before="0" w:beforeAutospacing="0" w:after="0" w:afterAutospacing="0"/>
        <w:jc w:val="both"/>
        <w:rPr>
          <w:rFonts w:eastAsiaTheme="majorEastAsia"/>
        </w:rPr>
      </w:pPr>
    </w:p>
    <w:p w14:paraId="01F86DDF" w14:textId="052126C9" w:rsidR="637943EC" w:rsidRDefault="4221555A" w:rsidP="3AC5980E">
      <w:pPr>
        <w:pStyle w:val="paragraph"/>
        <w:spacing w:before="0" w:beforeAutospacing="0" w:after="0" w:afterAutospacing="0"/>
        <w:jc w:val="both"/>
        <w:rPr>
          <w:rStyle w:val="eop"/>
          <w:rFonts w:eastAsiaTheme="majorEastAsia"/>
        </w:rPr>
      </w:pPr>
      <w:r w:rsidRPr="36BE4DF8">
        <w:rPr>
          <w:rStyle w:val="eop"/>
          <w:rFonts w:eastAsiaTheme="majorEastAsia"/>
          <w:b/>
          <w:bCs/>
        </w:rPr>
        <w:t>Eelnõu 13.</w:t>
      </w:r>
      <w:r w:rsidR="0D8A360C" w:rsidRPr="7AFF92FC">
        <w:rPr>
          <w:rStyle w:val="eop"/>
          <w:rFonts w:eastAsiaTheme="majorEastAsia"/>
          <w:b/>
          <w:bCs/>
        </w:rPr>
        <w:t xml:space="preserve"> peatükk</w:t>
      </w:r>
      <w:r w:rsidRPr="36BE4DF8">
        <w:rPr>
          <w:rStyle w:val="eop"/>
          <w:rFonts w:eastAsiaTheme="majorEastAsia"/>
          <w:b/>
          <w:bCs/>
        </w:rPr>
        <w:t xml:space="preserve"> </w:t>
      </w:r>
      <w:r w:rsidR="1D1EFA77" w:rsidRPr="7AFF92FC">
        <w:rPr>
          <w:rStyle w:val="eop"/>
          <w:rFonts w:eastAsiaTheme="majorEastAsia"/>
        </w:rPr>
        <w:t>s</w:t>
      </w:r>
      <w:r w:rsidRPr="7AFF92FC">
        <w:rPr>
          <w:rStyle w:val="eop"/>
          <w:rFonts w:eastAsiaTheme="majorEastAsia"/>
        </w:rPr>
        <w:t>ätestab</w:t>
      </w:r>
      <w:r w:rsidRPr="36BE4DF8">
        <w:rPr>
          <w:rStyle w:val="eop"/>
          <w:rFonts w:eastAsiaTheme="majorEastAsia"/>
          <w:b/>
          <w:bCs/>
        </w:rPr>
        <w:t xml:space="preserve"> </w:t>
      </w:r>
      <w:r w:rsidRPr="36BE4DF8">
        <w:rPr>
          <w:rStyle w:val="eop"/>
          <w:rFonts w:eastAsiaTheme="majorEastAsia"/>
        </w:rPr>
        <w:t>riikliku järelevalve ja audit</w:t>
      </w:r>
      <w:r w:rsidR="1A48A42E" w:rsidRPr="36BE4DF8">
        <w:rPr>
          <w:rStyle w:val="eop"/>
          <w:rFonts w:eastAsiaTheme="majorEastAsia"/>
        </w:rPr>
        <w:t xml:space="preserve">ite läbi viimise korra. </w:t>
      </w:r>
      <w:r w:rsidR="637943EC" w:rsidRPr="3AC5980E">
        <w:rPr>
          <w:rStyle w:val="eop"/>
          <w:rFonts w:eastAsiaTheme="majorEastAsia"/>
          <w:color w:val="000000" w:themeColor="text1"/>
        </w:rPr>
        <w:t>Peatük</w:t>
      </w:r>
      <w:r w:rsidR="3827F1DE" w:rsidRPr="3AC5980E">
        <w:rPr>
          <w:rStyle w:val="eop"/>
          <w:rFonts w:eastAsiaTheme="majorEastAsia"/>
          <w:color w:val="000000" w:themeColor="text1"/>
        </w:rPr>
        <w:t xml:space="preserve">i 1. jagu </w:t>
      </w:r>
      <w:r w:rsidR="637943EC" w:rsidRPr="3AC5980E">
        <w:rPr>
          <w:rStyle w:val="eop"/>
          <w:rFonts w:eastAsiaTheme="majorEastAsia"/>
          <w:color w:val="000000" w:themeColor="text1"/>
        </w:rPr>
        <w:t xml:space="preserve"> kehtestab </w:t>
      </w:r>
      <w:r w:rsidR="637943EC" w:rsidRPr="36BE4DF8">
        <w:rPr>
          <w:rStyle w:val="eop"/>
          <w:rFonts w:eastAsiaTheme="majorEastAsia"/>
          <w:color w:val="000000" w:themeColor="text1"/>
        </w:rPr>
        <w:t>tuumaohutuse riikliku järelevalve</w:t>
      </w:r>
      <w:r w:rsidR="637943EC" w:rsidRPr="3AC5980E">
        <w:rPr>
          <w:rStyle w:val="eop"/>
          <w:rFonts w:eastAsiaTheme="majorEastAsia"/>
          <w:color w:val="000000" w:themeColor="text1"/>
        </w:rPr>
        <w:t xml:space="preserve"> ja </w:t>
      </w:r>
      <w:r w:rsidR="487F1CB8" w:rsidRPr="3AC5980E">
        <w:rPr>
          <w:rStyle w:val="eop"/>
          <w:rFonts w:eastAsiaTheme="majorEastAsia"/>
          <w:color w:val="000000" w:themeColor="text1"/>
        </w:rPr>
        <w:t xml:space="preserve">2. jagu </w:t>
      </w:r>
      <w:r w:rsidR="637943EC" w:rsidRPr="36BE4DF8">
        <w:rPr>
          <w:rStyle w:val="eop"/>
          <w:rFonts w:eastAsiaTheme="majorEastAsia"/>
          <w:color w:val="000000" w:themeColor="text1"/>
        </w:rPr>
        <w:t>auditi</w:t>
      </w:r>
      <w:r w:rsidR="25FCD4CD" w:rsidRPr="36BE4DF8">
        <w:rPr>
          <w:rStyle w:val="eop"/>
          <w:rFonts w:eastAsiaTheme="majorEastAsia"/>
          <w:color w:val="000000" w:themeColor="text1"/>
        </w:rPr>
        <w:t>te läbi viimise</w:t>
      </w:r>
      <w:r w:rsidR="637943EC" w:rsidRPr="36BE4DF8">
        <w:rPr>
          <w:rStyle w:val="eop"/>
          <w:rFonts w:eastAsiaTheme="majorEastAsia"/>
          <w:color w:val="000000" w:themeColor="text1"/>
        </w:rPr>
        <w:t xml:space="preserve"> korra</w:t>
      </w:r>
      <w:r w:rsidR="637943EC" w:rsidRPr="3AC5980E">
        <w:rPr>
          <w:rStyle w:val="eop"/>
          <w:rFonts w:eastAsiaTheme="majorEastAsia"/>
          <w:color w:val="000000" w:themeColor="text1"/>
        </w:rPr>
        <w:t xml:space="preserve">, mis tagab </w:t>
      </w:r>
      <w:r w:rsidR="5FC5E479" w:rsidRPr="3AC5980E">
        <w:rPr>
          <w:rStyle w:val="eop"/>
          <w:rFonts w:eastAsiaTheme="majorEastAsia"/>
          <w:color w:val="000000" w:themeColor="text1"/>
        </w:rPr>
        <w:t>tuumaenergia ja –ohutuse seaduse</w:t>
      </w:r>
      <w:r w:rsidR="637943EC" w:rsidRPr="3AC5980E">
        <w:rPr>
          <w:rStyle w:val="eop"/>
          <w:rFonts w:eastAsiaTheme="majorEastAsia"/>
          <w:color w:val="000000" w:themeColor="text1"/>
        </w:rPr>
        <w:t xml:space="preserve"> rakendami</w:t>
      </w:r>
      <w:r w:rsidR="41C0F76B" w:rsidRPr="3AC5980E">
        <w:rPr>
          <w:rStyle w:val="eop"/>
          <w:rFonts w:eastAsiaTheme="majorEastAsia"/>
          <w:color w:val="000000" w:themeColor="text1"/>
        </w:rPr>
        <w:t>se</w:t>
      </w:r>
      <w:r w:rsidR="637943EC" w:rsidRPr="3AC5980E">
        <w:rPr>
          <w:rStyle w:val="eop"/>
          <w:rFonts w:eastAsiaTheme="majorEastAsia"/>
          <w:color w:val="000000" w:themeColor="text1"/>
        </w:rPr>
        <w:t xml:space="preserve"> vasta</w:t>
      </w:r>
      <w:r w:rsidR="7734A2E0" w:rsidRPr="3AC5980E">
        <w:rPr>
          <w:rStyle w:val="eop"/>
          <w:rFonts w:eastAsiaTheme="majorEastAsia"/>
          <w:color w:val="000000" w:themeColor="text1"/>
        </w:rPr>
        <w:t>valt</w:t>
      </w:r>
      <w:r w:rsidR="637943EC" w:rsidRPr="3AC5980E">
        <w:rPr>
          <w:rStyle w:val="eop"/>
          <w:rFonts w:eastAsiaTheme="majorEastAsia"/>
          <w:color w:val="000000" w:themeColor="text1"/>
        </w:rPr>
        <w:t xml:space="preserve"> rahvusvahelistele kohustustele ja</w:t>
      </w:r>
      <w:r w:rsidR="194CB3F8" w:rsidRPr="3AC5980E">
        <w:rPr>
          <w:rStyle w:val="eop"/>
          <w:rFonts w:eastAsiaTheme="majorEastAsia"/>
          <w:color w:val="000000" w:themeColor="text1"/>
        </w:rPr>
        <w:t xml:space="preserve"> </w:t>
      </w:r>
      <w:r w:rsidR="637943EC" w:rsidRPr="3AC5980E">
        <w:rPr>
          <w:rStyle w:val="eop"/>
          <w:rFonts w:eastAsiaTheme="majorEastAsia"/>
          <w:color w:val="000000" w:themeColor="text1"/>
        </w:rPr>
        <w:t>IAEA</w:t>
      </w:r>
      <w:r w:rsidR="497DC7BD" w:rsidRPr="3AC5980E">
        <w:rPr>
          <w:rStyle w:val="eop"/>
          <w:rFonts w:eastAsiaTheme="majorEastAsia"/>
          <w:color w:val="000000" w:themeColor="text1"/>
        </w:rPr>
        <w:t xml:space="preserve"> </w:t>
      </w:r>
      <w:r w:rsidR="637943EC" w:rsidRPr="3AC5980E">
        <w:rPr>
          <w:rStyle w:val="eop"/>
          <w:rFonts w:eastAsiaTheme="majorEastAsia"/>
          <w:color w:val="000000" w:themeColor="text1"/>
        </w:rPr>
        <w:t>ning Euroopa Liidu nõuetele.</w:t>
      </w:r>
    </w:p>
    <w:p w14:paraId="450BC0D6" w14:textId="5AE67ABA" w:rsidR="637943EC" w:rsidRDefault="637943EC" w:rsidP="1FC8C636">
      <w:pPr>
        <w:pStyle w:val="paragraph"/>
        <w:spacing w:before="0" w:beforeAutospacing="0" w:after="0" w:afterAutospacing="0"/>
        <w:jc w:val="both"/>
        <w:rPr>
          <w:rStyle w:val="eop"/>
          <w:rFonts w:eastAsiaTheme="majorEastAsia"/>
          <w:color w:val="000000" w:themeColor="text1"/>
        </w:rPr>
      </w:pPr>
      <w:r>
        <w:br/>
      </w:r>
      <w:r w:rsidR="58041F3B" w:rsidRPr="01325512">
        <w:rPr>
          <w:rStyle w:val="eop"/>
          <w:rFonts w:eastAsiaTheme="majorEastAsia"/>
          <w:color w:val="000000" w:themeColor="text1"/>
        </w:rPr>
        <w:t>Riiklik järelevalve on IAEA tuumaohutuse põhiprintsiipide (</w:t>
      </w:r>
      <w:proofErr w:type="spellStart"/>
      <w:r w:rsidR="58041F3B" w:rsidRPr="01325512">
        <w:rPr>
          <w:rStyle w:val="eop"/>
          <w:rFonts w:eastAsiaTheme="majorEastAsia"/>
          <w:i/>
          <w:iCs/>
          <w:color w:val="000000" w:themeColor="text1"/>
        </w:rPr>
        <w:t>Safety</w:t>
      </w:r>
      <w:proofErr w:type="spellEnd"/>
      <w:r w:rsidR="58041F3B" w:rsidRPr="01325512">
        <w:rPr>
          <w:rStyle w:val="eop"/>
          <w:rFonts w:eastAsiaTheme="majorEastAsia"/>
          <w:i/>
          <w:iCs/>
          <w:color w:val="000000" w:themeColor="text1"/>
        </w:rPr>
        <w:t xml:space="preserve"> Fundamentals No. SF-1</w:t>
      </w:r>
      <w:r w:rsidRPr="7AFF92FC">
        <w:rPr>
          <w:rStyle w:val="Allmrkuseviide"/>
          <w:rFonts w:eastAsiaTheme="majorEastAsia"/>
          <w:color w:val="000000" w:themeColor="text1"/>
        </w:rPr>
        <w:footnoteReference w:id="90"/>
      </w:r>
      <w:r w:rsidR="58041F3B" w:rsidRPr="01325512">
        <w:rPr>
          <w:rStyle w:val="eop"/>
          <w:rFonts w:eastAsiaTheme="majorEastAsia"/>
          <w:color w:val="000000" w:themeColor="text1"/>
        </w:rPr>
        <w:t>) kohaselt üks peamisi</w:t>
      </w:r>
      <w:r w:rsidR="752C6464" w:rsidRPr="01325512">
        <w:rPr>
          <w:rStyle w:val="eop"/>
          <w:rFonts w:eastAsiaTheme="majorEastAsia"/>
          <w:color w:val="000000" w:themeColor="text1"/>
        </w:rPr>
        <w:t xml:space="preserve"> meetmeid</w:t>
      </w:r>
      <w:r w:rsidR="58041F3B" w:rsidRPr="01325512">
        <w:rPr>
          <w:rStyle w:val="eop"/>
          <w:rFonts w:eastAsiaTheme="majorEastAsia"/>
          <w:color w:val="000000" w:themeColor="text1"/>
        </w:rPr>
        <w:t xml:space="preserve">, mis tagab, et tuumakäitised toimivad pideva ja sõltumatu kontrolli all. Sama põhimõtet kinnitab ka ELi tuumaohutuse direktiiv 2014/87/Euratom, mis kohustab liikmesriike tagama sõltumatu, pädeva ja ressurssidega varustatud </w:t>
      </w:r>
      <w:r w:rsidR="6CADECE2" w:rsidRPr="01325512">
        <w:rPr>
          <w:rStyle w:val="eop"/>
          <w:rFonts w:eastAsiaTheme="majorEastAsia"/>
          <w:color w:val="000000" w:themeColor="text1"/>
        </w:rPr>
        <w:t>pädeva asutuse</w:t>
      </w:r>
      <w:r w:rsidR="58041F3B" w:rsidRPr="01325512">
        <w:rPr>
          <w:rStyle w:val="eop"/>
          <w:rFonts w:eastAsiaTheme="majorEastAsia"/>
          <w:color w:val="000000" w:themeColor="text1"/>
        </w:rPr>
        <w:t xml:space="preserve"> ning riskipõhise järelevalvesüsteemi.</w:t>
      </w:r>
      <w:r w:rsidR="3D2DC3F0" w:rsidRPr="01325512">
        <w:rPr>
          <w:rStyle w:val="eop"/>
          <w:rFonts w:eastAsiaTheme="majorEastAsia"/>
          <w:color w:val="000000" w:themeColor="text1"/>
        </w:rPr>
        <w:t xml:space="preserve"> </w:t>
      </w:r>
      <w:r w:rsidR="58041F3B" w:rsidRPr="01325512">
        <w:rPr>
          <w:rStyle w:val="eop"/>
          <w:rFonts w:eastAsiaTheme="majorEastAsia"/>
          <w:color w:val="000000" w:themeColor="text1"/>
        </w:rPr>
        <w:t>Lisaks tuleneb järelevalvekorra kehtestamise vajadus tuumaohutuse konventsioonist (</w:t>
      </w:r>
      <w:proofErr w:type="spellStart"/>
      <w:r w:rsidR="58041F3B" w:rsidRPr="01325512">
        <w:rPr>
          <w:rStyle w:val="eop"/>
          <w:rFonts w:eastAsiaTheme="majorEastAsia"/>
          <w:i/>
          <w:iCs/>
          <w:color w:val="000000" w:themeColor="text1"/>
        </w:rPr>
        <w:t>Convention</w:t>
      </w:r>
      <w:proofErr w:type="spellEnd"/>
      <w:r w:rsidR="58041F3B" w:rsidRPr="01325512">
        <w:rPr>
          <w:rStyle w:val="eop"/>
          <w:rFonts w:eastAsiaTheme="majorEastAsia"/>
          <w:i/>
          <w:iCs/>
          <w:color w:val="000000" w:themeColor="text1"/>
        </w:rPr>
        <w:t xml:space="preserve"> on </w:t>
      </w:r>
      <w:proofErr w:type="spellStart"/>
      <w:r w:rsidR="58041F3B" w:rsidRPr="01325512">
        <w:rPr>
          <w:rStyle w:val="eop"/>
          <w:rFonts w:eastAsiaTheme="majorEastAsia"/>
          <w:i/>
          <w:iCs/>
          <w:color w:val="000000" w:themeColor="text1"/>
        </w:rPr>
        <w:t>Nuclear</w:t>
      </w:r>
      <w:proofErr w:type="spellEnd"/>
      <w:r w:rsidR="58041F3B" w:rsidRPr="01325512">
        <w:rPr>
          <w:rStyle w:val="eop"/>
          <w:rFonts w:eastAsiaTheme="majorEastAsia"/>
          <w:i/>
          <w:iCs/>
          <w:color w:val="000000" w:themeColor="text1"/>
        </w:rPr>
        <w:t xml:space="preserve"> </w:t>
      </w:r>
      <w:proofErr w:type="spellStart"/>
      <w:r w:rsidR="58041F3B" w:rsidRPr="01325512">
        <w:rPr>
          <w:rStyle w:val="eop"/>
          <w:rFonts w:eastAsiaTheme="majorEastAsia"/>
          <w:i/>
          <w:iCs/>
          <w:color w:val="000000" w:themeColor="text1"/>
        </w:rPr>
        <w:t>Safety</w:t>
      </w:r>
      <w:proofErr w:type="spellEnd"/>
      <w:r w:rsidRPr="01325512">
        <w:rPr>
          <w:rStyle w:val="Allmrkuseviide"/>
          <w:rFonts w:eastAsiaTheme="majorEastAsia"/>
          <w:color w:val="000000" w:themeColor="text1"/>
        </w:rPr>
        <w:footnoteReference w:id="91"/>
      </w:r>
      <w:r w:rsidR="58041F3B" w:rsidRPr="01325512">
        <w:rPr>
          <w:rStyle w:val="eop"/>
          <w:rFonts w:eastAsiaTheme="majorEastAsia"/>
          <w:color w:val="000000" w:themeColor="text1"/>
        </w:rPr>
        <w:t>), mille artikkel 8 ja 9 kohustavad tagama sõltumatu järelevalveasutuse ja efektiivse auditisüsteemi.</w:t>
      </w:r>
      <w:r w:rsidR="23D0D338" w:rsidRPr="01325512">
        <w:rPr>
          <w:rStyle w:val="eop"/>
          <w:rFonts w:eastAsiaTheme="majorEastAsia"/>
          <w:color w:val="000000" w:themeColor="text1"/>
        </w:rPr>
        <w:t xml:space="preserve"> </w:t>
      </w:r>
      <w:r w:rsidR="58041F3B" w:rsidRPr="01325512">
        <w:rPr>
          <w:rStyle w:val="eop"/>
          <w:rFonts w:eastAsiaTheme="majorEastAsia"/>
          <w:color w:val="000000" w:themeColor="text1"/>
        </w:rPr>
        <w:t>Eesti õigussüsteemis seob antud peatükk</w:t>
      </w:r>
      <w:r w:rsidR="39143970" w:rsidRPr="01325512">
        <w:rPr>
          <w:rStyle w:val="eop"/>
          <w:rFonts w:eastAsiaTheme="majorEastAsia"/>
          <w:color w:val="000000" w:themeColor="text1"/>
        </w:rPr>
        <w:t xml:space="preserve"> </w:t>
      </w:r>
      <w:r w:rsidR="58041F3B" w:rsidRPr="01325512">
        <w:rPr>
          <w:rStyle w:val="eop"/>
          <w:rFonts w:eastAsiaTheme="majorEastAsia"/>
          <w:color w:val="000000" w:themeColor="text1"/>
        </w:rPr>
        <w:t xml:space="preserve">järelevalve üldise </w:t>
      </w:r>
      <w:proofErr w:type="spellStart"/>
      <w:r w:rsidR="58041F3B" w:rsidRPr="01325512">
        <w:rPr>
          <w:rStyle w:val="eop"/>
          <w:rFonts w:eastAsiaTheme="majorEastAsia"/>
          <w:color w:val="000000" w:themeColor="text1"/>
        </w:rPr>
        <w:t>korrakaitselise</w:t>
      </w:r>
      <w:proofErr w:type="spellEnd"/>
      <w:r w:rsidR="58041F3B" w:rsidRPr="01325512">
        <w:rPr>
          <w:rStyle w:val="eop"/>
          <w:rFonts w:eastAsiaTheme="majorEastAsia"/>
          <w:color w:val="000000" w:themeColor="text1"/>
        </w:rPr>
        <w:t xml:space="preserve"> raamistikuga, nagu see on kehtestatud korrakaitseseaduses ja asendustäitmise ja sunniraha seaduses, ning tagab samas vastavuse Eesti rahvusvaheliste kohustuste täitmisele (nt rahvusvahelised inspektsioonid, IAEA kaitsemeetmete rakendamine).</w:t>
      </w:r>
    </w:p>
    <w:p w14:paraId="1AA032F2" w14:textId="6F0D3148" w:rsidR="1FC8C636" w:rsidRDefault="1FC8C636" w:rsidP="1FC8C636">
      <w:pPr>
        <w:pStyle w:val="paragraph"/>
        <w:spacing w:before="0" w:beforeAutospacing="0" w:after="0" w:afterAutospacing="0"/>
        <w:jc w:val="both"/>
        <w:rPr>
          <w:rStyle w:val="eop"/>
          <w:rFonts w:eastAsiaTheme="majorEastAsia"/>
          <w:color w:val="000000" w:themeColor="text1"/>
        </w:rPr>
      </w:pPr>
    </w:p>
    <w:p w14:paraId="336975BC" w14:textId="533762CC" w:rsidR="743B9915" w:rsidRDefault="743B9915" w:rsidP="1FC8C636">
      <w:pPr>
        <w:pStyle w:val="paragraph"/>
        <w:spacing w:before="0" w:beforeAutospacing="0" w:after="0" w:afterAutospacing="0"/>
        <w:jc w:val="both"/>
      </w:pPr>
      <w:r w:rsidRPr="1FC8C636">
        <w:rPr>
          <w:rStyle w:val="eop"/>
          <w:rFonts w:eastAsiaTheme="majorEastAsia"/>
          <w:color w:val="000000" w:themeColor="text1"/>
        </w:rPr>
        <w:t xml:space="preserve">Peatükis </w:t>
      </w:r>
      <w:r w:rsidR="637943EC" w:rsidRPr="1FC8C636">
        <w:rPr>
          <w:rStyle w:val="eop"/>
          <w:rFonts w:eastAsiaTheme="majorEastAsia"/>
          <w:color w:val="000000" w:themeColor="text1"/>
        </w:rPr>
        <w:t>määratle</w:t>
      </w:r>
      <w:r w:rsidR="34094ACB" w:rsidRPr="1FC8C636">
        <w:rPr>
          <w:rStyle w:val="eop"/>
          <w:rFonts w:eastAsiaTheme="majorEastAsia"/>
          <w:color w:val="000000" w:themeColor="text1"/>
        </w:rPr>
        <w:t xml:space="preserve">takse </w:t>
      </w:r>
      <w:r w:rsidR="637943EC" w:rsidRPr="1FC8C636">
        <w:rPr>
          <w:rStyle w:val="eop"/>
          <w:rFonts w:eastAsiaTheme="majorEastAsia"/>
          <w:color w:val="000000" w:themeColor="text1"/>
        </w:rPr>
        <w:t>pädeva asutuse</w:t>
      </w:r>
      <w:r w:rsidR="57D11C97" w:rsidRPr="1FC8C636">
        <w:rPr>
          <w:rStyle w:val="eop"/>
          <w:rFonts w:eastAsiaTheme="majorEastAsia"/>
          <w:color w:val="000000" w:themeColor="text1"/>
        </w:rPr>
        <w:t xml:space="preserve"> ü</w:t>
      </w:r>
      <w:r w:rsidR="637943EC" w:rsidRPr="1FC8C636">
        <w:rPr>
          <w:rStyle w:val="eop"/>
          <w:rFonts w:eastAsiaTheme="majorEastAsia"/>
          <w:color w:val="000000" w:themeColor="text1"/>
        </w:rPr>
        <w:t>lesanded ning kehtesta</w:t>
      </w:r>
      <w:r w:rsidR="2B68D38A" w:rsidRPr="1FC8C636">
        <w:rPr>
          <w:rStyle w:val="eop"/>
          <w:rFonts w:eastAsiaTheme="majorEastAsia"/>
          <w:color w:val="000000" w:themeColor="text1"/>
        </w:rPr>
        <w:t>takse</w:t>
      </w:r>
      <w:r w:rsidR="637943EC" w:rsidRPr="1FC8C636">
        <w:rPr>
          <w:rStyle w:val="eop"/>
          <w:rFonts w:eastAsiaTheme="majorEastAsia"/>
          <w:color w:val="000000" w:themeColor="text1"/>
        </w:rPr>
        <w:t xml:space="preserve"> järelevalvekava</w:t>
      </w:r>
      <w:r w:rsidR="6A420D88" w:rsidRPr="1FC8C636">
        <w:rPr>
          <w:rStyle w:val="eop"/>
          <w:rFonts w:eastAsiaTheme="majorEastAsia"/>
          <w:color w:val="000000" w:themeColor="text1"/>
        </w:rPr>
        <w:t xml:space="preserve"> nõue, mis on </w:t>
      </w:r>
      <w:r w:rsidR="637943EC" w:rsidRPr="1FC8C636">
        <w:rPr>
          <w:rStyle w:val="eop"/>
          <w:rFonts w:eastAsiaTheme="majorEastAsia"/>
          <w:color w:val="000000" w:themeColor="text1"/>
        </w:rPr>
        <w:t>tuumaohutusloa osa</w:t>
      </w:r>
      <w:r w:rsidR="257DEA4C" w:rsidRPr="1FC8C636">
        <w:rPr>
          <w:rStyle w:val="eop"/>
          <w:rFonts w:eastAsiaTheme="majorEastAsia"/>
          <w:color w:val="000000" w:themeColor="text1"/>
        </w:rPr>
        <w:t>.</w:t>
      </w:r>
      <w:r w:rsidR="55611952" w:rsidRPr="1FC8C636">
        <w:rPr>
          <w:rStyle w:val="eop"/>
          <w:rFonts w:eastAsiaTheme="majorEastAsia"/>
          <w:color w:val="000000" w:themeColor="text1"/>
        </w:rPr>
        <w:t xml:space="preserve"> Pädeva asutuse täpsemad ülesanded, seda ka riikliku järelevalve korraldamisel, kirjeldatakse pädeva asutuse</w:t>
      </w:r>
      <w:r w:rsidR="0D07DCE6" w:rsidRPr="1FC8C636">
        <w:rPr>
          <w:rStyle w:val="eop"/>
          <w:rFonts w:eastAsiaTheme="majorEastAsia"/>
          <w:color w:val="000000" w:themeColor="text1"/>
        </w:rPr>
        <w:t xml:space="preserve"> põhimääruses</w:t>
      </w:r>
      <w:r w:rsidR="637943EC" w:rsidRPr="1FC8C636">
        <w:rPr>
          <w:rStyle w:val="eop"/>
          <w:rFonts w:eastAsiaTheme="majorEastAsia"/>
          <w:color w:val="000000" w:themeColor="text1"/>
        </w:rPr>
        <w:t xml:space="preserve">. </w:t>
      </w:r>
    </w:p>
    <w:p w14:paraId="50E03888" w14:textId="41999A80" w:rsidR="1FC8C636" w:rsidRPr="005C2917" w:rsidRDefault="1FC8C636" w:rsidP="1FC8C636">
      <w:pPr>
        <w:pStyle w:val="paragraph"/>
        <w:spacing w:before="0" w:beforeAutospacing="0" w:after="0" w:afterAutospacing="0"/>
        <w:jc w:val="both"/>
        <w:rPr>
          <w:rStyle w:val="eop"/>
          <w:rFonts w:eastAsiaTheme="majorEastAsia"/>
          <w:color w:val="000000" w:themeColor="text1"/>
        </w:rPr>
      </w:pPr>
    </w:p>
    <w:p w14:paraId="43869B0E" w14:textId="75B0500D" w:rsidR="637943EC" w:rsidRDefault="637943EC" w:rsidP="1FC8C636">
      <w:pPr>
        <w:pStyle w:val="paragraph"/>
        <w:spacing w:before="0" w:beforeAutospacing="0" w:after="0" w:afterAutospacing="0"/>
        <w:jc w:val="both"/>
        <w:rPr>
          <w:rStyle w:val="eop"/>
          <w:rFonts w:eastAsiaTheme="majorEastAsia"/>
          <w:color w:val="000000" w:themeColor="text1"/>
        </w:rPr>
      </w:pPr>
      <w:r w:rsidRPr="00146A7A">
        <w:rPr>
          <w:rStyle w:val="eop"/>
          <w:rFonts w:eastAsiaTheme="majorEastAsia"/>
          <w:color w:val="000000" w:themeColor="text1"/>
        </w:rPr>
        <w:t>IAEA</w:t>
      </w:r>
      <w:r w:rsidRPr="1FC8C636">
        <w:rPr>
          <w:rStyle w:val="eop"/>
          <w:rFonts w:eastAsiaTheme="majorEastAsia"/>
          <w:color w:val="000000" w:themeColor="text1"/>
        </w:rPr>
        <w:t xml:space="preserve"> </w:t>
      </w:r>
      <w:r w:rsidR="3398D848" w:rsidRPr="1FC8C636">
        <w:rPr>
          <w:rStyle w:val="eop"/>
          <w:rFonts w:eastAsiaTheme="majorEastAsia"/>
          <w:color w:val="000000" w:themeColor="text1"/>
        </w:rPr>
        <w:t>ohutusstandardi (</w:t>
      </w:r>
      <w:r w:rsidRPr="1FC8C636">
        <w:rPr>
          <w:rStyle w:val="eop"/>
          <w:rFonts w:eastAsiaTheme="majorEastAsia"/>
          <w:color w:val="000000" w:themeColor="text1"/>
        </w:rPr>
        <w:t>No. GSR Part 1</w:t>
      </w:r>
      <w:r w:rsidRPr="7AFF92FC">
        <w:rPr>
          <w:rStyle w:val="Allmrkuseviide"/>
          <w:rFonts w:eastAsiaTheme="majorEastAsia"/>
          <w:color w:val="000000" w:themeColor="text1"/>
        </w:rPr>
        <w:footnoteReference w:id="92"/>
      </w:r>
      <w:r w:rsidRPr="1FC8C636">
        <w:rPr>
          <w:rStyle w:val="eop"/>
          <w:rFonts w:eastAsiaTheme="majorEastAsia"/>
          <w:color w:val="000000" w:themeColor="text1"/>
        </w:rPr>
        <w:t xml:space="preserve">) kohaselt peab </w:t>
      </w:r>
      <w:r w:rsidR="75F5BE35" w:rsidRPr="1FC8C636">
        <w:rPr>
          <w:rStyle w:val="eop"/>
          <w:rFonts w:eastAsiaTheme="majorEastAsia"/>
          <w:color w:val="000000" w:themeColor="text1"/>
        </w:rPr>
        <w:t xml:space="preserve">pädev asutus </w:t>
      </w:r>
      <w:r w:rsidRPr="1FC8C636">
        <w:rPr>
          <w:rStyle w:val="eop"/>
          <w:rFonts w:eastAsiaTheme="majorEastAsia"/>
          <w:color w:val="000000" w:themeColor="text1"/>
        </w:rPr>
        <w:t>määratlema süsteemse järelevalveprogrammi, mis katab kogu käitise elutsükli (projekti ettevalmistus, ehitus, käitamine, dekomissioneerimine)</w:t>
      </w:r>
      <w:r w:rsidR="5D63B06B" w:rsidRPr="1FC8C636">
        <w:rPr>
          <w:rStyle w:val="eop"/>
          <w:rFonts w:eastAsiaTheme="majorEastAsia"/>
          <w:color w:val="000000" w:themeColor="text1"/>
        </w:rPr>
        <w:t xml:space="preserve">, </w:t>
      </w:r>
      <w:r w:rsidRPr="1FC8C636">
        <w:rPr>
          <w:rStyle w:val="eop"/>
          <w:rFonts w:eastAsiaTheme="majorEastAsia"/>
          <w:color w:val="000000" w:themeColor="text1"/>
        </w:rPr>
        <w:t>rakendama riskipõhist ja proportsionaalset järelevalvet (nt sagedus, kontrolli ulatus, dokumentatsiooni läbivaatamine, inspektsioonid)</w:t>
      </w:r>
      <w:r w:rsidR="4FABF46F" w:rsidRPr="1FC8C636">
        <w:rPr>
          <w:rStyle w:val="eop"/>
          <w:rFonts w:eastAsiaTheme="majorEastAsia"/>
          <w:color w:val="000000" w:themeColor="text1"/>
        </w:rPr>
        <w:t xml:space="preserve">, </w:t>
      </w:r>
      <w:r w:rsidRPr="1FC8C636">
        <w:rPr>
          <w:rStyle w:val="eop"/>
          <w:rFonts w:eastAsiaTheme="majorEastAsia"/>
          <w:color w:val="000000" w:themeColor="text1"/>
        </w:rPr>
        <w:t>säilitama võime muuta järelevalvekava, kui ilmnevad uued riskid või õigusaktide muudatused.</w:t>
      </w:r>
      <w:r w:rsidR="3ADDD5E4" w:rsidRPr="1FC8C636">
        <w:rPr>
          <w:rStyle w:val="eop"/>
          <w:rFonts w:eastAsiaTheme="majorEastAsia"/>
          <w:color w:val="000000" w:themeColor="text1"/>
        </w:rPr>
        <w:t xml:space="preserve"> </w:t>
      </w:r>
      <w:r w:rsidR="7EDBCB72" w:rsidRPr="1FC8C636">
        <w:rPr>
          <w:rStyle w:val="eop"/>
          <w:rFonts w:eastAsiaTheme="majorEastAsia"/>
          <w:color w:val="000000" w:themeColor="text1"/>
        </w:rPr>
        <w:t>J</w:t>
      </w:r>
      <w:r w:rsidRPr="1FC8C636">
        <w:rPr>
          <w:rStyle w:val="eop"/>
          <w:rFonts w:eastAsiaTheme="majorEastAsia"/>
          <w:color w:val="000000" w:themeColor="text1"/>
        </w:rPr>
        <w:t xml:space="preserve">ärelevalvekava käsitlemine loa osana </w:t>
      </w:r>
      <w:r w:rsidR="6255F7F7" w:rsidRPr="1FC8C636">
        <w:rPr>
          <w:rStyle w:val="eop"/>
          <w:rFonts w:eastAsiaTheme="majorEastAsia"/>
          <w:color w:val="000000" w:themeColor="text1"/>
        </w:rPr>
        <w:t xml:space="preserve">on </w:t>
      </w:r>
      <w:r w:rsidRPr="1FC8C636">
        <w:rPr>
          <w:rStyle w:val="eop"/>
          <w:rFonts w:eastAsiaTheme="majorEastAsia"/>
          <w:color w:val="000000" w:themeColor="text1"/>
        </w:rPr>
        <w:t xml:space="preserve">põhjendatud, sest see tagab </w:t>
      </w:r>
      <w:r w:rsidR="4EFDC12E" w:rsidRPr="1FC8C636">
        <w:rPr>
          <w:rStyle w:val="eop"/>
          <w:rFonts w:eastAsiaTheme="majorEastAsia"/>
          <w:color w:val="000000" w:themeColor="text1"/>
        </w:rPr>
        <w:t>kindla ja sätestatud süsteemi</w:t>
      </w:r>
      <w:r w:rsidRPr="1FC8C636">
        <w:rPr>
          <w:rStyle w:val="eop"/>
          <w:rFonts w:eastAsiaTheme="majorEastAsia"/>
          <w:color w:val="000000" w:themeColor="text1"/>
        </w:rPr>
        <w:t xml:space="preserve"> ning väldib olukorda, kus järelevalve tegevused ja vastutused jäävad õiguslikult eraldatuks.</w:t>
      </w:r>
      <w:r w:rsidR="0A988CC4" w:rsidRPr="1FC8C636">
        <w:rPr>
          <w:rStyle w:val="eop"/>
          <w:rFonts w:eastAsiaTheme="majorEastAsia"/>
          <w:color w:val="000000" w:themeColor="text1"/>
        </w:rPr>
        <w:t xml:space="preserve"> </w:t>
      </w:r>
    </w:p>
    <w:p w14:paraId="19E9C646" w14:textId="12AA771F" w:rsidR="1FC8C636" w:rsidRDefault="1FC8C636" w:rsidP="1FC8C636">
      <w:pPr>
        <w:pStyle w:val="paragraph"/>
        <w:spacing w:before="0" w:beforeAutospacing="0" w:after="0" w:afterAutospacing="0"/>
        <w:jc w:val="both"/>
        <w:rPr>
          <w:rStyle w:val="eop"/>
          <w:rFonts w:eastAsiaTheme="majorEastAsia"/>
          <w:color w:val="000000" w:themeColor="text1"/>
        </w:rPr>
      </w:pPr>
    </w:p>
    <w:p w14:paraId="78B66976" w14:textId="02CA24E1" w:rsidR="637943EC" w:rsidRDefault="58041F3B" w:rsidP="1FC8C636">
      <w:pPr>
        <w:pStyle w:val="paragraph"/>
        <w:spacing w:before="0" w:beforeAutospacing="0" w:after="0" w:afterAutospacing="0"/>
        <w:jc w:val="both"/>
        <w:rPr>
          <w:rStyle w:val="eop"/>
          <w:rFonts w:eastAsiaTheme="majorEastAsia"/>
          <w:color w:val="000000" w:themeColor="text1"/>
        </w:rPr>
      </w:pPr>
      <w:r w:rsidRPr="01325512">
        <w:rPr>
          <w:rStyle w:val="eop"/>
          <w:rFonts w:eastAsiaTheme="majorEastAsia"/>
          <w:color w:val="000000" w:themeColor="text1"/>
        </w:rPr>
        <w:t>Kohustus tagada pädevale asutusele juurdepääs tuumakäitisele on kooskõlas nii IAEA kaitsemeetmete lepinguga (</w:t>
      </w:r>
      <w:proofErr w:type="spellStart"/>
      <w:r w:rsidRPr="01325512">
        <w:rPr>
          <w:rStyle w:val="eop"/>
          <w:rFonts w:eastAsiaTheme="majorEastAsia"/>
          <w:i/>
          <w:iCs/>
          <w:color w:val="000000" w:themeColor="text1"/>
        </w:rPr>
        <w:t>Safeguards</w:t>
      </w:r>
      <w:proofErr w:type="spellEnd"/>
      <w:r w:rsidRPr="01325512">
        <w:rPr>
          <w:rStyle w:val="eop"/>
          <w:rFonts w:eastAsiaTheme="majorEastAsia"/>
          <w:i/>
          <w:iCs/>
          <w:color w:val="000000" w:themeColor="text1"/>
        </w:rPr>
        <w:t xml:space="preserve"> </w:t>
      </w:r>
      <w:proofErr w:type="spellStart"/>
      <w:r w:rsidRPr="01325512">
        <w:rPr>
          <w:rStyle w:val="eop"/>
          <w:rFonts w:eastAsiaTheme="majorEastAsia"/>
          <w:i/>
          <w:iCs/>
          <w:color w:val="000000" w:themeColor="text1"/>
        </w:rPr>
        <w:t>Agreement</w:t>
      </w:r>
      <w:proofErr w:type="spellEnd"/>
      <w:r w:rsidRPr="01325512">
        <w:rPr>
          <w:rStyle w:val="eop"/>
          <w:rFonts w:eastAsiaTheme="majorEastAsia"/>
          <w:i/>
          <w:iCs/>
          <w:color w:val="000000" w:themeColor="text1"/>
        </w:rPr>
        <w:t xml:space="preserve"> </w:t>
      </w:r>
      <w:r w:rsidRPr="01325512">
        <w:rPr>
          <w:rStyle w:val="eop"/>
          <w:rFonts w:eastAsiaTheme="majorEastAsia"/>
          <w:color w:val="000000" w:themeColor="text1"/>
        </w:rPr>
        <w:t>INFCIRC/193</w:t>
      </w:r>
      <w:r w:rsidR="637943EC" w:rsidRPr="01325512">
        <w:rPr>
          <w:rStyle w:val="Allmrkuseviide"/>
          <w:rFonts w:eastAsiaTheme="majorEastAsia"/>
          <w:color w:val="000000" w:themeColor="text1"/>
        </w:rPr>
        <w:footnoteReference w:id="93"/>
      </w:r>
      <w:r w:rsidRPr="01325512">
        <w:rPr>
          <w:rStyle w:val="eop"/>
          <w:rFonts w:eastAsiaTheme="majorEastAsia"/>
          <w:color w:val="000000" w:themeColor="text1"/>
        </w:rPr>
        <w:t>) kui ka Eesti ja Euratomiga sõlmitud täiendprotokolliga, mis annab inspektoritele õiguse juurdepääsule materjalidele ja dokumentidele.</w:t>
      </w:r>
      <w:r w:rsidR="3858E903" w:rsidRPr="01325512">
        <w:rPr>
          <w:rStyle w:val="eop"/>
          <w:rFonts w:eastAsiaTheme="majorEastAsia"/>
          <w:color w:val="000000" w:themeColor="text1"/>
        </w:rPr>
        <w:t xml:space="preserve"> </w:t>
      </w:r>
      <w:r w:rsidR="617D8CC1" w:rsidRPr="01325512">
        <w:rPr>
          <w:rStyle w:val="eop"/>
          <w:rFonts w:eastAsiaTheme="majorEastAsia"/>
          <w:color w:val="000000" w:themeColor="text1"/>
        </w:rPr>
        <w:t>Pädeval j</w:t>
      </w:r>
      <w:r w:rsidRPr="01325512">
        <w:rPr>
          <w:rStyle w:val="eop"/>
          <w:rFonts w:eastAsiaTheme="majorEastAsia"/>
          <w:color w:val="000000" w:themeColor="text1"/>
        </w:rPr>
        <w:t>ärelevalveasutusel on kõik korrakaitseseaduses sätestatud õigused ja vahendid (nt dokumentide nõudmine, ettekirjutused, sisenemine objektile, sundtoimingud).</w:t>
      </w:r>
      <w:r w:rsidR="416A7961" w:rsidRPr="01325512">
        <w:rPr>
          <w:rStyle w:val="eop"/>
          <w:rFonts w:eastAsiaTheme="majorEastAsia"/>
          <w:color w:val="000000" w:themeColor="text1"/>
        </w:rPr>
        <w:t xml:space="preserve"> </w:t>
      </w:r>
      <w:r w:rsidRPr="01325512">
        <w:rPr>
          <w:rStyle w:val="eop"/>
          <w:rFonts w:eastAsiaTheme="majorEastAsia"/>
          <w:color w:val="000000" w:themeColor="text1"/>
        </w:rPr>
        <w:t>Tuumaohutuse kontekstis on see eriti oluline, sest tuum</w:t>
      </w:r>
      <w:r w:rsidR="6E64B009" w:rsidRPr="01325512">
        <w:rPr>
          <w:rStyle w:val="eop"/>
          <w:rFonts w:eastAsiaTheme="majorEastAsia"/>
          <w:color w:val="000000" w:themeColor="text1"/>
        </w:rPr>
        <w:t xml:space="preserve">kütusetsükliga seotud </w:t>
      </w:r>
      <w:r w:rsidRPr="01325512">
        <w:rPr>
          <w:rStyle w:val="eop"/>
          <w:rFonts w:eastAsiaTheme="majorEastAsia"/>
          <w:color w:val="000000" w:themeColor="text1"/>
        </w:rPr>
        <w:t>tegevus eeldab viivitamatut reageerimisvõimet ning õigust tegutseda ka siis, kui tavaõiguslikud eeldused (nt omaniku nõusolek) viivitaksid sekkumist.</w:t>
      </w:r>
      <w:r w:rsidR="75B72CEA" w:rsidRPr="01325512">
        <w:rPr>
          <w:rStyle w:val="eop"/>
          <w:rFonts w:eastAsiaTheme="majorEastAsia"/>
          <w:color w:val="000000" w:themeColor="text1"/>
        </w:rPr>
        <w:t xml:space="preserve"> </w:t>
      </w:r>
      <w:r w:rsidRPr="01325512">
        <w:rPr>
          <w:rStyle w:val="eop"/>
          <w:rFonts w:eastAsiaTheme="majorEastAsia"/>
          <w:color w:val="000000" w:themeColor="text1"/>
        </w:rPr>
        <w:t>Selline erimeetmete kasutamise alus vastab IAEA</w:t>
      </w:r>
      <w:r w:rsidR="41205D37" w:rsidRPr="01325512">
        <w:rPr>
          <w:rStyle w:val="eop"/>
          <w:rFonts w:eastAsiaTheme="majorEastAsia"/>
          <w:color w:val="000000" w:themeColor="text1"/>
        </w:rPr>
        <w:t xml:space="preserve"> ohutusstandardile (</w:t>
      </w:r>
      <w:r w:rsidRPr="01325512">
        <w:rPr>
          <w:rStyle w:val="eop"/>
          <w:rFonts w:eastAsiaTheme="majorEastAsia"/>
          <w:color w:val="000000" w:themeColor="text1"/>
        </w:rPr>
        <w:t xml:space="preserve">GSR Part 1) ja IAEA </w:t>
      </w:r>
      <w:r w:rsidR="6A733A89" w:rsidRPr="01325512">
        <w:rPr>
          <w:rStyle w:val="eop"/>
          <w:rFonts w:eastAsiaTheme="majorEastAsia"/>
          <w:color w:val="000000" w:themeColor="text1"/>
        </w:rPr>
        <w:t xml:space="preserve"> pädeva asutuse funktsioonide ja protsesside </w:t>
      </w:r>
      <w:r w:rsidR="2ECBFFE5" w:rsidRPr="01325512">
        <w:rPr>
          <w:rStyle w:val="eop"/>
          <w:rFonts w:eastAsiaTheme="majorEastAsia"/>
          <w:color w:val="000000" w:themeColor="text1"/>
        </w:rPr>
        <w:t>juhendi (</w:t>
      </w:r>
      <w:r w:rsidRPr="01325512">
        <w:rPr>
          <w:rStyle w:val="eop"/>
          <w:rFonts w:eastAsiaTheme="majorEastAsia"/>
          <w:i/>
          <w:iCs/>
          <w:color w:val="000000" w:themeColor="text1"/>
        </w:rPr>
        <w:t>GSG-13</w:t>
      </w:r>
      <w:r w:rsidR="72588485" w:rsidRPr="01325512">
        <w:rPr>
          <w:rStyle w:val="eop"/>
          <w:rFonts w:eastAsiaTheme="majorEastAsia"/>
          <w:i/>
          <w:iCs/>
          <w:color w:val="000000" w:themeColor="text1"/>
        </w:rPr>
        <w:t xml:space="preserve"> </w:t>
      </w:r>
      <w:proofErr w:type="spellStart"/>
      <w:r w:rsidRPr="01325512">
        <w:rPr>
          <w:rStyle w:val="eop"/>
          <w:rFonts w:eastAsiaTheme="majorEastAsia"/>
          <w:i/>
          <w:iCs/>
          <w:color w:val="000000" w:themeColor="text1"/>
        </w:rPr>
        <w:t>Functions</w:t>
      </w:r>
      <w:proofErr w:type="spellEnd"/>
      <w:r w:rsidRPr="01325512">
        <w:rPr>
          <w:rStyle w:val="eop"/>
          <w:rFonts w:eastAsiaTheme="majorEastAsia"/>
          <w:i/>
          <w:iCs/>
          <w:color w:val="000000" w:themeColor="text1"/>
        </w:rPr>
        <w:t xml:space="preserve"> and </w:t>
      </w:r>
      <w:proofErr w:type="spellStart"/>
      <w:r w:rsidRPr="01325512">
        <w:rPr>
          <w:rStyle w:val="eop"/>
          <w:rFonts w:eastAsiaTheme="majorEastAsia"/>
          <w:i/>
          <w:iCs/>
          <w:color w:val="000000" w:themeColor="text1"/>
        </w:rPr>
        <w:t>Processes</w:t>
      </w:r>
      <w:proofErr w:type="spellEnd"/>
      <w:r w:rsidRPr="01325512">
        <w:rPr>
          <w:rStyle w:val="eop"/>
          <w:rFonts w:eastAsiaTheme="majorEastAsia"/>
          <w:i/>
          <w:iCs/>
          <w:color w:val="000000" w:themeColor="text1"/>
        </w:rPr>
        <w:t xml:space="preserve"> of </w:t>
      </w:r>
      <w:proofErr w:type="spellStart"/>
      <w:r w:rsidRPr="01325512">
        <w:rPr>
          <w:rStyle w:val="eop"/>
          <w:rFonts w:eastAsiaTheme="majorEastAsia"/>
          <w:i/>
          <w:iCs/>
          <w:color w:val="000000" w:themeColor="text1"/>
        </w:rPr>
        <w:t>the</w:t>
      </w:r>
      <w:proofErr w:type="spellEnd"/>
      <w:r w:rsidRPr="01325512">
        <w:rPr>
          <w:rStyle w:val="eop"/>
          <w:rFonts w:eastAsiaTheme="majorEastAsia"/>
          <w:i/>
          <w:iCs/>
          <w:color w:val="000000" w:themeColor="text1"/>
        </w:rPr>
        <w:t xml:space="preserve"> </w:t>
      </w:r>
      <w:proofErr w:type="spellStart"/>
      <w:r w:rsidRPr="01325512">
        <w:rPr>
          <w:rStyle w:val="eop"/>
          <w:rFonts w:eastAsiaTheme="majorEastAsia"/>
          <w:i/>
          <w:iCs/>
          <w:color w:val="000000" w:themeColor="text1"/>
        </w:rPr>
        <w:t>Regulatory</w:t>
      </w:r>
      <w:proofErr w:type="spellEnd"/>
      <w:r w:rsidRPr="01325512">
        <w:rPr>
          <w:rStyle w:val="eop"/>
          <w:rFonts w:eastAsiaTheme="majorEastAsia"/>
          <w:i/>
          <w:iCs/>
          <w:color w:val="000000" w:themeColor="text1"/>
        </w:rPr>
        <w:t xml:space="preserve"> </w:t>
      </w:r>
      <w:proofErr w:type="spellStart"/>
      <w:r w:rsidRPr="01325512">
        <w:rPr>
          <w:rStyle w:val="eop"/>
          <w:rFonts w:eastAsiaTheme="majorEastAsia"/>
          <w:i/>
          <w:iCs/>
          <w:color w:val="000000" w:themeColor="text1"/>
        </w:rPr>
        <w:t>Body</w:t>
      </w:r>
      <w:proofErr w:type="spellEnd"/>
      <w:r w:rsidRPr="7AFF92FC">
        <w:rPr>
          <w:rStyle w:val="Allmrkuseviide"/>
          <w:rFonts w:eastAsiaTheme="majorEastAsia"/>
          <w:color w:val="000000" w:themeColor="text1"/>
        </w:rPr>
        <w:footnoteReference w:id="94"/>
      </w:r>
      <w:r w:rsidR="24423E0C" w:rsidRPr="01325512">
        <w:rPr>
          <w:rStyle w:val="eop"/>
          <w:rFonts w:eastAsiaTheme="majorEastAsia"/>
          <w:color w:val="000000" w:themeColor="text1"/>
        </w:rPr>
        <w:t>)</w:t>
      </w:r>
      <w:r w:rsidRPr="01325512">
        <w:rPr>
          <w:rStyle w:val="eop"/>
          <w:rFonts w:eastAsiaTheme="majorEastAsia"/>
          <w:color w:val="000000" w:themeColor="text1"/>
        </w:rPr>
        <w:t xml:space="preserve"> põhimõtetele, mille kohaselt peab regulaatoril olema õigus ja suutlikkus kohaldada sundmeetmeid ohutuse tagamiseks, sealhulgas peatada tegevus, kui ohutusnõudeid ei täideta.</w:t>
      </w:r>
      <w:r w:rsidR="7F737FE1" w:rsidRPr="01325512">
        <w:rPr>
          <w:rStyle w:val="eop"/>
          <w:rFonts w:eastAsiaTheme="majorEastAsia"/>
          <w:color w:val="000000" w:themeColor="text1"/>
        </w:rPr>
        <w:t xml:space="preserve"> Samuti </w:t>
      </w:r>
      <w:r w:rsidR="79D79EE6" w:rsidRPr="01325512">
        <w:rPr>
          <w:rStyle w:val="eop"/>
          <w:rFonts w:eastAsiaTheme="majorEastAsia"/>
          <w:color w:val="000000" w:themeColor="text1"/>
        </w:rPr>
        <w:t xml:space="preserve">nõuavad </w:t>
      </w:r>
      <w:r w:rsidR="7F737FE1" w:rsidRPr="01325512">
        <w:rPr>
          <w:rStyle w:val="eop"/>
          <w:rFonts w:eastAsiaTheme="majorEastAsia"/>
          <w:color w:val="000000" w:themeColor="text1"/>
        </w:rPr>
        <w:t>t</w:t>
      </w:r>
      <w:r w:rsidRPr="01325512">
        <w:rPr>
          <w:rStyle w:val="eop"/>
          <w:rFonts w:eastAsiaTheme="majorEastAsia"/>
          <w:color w:val="000000" w:themeColor="text1"/>
        </w:rPr>
        <w:t>uumaohutuse konventsiooni</w:t>
      </w:r>
      <w:r w:rsidR="55ACBAEE" w:rsidRPr="01325512">
        <w:rPr>
          <w:rStyle w:val="eop"/>
          <w:rFonts w:eastAsiaTheme="majorEastAsia"/>
          <w:color w:val="000000" w:themeColor="text1"/>
        </w:rPr>
        <w:t xml:space="preserve"> 2014/87/Euratom</w:t>
      </w:r>
      <w:r w:rsidRPr="01325512">
        <w:rPr>
          <w:rStyle w:val="eop"/>
          <w:rFonts w:eastAsiaTheme="majorEastAsia"/>
          <w:color w:val="000000" w:themeColor="text1"/>
        </w:rPr>
        <w:t xml:space="preserve"> artikli</w:t>
      </w:r>
      <w:r w:rsidR="5161D865" w:rsidRPr="01325512">
        <w:rPr>
          <w:rStyle w:val="eop"/>
          <w:rFonts w:eastAsiaTheme="majorEastAsia"/>
          <w:color w:val="000000" w:themeColor="text1"/>
        </w:rPr>
        <w:t>d</w:t>
      </w:r>
      <w:r w:rsidRPr="01325512">
        <w:rPr>
          <w:rStyle w:val="eop"/>
          <w:rFonts w:eastAsiaTheme="majorEastAsia"/>
          <w:color w:val="000000" w:themeColor="text1"/>
        </w:rPr>
        <w:t xml:space="preserve"> 14 ja 16,  et riigil oleks võimalik peatada käitamine, kui see on vajalik ohutuse tagamiseks või kui ilmnevad olulised riskid</w:t>
      </w:r>
      <w:r w:rsidR="465CA4BB" w:rsidRPr="01325512">
        <w:rPr>
          <w:rStyle w:val="eop"/>
          <w:rFonts w:eastAsiaTheme="majorEastAsia"/>
          <w:color w:val="000000" w:themeColor="text1"/>
        </w:rPr>
        <w:t>.</w:t>
      </w:r>
    </w:p>
    <w:p w14:paraId="411EF76E" w14:textId="7D561156" w:rsidR="1FC8C636" w:rsidRDefault="1FC8C636" w:rsidP="1FC8C636">
      <w:pPr>
        <w:pStyle w:val="paragraph"/>
        <w:spacing w:before="0" w:beforeAutospacing="0" w:after="0" w:afterAutospacing="0"/>
        <w:jc w:val="both"/>
        <w:rPr>
          <w:rStyle w:val="eop"/>
          <w:rFonts w:eastAsiaTheme="majorEastAsia"/>
          <w:color w:val="000000" w:themeColor="text1"/>
        </w:rPr>
      </w:pPr>
    </w:p>
    <w:p w14:paraId="3B6B296B" w14:textId="61AD1640" w:rsidR="120FBE30" w:rsidRDefault="120FBE30" w:rsidP="36BE4DF8">
      <w:pPr>
        <w:pStyle w:val="paragraph"/>
        <w:spacing w:before="0" w:beforeAutospacing="0" w:after="0" w:afterAutospacing="0"/>
        <w:jc w:val="both"/>
        <w:rPr>
          <w:rFonts w:eastAsiaTheme="majorEastAsia"/>
        </w:rPr>
      </w:pPr>
      <w:r w:rsidRPr="36BE4DF8">
        <w:rPr>
          <w:rFonts w:eastAsiaTheme="majorEastAsia"/>
          <w:b/>
          <w:bCs/>
        </w:rPr>
        <w:t>Eelnõu § 82 lõige 1</w:t>
      </w:r>
      <w:r w:rsidRPr="7AFF92FC">
        <w:rPr>
          <w:rFonts w:eastAsiaTheme="majorEastAsia"/>
          <w:b/>
        </w:rPr>
        <w:t xml:space="preserve"> </w:t>
      </w:r>
      <w:r w:rsidRPr="36BE4DF8">
        <w:rPr>
          <w:rFonts w:eastAsiaTheme="majorEastAsia"/>
          <w:b/>
          <w:bCs/>
        </w:rPr>
        <w:t>sätestab,</w:t>
      </w:r>
      <w:r w:rsidRPr="7AFF92FC">
        <w:rPr>
          <w:rFonts w:eastAsiaTheme="majorEastAsia"/>
          <w:b/>
        </w:rPr>
        <w:t xml:space="preserve"> </w:t>
      </w:r>
      <w:r w:rsidRPr="36BE4DF8">
        <w:rPr>
          <w:rFonts w:eastAsiaTheme="majorEastAsia"/>
        </w:rPr>
        <w:t xml:space="preserve">et käesoleva seaduse ja selle alusel antud õigusaktide nõuete täitmise üle teeb riiklikku järelevalvet pädev asutus. See tagab, et tuumakütusetsükli tegevuste, tuumaohutuse, füüsilise kaitse ja muude valdkonda puudutavate nõuete täitmine on üheselt </w:t>
      </w:r>
      <w:r w:rsidR="3F93E699" w:rsidRPr="0B3A86C0">
        <w:rPr>
          <w:rFonts w:eastAsiaTheme="majorEastAsia"/>
        </w:rPr>
        <w:t>rakendatud</w:t>
      </w:r>
      <w:r w:rsidRPr="36BE4DF8">
        <w:rPr>
          <w:rFonts w:eastAsiaTheme="majorEastAsia"/>
        </w:rPr>
        <w:t xml:space="preserve"> ning koordineeritud, vältides järelevalve killustumist ja tagades sõltumatu ning järjepideva kontrolli.</w:t>
      </w:r>
    </w:p>
    <w:p w14:paraId="43065BF3" w14:textId="502501D8" w:rsidR="36BE4DF8" w:rsidRDefault="36BE4DF8" w:rsidP="36BE4DF8">
      <w:pPr>
        <w:pStyle w:val="paragraph"/>
        <w:spacing w:before="0" w:beforeAutospacing="0" w:after="0" w:afterAutospacing="0"/>
        <w:jc w:val="both"/>
        <w:rPr>
          <w:rFonts w:eastAsiaTheme="majorEastAsia"/>
        </w:rPr>
      </w:pPr>
    </w:p>
    <w:p w14:paraId="38E45353" w14:textId="5B861454" w:rsidR="5C33CC5B" w:rsidRDefault="5C33CC5B" w:rsidP="36BE4DF8">
      <w:pPr>
        <w:pStyle w:val="paragraph"/>
        <w:spacing w:before="0" w:beforeAutospacing="0" w:after="0" w:afterAutospacing="0"/>
        <w:jc w:val="both"/>
        <w:rPr>
          <w:rFonts w:eastAsiaTheme="majorEastAsia"/>
        </w:rPr>
      </w:pPr>
      <w:r w:rsidRPr="36BE4DF8">
        <w:rPr>
          <w:rFonts w:eastAsiaTheme="majorEastAsia"/>
          <w:b/>
          <w:bCs/>
        </w:rPr>
        <w:t>Eelnõu § 82 lõi</w:t>
      </w:r>
      <w:r w:rsidR="36EB0C81" w:rsidRPr="36BE4DF8">
        <w:rPr>
          <w:rFonts w:eastAsiaTheme="majorEastAsia"/>
          <w:b/>
          <w:bCs/>
        </w:rPr>
        <w:t>ked</w:t>
      </w:r>
      <w:r w:rsidRPr="36BE4DF8">
        <w:rPr>
          <w:rFonts w:eastAsiaTheme="majorEastAsia"/>
          <w:b/>
          <w:bCs/>
        </w:rPr>
        <w:t xml:space="preserve"> 2</w:t>
      </w:r>
      <w:r w:rsidR="16D64416" w:rsidRPr="36BE4DF8">
        <w:rPr>
          <w:rFonts w:eastAsiaTheme="majorEastAsia"/>
          <w:b/>
          <w:bCs/>
        </w:rPr>
        <w:t xml:space="preserve"> ja 3</w:t>
      </w:r>
      <w:r w:rsidRPr="36BE4DF8">
        <w:rPr>
          <w:rFonts w:eastAsiaTheme="majorEastAsia"/>
          <w:b/>
          <w:bCs/>
        </w:rPr>
        <w:t xml:space="preserve"> </w:t>
      </w:r>
      <w:r w:rsidRPr="36BE4DF8">
        <w:rPr>
          <w:rFonts w:eastAsiaTheme="majorEastAsia"/>
        </w:rPr>
        <w:t>anna</w:t>
      </w:r>
      <w:r w:rsidR="2A93F4D7" w:rsidRPr="36BE4DF8">
        <w:rPr>
          <w:rFonts w:eastAsiaTheme="majorEastAsia"/>
        </w:rPr>
        <w:t>vad</w:t>
      </w:r>
      <w:r w:rsidRPr="36BE4DF8">
        <w:rPr>
          <w:rFonts w:eastAsiaTheme="majorEastAsia"/>
          <w:b/>
          <w:bCs/>
        </w:rPr>
        <w:t xml:space="preserve"> </w:t>
      </w:r>
      <w:r w:rsidRPr="36BE4DF8">
        <w:rPr>
          <w:rFonts w:eastAsiaTheme="majorEastAsia"/>
        </w:rPr>
        <w:t>pädevale asutusele õiguse rakendada korrakaitseseaduses sätestatud konkreetseid riikliku järelevalve erimeetmeid (</w:t>
      </w:r>
      <w:r w:rsidR="56BC7F8C" w:rsidRPr="36BE4DF8">
        <w:rPr>
          <w:rFonts w:eastAsiaTheme="majorEastAsia"/>
        </w:rPr>
        <w:t>küsitlemine ja dokumentide nõudmine, kutse ja sundtoomine, isikusamasuse tuvastamine,</w:t>
      </w:r>
      <w:r w:rsidR="50624CD0" w:rsidRPr="36BE4DF8">
        <w:rPr>
          <w:rFonts w:eastAsiaTheme="majorEastAsia"/>
        </w:rPr>
        <w:t xml:space="preserve"> sõiduki peatamine, vallasasja läbivaatus,</w:t>
      </w:r>
      <w:r w:rsidR="7CB7E5BF" w:rsidRPr="36BE4DF8">
        <w:rPr>
          <w:rFonts w:eastAsiaTheme="majorEastAsia"/>
        </w:rPr>
        <w:t xml:space="preserve"> valdusesse sisenemine, valduse läbivaatus, vallasasja </w:t>
      </w:r>
      <w:proofErr w:type="spellStart"/>
      <w:r w:rsidR="7CB7E5BF" w:rsidRPr="36BE4DF8">
        <w:rPr>
          <w:rFonts w:eastAsiaTheme="majorEastAsia"/>
        </w:rPr>
        <w:t>hoiulevõtmine</w:t>
      </w:r>
      <w:proofErr w:type="spellEnd"/>
      <w:r w:rsidR="7CB7E5BF" w:rsidRPr="36BE4DF8">
        <w:rPr>
          <w:rFonts w:eastAsiaTheme="majorEastAsia"/>
        </w:rPr>
        <w:t xml:space="preserve"> ja</w:t>
      </w:r>
      <w:r w:rsidR="1A36CD66" w:rsidRPr="36BE4DF8">
        <w:rPr>
          <w:rFonts w:eastAsiaTheme="majorEastAsia"/>
        </w:rPr>
        <w:t xml:space="preserve"> </w:t>
      </w:r>
      <w:proofErr w:type="spellStart"/>
      <w:r w:rsidR="1A36CD66" w:rsidRPr="36BE4DF8">
        <w:rPr>
          <w:rFonts w:eastAsiaTheme="majorEastAsia"/>
        </w:rPr>
        <w:t>hoiulevõetud</w:t>
      </w:r>
      <w:proofErr w:type="spellEnd"/>
      <w:r w:rsidR="1A36CD66" w:rsidRPr="36BE4DF8">
        <w:rPr>
          <w:rFonts w:eastAsiaTheme="majorEastAsia"/>
        </w:rPr>
        <w:t xml:space="preserve"> vallasasja müümine või hävitamine)</w:t>
      </w:r>
      <w:r w:rsidR="45D2D5A6" w:rsidRPr="36BE4DF8">
        <w:rPr>
          <w:rFonts w:eastAsiaTheme="majorEastAsia"/>
        </w:rPr>
        <w:t xml:space="preserve"> ja füüsilist jõudu. Sätete</w:t>
      </w:r>
      <w:r w:rsidRPr="36BE4DF8">
        <w:rPr>
          <w:rFonts w:eastAsiaTheme="majorEastAsia"/>
        </w:rPr>
        <w:t xml:space="preserve"> eesmärk on tagada, et tuumavaldkonna järelevalvele oleksid kättesaadavad kõik vajalikud õiguskaitsevahendid olukordades, kus ohutus- või julgeolekuriskid nõuavad kiiret ja tõhusat sekkumist. Erimeetmete kasutamine toimub üksnes seaduses sätestatud alustel ja tagab proportsionaalse sekkumise võimaliku ohu ennetamiseks.</w:t>
      </w:r>
      <w:r w:rsidR="08CE569F" w:rsidRPr="36BE4DF8">
        <w:rPr>
          <w:rFonts w:eastAsiaTheme="majorEastAsia"/>
        </w:rPr>
        <w:t xml:space="preserve"> Olukordades, kus tuumaobjektide või ohtlike materjalidega seotud rikkumine või vahetu oht seab ohtu inimeste elu, tervise või riigi julgeoleku, saab pädev asutus rakendada meetmeid, mh füüsilist jõudu, ohu kiireks kõrvaldamiseks. Füüsilise jõu kasutamise piirid ja tingimused on rangelt reguleeritud, mis tagab meetmete proportsionaalsuse ja õiguspärasuse.</w:t>
      </w:r>
    </w:p>
    <w:p w14:paraId="1FFF5612" w14:textId="204D52A2" w:rsidR="36BE4DF8" w:rsidRDefault="36BE4DF8" w:rsidP="36BE4DF8">
      <w:pPr>
        <w:pStyle w:val="paragraph"/>
        <w:spacing w:before="0" w:beforeAutospacing="0" w:after="0" w:afterAutospacing="0"/>
        <w:jc w:val="both"/>
        <w:rPr>
          <w:rFonts w:eastAsiaTheme="majorEastAsia"/>
          <w:b/>
          <w:bCs/>
        </w:rPr>
      </w:pPr>
    </w:p>
    <w:p w14:paraId="6350EA76" w14:textId="0B216FC5" w:rsidR="7D570924" w:rsidRDefault="7D570924" w:rsidP="36BE4DF8">
      <w:pPr>
        <w:pStyle w:val="paragraph"/>
        <w:spacing w:before="0" w:beforeAutospacing="0" w:after="0" w:afterAutospacing="0"/>
        <w:jc w:val="both"/>
        <w:rPr>
          <w:rFonts w:eastAsiaTheme="majorEastAsia"/>
          <w:b/>
          <w:bCs/>
        </w:rPr>
      </w:pPr>
      <w:r w:rsidRPr="36BE4DF8">
        <w:rPr>
          <w:rFonts w:eastAsiaTheme="majorEastAsia"/>
          <w:b/>
          <w:bCs/>
        </w:rPr>
        <w:t xml:space="preserve">Eelnõu § 83 lõige 1 </w:t>
      </w:r>
      <w:r w:rsidRPr="36BE4DF8">
        <w:rPr>
          <w:rFonts w:eastAsiaTheme="majorEastAsia"/>
        </w:rPr>
        <w:t>annab pädevale asutusele õiguse peatada tuumakäitise käitamine, tuumaseadme kasutamine või tuumamaterjali ja radioaktiivsete jäätmete vedu. Selline õigus on vajalik juhuks, kui tuumaohutus on ohustatud, kui on vaja kontrollida seadusest tulenevate nõuete täitmist või kui riigil on kohustus täita rahvusvahelisi lepingu­kohustusi (nt tuumaohutuse, füüsilise kaitse või kaitsemeetmete valdkonnas). Käitamise või veo peatamine on üks tõhusamaid järelevalvemeetmeid juhtudel, mil oht on vahetu või oluline, ning tagab, et tuumamaterjalide ja -seadmete käitlemine toimub alati ohutult ja rahvusvaheliste kohustustega kooskõlas.</w:t>
      </w:r>
    </w:p>
    <w:p w14:paraId="364D7DD5" w14:textId="4B31F475" w:rsidR="36BE4DF8" w:rsidRDefault="36BE4DF8" w:rsidP="36BE4DF8">
      <w:pPr>
        <w:pStyle w:val="paragraph"/>
        <w:spacing w:before="0" w:beforeAutospacing="0" w:after="0" w:afterAutospacing="0"/>
        <w:jc w:val="both"/>
        <w:rPr>
          <w:rFonts w:eastAsiaTheme="majorEastAsia"/>
        </w:rPr>
      </w:pPr>
    </w:p>
    <w:p w14:paraId="7AB8D018" w14:textId="5278EAC4" w:rsidR="772AC4BB" w:rsidRDefault="772AC4BB" w:rsidP="36BE4DF8">
      <w:pPr>
        <w:pStyle w:val="paragraph"/>
        <w:spacing w:before="0" w:beforeAutospacing="0" w:after="0" w:afterAutospacing="0"/>
        <w:jc w:val="both"/>
        <w:rPr>
          <w:rFonts w:eastAsiaTheme="majorEastAsia"/>
        </w:rPr>
      </w:pPr>
      <w:r w:rsidRPr="36BE4DF8">
        <w:rPr>
          <w:rFonts w:eastAsiaTheme="majorEastAsia"/>
          <w:b/>
          <w:bCs/>
        </w:rPr>
        <w:t xml:space="preserve">Eelnõu § 83 lõige 2 </w:t>
      </w:r>
      <w:r w:rsidRPr="7AFF92FC">
        <w:rPr>
          <w:rFonts w:eastAsiaTheme="majorEastAsia"/>
        </w:rPr>
        <w:t>täpsustab</w:t>
      </w:r>
      <w:r w:rsidRPr="36BE4DF8">
        <w:rPr>
          <w:rFonts w:eastAsiaTheme="majorEastAsia"/>
        </w:rPr>
        <w:t>, et pädev asutus võib isikuid küsitleda ja nõuda dokumente lisaks korrakaitseseaduses sätestatud alustele ka julgeolekumeetmete rakendamise ja kontrollimise eesmärgil ning rahvusvaheliste kohustuste täitmiseks. Tuumavaldkonnas on julgeoleku- ja kaitsemeetmete (</w:t>
      </w:r>
      <w:proofErr w:type="spellStart"/>
      <w:r w:rsidRPr="36BE4DF8">
        <w:rPr>
          <w:rFonts w:eastAsiaTheme="majorEastAsia"/>
          <w:i/>
          <w:iCs/>
        </w:rPr>
        <w:t>safeguards</w:t>
      </w:r>
      <w:proofErr w:type="spellEnd"/>
      <w:r w:rsidRPr="36BE4DF8">
        <w:rPr>
          <w:rFonts w:eastAsiaTheme="majorEastAsia"/>
        </w:rPr>
        <w:t>) täitmine erilise tähtsusega, kuna see puudutab tuumamaterjali väärkasutuse ennetamist, tuumarelvade leviku tõkestamist ja riigi julgeolekut. Seetõttu on vajalik laiendatud info kogumise õigus, mis tagab pädevale asutusele täieliku ülevaate ning võimaluse tuvastada riske, mida üldised järelevalvemeetmed ei pruugi hõlmata.</w:t>
      </w:r>
    </w:p>
    <w:p w14:paraId="0995D501" w14:textId="298C0C8A" w:rsidR="36BE4DF8" w:rsidRDefault="36BE4DF8" w:rsidP="36BE4DF8">
      <w:pPr>
        <w:pStyle w:val="paragraph"/>
        <w:spacing w:before="0" w:beforeAutospacing="0" w:after="0" w:afterAutospacing="0"/>
        <w:jc w:val="both"/>
        <w:rPr>
          <w:rFonts w:eastAsiaTheme="majorEastAsia"/>
        </w:rPr>
      </w:pPr>
    </w:p>
    <w:p w14:paraId="19F14B5C" w14:textId="0E2EAA0B" w:rsidR="0C923FB5" w:rsidRDefault="0C923FB5" w:rsidP="36BE4DF8">
      <w:pPr>
        <w:pStyle w:val="paragraph"/>
        <w:spacing w:before="0" w:beforeAutospacing="0" w:after="0" w:afterAutospacing="0"/>
        <w:jc w:val="both"/>
        <w:rPr>
          <w:rFonts w:eastAsiaTheme="majorEastAsia"/>
        </w:rPr>
      </w:pPr>
      <w:r w:rsidRPr="36BE4DF8">
        <w:rPr>
          <w:rFonts w:eastAsiaTheme="majorEastAsia"/>
          <w:b/>
          <w:bCs/>
        </w:rPr>
        <w:t xml:space="preserve">Eelnõu § 83 lõige 3 </w:t>
      </w:r>
      <w:r w:rsidRPr="005F1B5C">
        <w:rPr>
          <w:rFonts w:eastAsiaTheme="majorEastAsia"/>
          <w:bCs/>
          <w:iCs/>
        </w:rPr>
        <w:t xml:space="preserve">sätestab </w:t>
      </w:r>
      <w:r w:rsidRPr="36BE4DF8">
        <w:rPr>
          <w:rFonts w:eastAsiaTheme="majorEastAsia"/>
        </w:rPr>
        <w:t>juhtumid, mil pädev asutus võib siseneda tähistatud kinnisasjale valdaja või muu õigustatud isiku juuresolekuta.</w:t>
      </w:r>
    </w:p>
    <w:p w14:paraId="61CBF1E3" w14:textId="1BC651AC" w:rsidR="36BE4DF8" w:rsidRDefault="36BE4DF8" w:rsidP="36BE4DF8">
      <w:pPr>
        <w:pStyle w:val="paragraph"/>
        <w:spacing w:before="0" w:beforeAutospacing="0" w:after="0" w:afterAutospacing="0"/>
        <w:jc w:val="both"/>
        <w:rPr>
          <w:rFonts w:eastAsiaTheme="majorEastAsia"/>
        </w:rPr>
      </w:pPr>
    </w:p>
    <w:p w14:paraId="384808A1" w14:textId="61985CD1" w:rsidR="0C923FB5" w:rsidRDefault="0C923FB5" w:rsidP="36BE4DF8">
      <w:pPr>
        <w:pStyle w:val="paragraph"/>
        <w:spacing w:before="0" w:beforeAutospacing="0" w:after="0" w:afterAutospacing="0"/>
        <w:jc w:val="both"/>
      </w:pPr>
      <w:r w:rsidRPr="36BE4DF8">
        <w:rPr>
          <w:rFonts w:eastAsiaTheme="majorEastAsia"/>
          <w:b/>
          <w:bCs/>
        </w:rPr>
        <w:t xml:space="preserve">Punkti 1 </w:t>
      </w:r>
      <w:r w:rsidRPr="36BE4DF8">
        <w:rPr>
          <w:rFonts w:eastAsiaTheme="majorEastAsia"/>
        </w:rPr>
        <w:t>alusel on selline sisenemine lubatud juhul, kui viivitus õigustatud isiku kaasamisel võib seada ohtu olulise ohu kõrvaldamise või selle väljaselgitamise. Tuumavaldkonnas võib viivitus põhjustada kiirelt süveneva ohu inimeste tervisele, keskkonnale või riiklikule julgeolekule.</w:t>
      </w:r>
    </w:p>
    <w:p w14:paraId="6998320E" w14:textId="4AF421FB" w:rsidR="36BE4DF8" w:rsidRDefault="36BE4DF8" w:rsidP="36BE4DF8">
      <w:pPr>
        <w:pStyle w:val="paragraph"/>
        <w:spacing w:before="0" w:beforeAutospacing="0" w:after="0" w:afterAutospacing="0"/>
        <w:jc w:val="both"/>
        <w:rPr>
          <w:rFonts w:eastAsiaTheme="majorEastAsia"/>
        </w:rPr>
      </w:pPr>
    </w:p>
    <w:p w14:paraId="3E531557" w14:textId="7C335372" w:rsidR="0C923FB5" w:rsidRDefault="0C923FB5" w:rsidP="36BE4DF8">
      <w:pPr>
        <w:pStyle w:val="paragraph"/>
        <w:spacing w:before="0" w:beforeAutospacing="0" w:after="0" w:afterAutospacing="0"/>
        <w:jc w:val="both"/>
      </w:pPr>
      <w:r w:rsidRPr="36BE4DF8">
        <w:rPr>
          <w:rFonts w:eastAsiaTheme="majorEastAsia"/>
          <w:b/>
          <w:bCs/>
        </w:rPr>
        <w:t xml:space="preserve">Punkti 2 </w:t>
      </w:r>
      <w:r w:rsidRPr="36BE4DF8">
        <w:rPr>
          <w:rFonts w:eastAsiaTheme="majorEastAsia"/>
        </w:rPr>
        <w:t>alusel on sisenemine lubatud kaitsemeetmete (</w:t>
      </w:r>
      <w:proofErr w:type="spellStart"/>
      <w:r w:rsidRPr="36BE4DF8">
        <w:rPr>
          <w:rFonts w:eastAsiaTheme="majorEastAsia"/>
          <w:i/>
          <w:iCs/>
        </w:rPr>
        <w:t>safeguards</w:t>
      </w:r>
      <w:proofErr w:type="spellEnd"/>
      <w:r w:rsidRPr="36BE4DF8">
        <w:rPr>
          <w:rFonts w:eastAsiaTheme="majorEastAsia"/>
        </w:rPr>
        <w:t xml:space="preserve">) rakendamiseks või rahvusvahelise inspektsiooni läbiviimiseks, mis on seotud Eesti kui tuumarelvaleviku tõkestamise lepingu </w:t>
      </w:r>
      <w:r w:rsidRPr="4501AC48">
        <w:rPr>
          <w:rFonts w:eastAsiaTheme="majorEastAsia"/>
        </w:rPr>
        <w:t>osal</w:t>
      </w:r>
      <w:r w:rsidR="7B550F9B" w:rsidRPr="4501AC48">
        <w:rPr>
          <w:rFonts w:eastAsiaTheme="majorEastAsia"/>
        </w:rPr>
        <w:t>u</w:t>
      </w:r>
      <w:r w:rsidRPr="4501AC48">
        <w:rPr>
          <w:rFonts w:eastAsiaTheme="majorEastAsia"/>
        </w:rPr>
        <w:t>sriigi</w:t>
      </w:r>
      <w:r w:rsidRPr="36BE4DF8">
        <w:rPr>
          <w:rFonts w:eastAsiaTheme="majorEastAsia"/>
        </w:rPr>
        <w:t xml:space="preserve"> kohustustega.</w:t>
      </w:r>
      <w:r w:rsidR="660480AC" w:rsidRPr="36BE4DF8">
        <w:rPr>
          <w:rFonts w:eastAsiaTheme="majorEastAsia"/>
        </w:rPr>
        <w:t xml:space="preserve"> </w:t>
      </w:r>
      <w:r w:rsidRPr="36BE4DF8">
        <w:rPr>
          <w:rFonts w:eastAsiaTheme="majorEastAsia"/>
        </w:rPr>
        <w:t>Selline erisus on vajalik, et tagada rahvusvaheliste inspektorite ja pädeva asutuse sujuv ligipääs objektidele ning vältida olukordi, kus ligipääsupiirangud takistaksid ohtude tuvastamist või rahvusvaheliste kohustuste täitmist.</w:t>
      </w:r>
    </w:p>
    <w:p w14:paraId="25303EAE" w14:textId="4E80D27D" w:rsidR="36BE4DF8" w:rsidRDefault="36BE4DF8" w:rsidP="36BE4DF8">
      <w:pPr>
        <w:pStyle w:val="paragraph"/>
        <w:spacing w:before="0" w:beforeAutospacing="0" w:after="0" w:afterAutospacing="0"/>
        <w:jc w:val="both"/>
        <w:rPr>
          <w:rFonts w:eastAsiaTheme="majorEastAsia"/>
        </w:rPr>
      </w:pPr>
    </w:p>
    <w:p w14:paraId="40282F99" w14:textId="0E5EBD71" w:rsidR="1F2D0BE5" w:rsidRDefault="1F2D0BE5" w:rsidP="410E22C1">
      <w:pPr>
        <w:pStyle w:val="paragraph"/>
        <w:spacing w:before="0" w:beforeAutospacing="0" w:after="0" w:afterAutospacing="0"/>
        <w:jc w:val="both"/>
        <w:rPr>
          <w:rFonts w:eastAsiaTheme="majorEastAsia"/>
        </w:rPr>
      </w:pPr>
      <w:r w:rsidRPr="410E22C1">
        <w:rPr>
          <w:rFonts w:eastAsiaTheme="majorEastAsia"/>
          <w:b/>
          <w:bCs/>
        </w:rPr>
        <w:t xml:space="preserve">Eelnõu § 84 </w:t>
      </w:r>
      <w:r w:rsidRPr="7AFF92FC">
        <w:rPr>
          <w:rFonts w:eastAsiaTheme="majorEastAsia"/>
        </w:rPr>
        <w:t>sätestab</w:t>
      </w:r>
      <w:r w:rsidRPr="410E22C1">
        <w:rPr>
          <w:rFonts w:eastAsiaTheme="majorEastAsia"/>
        </w:rPr>
        <w:t xml:space="preserve">, </w:t>
      </w:r>
      <w:r w:rsidRPr="7A4E779D">
        <w:rPr>
          <w:rFonts w:eastAsiaTheme="majorEastAsia"/>
        </w:rPr>
        <w:t>et ettekirjutuse täitmata jätmise korral võib pädev asutus</w:t>
      </w:r>
      <w:r w:rsidR="527A5B5F" w:rsidRPr="7A4E779D">
        <w:rPr>
          <w:rFonts w:eastAsiaTheme="majorEastAsia"/>
        </w:rPr>
        <w:t xml:space="preserve"> ohu või rikkumise efektiivseks kõrvaldamiseks</w:t>
      </w:r>
      <w:r w:rsidRPr="7A4E779D">
        <w:rPr>
          <w:rFonts w:eastAsiaTheme="majorEastAsia"/>
        </w:rPr>
        <w:t xml:space="preserve"> asendustäitmise ja sunniraha seaduses ette nähtud korras rakendada sunniraha, mille igakordne ülemmäär on 1 665 000 eurot.</w:t>
      </w:r>
      <w:r w:rsidRPr="410E22C1">
        <w:rPr>
          <w:rFonts w:ascii="Calibri" w:eastAsia="Calibri" w:hAnsi="Calibri" w:cs="Calibri"/>
        </w:rPr>
        <w:t xml:space="preserve"> </w:t>
      </w:r>
      <w:r w:rsidR="28EBD3AF">
        <w:t xml:space="preserve">Sunniraha eesmärk on viia haldussunni abil ellu isikutele pandud seaduslikke kohustusi. </w:t>
      </w:r>
      <w:r w:rsidRPr="7A4E779D">
        <w:rPr>
          <w:rFonts w:eastAsiaTheme="majorEastAsia"/>
        </w:rPr>
        <w:t xml:space="preserve">Ülemmäär on põhjendatud tuumakäitiste ja tuumakütusetsükli tegevuste kapitalimahukusega: tegemist on objektidega, mille investeeringud </w:t>
      </w:r>
      <w:r w:rsidR="64B53E2F" w:rsidRPr="7A4E779D">
        <w:rPr>
          <w:rFonts w:eastAsiaTheme="majorEastAsia"/>
        </w:rPr>
        <w:t>on suured</w:t>
      </w:r>
      <w:r w:rsidRPr="7A4E779D">
        <w:rPr>
          <w:rFonts w:eastAsiaTheme="majorEastAsia"/>
        </w:rPr>
        <w:t xml:space="preserve"> ning kus nõuete eiramine võib põhjustada olulise ohu inimeste tervisele, keskkonnale ja riigi julgeolekule.</w:t>
      </w:r>
      <w:r w:rsidR="28DC05FC" w:rsidRPr="7A4E779D">
        <w:rPr>
          <w:rFonts w:eastAsiaTheme="majorEastAsia"/>
        </w:rPr>
        <w:t xml:space="preserve"> </w:t>
      </w:r>
    </w:p>
    <w:p w14:paraId="7AC34A88" w14:textId="27CA9020" w:rsidR="36BE4DF8" w:rsidRDefault="36BE4DF8" w:rsidP="36BE4DF8">
      <w:pPr>
        <w:pStyle w:val="paragraph"/>
        <w:spacing w:before="0" w:beforeAutospacing="0" w:after="0" w:afterAutospacing="0"/>
        <w:jc w:val="both"/>
        <w:rPr>
          <w:rFonts w:eastAsiaTheme="majorEastAsia"/>
        </w:rPr>
      </w:pPr>
    </w:p>
    <w:p w14:paraId="37D5C251" w14:textId="13590A2F" w:rsidR="1F2D0BE5" w:rsidRDefault="1F2D0BE5" w:rsidP="36BE4DF8">
      <w:pPr>
        <w:pStyle w:val="paragraph"/>
        <w:spacing w:before="0" w:beforeAutospacing="0" w:after="0" w:afterAutospacing="0"/>
        <w:jc w:val="both"/>
        <w:rPr>
          <w:rFonts w:eastAsiaTheme="majorEastAsia"/>
          <w:highlight w:val="yellow"/>
        </w:rPr>
      </w:pPr>
      <w:r w:rsidRPr="7A4E779D">
        <w:rPr>
          <w:rFonts w:eastAsiaTheme="majorEastAsia"/>
        </w:rPr>
        <w:t>Ettekirjutuste täitmise tagamiseks peab sunniraha olema piisavalt mõjutav, et tagada käitaja tegelik motivatsioon nõuetest kinni pidada</w:t>
      </w:r>
      <w:r w:rsidR="1DFB353B" w:rsidRPr="7A4E779D">
        <w:rPr>
          <w:rFonts w:eastAsiaTheme="majorEastAsia"/>
        </w:rPr>
        <w:t>.</w:t>
      </w:r>
      <w:r w:rsidRPr="7A4E779D">
        <w:rPr>
          <w:rFonts w:eastAsiaTheme="majorEastAsia"/>
        </w:rPr>
        <w:t xml:space="preserve"> </w:t>
      </w:r>
      <w:r w:rsidR="0DEA8D65" w:rsidRPr="7A4E779D">
        <w:rPr>
          <w:rFonts w:eastAsiaTheme="majorEastAsia"/>
        </w:rPr>
        <w:t>Sõltuvalt ohu ning rikkumise suurusest ei tohi s</w:t>
      </w:r>
      <w:r w:rsidRPr="7A4E779D">
        <w:rPr>
          <w:rFonts w:eastAsiaTheme="majorEastAsia"/>
        </w:rPr>
        <w:t xml:space="preserve">unniraha </w:t>
      </w:r>
      <w:r w:rsidR="489801FC" w:rsidRPr="7A4E779D">
        <w:rPr>
          <w:rFonts w:eastAsiaTheme="majorEastAsia"/>
        </w:rPr>
        <w:t xml:space="preserve">olla </w:t>
      </w:r>
      <w:r w:rsidRPr="7A4E779D">
        <w:rPr>
          <w:rFonts w:eastAsiaTheme="majorEastAsia"/>
        </w:rPr>
        <w:t>käitaja jaoks</w:t>
      </w:r>
      <w:r w:rsidR="1B51F163" w:rsidRPr="7A4E779D">
        <w:rPr>
          <w:rFonts w:eastAsiaTheme="majorEastAsia"/>
        </w:rPr>
        <w:t xml:space="preserve"> </w:t>
      </w:r>
      <w:r w:rsidRPr="7A4E779D">
        <w:rPr>
          <w:rFonts w:eastAsiaTheme="majorEastAsia"/>
        </w:rPr>
        <w:t>pelgalt tegevuskulu</w:t>
      </w:r>
      <w:r w:rsidR="17CDFA8A" w:rsidRPr="7A4E779D">
        <w:rPr>
          <w:rFonts w:eastAsiaTheme="majorEastAsia"/>
        </w:rPr>
        <w:t>,</w:t>
      </w:r>
      <w:r w:rsidR="21DD69EC" w:rsidRPr="7A4E779D">
        <w:rPr>
          <w:rFonts w:eastAsiaTheme="majorEastAsia"/>
        </w:rPr>
        <w:t xml:space="preserve"> seetõttu</w:t>
      </w:r>
      <w:r w:rsidRPr="7A4E779D">
        <w:rPr>
          <w:rFonts w:eastAsiaTheme="majorEastAsia"/>
        </w:rPr>
        <w:t xml:space="preserve"> </w:t>
      </w:r>
      <w:r w:rsidR="46EFBC07" w:rsidRPr="7A4E779D">
        <w:rPr>
          <w:rFonts w:eastAsiaTheme="majorEastAsia"/>
        </w:rPr>
        <w:t>ei saa s</w:t>
      </w:r>
      <w:r w:rsidR="21DD69EC" w:rsidRPr="7A4E779D">
        <w:rPr>
          <w:rFonts w:eastAsiaTheme="majorEastAsia"/>
        </w:rPr>
        <w:t xml:space="preserve">unniraha ülemmäär  olla </w:t>
      </w:r>
      <w:r w:rsidR="23F428A9" w:rsidRPr="7A4E779D">
        <w:rPr>
          <w:rFonts w:eastAsiaTheme="majorEastAsia"/>
        </w:rPr>
        <w:t>liiga madal.</w:t>
      </w:r>
      <w:r w:rsidRPr="7A4E779D">
        <w:rPr>
          <w:rFonts w:eastAsiaTheme="majorEastAsia"/>
        </w:rPr>
        <w:t xml:space="preserve"> </w:t>
      </w:r>
      <w:r w:rsidR="23F428A9" w:rsidRPr="7A4E779D">
        <w:rPr>
          <w:rFonts w:eastAsiaTheme="majorEastAsia"/>
        </w:rPr>
        <w:t xml:space="preserve">Võttes arvesse tuumakäitisega seonduvate investeeringute kogumahtu </w:t>
      </w:r>
      <w:r w:rsidR="201E4AB2" w:rsidRPr="7A4E779D">
        <w:rPr>
          <w:rFonts w:eastAsiaTheme="majorEastAsia"/>
        </w:rPr>
        <w:t xml:space="preserve">ja võimalikku ohtu, </w:t>
      </w:r>
      <w:r w:rsidR="23F428A9" w:rsidRPr="7A4E779D">
        <w:rPr>
          <w:rFonts w:eastAsiaTheme="majorEastAsia"/>
        </w:rPr>
        <w:t xml:space="preserve">on </w:t>
      </w:r>
      <w:r w:rsidRPr="7A4E779D">
        <w:rPr>
          <w:rFonts w:eastAsiaTheme="majorEastAsia"/>
        </w:rPr>
        <w:t xml:space="preserve"> </w:t>
      </w:r>
      <w:r w:rsidR="5898F6D6" w:rsidRPr="7A4E779D">
        <w:rPr>
          <w:rFonts w:eastAsiaTheme="majorEastAsia"/>
        </w:rPr>
        <w:t xml:space="preserve">sunniraha </w:t>
      </w:r>
      <w:r w:rsidR="6139C5ED" w:rsidRPr="7A4E779D">
        <w:rPr>
          <w:rFonts w:eastAsiaTheme="majorEastAsia"/>
        </w:rPr>
        <w:t xml:space="preserve">ülemmäär 1 665 000 eurot põhjendatud. </w:t>
      </w:r>
      <w:r w:rsidR="69F476D6" w:rsidRPr="7A4E779D">
        <w:rPr>
          <w:rFonts w:eastAsiaTheme="majorEastAsia"/>
        </w:rPr>
        <w:t>H</w:t>
      </w:r>
      <w:r w:rsidRPr="7A4E779D">
        <w:rPr>
          <w:rFonts w:eastAsiaTheme="majorEastAsia"/>
        </w:rPr>
        <w:t xml:space="preserve">aldusorganil on </w:t>
      </w:r>
      <w:r w:rsidR="72C4E3EB" w:rsidRPr="7A4E779D">
        <w:rPr>
          <w:rFonts w:eastAsiaTheme="majorEastAsia"/>
        </w:rPr>
        <w:t>sunniraha</w:t>
      </w:r>
      <w:r w:rsidRPr="7A4E779D">
        <w:rPr>
          <w:rFonts w:eastAsiaTheme="majorEastAsia"/>
        </w:rPr>
        <w:t xml:space="preserve"> määramisel kaalutlusõigus, mis tähendab, et sunniraha suurus määratakse igal juhul proportsionaalselt rikkumise olemuse, ohu suuruse ja ettekirjutuse täitmata jätmise asjaoludega. Seega ei kohaldata ülemmäära automaatselt, vaid üksnes juhtudel, kus rikkumise tõsidus ja võimalik oht seda õigustavad.</w:t>
      </w:r>
      <w:r w:rsidR="17B44F36" w:rsidRPr="7A4E779D">
        <w:rPr>
          <w:rFonts w:eastAsiaTheme="majorEastAsia"/>
        </w:rPr>
        <w:t xml:space="preserve"> </w:t>
      </w:r>
      <w:r w:rsidR="17B44F36">
        <w:t>Korrakaitselist menetlust ei pea algatama, kui oht on väike.</w:t>
      </w:r>
    </w:p>
    <w:p w14:paraId="55D4EFE1" w14:textId="6CA877BE" w:rsidR="36BE4DF8" w:rsidRDefault="36BE4DF8" w:rsidP="36BE4DF8">
      <w:pPr>
        <w:pStyle w:val="paragraph"/>
        <w:spacing w:before="0" w:beforeAutospacing="0" w:after="0" w:afterAutospacing="0"/>
        <w:jc w:val="both"/>
        <w:rPr>
          <w:rFonts w:eastAsiaTheme="majorEastAsia"/>
        </w:rPr>
      </w:pPr>
    </w:p>
    <w:p w14:paraId="37FA0E4C" w14:textId="3D38E05E" w:rsidR="786C2BEC" w:rsidRDefault="637943EC" w:rsidP="1FC8C636">
      <w:pPr>
        <w:pStyle w:val="paragraph"/>
        <w:spacing w:before="0" w:beforeAutospacing="0" w:after="0" w:afterAutospacing="0"/>
        <w:jc w:val="both"/>
      </w:pPr>
      <w:r w:rsidRPr="1FC8C636">
        <w:rPr>
          <w:rStyle w:val="eop"/>
          <w:rFonts w:eastAsiaTheme="majorEastAsia"/>
          <w:color w:val="000000" w:themeColor="text1"/>
        </w:rPr>
        <w:t>Sunniraha ülemmäära määratlemine tuumavaldkonnas peab olema proportsionaalne tuumaohutuse rikkumise potentsiaalse mõjuga – IAEA ja ELi standardite kohaselt tuleb vältida olukorda, kus rikkumisega kaasnevad sanktsioonid on vähem motiveerivad kui nõuete eiramisest saadav majanduslik kasu.</w:t>
      </w:r>
      <w:r w:rsidR="58940253" w:rsidRPr="1FC8C636">
        <w:rPr>
          <w:rStyle w:val="eop"/>
          <w:rFonts w:eastAsiaTheme="majorEastAsia"/>
          <w:color w:val="000000" w:themeColor="text1"/>
        </w:rPr>
        <w:t xml:space="preserve"> </w:t>
      </w:r>
      <w:r w:rsidR="42185A26" w:rsidRPr="1FC8C636">
        <w:rPr>
          <w:rStyle w:val="eop"/>
          <w:rFonts w:eastAsiaTheme="majorEastAsia"/>
          <w:color w:val="000000" w:themeColor="text1"/>
        </w:rPr>
        <w:t>Tuumaohutuse d</w:t>
      </w:r>
      <w:r w:rsidRPr="1FC8C636">
        <w:rPr>
          <w:rStyle w:val="eop"/>
          <w:rFonts w:eastAsiaTheme="majorEastAsia"/>
          <w:color w:val="000000" w:themeColor="text1"/>
        </w:rPr>
        <w:t>irektiiv</w:t>
      </w:r>
      <w:r w:rsidR="732D29AB" w:rsidRPr="1FC8C636">
        <w:rPr>
          <w:rStyle w:val="eop"/>
          <w:rFonts w:eastAsiaTheme="majorEastAsia"/>
          <w:color w:val="000000" w:themeColor="text1"/>
        </w:rPr>
        <w:t>i</w:t>
      </w:r>
      <w:r w:rsidRPr="1FC8C636">
        <w:rPr>
          <w:rStyle w:val="eop"/>
          <w:rFonts w:eastAsiaTheme="majorEastAsia"/>
          <w:color w:val="000000" w:themeColor="text1"/>
        </w:rPr>
        <w:t xml:space="preserve"> 2014/87/Euratom artikli 9 lõige 2 kohustab liikmesriike tagama, et „</w:t>
      </w:r>
      <w:r w:rsidR="4FF0292F" w:rsidRPr="1FC8C636">
        <w:rPr>
          <w:rStyle w:val="eop"/>
          <w:rFonts w:eastAsiaTheme="majorEastAsia"/>
          <w:color w:val="000000" w:themeColor="text1"/>
        </w:rPr>
        <w:t>pädeval asutusel</w:t>
      </w:r>
      <w:r w:rsidRPr="1FC8C636">
        <w:rPr>
          <w:rStyle w:val="eop"/>
          <w:rFonts w:eastAsiaTheme="majorEastAsia"/>
          <w:color w:val="000000" w:themeColor="text1"/>
        </w:rPr>
        <w:t xml:space="preserve"> on volitus kohaldada proportsionaalseid ja tõhusaid sanktsioone“, kui tuumaohutuse nõudeid ei järgita.</w:t>
      </w:r>
    </w:p>
    <w:p w14:paraId="6F6850FA" w14:textId="35FEB0A5" w:rsidR="1FC8C636" w:rsidRDefault="1FC8C636" w:rsidP="1FC8C636">
      <w:pPr>
        <w:pStyle w:val="paragraph"/>
        <w:spacing w:before="0" w:beforeAutospacing="0" w:after="0" w:afterAutospacing="0"/>
        <w:jc w:val="both"/>
        <w:rPr>
          <w:rStyle w:val="eop"/>
          <w:rFonts w:eastAsiaTheme="majorEastAsia"/>
          <w:color w:val="000000" w:themeColor="text1"/>
        </w:rPr>
      </w:pPr>
    </w:p>
    <w:p w14:paraId="4EF8352A" w14:textId="6E4039C2" w:rsidR="637943EC" w:rsidRDefault="4F060A2A" w:rsidP="1FC8C636">
      <w:pPr>
        <w:pStyle w:val="paragraph"/>
        <w:spacing w:before="0" w:beforeAutospacing="0" w:after="0" w:afterAutospacing="0"/>
        <w:jc w:val="both"/>
      </w:pPr>
      <w:r w:rsidRPr="36BE4DF8">
        <w:rPr>
          <w:rStyle w:val="eop"/>
          <w:rFonts w:eastAsiaTheme="majorEastAsia"/>
          <w:b/>
          <w:bCs/>
          <w:color w:val="000000" w:themeColor="text1"/>
        </w:rPr>
        <w:t xml:space="preserve">Eelnõu § 85 </w:t>
      </w:r>
      <w:r w:rsidRPr="7AFF92FC">
        <w:rPr>
          <w:rStyle w:val="eop"/>
          <w:rFonts w:eastAsiaTheme="majorEastAsia"/>
          <w:color w:val="000000" w:themeColor="text1"/>
        </w:rPr>
        <w:t>sätestab</w:t>
      </w:r>
      <w:r w:rsidRPr="36BE4DF8">
        <w:rPr>
          <w:rStyle w:val="eop"/>
          <w:rFonts w:eastAsiaTheme="majorEastAsia"/>
          <w:b/>
          <w:bCs/>
          <w:color w:val="000000" w:themeColor="text1"/>
        </w:rPr>
        <w:t xml:space="preserve"> </w:t>
      </w:r>
      <w:r w:rsidR="668E585E" w:rsidRPr="36BE4DF8">
        <w:rPr>
          <w:rStyle w:val="eop"/>
          <w:rFonts w:eastAsiaTheme="majorEastAsia"/>
          <w:color w:val="000000" w:themeColor="text1"/>
        </w:rPr>
        <w:t xml:space="preserve">tuumaohutuse riikliku auditi ja temaatiliste vastastikhindamiste korra. </w:t>
      </w:r>
      <w:r w:rsidRPr="36BE4DF8">
        <w:rPr>
          <w:rStyle w:val="eop"/>
          <w:rFonts w:eastAsiaTheme="majorEastAsia"/>
          <w:color w:val="000000" w:themeColor="text1"/>
        </w:rPr>
        <w:t xml:space="preserve"> </w:t>
      </w:r>
      <w:r w:rsidR="637943EC" w:rsidRPr="1FC8C636">
        <w:rPr>
          <w:rStyle w:val="eop"/>
          <w:rFonts w:eastAsiaTheme="majorEastAsia"/>
          <w:color w:val="000000" w:themeColor="text1"/>
        </w:rPr>
        <w:t xml:space="preserve">Riiklik audit ja vastastikhindamine on tuumaohutuse kultuuri ja </w:t>
      </w:r>
      <w:r w:rsidR="25A7EE09" w:rsidRPr="1FC8C636">
        <w:rPr>
          <w:rStyle w:val="eop"/>
          <w:rFonts w:eastAsiaTheme="majorEastAsia"/>
          <w:color w:val="000000" w:themeColor="text1"/>
        </w:rPr>
        <w:t>selle järje</w:t>
      </w:r>
      <w:r w:rsidR="637943EC" w:rsidRPr="1FC8C636">
        <w:rPr>
          <w:rStyle w:val="eop"/>
          <w:rFonts w:eastAsiaTheme="majorEastAsia"/>
          <w:color w:val="000000" w:themeColor="text1"/>
        </w:rPr>
        <w:t>pideva täiustamise mehhanismid.</w:t>
      </w:r>
      <w:r w:rsidR="6207EEBF" w:rsidRPr="1FC8C636">
        <w:rPr>
          <w:rStyle w:val="eop"/>
          <w:rFonts w:eastAsiaTheme="majorEastAsia"/>
          <w:color w:val="000000" w:themeColor="text1"/>
        </w:rPr>
        <w:t xml:space="preserve"> </w:t>
      </w:r>
      <w:r w:rsidR="637943EC" w:rsidRPr="1FC8C636">
        <w:rPr>
          <w:rStyle w:val="eop"/>
          <w:rFonts w:eastAsiaTheme="majorEastAsia"/>
          <w:color w:val="000000" w:themeColor="text1"/>
        </w:rPr>
        <w:t>Nende rakendamine tugineb</w:t>
      </w:r>
      <w:r w:rsidR="4ECD5522" w:rsidRPr="1FC8C636">
        <w:rPr>
          <w:rStyle w:val="eop"/>
          <w:rFonts w:eastAsiaTheme="majorEastAsia"/>
          <w:color w:val="000000" w:themeColor="text1"/>
        </w:rPr>
        <w:t xml:space="preserve"> t</w:t>
      </w:r>
      <w:r w:rsidR="637943EC" w:rsidRPr="1FC8C636">
        <w:rPr>
          <w:rStyle w:val="eop"/>
          <w:rFonts w:eastAsiaTheme="majorEastAsia"/>
          <w:color w:val="000000" w:themeColor="text1"/>
        </w:rPr>
        <w:t>uumaohutuse konventsiooni artiklile 8 ja 14, mis kohustab riike hindama regulaarselt oma õigusraamistikku ja järelevalveasutuste tõhusust</w:t>
      </w:r>
      <w:r w:rsidR="458BB1C8" w:rsidRPr="1FC8C636">
        <w:rPr>
          <w:rStyle w:val="eop"/>
          <w:rFonts w:eastAsiaTheme="majorEastAsia"/>
          <w:color w:val="000000" w:themeColor="text1"/>
        </w:rPr>
        <w:t xml:space="preserve">, </w:t>
      </w:r>
      <w:r w:rsidR="637943EC" w:rsidRPr="1FC8C636">
        <w:rPr>
          <w:rStyle w:val="eop"/>
          <w:rFonts w:eastAsiaTheme="majorEastAsia"/>
          <w:color w:val="000000" w:themeColor="text1"/>
        </w:rPr>
        <w:t>ELi direktiiv</w:t>
      </w:r>
      <w:r w:rsidR="7937B325" w:rsidRPr="1FC8C636">
        <w:rPr>
          <w:rStyle w:val="eop"/>
          <w:rFonts w:eastAsiaTheme="majorEastAsia"/>
          <w:color w:val="000000" w:themeColor="text1"/>
        </w:rPr>
        <w:t>i</w:t>
      </w:r>
      <w:r w:rsidR="637943EC" w:rsidRPr="1FC8C636">
        <w:rPr>
          <w:rStyle w:val="eop"/>
          <w:rFonts w:eastAsiaTheme="majorEastAsia"/>
          <w:color w:val="000000" w:themeColor="text1"/>
        </w:rPr>
        <w:t xml:space="preserve"> 2014/87/Euratom artiklile 8e, mis nõuab perioodilist riiklikku enesehindamist ja temaatilist vastastikhindamist iga kuue aasta järel</w:t>
      </w:r>
      <w:r w:rsidR="3E35A5B3" w:rsidRPr="1FC8C636">
        <w:rPr>
          <w:rStyle w:val="eop"/>
          <w:rFonts w:eastAsiaTheme="majorEastAsia"/>
          <w:color w:val="000000" w:themeColor="text1"/>
        </w:rPr>
        <w:t xml:space="preserve"> ja </w:t>
      </w:r>
      <w:r w:rsidR="637943EC" w:rsidRPr="1FC8C636">
        <w:rPr>
          <w:rStyle w:val="eop"/>
          <w:rFonts w:eastAsiaTheme="majorEastAsia"/>
          <w:color w:val="000000" w:themeColor="text1"/>
        </w:rPr>
        <w:t>IAEA IRRS (</w:t>
      </w:r>
      <w:proofErr w:type="spellStart"/>
      <w:r w:rsidR="637943EC" w:rsidRPr="1FC8C636">
        <w:rPr>
          <w:rStyle w:val="eop"/>
          <w:rFonts w:eastAsiaTheme="majorEastAsia"/>
          <w:color w:val="000000" w:themeColor="text1"/>
        </w:rPr>
        <w:t>I</w:t>
      </w:r>
      <w:r w:rsidR="637943EC" w:rsidRPr="1FC8C636">
        <w:rPr>
          <w:rStyle w:val="eop"/>
          <w:rFonts w:eastAsiaTheme="majorEastAsia"/>
          <w:i/>
          <w:iCs/>
          <w:color w:val="000000" w:themeColor="text1"/>
        </w:rPr>
        <w:t>ntegrated</w:t>
      </w:r>
      <w:proofErr w:type="spellEnd"/>
      <w:r w:rsidR="637943EC" w:rsidRPr="1FC8C636">
        <w:rPr>
          <w:rStyle w:val="eop"/>
          <w:rFonts w:eastAsiaTheme="majorEastAsia"/>
          <w:i/>
          <w:iCs/>
          <w:color w:val="000000" w:themeColor="text1"/>
        </w:rPr>
        <w:t xml:space="preserve"> </w:t>
      </w:r>
      <w:proofErr w:type="spellStart"/>
      <w:r w:rsidR="637943EC" w:rsidRPr="1FC8C636">
        <w:rPr>
          <w:rStyle w:val="eop"/>
          <w:rFonts w:eastAsiaTheme="majorEastAsia"/>
          <w:i/>
          <w:iCs/>
          <w:color w:val="000000" w:themeColor="text1"/>
        </w:rPr>
        <w:t>Regulatory</w:t>
      </w:r>
      <w:proofErr w:type="spellEnd"/>
      <w:r w:rsidR="637943EC" w:rsidRPr="1FC8C636">
        <w:rPr>
          <w:rStyle w:val="eop"/>
          <w:rFonts w:eastAsiaTheme="majorEastAsia"/>
          <w:i/>
          <w:iCs/>
          <w:color w:val="000000" w:themeColor="text1"/>
        </w:rPr>
        <w:t xml:space="preserve"> </w:t>
      </w:r>
      <w:proofErr w:type="spellStart"/>
      <w:r w:rsidR="637943EC" w:rsidRPr="1FC8C636">
        <w:rPr>
          <w:rStyle w:val="eop"/>
          <w:rFonts w:eastAsiaTheme="majorEastAsia"/>
          <w:i/>
          <w:iCs/>
          <w:color w:val="000000" w:themeColor="text1"/>
        </w:rPr>
        <w:t>Review</w:t>
      </w:r>
      <w:proofErr w:type="spellEnd"/>
      <w:r w:rsidR="637943EC" w:rsidRPr="1FC8C636">
        <w:rPr>
          <w:rStyle w:val="eop"/>
          <w:rFonts w:eastAsiaTheme="majorEastAsia"/>
          <w:i/>
          <w:iCs/>
          <w:color w:val="000000" w:themeColor="text1"/>
        </w:rPr>
        <w:t xml:space="preserve"> Service</w:t>
      </w:r>
      <w:r w:rsidRPr="7AFF92FC">
        <w:rPr>
          <w:rStyle w:val="Allmrkuseviide"/>
          <w:rFonts w:eastAsiaTheme="majorEastAsia"/>
          <w:color w:val="000000" w:themeColor="text1"/>
        </w:rPr>
        <w:footnoteReference w:id="95"/>
      </w:r>
      <w:r w:rsidR="637943EC" w:rsidRPr="1FC8C636">
        <w:rPr>
          <w:rStyle w:val="eop"/>
          <w:rFonts w:eastAsiaTheme="majorEastAsia"/>
          <w:color w:val="000000" w:themeColor="text1"/>
        </w:rPr>
        <w:t>) missioonide põhimõtetele, mis on rahvusvaheliselt tunnustatud vorm sõltumatu väliseksperdi auditi läbiviimiseks.</w:t>
      </w:r>
    </w:p>
    <w:p w14:paraId="371B47CF" w14:textId="5FBE738C" w:rsidR="36BE4DF8" w:rsidRDefault="36BE4DF8" w:rsidP="36BE4DF8">
      <w:pPr>
        <w:pStyle w:val="paragraph"/>
        <w:spacing w:before="0" w:beforeAutospacing="0" w:after="0" w:afterAutospacing="0"/>
        <w:jc w:val="both"/>
        <w:rPr>
          <w:rStyle w:val="eop"/>
          <w:rFonts w:eastAsiaTheme="majorEastAsia"/>
          <w:color w:val="000000" w:themeColor="text1"/>
        </w:rPr>
      </w:pPr>
    </w:p>
    <w:p w14:paraId="0C017BE4" w14:textId="16B540D4" w:rsidR="040197C4" w:rsidRDefault="17C03A7C"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 xml:space="preserve">Eelnõu § 85 lõige 1 </w:t>
      </w:r>
      <w:r w:rsidRPr="36BE4DF8">
        <w:rPr>
          <w:rStyle w:val="eop"/>
          <w:rFonts w:eastAsiaTheme="majorEastAsia"/>
          <w:color w:val="000000" w:themeColor="text1"/>
        </w:rPr>
        <w:t>määratleb tuumaohutuse riikliku auditi kui hindamise, mille eesmärk on tagada, et tuumaohutuse õiguslik raamistik, vastutavad asutused ja rakendatavad meetmed toimivad tõhusalt ning vastavad rahvusvahelistele standarditele. Rahvusvaheliste ekspertide kaasamise nõue tagab sõltumatuse ja kvaliteedi ning aitab tuvastada parendusvajadusi objektiivselt.</w:t>
      </w:r>
    </w:p>
    <w:p w14:paraId="1A2A00F7" w14:textId="61F66C46" w:rsidR="040197C4" w:rsidRDefault="040197C4" w:rsidP="36BE4DF8">
      <w:pPr>
        <w:pStyle w:val="paragraph"/>
        <w:spacing w:before="0" w:beforeAutospacing="0" w:after="0" w:afterAutospacing="0"/>
        <w:jc w:val="both"/>
        <w:rPr>
          <w:rStyle w:val="eop"/>
          <w:rFonts w:eastAsiaTheme="majorEastAsia"/>
          <w:color w:val="000000" w:themeColor="text1"/>
        </w:rPr>
      </w:pPr>
    </w:p>
    <w:p w14:paraId="06B7D610" w14:textId="0461ED9D" w:rsidR="040197C4" w:rsidRDefault="4F36E4B0"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Eelnõu § 85 lõige 2</w:t>
      </w:r>
      <w:r w:rsidRPr="7AFF92FC">
        <w:rPr>
          <w:rStyle w:val="eop"/>
          <w:rFonts w:eastAsiaTheme="majorEastAsia"/>
          <w:color w:val="000000" w:themeColor="text1"/>
        </w:rPr>
        <w:t xml:space="preserve"> sätestab</w:t>
      </w:r>
      <w:r w:rsidRPr="36BE4DF8">
        <w:rPr>
          <w:rStyle w:val="eop"/>
          <w:rFonts w:eastAsiaTheme="majorEastAsia"/>
          <w:color w:val="000000" w:themeColor="text1"/>
        </w:rPr>
        <w:t xml:space="preserve"> riikliku auditi läbiviimise sageduse.</w:t>
      </w:r>
    </w:p>
    <w:p w14:paraId="5454AB28" w14:textId="0BB96C6E" w:rsidR="040197C4" w:rsidRDefault="040197C4" w:rsidP="36BE4DF8">
      <w:pPr>
        <w:pStyle w:val="paragraph"/>
        <w:spacing w:before="0" w:beforeAutospacing="0" w:after="0" w:afterAutospacing="0"/>
        <w:jc w:val="both"/>
        <w:rPr>
          <w:rStyle w:val="eop"/>
          <w:rFonts w:eastAsiaTheme="majorEastAsia"/>
          <w:color w:val="000000" w:themeColor="text1"/>
        </w:rPr>
      </w:pPr>
    </w:p>
    <w:p w14:paraId="538FB516" w14:textId="20AAEA14" w:rsidR="040197C4" w:rsidRDefault="4F36E4B0" w:rsidP="36BE4DF8">
      <w:pPr>
        <w:pStyle w:val="paragraph"/>
        <w:spacing w:before="0" w:beforeAutospacing="0" w:after="0" w:afterAutospacing="0"/>
        <w:jc w:val="both"/>
      </w:pPr>
      <w:r w:rsidRPr="36BE4DF8">
        <w:rPr>
          <w:rStyle w:val="eop"/>
          <w:rFonts w:eastAsiaTheme="majorEastAsia"/>
          <w:b/>
          <w:bCs/>
          <w:color w:val="000000" w:themeColor="text1"/>
        </w:rPr>
        <w:t xml:space="preserve">Punkti 1 </w:t>
      </w:r>
      <w:r w:rsidRPr="36BE4DF8">
        <w:rPr>
          <w:rStyle w:val="eop"/>
          <w:rFonts w:eastAsiaTheme="majorEastAsia"/>
          <w:color w:val="000000" w:themeColor="text1"/>
        </w:rPr>
        <w:t>kohaselt tuleb audit korraldada vähemalt kord kümne aasta jooksul, mis tagab, et riiklik tuumaohutussüsteem jääb ajakohaseks ja toimivaks ka tehnoloogia, riskitaseme või rahvusvaheliste standardite muutumisel.</w:t>
      </w:r>
    </w:p>
    <w:p w14:paraId="65E7FEF4" w14:textId="118AFEC5" w:rsidR="040197C4" w:rsidRDefault="040197C4" w:rsidP="36BE4DF8">
      <w:pPr>
        <w:pStyle w:val="paragraph"/>
        <w:spacing w:before="0" w:beforeAutospacing="0" w:after="0" w:afterAutospacing="0"/>
        <w:jc w:val="both"/>
        <w:rPr>
          <w:rStyle w:val="eop"/>
          <w:rFonts w:eastAsiaTheme="majorEastAsia"/>
          <w:color w:val="000000" w:themeColor="text1"/>
        </w:rPr>
      </w:pPr>
    </w:p>
    <w:p w14:paraId="0C268E0D" w14:textId="45053D45" w:rsidR="040197C4" w:rsidRDefault="4F36E4B0" w:rsidP="36BE4DF8">
      <w:pPr>
        <w:pStyle w:val="paragraph"/>
        <w:spacing w:before="0" w:beforeAutospacing="0" w:after="0" w:afterAutospacing="0"/>
        <w:jc w:val="both"/>
      </w:pPr>
      <w:r w:rsidRPr="36BE4DF8">
        <w:rPr>
          <w:rStyle w:val="eop"/>
          <w:rFonts w:eastAsiaTheme="majorEastAsia"/>
          <w:b/>
          <w:bCs/>
          <w:color w:val="000000" w:themeColor="text1"/>
        </w:rPr>
        <w:t xml:space="preserve">Punkt 2 </w:t>
      </w:r>
      <w:r w:rsidRPr="36BE4DF8">
        <w:rPr>
          <w:rStyle w:val="eop"/>
          <w:rFonts w:eastAsiaTheme="majorEastAsia"/>
          <w:color w:val="000000" w:themeColor="text1"/>
        </w:rPr>
        <w:t>näeb ette kohese auditi läbiviimise pärast tuumaavariid või avariikiirituse olukorra tekkimist tuumakäitises, et hinnata põhjustatud kõrvalekaldeid ning võtta kiiresti kasutusele vajalikud parendused.</w:t>
      </w:r>
    </w:p>
    <w:p w14:paraId="648D0830" w14:textId="23DBACA0" w:rsidR="040197C4" w:rsidRDefault="040197C4" w:rsidP="36BE4DF8">
      <w:pPr>
        <w:pStyle w:val="paragraph"/>
        <w:spacing w:before="0" w:beforeAutospacing="0" w:after="0" w:afterAutospacing="0"/>
        <w:jc w:val="both"/>
        <w:rPr>
          <w:rStyle w:val="eop"/>
          <w:rFonts w:eastAsiaTheme="majorEastAsia"/>
          <w:color w:val="000000" w:themeColor="text1"/>
        </w:rPr>
      </w:pPr>
    </w:p>
    <w:p w14:paraId="27650322" w14:textId="79A08AE3" w:rsidR="040197C4" w:rsidRDefault="4F36E4B0" w:rsidP="36BE4DF8">
      <w:pPr>
        <w:pStyle w:val="paragraph"/>
        <w:spacing w:before="0" w:beforeAutospacing="0" w:after="0" w:afterAutospacing="0"/>
        <w:jc w:val="both"/>
      </w:pPr>
      <w:r w:rsidRPr="01325512">
        <w:rPr>
          <w:rStyle w:val="eop"/>
          <w:rFonts w:eastAsiaTheme="majorEastAsia"/>
          <w:color w:val="000000" w:themeColor="text1"/>
        </w:rPr>
        <w:t xml:space="preserve">Selline ajaraamistik tagab nii regulaarse läbivaldkondliku kontrolli kui ka kiire reageerimise kriitilistes olukordades. </w:t>
      </w:r>
      <w:r w:rsidR="38001244" w:rsidRPr="01325512">
        <w:rPr>
          <w:rStyle w:val="eop"/>
          <w:rFonts w:eastAsiaTheme="majorEastAsia"/>
          <w:color w:val="000000" w:themeColor="text1"/>
        </w:rPr>
        <w:t>Ka kehtivas kiirgusseaduses</w:t>
      </w:r>
      <w:r w:rsidR="040197C4" w:rsidRPr="01325512">
        <w:rPr>
          <w:rStyle w:val="Allmrkuseviide"/>
          <w:rFonts w:eastAsiaTheme="majorEastAsia"/>
          <w:color w:val="000000" w:themeColor="text1"/>
        </w:rPr>
        <w:footnoteReference w:id="96"/>
      </w:r>
      <w:r w:rsidR="38001244" w:rsidRPr="01325512">
        <w:rPr>
          <w:rStyle w:val="eop"/>
          <w:rFonts w:eastAsiaTheme="majorEastAsia"/>
          <w:color w:val="000000" w:themeColor="text1"/>
        </w:rPr>
        <w:t xml:space="preserve"> on nõue kiirgusohutuse riikliku auditi läbiviimiseks. Tuumaenergia programmi puhul on auditi ja vastastikhindamise ulatus teine ning</w:t>
      </w:r>
      <w:r w:rsidR="71D8D96E" w:rsidRPr="01325512">
        <w:rPr>
          <w:rStyle w:val="eop"/>
          <w:rFonts w:eastAsiaTheme="majorEastAsia"/>
          <w:color w:val="000000" w:themeColor="text1"/>
        </w:rPr>
        <w:t xml:space="preserve"> see tähendab</w:t>
      </w:r>
      <w:r w:rsidR="3650B9DE" w:rsidRPr="01325512">
        <w:rPr>
          <w:rStyle w:val="eop"/>
          <w:rFonts w:eastAsiaTheme="majorEastAsia"/>
          <w:color w:val="000000" w:themeColor="text1"/>
        </w:rPr>
        <w:t xml:space="preserve">, et riiklik audit hindab tervikuna </w:t>
      </w:r>
      <w:r w:rsidR="6D4FA4E7" w:rsidRPr="01325512">
        <w:rPr>
          <w:rStyle w:val="eop"/>
          <w:rFonts w:eastAsiaTheme="majorEastAsia"/>
          <w:color w:val="000000" w:themeColor="text1"/>
        </w:rPr>
        <w:t xml:space="preserve">kiirgus- ja </w:t>
      </w:r>
      <w:r w:rsidR="3650B9DE" w:rsidRPr="01325512">
        <w:rPr>
          <w:rStyle w:val="eop"/>
          <w:rFonts w:eastAsiaTheme="majorEastAsia"/>
          <w:color w:val="000000" w:themeColor="text1"/>
        </w:rPr>
        <w:t>tuumaohutuse juhtimissüsteemi, õigusraamistikku ja asutuste pädevust vähemalt kord kümne aasta jooksul</w:t>
      </w:r>
      <w:r w:rsidR="465C9807" w:rsidRPr="01325512">
        <w:rPr>
          <w:rStyle w:val="eop"/>
          <w:rFonts w:eastAsiaTheme="majorEastAsia"/>
          <w:color w:val="000000" w:themeColor="text1"/>
        </w:rPr>
        <w:t xml:space="preserve">. </w:t>
      </w:r>
    </w:p>
    <w:p w14:paraId="6E1992E9" w14:textId="69353B41" w:rsidR="040197C4" w:rsidRDefault="040197C4" w:rsidP="36BE4DF8">
      <w:pPr>
        <w:pStyle w:val="paragraph"/>
        <w:spacing w:before="0" w:beforeAutospacing="0" w:after="0" w:afterAutospacing="0"/>
        <w:jc w:val="both"/>
        <w:rPr>
          <w:rStyle w:val="eop"/>
          <w:rFonts w:eastAsiaTheme="majorEastAsia"/>
          <w:color w:val="000000" w:themeColor="text1"/>
        </w:rPr>
      </w:pPr>
    </w:p>
    <w:p w14:paraId="545D5585" w14:textId="0FBBCC48" w:rsidR="040197C4" w:rsidRDefault="4585E57F" w:rsidP="3AC5980E">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Eelnõu § 85 lõige 3</w:t>
      </w:r>
      <w:r w:rsidRPr="36BE4DF8">
        <w:rPr>
          <w:rStyle w:val="eop"/>
          <w:rFonts w:eastAsiaTheme="majorEastAsia"/>
          <w:color w:val="000000" w:themeColor="text1"/>
        </w:rPr>
        <w:t xml:space="preserve"> määratleb tuumaohutuse temaatilise vastastikhindamise kui riigisisese hindamise</w:t>
      </w:r>
      <w:r w:rsidR="5A057611" w:rsidRPr="36BE4DF8">
        <w:rPr>
          <w:rStyle w:val="eop"/>
          <w:rFonts w:eastAsiaTheme="majorEastAsia"/>
          <w:color w:val="000000" w:themeColor="text1"/>
        </w:rPr>
        <w:t xml:space="preserve">. </w:t>
      </w:r>
      <w:r w:rsidR="00512452">
        <w:rPr>
          <w:rStyle w:val="eop"/>
          <w:rFonts w:eastAsiaTheme="majorEastAsia"/>
          <w:color w:val="000000" w:themeColor="text1"/>
        </w:rPr>
        <w:t>Tuumaohutusalane</w:t>
      </w:r>
      <w:r w:rsidR="00512452" w:rsidRPr="44233FAD">
        <w:rPr>
          <w:rStyle w:val="eop"/>
          <w:rFonts w:eastAsiaTheme="majorEastAsia"/>
          <w:color w:val="000000" w:themeColor="text1"/>
        </w:rPr>
        <w:t xml:space="preserve"> </w:t>
      </w:r>
      <w:r w:rsidR="3650B9DE" w:rsidRPr="44233FAD">
        <w:rPr>
          <w:rStyle w:val="eop"/>
          <w:rFonts w:eastAsiaTheme="majorEastAsia"/>
          <w:color w:val="000000" w:themeColor="text1"/>
        </w:rPr>
        <w:t xml:space="preserve">vastastikhindamine keskendub konkreetsele ohutusteemale (nt </w:t>
      </w:r>
      <w:r w:rsidR="0166C46F" w:rsidRPr="44233FAD">
        <w:rPr>
          <w:rStyle w:val="eop"/>
          <w:rFonts w:eastAsiaTheme="majorEastAsia"/>
          <w:color w:val="000000" w:themeColor="text1"/>
        </w:rPr>
        <w:t>käitise tuleohutus</w:t>
      </w:r>
      <w:r w:rsidR="3650B9DE" w:rsidRPr="44233FAD">
        <w:rPr>
          <w:rStyle w:val="eop"/>
          <w:rFonts w:eastAsiaTheme="majorEastAsia"/>
          <w:color w:val="000000" w:themeColor="text1"/>
        </w:rPr>
        <w:t xml:space="preserve">, </w:t>
      </w:r>
      <w:r w:rsidR="608AE5A5" w:rsidRPr="44233FAD">
        <w:rPr>
          <w:rStyle w:val="eop"/>
          <w:rFonts w:eastAsiaTheme="majorEastAsia"/>
          <w:color w:val="000000" w:themeColor="text1"/>
        </w:rPr>
        <w:t>kasutatud</w:t>
      </w:r>
      <w:r w:rsidR="3650B9DE" w:rsidRPr="44233FAD">
        <w:rPr>
          <w:rStyle w:val="eop"/>
          <w:rFonts w:eastAsiaTheme="majorEastAsia"/>
          <w:color w:val="000000" w:themeColor="text1"/>
        </w:rPr>
        <w:t xml:space="preserve"> </w:t>
      </w:r>
      <w:r w:rsidR="608AE5A5" w:rsidRPr="44233FAD">
        <w:rPr>
          <w:rStyle w:val="eop"/>
          <w:rFonts w:eastAsiaTheme="majorEastAsia"/>
          <w:color w:val="000000" w:themeColor="text1"/>
        </w:rPr>
        <w:t xml:space="preserve">tuumkütuse </w:t>
      </w:r>
      <w:r w:rsidR="3650B9DE" w:rsidRPr="44233FAD">
        <w:rPr>
          <w:rStyle w:val="eop"/>
          <w:rFonts w:eastAsiaTheme="majorEastAsia"/>
          <w:color w:val="000000" w:themeColor="text1"/>
        </w:rPr>
        <w:t>ohutus) ning selle tulemused esitatakse ELi liikmesriikidele ja Euroopa Komisjonile.</w:t>
      </w:r>
      <w:r w:rsidR="713A620B" w:rsidRPr="44233FAD">
        <w:rPr>
          <w:rStyle w:val="eop"/>
          <w:rFonts w:eastAsiaTheme="majorEastAsia"/>
          <w:color w:val="000000" w:themeColor="text1"/>
        </w:rPr>
        <w:t xml:space="preserve"> </w:t>
      </w:r>
      <w:r w:rsidR="4DB5BC92" w:rsidRPr="36BE4DF8">
        <w:rPr>
          <w:rStyle w:val="eop"/>
          <w:rFonts w:eastAsiaTheme="majorEastAsia"/>
          <w:color w:val="000000" w:themeColor="text1"/>
        </w:rPr>
        <w:t xml:space="preserve">Vastastikhindamise eesmärk on </w:t>
      </w:r>
      <w:proofErr w:type="spellStart"/>
      <w:r w:rsidR="4DB5BC92" w:rsidRPr="36BE4DF8">
        <w:rPr>
          <w:rStyle w:val="eop"/>
          <w:rFonts w:eastAsiaTheme="majorEastAsia"/>
          <w:color w:val="000000" w:themeColor="text1"/>
        </w:rPr>
        <w:t>liikmesriikidevaheline</w:t>
      </w:r>
      <w:proofErr w:type="spellEnd"/>
      <w:r w:rsidR="4DB5BC92" w:rsidRPr="36BE4DF8">
        <w:rPr>
          <w:rStyle w:val="eop"/>
          <w:rFonts w:eastAsiaTheme="majorEastAsia"/>
          <w:color w:val="000000" w:themeColor="text1"/>
        </w:rPr>
        <w:t xml:space="preserve"> kogemuse vahendamine, läbipaistvus ja ühtse tuumaohutuskultuuri edendamine. Selline vastastikhindamine võimaldab tuvastada nii tugevusi kui ka puudujääke, tuginedes teiste riikide kogemusele ja parimatele praktikatele.   </w:t>
      </w:r>
      <w:r w:rsidR="3650B9DE" w:rsidRPr="44233FAD">
        <w:rPr>
          <w:rStyle w:val="eop"/>
          <w:rFonts w:eastAsiaTheme="majorEastAsia"/>
          <w:color w:val="000000" w:themeColor="text1"/>
        </w:rPr>
        <w:t>Nende hindamiste tulemusi tuleb arvestada riiklike arengukavade ja strateegiate koostamisel, mis tagab pideva tagasiside ja parimate praktikate ülevõtmise.</w:t>
      </w:r>
    </w:p>
    <w:p w14:paraId="66C663A9" w14:textId="730B86EB" w:rsidR="36BE4DF8" w:rsidRDefault="36BE4DF8" w:rsidP="36BE4DF8">
      <w:pPr>
        <w:pStyle w:val="paragraph"/>
        <w:spacing w:before="0" w:beforeAutospacing="0" w:after="0" w:afterAutospacing="0"/>
        <w:jc w:val="both"/>
        <w:rPr>
          <w:rStyle w:val="eop"/>
          <w:rFonts w:eastAsiaTheme="majorEastAsia"/>
          <w:color w:val="000000" w:themeColor="text1"/>
        </w:rPr>
      </w:pPr>
    </w:p>
    <w:p w14:paraId="2F3179B5" w14:textId="55B81187" w:rsidR="7D8BFDC1" w:rsidRDefault="3CF4D9EA" w:rsidP="1F221ED9">
      <w:pPr>
        <w:pStyle w:val="paragraph"/>
        <w:spacing w:before="0" w:beforeAutospacing="0" w:after="0" w:afterAutospacing="0"/>
        <w:jc w:val="both"/>
        <w:rPr>
          <w:rStyle w:val="eop"/>
          <w:rFonts w:eastAsiaTheme="majorEastAsia"/>
          <w:color w:val="000000" w:themeColor="text1"/>
        </w:rPr>
      </w:pPr>
      <w:r w:rsidRPr="1F221ED9">
        <w:rPr>
          <w:rStyle w:val="eop"/>
          <w:rFonts w:eastAsiaTheme="majorEastAsia"/>
          <w:b/>
          <w:bCs/>
          <w:color w:val="000000" w:themeColor="text1"/>
        </w:rPr>
        <w:t>Eelnõu § 85 lõige 4</w:t>
      </w:r>
      <w:r w:rsidRPr="1F221ED9">
        <w:rPr>
          <w:rStyle w:val="eop"/>
          <w:rFonts w:eastAsiaTheme="majorEastAsia"/>
          <w:color w:val="000000" w:themeColor="text1"/>
        </w:rPr>
        <w:t xml:space="preserve"> sätestab vastastikhindamise läbiviimise sageduse:</w:t>
      </w:r>
    </w:p>
    <w:p w14:paraId="0CD829FB" w14:textId="7082E166" w:rsidR="36BE4DF8" w:rsidRDefault="36BE4DF8" w:rsidP="36BE4DF8">
      <w:pPr>
        <w:pStyle w:val="paragraph"/>
        <w:spacing w:before="0" w:beforeAutospacing="0" w:after="0" w:afterAutospacing="0"/>
        <w:jc w:val="both"/>
        <w:rPr>
          <w:rStyle w:val="eop"/>
          <w:rFonts w:eastAsiaTheme="majorEastAsia"/>
          <w:color w:val="000000" w:themeColor="text1"/>
        </w:rPr>
      </w:pPr>
    </w:p>
    <w:p w14:paraId="76B38D7B" w14:textId="5292D80B" w:rsidR="7D8BFDC1" w:rsidRDefault="7D8BFDC1" w:rsidP="36BE4DF8">
      <w:pPr>
        <w:pStyle w:val="paragraph"/>
        <w:spacing w:before="0" w:beforeAutospacing="0" w:after="0" w:afterAutospacing="0"/>
        <w:jc w:val="both"/>
      </w:pPr>
      <w:r w:rsidRPr="36BE4DF8">
        <w:rPr>
          <w:rStyle w:val="eop"/>
          <w:rFonts w:eastAsiaTheme="majorEastAsia"/>
          <w:b/>
          <w:bCs/>
          <w:color w:val="000000" w:themeColor="text1"/>
        </w:rPr>
        <w:t>Punkti 1</w:t>
      </w:r>
      <w:r w:rsidRPr="36BE4DF8">
        <w:rPr>
          <w:rStyle w:val="eop"/>
          <w:rFonts w:eastAsiaTheme="majorEastAsia"/>
          <w:color w:val="000000" w:themeColor="text1"/>
        </w:rPr>
        <w:t xml:space="preserve"> kohaselt viiakse vastastikhindamine läbi kord kuue aasta jooksul, mis on kooskõlas tuumaohutuse direktiivi nõuetega.</w:t>
      </w:r>
    </w:p>
    <w:p w14:paraId="474F1DC0" w14:textId="794D5BCE" w:rsidR="7D8BFDC1" w:rsidRDefault="7D8BFDC1" w:rsidP="36BE4DF8">
      <w:pPr>
        <w:pStyle w:val="paragraph"/>
        <w:spacing w:before="0" w:beforeAutospacing="0" w:after="0" w:afterAutospacing="0"/>
        <w:jc w:val="both"/>
      </w:pPr>
      <w:r w:rsidRPr="36BE4DF8">
        <w:rPr>
          <w:rStyle w:val="eop"/>
          <w:rFonts w:eastAsiaTheme="majorEastAsia"/>
          <w:b/>
          <w:bCs/>
          <w:color w:val="000000" w:themeColor="text1"/>
        </w:rPr>
        <w:t xml:space="preserve">Punkti 2 </w:t>
      </w:r>
      <w:r w:rsidRPr="36BE4DF8">
        <w:rPr>
          <w:rStyle w:val="eop"/>
          <w:rFonts w:eastAsiaTheme="majorEastAsia"/>
          <w:color w:val="000000" w:themeColor="text1"/>
        </w:rPr>
        <w:t>kohaselt viiakse vastastikhindamine läbi ka erakorraliselt pärast tuumavarii toimumist, kui sündmusega kaasneb meetmete kasutamine väljaspool käitist või elanikkonna kaitsemeetmete käivitamine. See tagab, et tõsiste intsidentide järel saadakse rahvusvaheline tagasiside võimalike süsteemsete nõrkuste kohta ning parandatakse nii riigisiseseid kui ka Euroopa tasandi ohutusmehhanisme.</w:t>
      </w:r>
    </w:p>
    <w:p w14:paraId="494BB38D" w14:textId="3DAC0325" w:rsidR="36BE4DF8" w:rsidRDefault="36BE4DF8" w:rsidP="36BE4DF8">
      <w:pPr>
        <w:pStyle w:val="paragraph"/>
        <w:spacing w:before="0" w:beforeAutospacing="0" w:after="0" w:afterAutospacing="0"/>
        <w:jc w:val="both"/>
        <w:rPr>
          <w:rStyle w:val="eop"/>
          <w:rFonts w:eastAsiaTheme="majorEastAsia"/>
          <w:color w:val="000000" w:themeColor="text1"/>
        </w:rPr>
      </w:pPr>
    </w:p>
    <w:p w14:paraId="29750B07" w14:textId="1D140E49" w:rsidR="7D8BFDC1" w:rsidRDefault="7D8BFDC1"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Eelnõu § 85 lõige 5 sätestab</w:t>
      </w:r>
      <w:r w:rsidRPr="36BE4DF8">
        <w:rPr>
          <w:rStyle w:val="eop"/>
          <w:rFonts w:eastAsiaTheme="majorEastAsia"/>
          <w:color w:val="000000" w:themeColor="text1"/>
        </w:rPr>
        <w:t>, et nii riikliku auditi kui ka temaatilise vastastikhindamise tulemusi tuleb kasutada kiirgus- ja tuumaohutusega seotud arengukavade ja tegevuskavade koostamisel. See tagab, et hindamistulemused ei jää üksnes formaalseks kontrolliks, vaid neid rakendatakse ka strateegilises planeerimises. Nõue tugevdab ohutuskultuuri, tagades, et tuvastatud puudused kõrvaldatakse süsteemselt ning tulevased meetmed lähtuvad sõltumatu hinnangu tulemustest.</w:t>
      </w:r>
    </w:p>
    <w:p w14:paraId="4A65EB84" w14:textId="77777777" w:rsidR="00EB07BB" w:rsidRPr="00594FB0" w:rsidRDefault="00EB07BB" w:rsidP="00EB07BB">
      <w:pPr>
        <w:spacing w:after="0" w:line="240" w:lineRule="auto"/>
        <w:contextualSpacing/>
        <w:jc w:val="both"/>
        <w:rPr>
          <w:rFonts w:ascii="Times New Roman" w:eastAsia="Aptos" w:hAnsi="Times New Roman" w:cs="Times New Roman"/>
          <w:b/>
          <w:bCs/>
          <w:sz w:val="24"/>
          <w:szCs w:val="24"/>
        </w:rPr>
      </w:pPr>
    </w:p>
    <w:p w14:paraId="4E5863D2" w14:textId="0E40BB23" w:rsidR="2F8F0652" w:rsidRPr="00A93F49" w:rsidRDefault="1A00CC52" w:rsidP="7AFF92FC">
      <w:pPr>
        <w:spacing w:after="0" w:line="240" w:lineRule="auto"/>
        <w:contextualSpacing/>
        <w:jc w:val="both"/>
        <w:rPr>
          <w:rFonts w:ascii="Times New Roman" w:eastAsia="Aptos" w:hAnsi="Times New Roman" w:cs="Times New Roman"/>
          <w:b/>
          <w:sz w:val="24"/>
          <w:szCs w:val="24"/>
        </w:rPr>
      </w:pPr>
      <w:r w:rsidRPr="00A93F49">
        <w:rPr>
          <w:rFonts w:ascii="Times New Roman" w:eastAsia="Aptos" w:hAnsi="Times New Roman" w:cs="Times New Roman"/>
          <w:b/>
          <w:sz w:val="24"/>
          <w:szCs w:val="24"/>
        </w:rPr>
        <w:t xml:space="preserve">Eelnõu </w:t>
      </w:r>
      <w:r w:rsidR="2F8F0652" w:rsidRPr="00A93F49">
        <w:rPr>
          <w:rFonts w:ascii="Times New Roman" w:eastAsia="Aptos" w:hAnsi="Times New Roman" w:cs="Times New Roman"/>
          <w:b/>
          <w:sz w:val="24"/>
          <w:szCs w:val="24"/>
        </w:rPr>
        <w:t>14. peatükk sätestab vastutuse tuumakahjustuse tekitamise eest.</w:t>
      </w:r>
    </w:p>
    <w:p w14:paraId="72594600" w14:textId="0748F889" w:rsidR="7AFF92FC" w:rsidRDefault="7AFF92FC" w:rsidP="7AFF92FC">
      <w:pPr>
        <w:spacing w:after="0" w:line="240" w:lineRule="auto"/>
        <w:contextualSpacing/>
        <w:jc w:val="both"/>
        <w:rPr>
          <w:rFonts w:ascii="Times New Roman" w:eastAsia="Aptos" w:hAnsi="Times New Roman" w:cs="Times New Roman"/>
          <w:b/>
          <w:bCs/>
          <w:sz w:val="24"/>
          <w:szCs w:val="24"/>
        </w:rPr>
      </w:pPr>
    </w:p>
    <w:p w14:paraId="2B601D8D" w14:textId="068B312D" w:rsidR="5EE8D621" w:rsidRPr="00EB07BB" w:rsidRDefault="1F9899C2" w:rsidP="3AF3F007">
      <w:pPr>
        <w:spacing w:after="0"/>
        <w:jc w:val="both"/>
        <w:rPr>
          <w:rFonts w:ascii="Times New Roman" w:eastAsia="Times New Roman" w:hAnsi="Times New Roman" w:cs="Times New Roman"/>
          <w:sz w:val="24"/>
          <w:szCs w:val="24"/>
        </w:rPr>
      </w:pPr>
      <w:r w:rsidRPr="7AFF92FC">
        <w:rPr>
          <w:rStyle w:val="eop"/>
          <w:rFonts w:ascii="Times New Roman" w:eastAsia="Times New Roman" w:hAnsi="Times New Roman" w:cs="Times New Roman"/>
          <w:b/>
          <w:bCs/>
          <w:color w:val="000000" w:themeColor="text1"/>
          <w:sz w:val="24"/>
          <w:szCs w:val="24"/>
        </w:rPr>
        <w:t>Eelnõu §</w:t>
      </w:r>
      <w:r w:rsidR="253028FD" w:rsidRPr="7AFF92FC">
        <w:rPr>
          <w:rStyle w:val="eop"/>
          <w:rFonts w:ascii="Times New Roman" w:eastAsia="Times New Roman" w:hAnsi="Times New Roman" w:cs="Times New Roman"/>
          <w:b/>
          <w:bCs/>
          <w:color w:val="000000" w:themeColor="text1"/>
          <w:sz w:val="24"/>
          <w:szCs w:val="24"/>
        </w:rPr>
        <w:t>-d</w:t>
      </w:r>
      <w:r w:rsidR="1A00CC52" w:rsidRPr="7AFF92FC">
        <w:rPr>
          <w:rStyle w:val="eop"/>
          <w:rFonts w:ascii="Times New Roman" w:eastAsia="Times New Roman" w:hAnsi="Times New Roman" w:cs="Times New Roman"/>
          <w:b/>
          <w:color w:val="000000" w:themeColor="text1"/>
          <w:sz w:val="24"/>
          <w:szCs w:val="24"/>
        </w:rPr>
        <w:t xml:space="preserve"> 8</w:t>
      </w:r>
      <w:r w:rsidR="71536927" w:rsidRPr="7AFF92FC">
        <w:rPr>
          <w:rStyle w:val="eop"/>
          <w:rFonts w:ascii="Times New Roman" w:eastAsia="Times New Roman" w:hAnsi="Times New Roman" w:cs="Times New Roman"/>
          <w:b/>
          <w:color w:val="000000" w:themeColor="text1"/>
          <w:sz w:val="24"/>
          <w:szCs w:val="24"/>
        </w:rPr>
        <w:t>6</w:t>
      </w:r>
      <w:r w:rsidR="1A00CC52" w:rsidRPr="7AFF92FC">
        <w:rPr>
          <w:rStyle w:val="eop"/>
          <w:rFonts w:ascii="Times New Roman" w:eastAsia="Times New Roman" w:hAnsi="Times New Roman" w:cs="Times New Roman"/>
          <w:b/>
          <w:color w:val="000000" w:themeColor="text1"/>
          <w:sz w:val="24"/>
          <w:szCs w:val="24"/>
        </w:rPr>
        <w:t xml:space="preserve"> </w:t>
      </w:r>
      <w:r w:rsidR="453B6137" w:rsidRPr="7AFF92FC">
        <w:rPr>
          <w:rStyle w:val="eop"/>
          <w:rFonts w:ascii="Times New Roman" w:eastAsia="Times New Roman" w:hAnsi="Times New Roman" w:cs="Times New Roman"/>
          <w:b/>
          <w:color w:val="000000" w:themeColor="text1"/>
          <w:sz w:val="24"/>
          <w:szCs w:val="24"/>
        </w:rPr>
        <w:t>ja 8</w:t>
      </w:r>
      <w:r w:rsidR="2FFF1D58" w:rsidRPr="7AFF92FC">
        <w:rPr>
          <w:rStyle w:val="eop"/>
          <w:rFonts w:ascii="Times New Roman" w:eastAsia="Times New Roman" w:hAnsi="Times New Roman" w:cs="Times New Roman"/>
          <w:b/>
          <w:color w:val="000000" w:themeColor="text1"/>
          <w:sz w:val="24"/>
          <w:szCs w:val="24"/>
        </w:rPr>
        <w:t>7</w:t>
      </w:r>
      <w:r w:rsidR="1A00CC52" w:rsidRPr="7AFF92FC">
        <w:rPr>
          <w:rStyle w:val="eop"/>
          <w:rFonts w:ascii="Times New Roman" w:eastAsia="Times New Roman" w:hAnsi="Times New Roman" w:cs="Times New Roman"/>
          <w:b/>
          <w:color w:val="000000" w:themeColor="text1"/>
          <w:sz w:val="24"/>
          <w:szCs w:val="24"/>
        </w:rPr>
        <w:t xml:space="preserve"> </w:t>
      </w:r>
      <w:r w:rsidR="1A00CC52" w:rsidRPr="7AFF92FC">
        <w:rPr>
          <w:rStyle w:val="eop"/>
          <w:rFonts w:ascii="Times New Roman" w:eastAsia="Times New Roman" w:hAnsi="Times New Roman" w:cs="Times New Roman"/>
          <w:color w:val="000000" w:themeColor="text1"/>
          <w:sz w:val="24"/>
          <w:szCs w:val="24"/>
        </w:rPr>
        <w:t>sätesta</w:t>
      </w:r>
      <w:r w:rsidR="2511AEF6" w:rsidRPr="7AFF92FC">
        <w:rPr>
          <w:rStyle w:val="eop"/>
          <w:rFonts w:ascii="Times New Roman" w:eastAsia="Times New Roman" w:hAnsi="Times New Roman" w:cs="Times New Roman"/>
          <w:color w:val="000000" w:themeColor="text1"/>
          <w:sz w:val="24"/>
          <w:szCs w:val="24"/>
        </w:rPr>
        <w:t>vad</w:t>
      </w:r>
      <w:r w:rsidR="1A00CC52" w:rsidRPr="7AFF92FC">
        <w:rPr>
          <w:rStyle w:val="eop"/>
          <w:rFonts w:ascii="Times New Roman" w:eastAsia="Times New Roman" w:hAnsi="Times New Roman" w:cs="Times New Roman"/>
          <w:b/>
          <w:color w:val="000000" w:themeColor="text1"/>
          <w:sz w:val="24"/>
          <w:szCs w:val="24"/>
        </w:rPr>
        <w:t xml:space="preserve"> </w:t>
      </w:r>
      <w:r w:rsidR="1A00CC52" w:rsidRPr="7AFF92FC">
        <w:rPr>
          <w:rStyle w:val="eop"/>
          <w:rFonts w:ascii="Times New Roman" w:eastAsia="Times New Roman" w:hAnsi="Times New Roman" w:cs="Times New Roman"/>
          <w:color w:val="000000" w:themeColor="text1"/>
          <w:sz w:val="24"/>
          <w:szCs w:val="24"/>
        </w:rPr>
        <w:t>p</w:t>
      </w:r>
      <w:r w:rsidR="6642E253" w:rsidRPr="7AFF92FC">
        <w:rPr>
          <w:rFonts w:ascii="Times New Roman" w:eastAsia="Times New Roman" w:hAnsi="Times New Roman" w:cs="Times New Roman"/>
          <w:sz w:val="24"/>
          <w:szCs w:val="24"/>
        </w:rPr>
        <w:t>eatüki</w:t>
      </w:r>
      <w:r w:rsidR="77A7025C" w:rsidRPr="7AFF92FC">
        <w:rPr>
          <w:rFonts w:ascii="Times New Roman" w:eastAsia="Times New Roman" w:hAnsi="Times New Roman" w:cs="Times New Roman"/>
          <w:sz w:val="24"/>
          <w:szCs w:val="24"/>
        </w:rPr>
        <w:t xml:space="preserve"> reguleerimisala</w:t>
      </w:r>
      <w:r w:rsidR="754A6F4D" w:rsidRPr="7AFF92FC">
        <w:rPr>
          <w:rFonts w:ascii="Times New Roman" w:eastAsia="Times New Roman" w:hAnsi="Times New Roman" w:cs="Times New Roman"/>
          <w:sz w:val="24"/>
          <w:szCs w:val="24"/>
        </w:rPr>
        <w:t xml:space="preserve"> ja kohaldamisala</w:t>
      </w:r>
      <w:r w:rsidR="77A7025C" w:rsidRPr="7AFF92FC">
        <w:rPr>
          <w:rFonts w:ascii="Times New Roman" w:eastAsia="Times New Roman" w:hAnsi="Times New Roman" w:cs="Times New Roman"/>
          <w:sz w:val="24"/>
          <w:szCs w:val="24"/>
        </w:rPr>
        <w:t xml:space="preserve">. </w:t>
      </w:r>
      <w:r w:rsidR="0A12020B" w:rsidRPr="7AFF92FC">
        <w:rPr>
          <w:rFonts w:ascii="Times New Roman" w:eastAsia="Times New Roman" w:hAnsi="Times New Roman" w:cs="Times New Roman"/>
          <w:sz w:val="24"/>
          <w:szCs w:val="24"/>
        </w:rPr>
        <w:t xml:space="preserve">Regulatsiooni </w:t>
      </w:r>
      <w:r w:rsidR="6642E253" w:rsidRPr="7AFF92FC">
        <w:rPr>
          <w:rFonts w:ascii="Times New Roman" w:eastAsia="Times New Roman" w:hAnsi="Times New Roman" w:cs="Times New Roman"/>
          <w:sz w:val="24"/>
          <w:szCs w:val="24"/>
        </w:rPr>
        <w:t>e</w:t>
      </w:r>
      <w:r w:rsidR="0659F80C" w:rsidRPr="7AFF92FC">
        <w:rPr>
          <w:rFonts w:ascii="Times New Roman" w:eastAsia="Times New Roman" w:hAnsi="Times New Roman" w:cs="Times New Roman"/>
          <w:sz w:val="24"/>
          <w:szCs w:val="24"/>
        </w:rPr>
        <w:t>e</w:t>
      </w:r>
      <w:r w:rsidR="6642E253" w:rsidRPr="7AFF92FC">
        <w:rPr>
          <w:rFonts w:ascii="Times New Roman" w:eastAsia="Times New Roman" w:hAnsi="Times New Roman" w:cs="Times New Roman"/>
          <w:sz w:val="24"/>
          <w:szCs w:val="24"/>
        </w:rPr>
        <w:t>smär</w:t>
      </w:r>
      <w:r w:rsidR="1A2ACB70" w:rsidRPr="7AFF92FC">
        <w:rPr>
          <w:rFonts w:ascii="Times New Roman" w:eastAsia="Times New Roman" w:hAnsi="Times New Roman" w:cs="Times New Roman"/>
          <w:sz w:val="24"/>
          <w:szCs w:val="24"/>
        </w:rPr>
        <w:t>giks</w:t>
      </w:r>
      <w:r w:rsidR="6642E253" w:rsidRPr="7AFF92FC">
        <w:rPr>
          <w:rFonts w:ascii="Times New Roman" w:eastAsia="Times New Roman" w:hAnsi="Times New Roman" w:cs="Times New Roman"/>
          <w:sz w:val="24"/>
          <w:szCs w:val="24"/>
        </w:rPr>
        <w:t xml:space="preserve"> on tagada piisav ja prognoositav hüvitis Eesti territooriumil või jurisdiktsioonis juhtunud tuumaintsidentide korral, kaitstes inimelu, tervist, vara ja keskkonda tuumainistendi korral. Rõhutatakse, et muust allikast pärit ioniseeriva kiirguse tekitatud kahjule käesolevat peatükki ei kohaldata. </w:t>
      </w:r>
    </w:p>
    <w:p w14:paraId="19EBE111" w14:textId="407F9449" w:rsidR="5EE8D621" w:rsidRPr="00EB07BB" w:rsidRDefault="5EE8D621" w:rsidP="3AF3F007">
      <w:pPr>
        <w:spacing w:after="0"/>
        <w:jc w:val="both"/>
        <w:rPr>
          <w:rFonts w:ascii="Times New Roman" w:eastAsia="Times New Roman" w:hAnsi="Times New Roman" w:cs="Times New Roman"/>
          <w:sz w:val="24"/>
          <w:szCs w:val="24"/>
        </w:rPr>
      </w:pPr>
    </w:p>
    <w:p w14:paraId="3A006B04" w14:textId="2308E392" w:rsidR="5EE8D621" w:rsidRPr="00EB07BB" w:rsidRDefault="6AD484A2" w:rsidP="3AF3F007">
      <w:pPr>
        <w:spacing w:after="0"/>
        <w:jc w:val="both"/>
        <w:rPr>
          <w:rFonts w:ascii="Times New Roman" w:eastAsia="Times New Roman" w:hAnsi="Times New Roman" w:cs="Times New Roman"/>
          <w:sz w:val="24"/>
          <w:szCs w:val="24"/>
        </w:rPr>
      </w:pPr>
      <w:r w:rsidRPr="7AFF92FC">
        <w:rPr>
          <w:rStyle w:val="eop"/>
          <w:rFonts w:ascii="Times New Roman" w:eastAsia="Times New Roman" w:hAnsi="Times New Roman" w:cs="Times New Roman"/>
          <w:b/>
          <w:color w:val="000000" w:themeColor="text1"/>
          <w:sz w:val="24"/>
          <w:szCs w:val="24"/>
        </w:rPr>
        <w:t xml:space="preserve">Eelnõu </w:t>
      </w:r>
      <w:r w:rsidR="3CB1BA74" w:rsidRPr="7AFF92FC">
        <w:rPr>
          <w:rStyle w:val="eop"/>
          <w:rFonts w:ascii="Times New Roman" w:eastAsia="Times New Roman" w:hAnsi="Times New Roman" w:cs="Times New Roman"/>
          <w:b/>
          <w:bCs/>
          <w:color w:val="000000" w:themeColor="text1"/>
          <w:sz w:val="24"/>
          <w:szCs w:val="24"/>
        </w:rPr>
        <w:t>§</w:t>
      </w:r>
      <w:r w:rsidR="533A89F8" w:rsidRPr="7AFF92FC">
        <w:rPr>
          <w:rStyle w:val="eop"/>
          <w:rFonts w:ascii="Times New Roman" w:eastAsia="Times New Roman" w:hAnsi="Times New Roman" w:cs="Times New Roman"/>
          <w:b/>
          <w:bCs/>
          <w:color w:val="000000" w:themeColor="text1"/>
          <w:sz w:val="24"/>
          <w:szCs w:val="24"/>
        </w:rPr>
        <w:t>-</w:t>
      </w:r>
      <w:r w:rsidR="3CB1BA74" w:rsidRPr="7AFF92FC">
        <w:rPr>
          <w:rStyle w:val="eop"/>
          <w:rFonts w:ascii="Times New Roman" w:eastAsia="Times New Roman" w:hAnsi="Times New Roman" w:cs="Times New Roman"/>
          <w:b/>
          <w:bCs/>
          <w:color w:val="000000" w:themeColor="text1"/>
          <w:sz w:val="24"/>
          <w:szCs w:val="24"/>
        </w:rPr>
        <w:t>s</w:t>
      </w:r>
      <w:r w:rsidRPr="7AFF92FC">
        <w:rPr>
          <w:rStyle w:val="eop"/>
          <w:rFonts w:ascii="Times New Roman" w:eastAsia="Times New Roman" w:hAnsi="Times New Roman" w:cs="Times New Roman"/>
          <w:b/>
          <w:color w:val="000000" w:themeColor="text1"/>
          <w:sz w:val="24"/>
          <w:szCs w:val="24"/>
        </w:rPr>
        <w:t xml:space="preserve"> 88 </w:t>
      </w:r>
      <w:r w:rsidRPr="7AFF92FC">
        <w:rPr>
          <w:rStyle w:val="eop"/>
          <w:rFonts w:ascii="Times New Roman" w:eastAsia="Times New Roman" w:hAnsi="Times New Roman" w:cs="Times New Roman"/>
          <w:color w:val="000000" w:themeColor="text1"/>
          <w:sz w:val="24"/>
          <w:szCs w:val="24"/>
        </w:rPr>
        <w:t>defineeritakse tähtsamad selles peatükis kasutatavad mõisted, mida mujal  seaduses ei kas</w:t>
      </w:r>
      <w:r w:rsidR="366EE155" w:rsidRPr="7AFF92FC">
        <w:rPr>
          <w:rStyle w:val="eop"/>
          <w:rFonts w:ascii="Times New Roman" w:eastAsia="Times New Roman" w:hAnsi="Times New Roman" w:cs="Times New Roman"/>
          <w:color w:val="000000" w:themeColor="text1"/>
          <w:sz w:val="24"/>
          <w:szCs w:val="24"/>
        </w:rPr>
        <w:t xml:space="preserve">utata. </w:t>
      </w:r>
    </w:p>
    <w:p w14:paraId="79CADC02" w14:textId="758B21A2" w:rsidR="5EE8D621" w:rsidRPr="00EB07BB" w:rsidRDefault="5EE8D621" w:rsidP="3AF3F007">
      <w:pPr>
        <w:spacing w:after="0"/>
        <w:jc w:val="both"/>
        <w:rPr>
          <w:rFonts w:ascii="Times New Roman" w:hAnsi="Times New Roman" w:cs="Times New Roman"/>
          <w:sz w:val="24"/>
          <w:szCs w:val="24"/>
        </w:rPr>
      </w:pPr>
    </w:p>
    <w:p w14:paraId="678B3A4B" w14:textId="29612669" w:rsidR="5EE8D621" w:rsidRPr="00EB07BB" w:rsidRDefault="39AB5DC1"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8</w:t>
      </w:r>
      <w:r w:rsidR="465F9511" w:rsidRPr="7AFF92FC">
        <w:rPr>
          <w:rFonts w:ascii="Times New Roman" w:hAnsi="Times New Roman" w:cs="Times New Roman"/>
          <w:b/>
          <w:bCs/>
          <w:sz w:val="24"/>
          <w:szCs w:val="24"/>
        </w:rPr>
        <w:t>9</w:t>
      </w:r>
      <w:r w:rsidR="43DE4975" w:rsidRPr="7AFF92FC">
        <w:rPr>
          <w:rFonts w:ascii="Times New Roman" w:hAnsi="Times New Roman" w:cs="Times New Roman"/>
          <w:b/>
          <w:bCs/>
          <w:sz w:val="24"/>
          <w:szCs w:val="24"/>
        </w:rPr>
        <w:t xml:space="preserve"> </w:t>
      </w:r>
      <w:r w:rsidR="457D5F8A"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uumakahjustus</w:t>
      </w:r>
      <w:r w:rsidR="5F74A6E8" w:rsidRPr="7AFF92FC">
        <w:rPr>
          <w:rFonts w:ascii="Times New Roman" w:hAnsi="Times New Roman" w:cs="Times New Roman"/>
          <w:sz w:val="24"/>
          <w:szCs w:val="24"/>
        </w:rPr>
        <w:t>e</w:t>
      </w:r>
      <w:r w:rsidR="43DE4975" w:rsidRPr="7AFF92FC">
        <w:rPr>
          <w:rFonts w:ascii="Times New Roman" w:hAnsi="Times New Roman" w:cs="Times New Roman"/>
          <w:sz w:val="24"/>
          <w:szCs w:val="24"/>
        </w:rPr>
        <w:t xml:space="preserve"> ja muu kahju </w:t>
      </w:r>
      <w:r w:rsidR="48080075" w:rsidRPr="7AFF92FC">
        <w:rPr>
          <w:rFonts w:ascii="Times New Roman" w:hAnsi="Times New Roman" w:cs="Times New Roman"/>
          <w:sz w:val="24"/>
          <w:szCs w:val="24"/>
        </w:rPr>
        <w:t>tõlgendamise.</w:t>
      </w:r>
    </w:p>
    <w:p w14:paraId="216ECC7F" w14:textId="6A542DF9" w:rsidR="7AFF92FC" w:rsidRDefault="7AFF92FC" w:rsidP="7AFF92FC">
      <w:pPr>
        <w:spacing w:after="0"/>
        <w:jc w:val="both"/>
        <w:rPr>
          <w:rFonts w:ascii="Times New Roman" w:hAnsi="Times New Roman" w:cs="Times New Roman"/>
          <w:sz w:val="24"/>
          <w:szCs w:val="24"/>
        </w:rPr>
      </w:pPr>
    </w:p>
    <w:p w14:paraId="1369B8EB" w14:textId="79633A2E" w:rsidR="5EE8D621" w:rsidRPr="00EB07BB" w:rsidRDefault="6642E253" w:rsidP="3AF3F007">
      <w:pPr>
        <w:spacing w:after="0"/>
        <w:jc w:val="both"/>
      </w:pPr>
      <w:r w:rsidRPr="3AF3F007">
        <w:rPr>
          <w:rFonts w:ascii="Times New Roman" w:hAnsi="Times New Roman" w:cs="Times New Roman"/>
          <w:sz w:val="24"/>
          <w:szCs w:val="24"/>
        </w:rPr>
        <w:t>Kui tuumaintsident põhjustab tuumakahjustust ja muud kahju, loetakse muu kahju tuumakahjustuse hulka, välja arvatud juhul, kui see on mõistlikult eristatav. Printsiip tagab, et ebaselges olukorras tõlgendatakse olukorda kannatanu kasuks. Samuti ei piira seaduse kohaldamine hüvitamist ioniseeriva kiirguse põhjustatud kahju eest, isegi kui sellele ei laiene 1963. a. tuumakahjustuste tsiviilvastutuse Viini konventsioon (edaspidi CLND 1963</w:t>
      </w:r>
      <w:r w:rsidRPr="7AFF92FC">
        <w:rPr>
          <w:rStyle w:val="Allmrkuseviide"/>
          <w:rFonts w:ascii="Times New Roman" w:hAnsi="Times New Roman" w:cs="Times New Roman"/>
          <w:sz w:val="24"/>
          <w:szCs w:val="24"/>
        </w:rPr>
        <w:footnoteReference w:id="97"/>
      </w:r>
      <w:r w:rsidRPr="3AF3F007">
        <w:rPr>
          <w:rFonts w:ascii="Times New Roman" w:hAnsi="Times New Roman" w:cs="Times New Roman"/>
          <w:sz w:val="24"/>
          <w:szCs w:val="24"/>
        </w:rPr>
        <w:t>). See tagab kannatanutele täieliku ja õiglase hüvitamise kõigi tuumaintsidentiga seotud kahjude eest.</w:t>
      </w:r>
    </w:p>
    <w:p w14:paraId="274CCC52" w14:textId="0D949421" w:rsidR="5EE8D621" w:rsidRPr="00EB07BB" w:rsidRDefault="5EE8D621" w:rsidP="3AF3F007">
      <w:pPr>
        <w:spacing w:after="0"/>
        <w:jc w:val="both"/>
        <w:rPr>
          <w:rFonts w:ascii="Times New Roman" w:hAnsi="Times New Roman" w:cs="Times New Roman"/>
          <w:sz w:val="24"/>
          <w:szCs w:val="24"/>
        </w:rPr>
      </w:pPr>
    </w:p>
    <w:p w14:paraId="07E6BA1A" w14:textId="0F1651F7" w:rsidR="5EE8D621" w:rsidRPr="00EB07BB" w:rsidRDefault="59637857"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67E2EF86">
        <w:rPr>
          <w:rFonts w:ascii="Times New Roman" w:hAnsi="Times New Roman" w:cs="Times New Roman"/>
          <w:b/>
          <w:sz w:val="24"/>
          <w:szCs w:val="24"/>
        </w:rPr>
        <w:t xml:space="preserve">§ </w:t>
      </w:r>
      <w:r w:rsidR="7476BE19" w:rsidRPr="639C1434">
        <w:rPr>
          <w:rFonts w:ascii="Times New Roman" w:hAnsi="Times New Roman" w:cs="Times New Roman"/>
          <w:b/>
          <w:bCs/>
          <w:sz w:val="24"/>
          <w:szCs w:val="24"/>
        </w:rPr>
        <w:t>90</w:t>
      </w:r>
      <w:r w:rsidR="6642E253" w:rsidRPr="7AFF92FC">
        <w:rPr>
          <w:rFonts w:ascii="Times New Roman" w:hAnsi="Times New Roman" w:cs="Times New Roman"/>
          <w:sz w:val="24"/>
          <w:szCs w:val="24"/>
        </w:rPr>
        <w:t xml:space="preserve"> </w:t>
      </w:r>
      <w:r w:rsidR="00ED019C"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uumakäitise</w:t>
      </w:r>
      <w:r w:rsidR="6642E253" w:rsidRPr="7AFF92FC">
        <w:rPr>
          <w:rFonts w:ascii="Times New Roman" w:hAnsi="Times New Roman" w:cs="Times New Roman"/>
          <w:sz w:val="24"/>
          <w:szCs w:val="24"/>
        </w:rPr>
        <w:t xml:space="preserve"> </w:t>
      </w:r>
      <w:r w:rsidR="79C1BC1C" w:rsidRPr="7AFF92FC">
        <w:rPr>
          <w:rFonts w:ascii="Times New Roman" w:hAnsi="Times New Roman" w:cs="Times New Roman"/>
          <w:sz w:val="24"/>
          <w:szCs w:val="24"/>
        </w:rPr>
        <w:t>käitaja</w:t>
      </w:r>
      <w:r w:rsidR="6642E253" w:rsidRPr="7AFF92FC">
        <w:rPr>
          <w:rFonts w:ascii="Times New Roman" w:hAnsi="Times New Roman" w:cs="Times New Roman"/>
          <w:sz w:val="24"/>
          <w:szCs w:val="24"/>
        </w:rPr>
        <w:t xml:space="preserve"> </w:t>
      </w:r>
      <w:r w:rsidR="43DE4975" w:rsidRPr="7AFF92FC">
        <w:rPr>
          <w:rFonts w:ascii="Times New Roman" w:hAnsi="Times New Roman" w:cs="Times New Roman"/>
          <w:sz w:val="24"/>
          <w:szCs w:val="24"/>
        </w:rPr>
        <w:t>vastutus</w:t>
      </w:r>
      <w:r w:rsidR="7A7C47FD" w:rsidRPr="7AFF92FC">
        <w:rPr>
          <w:rFonts w:ascii="Times New Roman" w:hAnsi="Times New Roman" w:cs="Times New Roman"/>
          <w:sz w:val="24"/>
          <w:szCs w:val="24"/>
        </w:rPr>
        <w:t>e</w:t>
      </w:r>
      <w:r w:rsidR="6642E253" w:rsidRPr="7AFF92FC">
        <w:rPr>
          <w:rFonts w:ascii="Times New Roman" w:hAnsi="Times New Roman" w:cs="Times New Roman"/>
          <w:sz w:val="24"/>
          <w:szCs w:val="24"/>
        </w:rPr>
        <w:t xml:space="preserve"> tuumakahjustuse eest</w:t>
      </w:r>
      <w:r w:rsidR="645D7565" w:rsidRPr="61C5DE19">
        <w:rPr>
          <w:rFonts w:ascii="Times New Roman" w:hAnsi="Times New Roman" w:cs="Times New Roman"/>
          <w:sz w:val="24"/>
          <w:szCs w:val="24"/>
        </w:rPr>
        <w:t>.</w:t>
      </w:r>
    </w:p>
    <w:p w14:paraId="3973B6DB" w14:textId="488F023B" w:rsidR="7AFF92FC" w:rsidRDefault="7AFF92FC" w:rsidP="7AFF92FC">
      <w:pPr>
        <w:spacing w:after="0"/>
        <w:jc w:val="both"/>
        <w:rPr>
          <w:rFonts w:ascii="Times New Roman" w:hAnsi="Times New Roman" w:cs="Times New Roman"/>
          <w:sz w:val="24"/>
          <w:szCs w:val="24"/>
        </w:rPr>
      </w:pPr>
    </w:p>
    <w:p w14:paraId="19FCBB87" w14:textId="3E8542E8" w:rsidR="5EE8D621" w:rsidRPr="00EB07BB" w:rsidRDefault="4894D1D4" w:rsidP="67D18705">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90 l</w:t>
      </w:r>
      <w:r w:rsidR="43DE4975" w:rsidRPr="7AFF92FC">
        <w:rPr>
          <w:rFonts w:ascii="Times New Roman" w:hAnsi="Times New Roman" w:cs="Times New Roman"/>
          <w:b/>
          <w:bCs/>
          <w:sz w:val="24"/>
          <w:szCs w:val="24"/>
        </w:rPr>
        <w:t>õikes</w:t>
      </w:r>
      <w:r w:rsidR="6642E253" w:rsidRPr="505AEFA6">
        <w:rPr>
          <w:rFonts w:ascii="Times New Roman" w:hAnsi="Times New Roman" w:cs="Times New Roman"/>
          <w:b/>
          <w:sz w:val="24"/>
          <w:szCs w:val="24"/>
        </w:rPr>
        <w:t xml:space="preserve"> 1</w:t>
      </w:r>
      <w:r w:rsidR="6642E253" w:rsidRPr="3AF3F007">
        <w:rPr>
          <w:rFonts w:ascii="Times New Roman" w:hAnsi="Times New Roman" w:cs="Times New Roman"/>
          <w:sz w:val="24"/>
          <w:szCs w:val="24"/>
        </w:rPr>
        <w:t xml:space="preserve"> sätestatakse üks tuumakahjustuse hüvitamise põhiprintsiipidest. Vastavalt CLND 1963 (sarnane printsiip on sätestatud ka kõigis teistes tuumakahjustamise hüvitamist käsitlevate konventsioonides) vastutab tuumakahjustuse eest üksnes </w:t>
      </w:r>
      <w:r w:rsidR="2FA44B0A" w:rsidRPr="352515BB">
        <w:rPr>
          <w:rFonts w:ascii="Times New Roman" w:hAnsi="Times New Roman" w:cs="Times New Roman"/>
          <w:sz w:val="24"/>
          <w:szCs w:val="24"/>
        </w:rPr>
        <w:t>käitaja</w:t>
      </w:r>
      <w:r w:rsidR="6642E253" w:rsidRPr="352515BB">
        <w:rPr>
          <w:rFonts w:ascii="Times New Roman" w:hAnsi="Times New Roman" w:cs="Times New Roman"/>
          <w:sz w:val="24"/>
          <w:szCs w:val="24"/>
        </w:rPr>
        <w:t>.</w:t>
      </w:r>
      <w:r w:rsidR="519420A8" w:rsidRPr="1EAE89B9">
        <w:rPr>
          <w:rFonts w:ascii="Times New Roman" w:hAnsi="Times New Roman" w:cs="Times New Roman"/>
          <w:sz w:val="24"/>
          <w:szCs w:val="24"/>
        </w:rPr>
        <w:t xml:space="preserve"> </w:t>
      </w:r>
      <w:r w:rsidR="519420A8" w:rsidRPr="5536490B">
        <w:rPr>
          <w:rFonts w:ascii="Times New Roman" w:hAnsi="Times New Roman" w:cs="Times New Roman"/>
          <w:sz w:val="24"/>
          <w:szCs w:val="24"/>
        </w:rPr>
        <w:t xml:space="preserve">Kuigi rahvusvahelises kirjanduses ja ka Eestile kohalduvates konventsioonides </w:t>
      </w:r>
      <w:r w:rsidR="519420A8" w:rsidRPr="7EA56334">
        <w:rPr>
          <w:rFonts w:ascii="Times New Roman" w:hAnsi="Times New Roman" w:cs="Times New Roman"/>
          <w:sz w:val="24"/>
          <w:szCs w:val="24"/>
        </w:rPr>
        <w:t xml:space="preserve">on kasutatud sõna “operaator” siis antud </w:t>
      </w:r>
      <w:r w:rsidR="519420A8" w:rsidRPr="67D18705">
        <w:rPr>
          <w:rFonts w:ascii="Times New Roman" w:hAnsi="Times New Roman" w:cs="Times New Roman"/>
          <w:sz w:val="24"/>
          <w:szCs w:val="24"/>
        </w:rPr>
        <w:t>peaküki</w:t>
      </w:r>
      <w:r w:rsidR="7085DEF4" w:rsidRPr="67D18705">
        <w:rPr>
          <w:rFonts w:ascii="Times New Roman" w:hAnsi="Times New Roman" w:cs="Times New Roman"/>
          <w:sz w:val="24"/>
          <w:szCs w:val="24"/>
        </w:rPr>
        <w:t>s ja kogu seaduses</w:t>
      </w:r>
      <w:r w:rsidR="7085DEF4" w:rsidRPr="7EA56334">
        <w:rPr>
          <w:rFonts w:ascii="Times New Roman" w:hAnsi="Times New Roman" w:cs="Times New Roman"/>
          <w:sz w:val="24"/>
          <w:szCs w:val="24"/>
        </w:rPr>
        <w:t xml:space="preserve"> on samatähenduslikult kasutatud </w:t>
      </w:r>
      <w:r w:rsidR="7085DEF4" w:rsidRPr="5A0CA135">
        <w:rPr>
          <w:rFonts w:ascii="Times New Roman" w:hAnsi="Times New Roman" w:cs="Times New Roman"/>
          <w:sz w:val="24"/>
          <w:szCs w:val="24"/>
        </w:rPr>
        <w:t>sõna “käitaja</w:t>
      </w:r>
      <w:r w:rsidR="7085DEF4" w:rsidRPr="2808FCF8">
        <w:rPr>
          <w:rFonts w:ascii="Times New Roman" w:hAnsi="Times New Roman" w:cs="Times New Roman"/>
          <w:sz w:val="24"/>
          <w:szCs w:val="24"/>
        </w:rPr>
        <w:t xml:space="preserve">”. Seda seetõttu, </w:t>
      </w:r>
      <w:r w:rsidR="7085DEF4" w:rsidRPr="67D18705">
        <w:rPr>
          <w:rFonts w:ascii="Times New Roman" w:hAnsi="Times New Roman" w:cs="Times New Roman"/>
          <w:sz w:val="24"/>
          <w:szCs w:val="24"/>
        </w:rPr>
        <w:t xml:space="preserve">et </w:t>
      </w:r>
      <w:r w:rsidR="187F6340" w:rsidRPr="7DA846F4">
        <w:rPr>
          <w:rFonts w:ascii="Times New Roman" w:hAnsi="Times New Roman" w:cs="Times New Roman"/>
          <w:sz w:val="24"/>
          <w:szCs w:val="24"/>
        </w:rPr>
        <w:t>sama mõiste</w:t>
      </w:r>
      <w:r w:rsidR="7085DEF4" w:rsidRPr="67D18705">
        <w:rPr>
          <w:rFonts w:ascii="Times New Roman" w:hAnsi="Times New Roman" w:cs="Times New Roman"/>
          <w:sz w:val="24"/>
          <w:szCs w:val="24"/>
        </w:rPr>
        <w:t xml:space="preserve"> on kasutusel ka kiirgusseaduses. </w:t>
      </w:r>
    </w:p>
    <w:p w14:paraId="50BF6597" w14:textId="4283778C" w:rsidR="5EE8D621" w:rsidRPr="00EB07BB" w:rsidRDefault="7085DEF4" w:rsidP="3AF3F007">
      <w:pPr>
        <w:spacing w:after="0"/>
        <w:jc w:val="both"/>
        <w:rPr>
          <w:rFonts w:ascii="Times New Roman" w:hAnsi="Times New Roman" w:cs="Times New Roman"/>
          <w:sz w:val="24"/>
          <w:szCs w:val="24"/>
        </w:rPr>
      </w:pPr>
      <w:r w:rsidRPr="67D18705">
        <w:rPr>
          <w:rFonts w:ascii="Times New Roman" w:hAnsi="Times New Roman" w:cs="Times New Roman"/>
          <w:sz w:val="24"/>
          <w:szCs w:val="24"/>
        </w:rPr>
        <w:t>Põhimõte</w:t>
      </w:r>
      <w:r w:rsidR="6642E253" w:rsidRPr="3AF3F007">
        <w:rPr>
          <w:rFonts w:ascii="Times New Roman" w:hAnsi="Times New Roman" w:cs="Times New Roman"/>
          <w:sz w:val="24"/>
          <w:szCs w:val="24"/>
        </w:rPr>
        <w:t xml:space="preserve"> tähendab</w:t>
      </w:r>
      <w:r w:rsidR="47506B74" w:rsidRPr="67D18705">
        <w:rPr>
          <w:rFonts w:ascii="Times New Roman" w:hAnsi="Times New Roman" w:cs="Times New Roman"/>
          <w:sz w:val="24"/>
          <w:szCs w:val="24"/>
        </w:rPr>
        <w:t xml:space="preserve"> seda</w:t>
      </w:r>
      <w:r w:rsidR="6642E253" w:rsidRPr="3AF3F007">
        <w:rPr>
          <w:rFonts w:ascii="Times New Roman" w:hAnsi="Times New Roman" w:cs="Times New Roman"/>
          <w:sz w:val="24"/>
          <w:szCs w:val="24"/>
        </w:rPr>
        <w:t xml:space="preserve">, et vastutus on eksklusiivne ja koondatud </w:t>
      </w:r>
      <w:r w:rsidR="54D77518" w:rsidRPr="67D18705">
        <w:rPr>
          <w:rFonts w:ascii="Times New Roman" w:hAnsi="Times New Roman" w:cs="Times New Roman"/>
          <w:sz w:val="24"/>
          <w:szCs w:val="24"/>
        </w:rPr>
        <w:t>käitajale</w:t>
      </w:r>
      <w:r w:rsidR="6642E253" w:rsidRPr="3AF3F007">
        <w:rPr>
          <w:rFonts w:ascii="Times New Roman" w:hAnsi="Times New Roman" w:cs="Times New Roman"/>
          <w:sz w:val="24"/>
          <w:szCs w:val="24"/>
        </w:rPr>
        <w:t>, sõltumata sellest, kas kahju põhjustas tema enda tegevus, töötaja, seadmete rike või muu kolmas isik.</w:t>
      </w:r>
    </w:p>
    <w:p w14:paraId="3E8701E9" w14:textId="0B322644" w:rsidR="5EE8D621" w:rsidRPr="00EB07BB" w:rsidRDefault="6642E253" w:rsidP="3AF3F007">
      <w:pPr>
        <w:spacing w:after="0"/>
        <w:jc w:val="both"/>
      </w:pPr>
      <w:r w:rsidRPr="3AF3F007">
        <w:rPr>
          <w:rFonts w:ascii="Times New Roman" w:hAnsi="Times New Roman" w:cs="Times New Roman"/>
          <w:sz w:val="24"/>
          <w:szCs w:val="24"/>
        </w:rPr>
        <w:t xml:space="preserve">Selline lahendus on loodud eesmärgiga tagada kannatanutele selge ja võimalikult kiire hüvitise saamise mehhanism, vältides keerulisi vaidlusi vastutaja osas ning vastutuse hajumist erinevate osapoolte vahel. Samuti võimaldab see </w:t>
      </w:r>
      <w:r w:rsidR="1D2FE2C0" w:rsidRPr="3DD0431B">
        <w:rPr>
          <w:rFonts w:ascii="Times New Roman" w:hAnsi="Times New Roman" w:cs="Times New Roman"/>
          <w:sz w:val="24"/>
          <w:szCs w:val="24"/>
        </w:rPr>
        <w:t>käitaja</w:t>
      </w:r>
      <w:r w:rsidRPr="3DD0431B">
        <w:rPr>
          <w:rFonts w:ascii="Times New Roman" w:hAnsi="Times New Roman" w:cs="Times New Roman"/>
          <w:sz w:val="24"/>
          <w:szCs w:val="24"/>
        </w:rPr>
        <w:t>l</w:t>
      </w:r>
      <w:r w:rsidRPr="3AF3F007">
        <w:rPr>
          <w:rFonts w:ascii="Times New Roman" w:hAnsi="Times New Roman" w:cs="Times New Roman"/>
          <w:sz w:val="24"/>
          <w:szCs w:val="24"/>
        </w:rPr>
        <w:t xml:space="preserve"> võtta kindlustuse või muu rahalise tagatise kahjude hüvitamiseks.</w:t>
      </w:r>
    </w:p>
    <w:p w14:paraId="71BE1E99" w14:textId="2FEDA495" w:rsidR="2936EDFC" w:rsidRDefault="2936EDFC" w:rsidP="2936EDFC">
      <w:pPr>
        <w:spacing w:after="0"/>
        <w:jc w:val="both"/>
        <w:rPr>
          <w:rFonts w:ascii="Times New Roman" w:hAnsi="Times New Roman" w:cs="Times New Roman"/>
          <w:b/>
          <w:bCs/>
          <w:sz w:val="24"/>
          <w:szCs w:val="24"/>
        </w:rPr>
      </w:pPr>
    </w:p>
    <w:p w14:paraId="12562362" w14:textId="5F1E10EB" w:rsidR="13091E42" w:rsidRDefault="22FE9349" w:rsidP="2936EDFC">
      <w:pPr>
        <w:spacing w:after="0"/>
        <w:jc w:val="both"/>
      </w:pPr>
      <w:r w:rsidRPr="7AFF92FC">
        <w:rPr>
          <w:rFonts w:ascii="Times New Roman" w:hAnsi="Times New Roman" w:cs="Times New Roman"/>
          <w:b/>
          <w:bCs/>
          <w:sz w:val="24"/>
          <w:szCs w:val="24"/>
        </w:rPr>
        <w:t>Eelnõu § 90 l</w:t>
      </w:r>
      <w:r w:rsidR="663F6263" w:rsidRPr="7AFF92FC">
        <w:rPr>
          <w:rFonts w:ascii="Times New Roman" w:hAnsi="Times New Roman" w:cs="Times New Roman"/>
          <w:b/>
          <w:bCs/>
          <w:sz w:val="24"/>
          <w:szCs w:val="24"/>
        </w:rPr>
        <w:t>õikes</w:t>
      </w:r>
      <w:r w:rsidR="13091E42" w:rsidRPr="2936EDFC">
        <w:rPr>
          <w:rFonts w:ascii="Times New Roman" w:hAnsi="Times New Roman" w:cs="Times New Roman"/>
          <w:b/>
          <w:bCs/>
          <w:sz w:val="24"/>
          <w:szCs w:val="24"/>
        </w:rPr>
        <w:t xml:space="preserve"> 2 </w:t>
      </w:r>
      <w:r w:rsidR="13091E42" w:rsidRPr="2936EDFC">
        <w:rPr>
          <w:rFonts w:ascii="Times New Roman" w:hAnsi="Times New Roman" w:cs="Times New Roman"/>
          <w:sz w:val="24"/>
          <w:szCs w:val="24"/>
        </w:rPr>
        <w:t xml:space="preserve">sätestatakse vastutuse geograafiline ulatus. CLND 1963 kohaselt vastutab operaator tuumakahju eest sõltumata sellest, kus kahju tegelikult tekkis – kas  oma riigis või mõnes teises riigis. Mõeldud on olukorda, kus Eestis toimunud tuumaintsidendi kahjulikud mõjud kanduvad üle piiri mõnda teise riiki. </w:t>
      </w:r>
    </w:p>
    <w:p w14:paraId="57D63F78" w14:textId="63452206" w:rsidR="13091E42" w:rsidRDefault="13091E42" w:rsidP="2936EDFC">
      <w:pPr>
        <w:spacing w:after="0"/>
        <w:jc w:val="both"/>
      </w:pPr>
      <w:r w:rsidRPr="2936EDFC">
        <w:rPr>
          <w:rFonts w:ascii="Times New Roman" w:hAnsi="Times New Roman" w:cs="Times New Roman"/>
          <w:sz w:val="24"/>
          <w:szCs w:val="24"/>
        </w:rPr>
        <w:t xml:space="preserve"> </w:t>
      </w:r>
    </w:p>
    <w:p w14:paraId="0CD5E3AE" w14:textId="6B30852B" w:rsidR="5EE8D621" w:rsidRPr="00EB07BB" w:rsidRDefault="6642E253" w:rsidP="3AF3F007">
      <w:pPr>
        <w:spacing w:after="0"/>
        <w:jc w:val="both"/>
      </w:pPr>
      <w:r w:rsidRPr="3AF3F007">
        <w:rPr>
          <w:rFonts w:ascii="Times New Roman" w:hAnsi="Times New Roman" w:cs="Times New Roman"/>
          <w:sz w:val="24"/>
          <w:szCs w:val="24"/>
        </w:rPr>
        <w:t xml:space="preserve">Samas piirab konventsioon vastutust ainult konventsiooniga ühinenud riikide territooriumiga ning nende riikide mereterritooriumiga. Kui kahju tekib riigis, mis ei ole konventsiooniga liitunud ega oma võrdväärset kokkulepet, siis konventsiooni kohane vastutus ei laiene. </w:t>
      </w:r>
    </w:p>
    <w:p w14:paraId="2E5CE73F" w14:textId="03D9C8B8" w:rsidR="3864B32E" w:rsidRDefault="3864B32E" w:rsidP="3864B32E">
      <w:pPr>
        <w:spacing w:after="0"/>
        <w:jc w:val="both"/>
        <w:rPr>
          <w:rFonts w:ascii="Times New Roman" w:hAnsi="Times New Roman" w:cs="Times New Roman"/>
          <w:sz w:val="24"/>
          <w:szCs w:val="24"/>
        </w:rPr>
      </w:pPr>
    </w:p>
    <w:p w14:paraId="2909DE12" w14:textId="5F1862EE" w:rsidR="5EE8D621" w:rsidRPr="00EB07BB" w:rsidRDefault="6642E253" w:rsidP="3AF3F007">
      <w:pPr>
        <w:spacing w:after="0"/>
        <w:jc w:val="both"/>
      </w:pPr>
      <w:r w:rsidRPr="3AF3F007">
        <w:rPr>
          <w:rFonts w:ascii="Times New Roman" w:hAnsi="Times New Roman" w:cs="Times New Roman"/>
          <w:sz w:val="24"/>
          <w:szCs w:val="24"/>
        </w:rPr>
        <w:t>Siinkohal tuleb arvestada, et CLND 1963 loetakse liitunuks ka kõik need riigid, kes ei ole tegelikult 1963 aasta konventsiooniga liitunud vaid on liitunud ainult 1997. a. protokolliga tuumakahjustuste tsiviilvastutuse Viini konventsioon muutmise kohta (CLND 1997</w:t>
      </w:r>
      <w:r w:rsidR="13091E42" w:rsidRPr="5AD20BEF">
        <w:rPr>
          <w:rStyle w:val="Allmrkuseviide"/>
          <w:rFonts w:ascii="Times New Roman" w:hAnsi="Times New Roman" w:cs="Times New Roman"/>
          <w:sz w:val="24"/>
          <w:szCs w:val="24"/>
        </w:rPr>
        <w:footnoteReference w:id="98"/>
      </w:r>
      <w:r w:rsidRPr="3AF3F007">
        <w:rPr>
          <w:rFonts w:ascii="Times New Roman" w:hAnsi="Times New Roman" w:cs="Times New Roman"/>
          <w:sz w:val="24"/>
          <w:szCs w:val="24"/>
        </w:rPr>
        <w:t xml:space="preserve">). </w:t>
      </w:r>
    </w:p>
    <w:p w14:paraId="1F6D50BB" w14:textId="162B191A" w:rsidR="5EE8D621" w:rsidRPr="00EB07BB" w:rsidRDefault="6642E253" w:rsidP="3AF3F007">
      <w:pPr>
        <w:spacing w:after="0"/>
        <w:jc w:val="both"/>
      </w:pPr>
      <w:r w:rsidRPr="3AF3F007">
        <w:rPr>
          <w:rFonts w:ascii="Times New Roman" w:hAnsi="Times New Roman" w:cs="Times New Roman"/>
          <w:sz w:val="24"/>
          <w:szCs w:val="24"/>
        </w:rPr>
        <w:t xml:space="preserve">Kuna eesti on liitunud ka 1988. a. Viini konventsiooni ja Pariisi konventsiooni rakendamise ühine protokolliga, siis on kaetud ka Pariisi konventsiooniga liitunud riigid. </w:t>
      </w:r>
    </w:p>
    <w:p w14:paraId="5FEC1CBA" w14:textId="1FAB76FA" w:rsidR="2936EDFC" w:rsidRDefault="2936EDFC" w:rsidP="2936EDFC">
      <w:pPr>
        <w:spacing w:after="0"/>
        <w:jc w:val="both"/>
        <w:rPr>
          <w:rFonts w:ascii="Times New Roman" w:hAnsi="Times New Roman" w:cs="Times New Roman"/>
          <w:b/>
          <w:bCs/>
          <w:sz w:val="24"/>
          <w:szCs w:val="24"/>
        </w:rPr>
      </w:pPr>
    </w:p>
    <w:p w14:paraId="057DF5CE" w14:textId="13BC39A8" w:rsidR="5A12CCFC" w:rsidRDefault="318BC356" w:rsidP="7417B5F3">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90 l</w:t>
      </w:r>
      <w:r w:rsidR="352C93FD" w:rsidRPr="7AFF92FC">
        <w:rPr>
          <w:rFonts w:ascii="Times New Roman" w:hAnsi="Times New Roman" w:cs="Times New Roman"/>
          <w:b/>
          <w:bCs/>
          <w:sz w:val="24"/>
          <w:szCs w:val="24"/>
        </w:rPr>
        <w:t>õikes</w:t>
      </w:r>
      <w:r w:rsidR="5A12CCFC" w:rsidRPr="2936EDFC">
        <w:rPr>
          <w:rFonts w:ascii="Times New Roman" w:hAnsi="Times New Roman" w:cs="Times New Roman"/>
          <w:b/>
          <w:bCs/>
          <w:sz w:val="24"/>
          <w:szCs w:val="24"/>
        </w:rPr>
        <w:t xml:space="preserve"> </w:t>
      </w:r>
      <w:r w:rsidR="23C7D7E3" w:rsidRPr="2936EDFC">
        <w:rPr>
          <w:rFonts w:ascii="Times New Roman" w:hAnsi="Times New Roman" w:cs="Times New Roman"/>
          <w:b/>
          <w:bCs/>
          <w:sz w:val="24"/>
          <w:szCs w:val="24"/>
        </w:rPr>
        <w:t>3</w:t>
      </w:r>
      <w:r w:rsidR="5A12CCFC" w:rsidRPr="2936EDFC">
        <w:rPr>
          <w:rFonts w:ascii="Times New Roman" w:hAnsi="Times New Roman" w:cs="Times New Roman"/>
          <w:b/>
          <w:sz w:val="24"/>
          <w:szCs w:val="24"/>
        </w:rPr>
        <w:t xml:space="preserve"> </w:t>
      </w:r>
      <w:r w:rsidR="5A12CCFC" w:rsidRPr="7417B5F3">
        <w:rPr>
          <w:rFonts w:ascii="Times New Roman" w:hAnsi="Times New Roman" w:cs="Times New Roman"/>
          <w:sz w:val="24"/>
          <w:szCs w:val="24"/>
        </w:rPr>
        <w:t>sätestatakse sarnaselt võlaõigusseaduse 53. peatüki 2. jao sätetele suurema ohu allikaga tekitatud kahju eest riskivastutuse põhimõte. Seega ei sõltu tuumakäitise käitaja kohustus hüvitada tuumakahjustus tema süüst. CLND 1963 art. II lõike 1 kohaselt piisab üksnes käitaja tuumakäitises või tema käitisesse teel oleva või tema käitisest teele lähetatud tuumamaterjaliga seotud  tuumaintsidendi ja kahju vahelise põhjusliku seose tõendamisest.</w:t>
      </w:r>
      <w:r w:rsidR="5A12CCFC" w:rsidRPr="2936EDFC">
        <w:rPr>
          <w:rFonts w:ascii="Times New Roman" w:hAnsi="Times New Roman" w:cs="Times New Roman"/>
          <w:sz w:val="24"/>
          <w:szCs w:val="24"/>
        </w:rPr>
        <w:t xml:space="preserve"> </w:t>
      </w:r>
    </w:p>
    <w:p w14:paraId="3FECB2EF" w14:textId="0E65BF1E" w:rsidR="7417B5F3" w:rsidRDefault="7417B5F3" w:rsidP="7417B5F3">
      <w:pPr>
        <w:spacing w:after="0"/>
        <w:jc w:val="both"/>
        <w:rPr>
          <w:rFonts w:ascii="Times New Roman" w:hAnsi="Times New Roman" w:cs="Times New Roman"/>
          <w:sz w:val="24"/>
          <w:szCs w:val="24"/>
        </w:rPr>
      </w:pPr>
    </w:p>
    <w:p w14:paraId="4CD11B42" w14:textId="46E6A127" w:rsidR="5EE8D621" w:rsidRPr="00EB07BB" w:rsidRDefault="52F65F00" w:rsidP="3AF3F007">
      <w:pPr>
        <w:spacing w:after="0"/>
        <w:jc w:val="both"/>
      </w:pPr>
      <w:r w:rsidRPr="1F221ED9">
        <w:rPr>
          <w:rFonts w:ascii="Times New Roman" w:hAnsi="Times New Roman" w:cs="Times New Roman"/>
          <w:b/>
          <w:bCs/>
          <w:sz w:val="24"/>
          <w:szCs w:val="24"/>
        </w:rPr>
        <w:t>Eelnõu § 90 l</w:t>
      </w:r>
      <w:r w:rsidR="3115AA11" w:rsidRPr="1F221ED9">
        <w:rPr>
          <w:rFonts w:ascii="Times New Roman" w:hAnsi="Times New Roman" w:cs="Times New Roman"/>
          <w:b/>
          <w:bCs/>
          <w:sz w:val="24"/>
          <w:szCs w:val="24"/>
        </w:rPr>
        <w:t>õikes</w:t>
      </w:r>
      <w:r w:rsidR="546D6AC0" w:rsidRPr="1F221ED9">
        <w:rPr>
          <w:rFonts w:ascii="Times New Roman" w:hAnsi="Times New Roman" w:cs="Times New Roman"/>
          <w:b/>
          <w:bCs/>
          <w:sz w:val="24"/>
          <w:szCs w:val="24"/>
        </w:rPr>
        <w:t xml:space="preserve"> 4</w:t>
      </w:r>
      <w:r w:rsidR="546D6AC0" w:rsidRPr="1F221ED9">
        <w:rPr>
          <w:rFonts w:ascii="Times New Roman" w:hAnsi="Times New Roman" w:cs="Times New Roman"/>
          <w:sz w:val="24"/>
          <w:szCs w:val="24"/>
        </w:rPr>
        <w:t xml:space="preserve"> selgitatakse olukorda, kus tuumamaterjal on küll kindla </w:t>
      </w:r>
      <w:r w:rsidR="0727E125" w:rsidRPr="1F221ED9">
        <w:rPr>
          <w:rFonts w:ascii="Times New Roman" w:hAnsi="Times New Roman" w:cs="Times New Roman"/>
          <w:sz w:val="24"/>
          <w:szCs w:val="24"/>
        </w:rPr>
        <w:t>käitaja</w:t>
      </w:r>
      <w:r w:rsidR="546D6AC0" w:rsidRPr="1F221ED9">
        <w:rPr>
          <w:rFonts w:ascii="Times New Roman" w:hAnsi="Times New Roman" w:cs="Times New Roman"/>
          <w:sz w:val="24"/>
          <w:szCs w:val="24"/>
        </w:rPr>
        <w:t xml:space="preserve"> valduses, kuid erandkorras vastutab siiski teine </w:t>
      </w:r>
      <w:r w:rsidR="7CEE76D0" w:rsidRPr="1F221ED9">
        <w:rPr>
          <w:rFonts w:ascii="Times New Roman" w:hAnsi="Times New Roman" w:cs="Times New Roman"/>
          <w:sz w:val="24"/>
          <w:szCs w:val="24"/>
        </w:rPr>
        <w:t>isik</w:t>
      </w:r>
      <w:r w:rsidR="546D6AC0" w:rsidRPr="1F221ED9">
        <w:rPr>
          <w:rFonts w:ascii="Times New Roman" w:hAnsi="Times New Roman" w:cs="Times New Roman"/>
          <w:sz w:val="24"/>
          <w:szCs w:val="24"/>
        </w:rPr>
        <w:t xml:space="preserve">. </w:t>
      </w:r>
    </w:p>
    <w:p w14:paraId="39F66E12" w14:textId="7EE7813D" w:rsidR="5EE8D621" w:rsidRPr="00EB07BB" w:rsidRDefault="6642E253" w:rsidP="3AF3F007">
      <w:pPr>
        <w:spacing w:after="0"/>
        <w:jc w:val="both"/>
      </w:pPr>
      <w:r w:rsidRPr="3AF3F007">
        <w:rPr>
          <w:rFonts w:ascii="Times New Roman" w:hAnsi="Times New Roman" w:cs="Times New Roman"/>
          <w:sz w:val="24"/>
          <w:szCs w:val="24"/>
        </w:rPr>
        <w:t xml:space="preserve">CLND 1963 artikli IV kohaselt võib vastutus tuumamaterjali eest transportimise ajal üle minna teisele isikule, kui see isik on vastutuse ametlikult ja kirjaliku lepingu alusel üle võtnud. Seega ei vastuta </w:t>
      </w:r>
      <w:r w:rsidR="2CC2BFCC" w:rsidRPr="5191D075">
        <w:rPr>
          <w:rFonts w:ascii="Times New Roman" w:hAnsi="Times New Roman" w:cs="Times New Roman"/>
          <w:sz w:val="24"/>
          <w:szCs w:val="24"/>
        </w:rPr>
        <w:t>käitaja</w:t>
      </w:r>
      <w:r w:rsidRPr="3AF3F007">
        <w:rPr>
          <w:rFonts w:ascii="Times New Roman" w:hAnsi="Times New Roman" w:cs="Times New Roman"/>
          <w:sz w:val="24"/>
          <w:szCs w:val="24"/>
        </w:rPr>
        <w:t xml:space="preserve"> vaheladustatud tuumamaterjali eest, kui vastutav isik on selgelt määratud ja vastutus on konventsiooniga kooskõlas üle antud. Selline lahendus tagab, et vastutus on alati selgelt määratud ühele isikule korraga, vältides vastutuse kattumist.</w:t>
      </w:r>
    </w:p>
    <w:p w14:paraId="74695C61" w14:textId="378CB20B" w:rsidR="2018ABCA" w:rsidRDefault="2018ABCA" w:rsidP="2018ABCA">
      <w:pPr>
        <w:spacing w:after="0"/>
        <w:jc w:val="both"/>
        <w:rPr>
          <w:rFonts w:ascii="Times New Roman" w:hAnsi="Times New Roman" w:cs="Times New Roman"/>
          <w:b/>
          <w:bCs/>
          <w:sz w:val="24"/>
          <w:szCs w:val="24"/>
        </w:rPr>
      </w:pPr>
    </w:p>
    <w:p w14:paraId="097123A2" w14:textId="3C1CA9EB" w:rsidR="5EE8D621" w:rsidRPr="00EB07BB" w:rsidRDefault="49A3AFB6" w:rsidP="3AF3F007">
      <w:pPr>
        <w:spacing w:after="0"/>
        <w:jc w:val="both"/>
      </w:pPr>
      <w:r w:rsidRPr="7AFF92FC">
        <w:rPr>
          <w:rFonts w:ascii="Times New Roman" w:hAnsi="Times New Roman" w:cs="Times New Roman"/>
          <w:b/>
          <w:bCs/>
          <w:sz w:val="24"/>
          <w:szCs w:val="24"/>
        </w:rPr>
        <w:t>Eelnõu § 90 l</w:t>
      </w:r>
      <w:r w:rsidR="43DE4975" w:rsidRPr="7AFF92FC">
        <w:rPr>
          <w:rFonts w:ascii="Times New Roman" w:hAnsi="Times New Roman" w:cs="Times New Roman"/>
          <w:b/>
          <w:bCs/>
          <w:sz w:val="24"/>
          <w:szCs w:val="24"/>
        </w:rPr>
        <w:t>õigetes</w:t>
      </w:r>
      <w:r w:rsidR="6642E253" w:rsidRPr="1E9CCD01">
        <w:rPr>
          <w:rFonts w:ascii="Times New Roman" w:hAnsi="Times New Roman" w:cs="Times New Roman"/>
          <w:b/>
          <w:sz w:val="24"/>
          <w:szCs w:val="24"/>
        </w:rPr>
        <w:t xml:space="preserve"> 5 ja 6</w:t>
      </w:r>
      <w:r w:rsidR="6642E253" w:rsidRPr="3AF3F007">
        <w:rPr>
          <w:rFonts w:ascii="Times New Roman" w:hAnsi="Times New Roman" w:cs="Times New Roman"/>
          <w:sz w:val="24"/>
          <w:szCs w:val="24"/>
        </w:rPr>
        <w:t xml:space="preserve"> reguleeritakse vastutust tuumamaterjali tarnspordi ajal. CLND 1963 kohaselt vastutab tuumakahjustuse eest see tuumakäitise </w:t>
      </w:r>
      <w:r w:rsidR="63B1426A" w:rsidRPr="74AC01A5">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kelle valduses ja vastutusel on tuumamaterjal õnnetuse toimumise hetkel. Vastutus lõpeb hetkel, kui materjali eest võtab vastutuse üle teine </w:t>
      </w:r>
      <w:r w:rsidR="5F10331C" w:rsidRPr="74AC01A5">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vastavalt kirjalikule kokkuleppele või materiaalse valduse üleminekule. Samuti jääb esialgne </w:t>
      </w:r>
      <w:r w:rsidR="10D48649" w:rsidRPr="71F14AC1">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vastutavaks juhul, kui tuumamaterjal on teel tuumareaktorisse või riiki, mis ei ole konventsiooniga liitunud, kuni materjal on jõudnud määratud sihtkohta. Selline kord tagab, et tuumakahju eest vastutab alati üks selgelt määratud isik, vältides vastutuse kattumist või lünki. </w:t>
      </w:r>
    </w:p>
    <w:p w14:paraId="2488F712" w14:textId="0F2E8FA4" w:rsidR="65A9A0CB" w:rsidRDefault="65A9A0CB" w:rsidP="65A9A0CB">
      <w:pPr>
        <w:spacing w:after="0"/>
        <w:jc w:val="both"/>
        <w:rPr>
          <w:rFonts w:ascii="Times New Roman" w:hAnsi="Times New Roman" w:cs="Times New Roman"/>
          <w:sz w:val="24"/>
          <w:szCs w:val="24"/>
        </w:rPr>
      </w:pPr>
    </w:p>
    <w:p w14:paraId="5A56354F" w14:textId="7C230467" w:rsidR="5EE8D621" w:rsidRPr="00EB07BB" w:rsidRDefault="12B3FDA6" w:rsidP="3AF3F007">
      <w:pPr>
        <w:spacing w:after="0"/>
        <w:jc w:val="both"/>
      </w:pPr>
      <w:r w:rsidRPr="7AFF92FC">
        <w:rPr>
          <w:rFonts w:ascii="Times New Roman" w:hAnsi="Times New Roman" w:cs="Times New Roman"/>
          <w:b/>
          <w:bCs/>
          <w:sz w:val="24"/>
          <w:szCs w:val="24"/>
        </w:rPr>
        <w:t>Eelnõu § 90 l</w:t>
      </w:r>
      <w:r w:rsidR="43DE4975" w:rsidRPr="7AFF92FC">
        <w:rPr>
          <w:rFonts w:ascii="Times New Roman" w:hAnsi="Times New Roman" w:cs="Times New Roman"/>
          <w:b/>
          <w:bCs/>
          <w:sz w:val="24"/>
          <w:szCs w:val="24"/>
        </w:rPr>
        <w:t>õikes</w:t>
      </w:r>
      <w:r w:rsidR="6642E253" w:rsidRPr="5DC192BC">
        <w:rPr>
          <w:rFonts w:ascii="Times New Roman" w:hAnsi="Times New Roman" w:cs="Times New Roman"/>
          <w:b/>
          <w:sz w:val="24"/>
          <w:szCs w:val="24"/>
        </w:rPr>
        <w:t xml:space="preserve"> 7</w:t>
      </w:r>
      <w:r w:rsidR="6642E253" w:rsidRPr="3AF3F007">
        <w:rPr>
          <w:rFonts w:ascii="Times New Roman" w:hAnsi="Times New Roman" w:cs="Times New Roman"/>
          <w:sz w:val="24"/>
          <w:szCs w:val="24"/>
        </w:rPr>
        <w:t xml:space="preserve"> sätestatakse, et </w:t>
      </w:r>
      <w:r w:rsidR="5B6196B4" w:rsidRPr="6636C726">
        <w:rPr>
          <w:rFonts w:ascii="Times New Roman" w:hAnsi="Times New Roman" w:cs="Times New Roman"/>
          <w:sz w:val="24"/>
          <w:szCs w:val="24"/>
        </w:rPr>
        <w:t xml:space="preserve">käitaja </w:t>
      </w:r>
      <w:r w:rsidR="6642E253" w:rsidRPr="6636C726">
        <w:rPr>
          <w:rFonts w:ascii="Times New Roman" w:hAnsi="Times New Roman" w:cs="Times New Roman"/>
          <w:sz w:val="24"/>
          <w:szCs w:val="24"/>
        </w:rPr>
        <w:t>vastutab</w:t>
      </w:r>
      <w:r w:rsidR="6642E253" w:rsidRPr="3AF3F007">
        <w:rPr>
          <w:rFonts w:ascii="Times New Roman" w:hAnsi="Times New Roman" w:cs="Times New Roman"/>
          <w:sz w:val="24"/>
          <w:szCs w:val="24"/>
        </w:rPr>
        <w:t xml:space="preserve"> ka sellise tuumamaterjali eest, mis on varastatud, kadunud või hüljatud, kuni see on leitud ja vastutus ametlikult üle läinud teisele isikule. See reegel tagab, et tuumakahju hüvitamise eest vastutav isik oleks alati olemas, seda ka ettenägematutes olukordades.  </w:t>
      </w:r>
    </w:p>
    <w:p w14:paraId="148FB565" w14:textId="41AE3898" w:rsidR="7AFF92FC" w:rsidRDefault="7AFF92FC" w:rsidP="7AFF92FC">
      <w:pPr>
        <w:spacing w:after="0"/>
        <w:jc w:val="both"/>
        <w:rPr>
          <w:rFonts w:ascii="Times New Roman" w:hAnsi="Times New Roman" w:cs="Times New Roman"/>
          <w:sz w:val="24"/>
          <w:szCs w:val="24"/>
        </w:rPr>
      </w:pPr>
    </w:p>
    <w:p w14:paraId="28C1C548" w14:textId="6EEDE7B3" w:rsidR="5EE8D621" w:rsidRPr="00EB07BB" w:rsidRDefault="4F1F67CC" w:rsidP="3AF3F007">
      <w:pPr>
        <w:spacing w:after="0"/>
        <w:jc w:val="both"/>
      </w:pPr>
      <w:r w:rsidRPr="7AFF92FC">
        <w:rPr>
          <w:rFonts w:ascii="Times New Roman" w:hAnsi="Times New Roman" w:cs="Times New Roman"/>
          <w:b/>
          <w:bCs/>
          <w:sz w:val="24"/>
          <w:szCs w:val="24"/>
        </w:rPr>
        <w:t>Eelnõu § 90 l</w:t>
      </w:r>
      <w:r w:rsidR="43DE4975" w:rsidRPr="7AFF92FC">
        <w:rPr>
          <w:rFonts w:ascii="Times New Roman" w:hAnsi="Times New Roman" w:cs="Times New Roman"/>
          <w:b/>
          <w:bCs/>
          <w:sz w:val="24"/>
          <w:szCs w:val="24"/>
        </w:rPr>
        <w:t>õikes</w:t>
      </w:r>
      <w:r w:rsidR="6642E253" w:rsidRPr="5543C392">
        <w:rPr>
          <w:rFonts w:ascii="Times New Roman" w:hAnsi="Times New Roman" w:cs="Times New Roman"/>
          <w:b/>
          <w:sz w:val="24"/>
          <w:szCs w:val="24"/>
        </w:rPr>
        <w:t xml:space="preserve"> 8</w:t>
      </w:r>
      <w:r w:rsidR="6642E253" w:rsidRPr="3AF3F007">
        <w:rPr>
          <w:rFonts w:ascii="Times New Roman" w:hAnsi="Times New Roman" w:cs="Times New Roman"/>
          <w:sz w:val="24"/>
          <w:szCs w:val="24"/>
        </w:rPr>
        <w:t xml:space="preserve"> Erandina on võimalik, et kõigi poolte (saatev </w:t>
      </w:r>
      <w:r w:rsidR="2126B527" w:rsidRPr="481AC260">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vastuvõttev </w:t>
      </w:r>
      <w:r w:rsidR="17470C8C" w:rsidRPr="7748A066">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ja vedaja) kirjalikul kokkuleppel läheb vastutus tuumakahju eest üle vedajale. Sellisel juhul kohaldatakse vedajale sarnaseid nõudeid </w:t>
      </w:r>
      <w:r w:rsidR="0B496D71" w:rsidRPr="24DED05E">
        <w:rPr>
          <w:rFonts w:ascii="Times New Roman" w:hAnsi="Times New Roman" w:cs="Times New Roman"/>
          <w:sz w:val="24"/>
          <w:szCs w:val="24"/>
        </w:rPr>
        <w:t>käitaja</w:t>
      </w:r>
      <w:r w:rsidR="6642E253" w:rsidRPr="24DED05E">
        <w:rPr>
          <w:rFonts w:ascii="Times New Roman" w:hAnsi="Times New Roman" w:cs="Times New Roman"/>
          <w:sz w:val="24"/>
          <w:szCs w:val="24"/>
        </w:rPr>
        <w:t>ga</w:t>
      </w:r>
      <w:r w:rsidR="6642E253" w:rsidRPr="3AF3F007">
        <w:rPr>
          <w:rFonts w:ascii="Times New Roman" w:hAnsi="Times New Roman" w:cs="Times New Roman"/>
          <w:sz w:val="24"/>
          <w:szCs w:val="24"/>
        </w:rPr>
        <w:t>.</w:t>
      </w:r>
    </w:p>
    <w:p w14:paraId="33DAAEAC" w14:textId="3CDD3B11" w:rsidR="5EE8D621" w:rsidRPr="00EB07BB" w:rsidRDefault="5EE8D621" w:rsidP="7AFF92FC">
      <w:pPr>
        <w:spacing w:after="0"/>
        <w:jc w:val="both"/>
        <w:rPr>
          <w:rFonts w:ascii="Times New Roman" w:hAnsi="Times New Roman" w:cs="Times New Roman"/>
          <w:sz w:val="24"/>
          <w:szCs w:val="24"/>
        </w:rPr>
      </w:pPr>
    </w:p>
    <w:p w14:paraId="58879D27" w14:textId="7C27F413" w:rsidR="5EE8D621" w:rsidRPr="00EB07BB" w:rsidRDefault="0B28BCEF"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90 l</w:t>
      </w:r>
      <w:r w:rsidR="43DE4975" w:rsidRPr="7AFF92FC">
        <w:rPr>
          <w:rFonts w:ascii="Times New Roman" w:hAnsi="Times New Roman" w:cs="Times New Roman"/>
          <w:b/>
          <w:bCs/>
          <w:sz w:val="24"/>
          <w:szCs w:val="24"/>
        </w:rPr>
        <w:t>õiked</w:t>
      </w:r>
      <w:r w:rsidR="6642E253" w:rsidRPr="4B6FA04A">
        <w:rPr>
          <w:rFonts w:ascii="Times New Roman" w:hAnsi="Times New Roman" w:cs="Times New Roman"/>
          <w:b/>
          <w:sz w:val="24"/>
          <w:szCs w:val="24"/>
        </w:rPr>
        <w:t xml:space="preserve"> 9 ja 10</w:t>
      </w:r>
      <w:r w:rsidR="6642E253" w:rsidRPr="3AF3F007">
        <w:rPr>
          <w:rFonts w:ascii="Times New Roman" w:hAnsi="Times New Roman" w:cs="Times New Roman"/>
          <w:sz w:val="24"/>
          <w:szCs w:val="24"/>
        </w:rPr>
        <w:t xml:space="preserve"> annavad teatud juhtudel võimaluse </w:t>
      </w:r>
      <w:r w:rsidR="2A4BCC04" w:rsidRPr="7CC7B272">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vastutusest vabastada. Kui tuumakäitise või tuumamaterjali risk on määratud rahvusvaheliste kriteeriumite järgi väikeseks või kogus on lubatud piiri sees, võib </w:t>
      </w:r>
      <w:r w:rsidR="22520AAF" w:rsidRPr="3AF3F007">
        <w:rPr>
          <w:rFonts w:ascii="Times New Roman" w:hAnsi="Times New Roman" w:cs="Times New Roman"/>
          <w:sz w:val="24"/>
          <w:szCs w:val="24"/>
        </w:rPr>
        <w:t xml:space="preserve">pädev asutus </w:t>
      </w:r>
      <w:r w:rsidR="6642E253" w:rsidRPr="3AF3F007">
        <w:rPr>
          <w:rFonts w:ascii="Times New Roman" w:hAnsi="Times New Roman" w:cs="Times New Roman"/>
          <w:sz w:val="24"/>
          <w:szCs w:val="24"/>
        </w:rPr>
        <w:t xml:space="preserve">vabastada </w:t>
      </w:r>
      <w:r w:rsidR="76CDFE5E" w:rsidRPr="46C68CA9">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vastutusest. Sellisel juhul ei rakendu CLND 1963 reeglid, vaid kahjud hüvitatakse tavaliste võlaõigusseaduse sätete alusel. See võimaldab kombineerida rahvusvaheliselt tunnustatud riski hindamist ja riiklikku tsiviilvastutust.</w:t>
      </w:r>
    </w:p>
    <w:p w14:paraId="2861F842" w14:textId="6C2CD4D7" w:rsidR="5EE8D621" w:rsidRPr="00EB07BB" w:rsidRDefault="5EE8D621" w:rsidP="3AF3F007">
      <w:pPr>
        <w:spacing w:after="0"/>
        <w:jc w:val="both"/>
        <w:rPr>
          <w:rFonts w:ascii="Times New Roman" w:hAnsi="Times New Roman" w:cs="Times New Roman"/>
          <w:sz w:val="24"/>
          <w:szCs w:val="24"/>
        </w:rPr>
      </w:pPr>
    </w:p>
    <w:p w14:paraId="647097E2" w14:textId="6707F99C" w:rsidR="5EE8D621" w:rsidRPr="00EB07BB" w:rsidRDefault="25B10AA2"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0105060E">
        <w:rPr>
          <w:rFonts w:ascii="Times New Roman" w:hAnsi="Times New Roman" w:cs="Times New Roman"/>
          <w:b/>
          <w:sz w:val="24"/>
          <w:szCs w:val="24"/>
        </w:rPr>
        <w:t xml:space="preserve">§ </w:t>
      </w:r>
      <w:r w:rsidR="2223A7E7" w:rsidRPr="0105060E">
        <w:rPr>
          <w:rFonts w:ascii="Times New Roman" w:hAnsi="Times New Roman" w:cs="Times New Roman"/>
          <w:b/>
          <w:sz w:val="24"/>
          <w:szCs w:val="24"/>
        </w:rPr>
        <w:t>91</w:t>
      </w:r>
      <w:r w:rsidR="12184208" w:rsidRPr="7AFF92FC">
        <w:rPr>
          <w:rFonts w:ascii="Times New Roman" w:hAnsi="Times New Roman" w:cs="Times New Roman"/>
          <w:b/>
          <w:bCs/>
          <w:sz w:val="24"/>
          <w:szCs w:val="24"/>
        </w:rPr>
        <w:t xml:space="preserve"> </w:t>
      </w:r>
      <w:r w:rsidR="12184208" w:rsidRPr="7AFF92FC">
        <w:rPr>
          <w:rFonts w:ascii="Times New Roman" w:hAnsi="Times New Roman" w:cs="Times New Roman"/>
          <w:sz w:val="24"/>
          <w:szCs w:val="24"/>
        </w:rPr>
        <w:t>reguleerib t</w:t>
      </w:r>
      <w:r w:rsidR="43DE4975" w:rsidRPr="7AFF92FC">
        <w:rPr>
          <w:rFonts w:ascii="Times New Roman" w:hAnsi="Times New Roman" w:cs="Times New Roman"/>
          <w:sz w:val="24"/>
          <w:szCs w:val="24"/>
        </w:rPr>
        <w:t>uumajäätmete</w:t>
      </w:r>
      <w:r w:rsidR="6642E253" w:rsidRPr="7AFF92FC">
        <w:rPr>
          <w:rFonts w:ascii="Times New Roman" w:hAnsi="Times New Roman" w:cs="Times New Roman"/>
          <w:sz w:val="24"/>
          <w:szCs w:val="24"/>
        </w:rPr>
        <w:t xml:space="preserve"> käitleja ja vedaja vastutus tuumamaterjaliga toimunud tuumaintsidendi eest</w:t>
      </w:r>
      <w:r w:rsidR="6642E253" w:rsidRPr="3AF3F007">
        <w:rPr>
          <w:rFonts w:ascii="Times New Roman" w:hAnsi="Times New Roman" w:cs="Times New Roman"/>
          <w:sz w:val="24"/>
          <w:szCs w:val="24"/>
        </w:rPr>
        <w:t xml:space="preserve">  </w:t>
      </w:r>
    </w:p>
    <w:p w14:paraId="2E4964B8" w14:textId="12103F70" w:rsidR="5EE8D621" w:rsidRPr="00EB07BB" w:rsidRDefault="579A88C3" w:rsidP="3AF3F007">
      <w:pPr>
        <w:spacing w:after="0"/>
        <w:jc w:val="both"/>
      </w:pPr>
      <w:r w:rsidRPr="3AF3F007">
        <w:rPr>
          <w:rFonts w:ascii="Times New Roman" w:hAnsi="Times New Roman" w:cs="Times New Roman"/>
          <w:sz w:val="24"/>
          <w:szCs w:val="24"/>
        </w:rPr>
        <w:t xml:space="preserve">Pädev asutus </w:t>
      </w:r>
      <w:r w:rsidR="6642E253" w:rsidRPr="3AF3F007">
        <w:rPr>
          <w:rFonts w:ascii="Times New Roman" w:hAnsi="Times New Roman" w:cs="Times New Roman"/>
          <w:sz w:val="24"/>
          <w:szCs w:val="24"/>
        </w:rPr>
        <w:t xml:space="preserve">võib määrata tuumajäätmete käitleja või vedaja vastutavaks isikuks, kes vastutab tuumakahjustuse eest samadel alustel nagu Eesti tuumakäitise </w:t>
      </w:r>
      <w:r w:rsidR="302A7A48" w:rsidRPr="0C1FDB5E">
        <w:rPr>
          <w:rFonts w:ascii="Times New Roman" w:hAnsi="Times New Roman" w:cs="Times New Roman"/>
          <w:sz w:val="24"/>
          <w:szCs w:val="24"/>
        </w:rPr>
        <w:t>käitaja</w:t>
      </w:r>
      <w:r w:rsidR="6642E253" w:rsidRPr="0C1FDB5E">
        <w:rPr>
          <w:rFonts w:ascii="Times New Roman" w:hAnsi="Times New Roman" w:cs="Times New Roman"/>
          <w:sz w:val="24"/>
          <w:szCs w:val="24"/>
        </w:rPr>
        <w:t>.</w:t>
      </w:r>
      <w:r w:rsidR="6642E253" w:rsidRPr="3AF3F007">
        <w:rPr>
          <w:rFonts w:ascii="Times New Roman" w:hAnsi="Times New Roman" w:cs="Times New Roman"/>
          <w:sz w:val="24"/>
          <w:szCs w:val="24"/>
        </w:rPr>
        <w:t xml:space="preserve"> Vastutuse määramine eeldab taotlust, kehtivat finantstagatist ning algse </w:t>
      </w:r>
      <w:r w:rsidR="77C1D1A6" w:rsidRPr="4AD9D09D">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nõusolekut. See tagab selge vastutuse ja kindlustab kannatanute hüvitamise võimaluse ka transpordi või jäätmekäitluse puhul.</w:t>
      </w:r>
    </w:p>
    <w:p w14:paraId="16BC19EA" w14:textId="5D54B2C8" w:rsidR="5EE8D621" w:rsidRPr="00EB07BB" w:rsidRDefault="5EE8D621" w:rsidP="3AF3F007">
      <w:pPr>
        <w:spacing w:after="0"/>
        <w:jc w:val="both"/>
        <w:rPr>
          <w:rFonts w:ascii="Times New Roman" w:hAnsi="Times New Roman" w:cs="Times New Roman"/>
          <w:sz w:val="24"/>
          <w:szCs w:val="24"/>
        </w:rPr>
      </w:pPr>
    </w:p>
    <w:p w14:paraId="415CF750" w14:textId="632E24C3" w:rsidR="5EE8D621" w:rsidRPr="00EB07BB" w:rsidRDefault="2D4F9F0B"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53F47778" w:rsidRPr="7AFF92FC">
        <w:rPr>
          <w:rFonts w:ascii="Times New Roman" w:hAnsi="Times New Roman" w:cs="Times New Roman"/>
          <w:b/>
          <w:bCs/>
          <w:sz w:val="24"/>
          <w:szCs w:val="24"/>
        </w:rPr>
        <w:t>92</w:t>
      </w:r>
      <w:r w:rsidR="6E3027E8" w:rsidRPr="7AFF92FC">
        <w:rPr>
          <w:rFonts w:ascii="Times New Roman" w:hAnsi="Times New Roman" w:cs="Times New Roman"/>
          <w:b/>
          <w:bCs/>
          <w:sz w:val="24"/>
          <w:szCs w:val="24"/>
        </w:rPr>
        <w:t xml:space="preserve"> </w:t>
      </w:r>
      <w:r w:rsidR="6E3027E8" w:rsidRPr="7AFF92FC">
        <w:rPr>
          <w:rFonts w:ascii="Times New Roman" w:hAnsi="Times New Roman" w:cs="Times New Roman"/>
          <w:sz w:val="24"/>
          <w:szCs w:val="24"/>
        </w:rPr>
        <w:t>kirjeldab k</w:t>
      </w:r>
      <w:r w:rsidR="4C35DFC3" w:rsidRPr="7AFF92FC">
        <w:rPr>
          <w:rFonts w:ascii="Times New Roman" w:hAnsi="Times New Roman" w:cs="Times New Roman"/>
          <w:sz w:val="24"/>
          <w:szCs w:val="24"/>
        </w:rPr>
        <w:t>äitajate</w:t>
      </w:r>
      <w:r w:rsidR="43DE4975" w:rsidRPr="7AFF92FC">
        <w:rPr>
          <w:rFonts w:ascii="Times New Roman" w:hAnsi="Times New Roman" w:cs="Times New Roman"/>
          <w:sz w:val="24"/>
          <w:szCs w:val="24"/>
        </w:rPr>
        <w:t xml:space="preserve"> ühi</w:t>
      </w:r>
      <w:r w:rsidR="3A0F6EA7" w:rsidRPr="7AFF92FC">
        <w:rPr>
          <w:rFonts w:ascii="Times New Roman" w:hAnsi="Times New Roman" w:cs="Times New Roman"/>
          <w:sz w:val="24"/>
          <w:szCs w:val="24"/>
        </w:rPr>
        <w:t>st</w:t>
      </w:r>
      <w:r w:rsidR="43DE4975" w:rsidRPr="7AFF92FC">
        <w:rPr>
          <w:rFonts w:ascii="Times New Roman" w:hAnsi="Times New Roman" w:cs="Times New Roman"/>
          <w:sz w:val="24"/>
          <w:szCs w:val="24"/>
        </w:rPr>
        <w:t xml:space="preserve"> vastutus</w:t>
      </w:r>
      <w:r w:rsidR="49083B8E" w:rsidRPr="7AFF92FC">
        <w:rPr>
          <w:rFonts w:ascii="Times New Roman" w:hAnsi="Times New Roman" w:cs="Times New Roman"/>
          <w:sz w:val="24"/>
          <w:szCs w:val="24"/>
        </w:rPr>
        <w:t>.</w:t>
      </w:r>
    </w:p>
    <w:p w14:paraId="2A4DFD01" w14:textId="78008CE9" w:rsidR="5EE8D621" w:rsidRPr="00EB07BB" w:rsidRDefault="6642E253" w:rsidP="3AF3F007">
      <w:pPr>
        <w:spacing w:after="0"/>
        <w:jc w:val="both"/>
        <w:rPr>
          <w:rFonts w:ascii="Times New Roman" w:hAnsi="Times New Roman" w:cs="Times New Roman"/>
          <w:sz w:val="24"/>
          <w:szCs w:val="24"/>
        </w:rPr>
      </w:pPr>
      <w:r w:rsidRPr="3AF3F007">
        <w:rPr>
          <w:rFonts w:ascii="Times New Roman" w:hAnsi="Times New Roman" w:cs="Times New Roman"/>
          <w:sz w:val="24"/>
          <w:szCs w:val="24"/>
        </w:rPr>
        <w:t xml:space="preserve">Kui tuumakahju eest vastutavad mitu </w:t>
      </w:r>
      <w:r w:rsidR="56961C6B" w:rsidRPr="1FE9768A">
        <w:rPr>
          <w:rFonts w:ascii="Times New Roman" w:hAnsi="Times New Roman" w:cs="Times New Roman"/>
          <w:sz w:val="24"/>
          <w:szCs w:val="24"/>
        </w:rPr>
        <w:t>käitaja</w:t>
      </w:r>
      <w:r w:rsidRPr="1FE9768A">
        <w:rPr>
          <w:rFonts w:ascii="Times New Roman" w:hAnsi="Times New Roman" w:cs="Times New Roman"/>
          <w:sz w:val="24"/>
          <w:szCs w:val="24"/>
        </w:rPr>
        <w:t>t</w:t>
      </w:r>
      <w:r w:rsidRPr="3AF3F007">
        <w:rPr>
          <w:rFonts w:ascii="Times New Roman" w:hAnsi="Times New Roman" w:cs="Times New Roman"/>
          <w:sz w:val="24"/>
          <w:szCs w:val="24"/>
        </w:rPr>
        <w:t xml:space="preserve"> ja nende panust kahju tekkimisse ei saa eristada, vastutavad nad solidaarselt, kuid nende koguvastutus ja iga </w:t>
      </w:r>
      <w:r w:rsidR="712574F8" w:rsidRPr="2FC0CE63">
        <w:rPr>
          <w:rFonts w:ascii="Times New Roman" w:hAnsi="Times New Roman" w:cs="Times New Roman"/>
          <w:sz w:val="24"/>
          <w:szCs w:val="24"/>
        </w:rPr>
        <w:t>käitaja</w:t>
      </w:r>
      <w:r w:rsidRPr="3AF3F007">
        <w:rPr>
          <w:rFonts w:ascii="Times New Roman" w:hAnsi="Times New Roman" w:cs="Times New Roman"/>
          <w:sz w:val="24"/>
          <w:szCs w:val="24"/>
        </w:rPr>
        <w:t xml:space="preserve"> individuaalne vastutus on seaduses sätestatud maksimaalse summa piirides. Solidaarsuse põhimõte tagab kannatanule täieliku hüvitamise võimaluse, samas kui piirangud kaitsevad </w:t>
      </w:r>
      <w:r w:rsidR="4370D86D" w:rsidRPr="3082E85E">
        <w:rPr>
          <w:rFonts w:ascii="Times New Roman" w:hAnsi="Times New Roman" w:cs="Times New Roman"/>
          <w:sz w:val="24"/>
          <w:szCs w:val="24"/>
        </w:rPr>
        <w:t>käitaja</w:t>
      </w:r>
      <w:r w:rsidRPr="3082E85E">
        <w:rPr>
          <w:rFonts w:ascii="Times New Roman" w:hAnsi="Times New Roman" w:cs="Times New Roman"/>
          <w:sz w:val="24"/>
          <w:szCs w:val="24"/>
        </w:rPr>
        <w:t>t</w:t>
      </w:r>
      <w:r w:rsidRPr="3AF3F007">
        <w:rPr>
          <w:rFonts w:ascii="Times New Roman" w:hAnsi="Times New Roman" w:cs="Times New Roman"/>
          <w:sz w:val="24"/>
          <w:szCs w:val="24"/>
        </w:rPr>
        <w:t xml:space="preserve"> ülemäärase rahalise koormuse eest. Põhimõte on kooskõlas CLND 1963 konventsiooni artikkel II lõikega 3.</w:t>
      </w:r>
    </w:p>
    <w:p w14:paraId="03A6FBE2" w14:textId="1EAB8852" w:rsidR="5EE8D621" w:rsidRPr="00EB07BB" w:rsidRDefault="5EE8D621" w:rsidP="3AF3F007">
      <w:pPr>
        <w:spacing w:after="0"/>
        <w:jc w:val="both"/>
        <w:rPr>
          <w:rFonts w:ascii="Times New Roman" w:hAnsi="Times New Roman" w:cs="Times New Roman"/>
          <w:sz w:val="24"/>
          <w:szCs w:val="24"/>
        </w:rPr>
      </w:pPr>
    </w:p>
    <w:p w14:paraId="5068B874" w14:textId="54E2509E" w:rsidR="5EE8D621" w:rsidRPr="00EB07BB" w:rsidRDefault="505FF506"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1C2C1C37">
        <w:rPr>
          <w:rFonts w:ascii="Times New Roman" w:hAnsi="Times New Roman" w:cs="Times New Roman"/>
          <w:b/>
          <w:sz w:val="24"/>
          <w:szCs w:val="24"/>
        </w:rPr>
        <w:t xml:space="preserve">§ </w:t>
      </w:r>
      <w:r w:rsidR="6505A555" w:rsidRPr="1C2C1C37">
        <w:rPr>
          <w:rFonts w:ascii="Times New Roman" w:hAnsi="Times New Roman" w:cs="Times New Roman"/>
          <w:b/>
          <w:bCs/>
          <w:sz w:val="24"/>
          <w:szCs w:val="24"/>
        </w:rPr>
        <w:t>93</w:t>
      </w:r>
      <w:r w:rsidR="5D24982C" w:rsidRPr="7AFF92FC">
        <w:rPr>
          <w:rFonts w:ascii="Times New Roman" w:hAnsi="Times New Roman" w:cs="Times New Roman"/>
          <w:b/>
          <w:bCs/>
          <w:sz w:val="24"/>
          <w:szCs w:val="24"/>
        </w:rPr>
        <w:t xml:space="preserve"> </w:t>
      </w:r>
      <w:r w:rsidR="5D24982C" w:rsidRPr="7AFF92FC">
        <w:rPr>
          <w:rFonts w:ascii="Times New Roman" w:hAnsi="Times New Roman" w:cs="Times New Roman"/>
          <w:sz w:val="24"/>
          <w:szCs w:val="24"/>
        </w:rPr>
        <w:t>reguleerib v</w:t>
      </w:r>
      <w:r w:rsidR="43DE4975" w:rsidRPr="7AFF92FC">
        <w:rPr>
          <w:rFonts w:ascii="Times New Roman" w:hAnsi="Times New Roman" w:cs="Times New Roman"/>
          <w:sz w:val="24"/>
          <w:szCs w:val="24"/>
        </w:rPr>
        <w:t>astutus</w:t>
      </w:r>
      <w:r w:rsidR="6642E253" w:rsidRPr="7AFF92FC">
        <w:rPr>
          <w:rFonts w:ascii="Times New Roman" w:hAnsi="Times New Roman" w:cs="Times New Roman"/>
          <w:sz w:val="24"/>
          <w:szCs w:val="24"/>
        </w:rPr>
        <w:t xml:space="preserve"> mitme tuumakäitisega seotud tuumaintsidendi korral</w:t>
      </w:r>
      <w:r w:rsidR="6642E253" w:rsidRPr="3AF3F007">
        <w:rPr>
          <w:rFonts w:ascii="Times New Roman" w:hAnsi="Times New Roman" w:cs="Times New Roman"/>
          <w:sz w:val="24"/>
          <w:szCs w:val="24"/>
        </w:rPr>
        <w:t xml:space="preserve"> </w:t>
      </w:r>
      <w:r w:rsidR="6A7F4188" w:rsidRPr="7AFF92FC">
        <w:rPr>
          <w:rFonts w:ascii="Times New Roman" w:hAnsi="Times New Roman" w:cs="Times New Roman"/>
          <w:sz w:val="24"/>
          <w:szCs w:val="24"/>
        </w:rPr>
        <w:t>.</w:t>
      </w:r>
      <w:r w:rsidR="6642E253" w:rsidRPr="3AF3F007">
        <w:rPr>
          <w:rFonts w:ascii="Times New Roman" w:hAnsi="Times New Roman" w:cs="Times New Roman"/>
          <w:sz w:val="24"/>
          <w:szCs w:val="24"/>
        </w:rPr>
        <w:t xml:space="preserve"> </w:t>
      </w:r>
    </w:p>
    <w:p w14:paraId="296E5AE3" w14:textId="1DCCBCB6" w:rsidR="5EE8D621" w:rsidRPr="00EB07BB" w:rsidRDefault="6642E253" w:rsidP="3AF3F007">
      <w:pPr>
        <w:spacing w:after="0"/>
        <w:jc w:val="both"/>
      </w:pPr>
      <w:r w:rsidRPr="3AF3F007">
        <w:rPr>
          <w:rFonts w:ascii="Times New Roman" w:hAnsi="Times New Roman" w:cs="Times New Roman"/>
          <w:sz w:val="24"/>
          <w:szCs w:val="24"/>
        </w:rPr>
        <w:t xml:space="preserve">Kui samas </w:t>
      </w:r>
      <w:r w:rsidR="43DE4975" w:rsidRPr="7AFF92FC">
        <w:rPr>
          <w:rFonts w:ascii="Times New Roman" w:hAnsi="Times New Roman" w:cs="Times New Roman"/>
          <w:sz w:val="24"/>
          <w:szCs w:val="24"/>
        </w:rPr>
        <w:t>tuumaintsiden</w:t>
      </w:r>
      <w:r w:rsidR="7A0BE2A5" w:rsidRPr="7AFF92FC">
        <w:rPr>
          <w:rFonts w:ascii="Times New Roman" w:hAnsi="Times New Roman" w:cs="Times New Roman"/>
          <w:sz w:val="24"/>
          <w:szCs w:val="24"/>
        </w:rPr>
        <w:t>d</w:t>
      </w:r>
      <w:r w:rsidR="43DE4975" w:rsidRPr="7AFF92FC">
        <w:rPr>
          <w:rFonts w:ascii="Times New Roman" w:hAnsi="Times New Roman" w:cs="Times New Roman"/>
          <w:sz w:val="24"/>
          <w:szCs w:val="24"/>
        </w:rPr>
        <w:t>is</w:t>
      </w:r>
      <w:r w:rsidRPr="3AF3F007">
        <w:rPr>
          <w:rFonts w:ascii="Times New Roman" w:hAnsi="Times New Roman" w:cs="Times New Roman"/>
          <w:sz w:val="24"/>
          <w:szCs w:val="24"/>
        </w:rPr>
        <w:t xml:space="preserve"> osaleb ühe </w:t>
      </w:r>
      <w:r w:rsidR="2AA3E616" w:rsidRPr="21FDC720">
        <w:rPr>
          <w:rFonts w:ascii="Times New Roman" w:hAnsi="Times New Roman" w:cs="Times New Roman"/>
          <w:sz w:val="24"/>
          <w:szCs w:val="24"/>
        </w:rPr>
        <w:t>käitaja</w:t>
      </w:r>
      <w:r w:rsidRPr="3AF3F007">
        <w:rPr>
          <w:rFonts w:ascii="Times New Roman" w:hAnsi="Times New Roman" w:cs="Times New Roman"/>
          <w:sz w:val="24"/>
          <w:szCs w:val="24"/>
        </w:rPr>
        <w:t xml:space="preserve"> mitu tuumakäitist, on iga käitise vastutus piiratud seaduses sätestatud maksimaalse summaga. See tagab, et kahju hüvitamine toimub mõistliku ja prognoositava rahalise raamistiku piires, kaitstes samal ajal </w:t>
      </w:r>
      <w:r w:rsidR="7C91C313" w:rsidRPr="3682F5ED">
        <w:rPr>
          <w:rFonts w:ascii="Times New Roman" w:hAnsi="Times New Roman" w:cs="Times New Roman"/>
          <w:sz w:val="24"/>
          <w:szCs w:val="24"/>
        </w:rPr>
        <w:t>käitaja</w:t>
      </w:r>
      <w:r w:rsidRPr="3682F5ED">
        <w:rPr>
          <w:rFonts w:ascii="Times New Roman" w:hAnsi="Times New Roman" w:cs="Times New Roman"/>
          <w:sz w:val="24"/>
          <w:szCs w:val="24"/>
        </w:rPr>
        <w:t>t</w:t>
      </w:r>
      <w:r w:rsidRPr="3AF3F007">
        <w:rPr>
          <w:rFonts w:ascii="Times New Roman" w:hAnsi="Times New Roman" w:cs="Times New Roman"/>
          <w:sz w:val="24"/>
          <w:szCs w:val="24"/>
        </w:rPr>
        <w:t xml:space="preserve"> liigsest finantsriskist</w:t>
      </w:r>
    </w:p>
    <w:p w14:paraId="700DE994" w14:textId="22D38CCE" w:rsidR="5EE8D621" w:rsidRPr="00EB07BB" w:rsidRDefault="5EE8D621" w:rsidP="3AF3F007">
      <w:pPr>
        <w:spacing w:after="0"/>
        <w:jc w:val="both"/>
        <w:rPr>
          <w:rFonts w:ascii="Times New Roman" w:hAnsi="Times New Roman" w:cs="Times New Roman"/>
          <w:sz w:val="24"/>
          <w:szCs w:val="24"/>
        </w:rPr>
      </w:pPr>
    </w:p>
    <w:p w14:paraId="5504EDC0" w14:textId="23756028" w:rsidR="5EE8D621" w:rsidRPr="00EB07BB" w:rsidRDefault="46DCC823"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1C2C1C37">
        <w:rPr>
          <w:rFonts w:ascii="Times New Roman" w:hAnsi="Times New Roman" w:cs="Times New Roman"/>
          <w:b/>
          <w:sz w:val="24"/>
          <w:szCs w:val="24"/>
        </w:rPr>
        <w:t xml:space="preserve">§ </w:t>
      </w:r>
      <w:r w:rsidR="668C5C4C" w:rsidRPr="1C2C1C37">
        <w:rPr>
          <w:rFonts w:ascii="Times New Roman" w:hAnsi="Times New Roman" w:cs="Times New Roman"/>
          <w:b/>
          <w:bCs/>
          <w:sz w:val="24"/>
          <w:szCs w:val="24"/>
        </w:rPr>
        <w:t>94</w:t>
      </w:r>
      <w:r w:rsidR="2D5DBE4C" w:rsidRPr="7AFF92FC">
        <w:rPr>
          <w:rFonts w:ascii="Times New Roman" w:hAnsi="Times New Roman" w:cs="Times New Roman"/>
          <w:b/>
          <w:bCs/>
          <w:sz w:val="24"/>
          <w:szCs w:val="24"/>
        </w:rPr>
        <w:t xml:space="preserve"> </w:t>
      </w:r>
      <w:r w:rsidR="2D5DBE4C" w:rsidRPr="7AFF92FC">
        <w:rPr>
          <w:rFonts w:ascii="Times New Roman" w:hAnsi="Times New Roman" w:cs="Times New Roman"/>
          <w:sz w:val="24"/>
          <w:szCs w:val="24"/>
        </w:rPr>
        <w:t>sätestab v</w:t>
      </w:r>
      <w:r w:rsidR="43DE4975" w:rsidRPr="7AFF92FC">
        <w:rPr>
          <w:rFonts w:ascii="Times New Roman" w:hAnsi="Times New Roman" w:cs="Times New Roman"/>
          <w:sz w:val="24"/>
          <w:szCs w:val="24"/>
        </w:rPr>
        <w:t>astutuse piirmäär</w:t>
      </w:r>
      <w:r w:rsidR="75F224AE" w:rsidRPr="7AFF92FC">
        <w:rPr>
          <w:rFonts w:ascii="Times New Roman" w:hAnsi="Times New Roman" w:cs="Times New Roman"/>
          <w:sz w:val="24"/>
          <w:szCs w:val="24"/>
        </w:rPr>
        <w:t>a</w:t>
      </w:r>
      <w:r w:rsidR="6642E253" w:rsidRPr="7AFF92FC">
        <w:rPr>
          <w:rFonts w:ascii="Times New Roman" w:hAnsi="Times New Roman" w:cs="Times New Roman"/>
          <w:sz w:val="24"/>
          <w:szCs w:val="24"/>
        </w:rPr>
        <w:t xml:space="preserve"> ja hüvitisnõuete rahuldamise </w:t>
      </w:r>
      <w:r w:rsidR="43DE4975" w:rsidRPr="7AFF92FC">
        <w:rPr>
          <w:rFonts w:ascii="Times New Roman" w:hAnsi="Times New Roman" w:cs="Times New Roman"/>
          <w:sz w:val="24"/>
          <w:szCs w:val="24"/>
        </w:rPr>
        <w:t>järjekor</w:t>
      </w:r>
      <w:r w:rsidR="06E84F03" w:rsidRPr="7AFF92FC">
        <w:rPr>
          <w:rFonts w:ascii="Times New Roman" w:hAnsi="Times New Roman" w:cs="Times New Roman"/>
          <w:sz w:val="24"/>
          <w:szCs w:val="24"/>
        </w:rPr>
        <w:t>ra.</w:t>
      </w:r>
      <w:r w:rsidR="6642E253" w:rsidRPr="7AFF92FC">
        <w:rPr>
          <w:rFonts w:ascii="Times New Roman" w:hAnsi="Times New Roman" w:cs="Times New Roman"/>
          <w:sz w:val="24"/>
          <w:szCs w:val="24"/>
        </w:rPr>
        <w:t xml:space="preserve"> </w:t>
      </w:r>
      <w:r w:rsidR="6642E253" w:rsidRPr="3AF3F007">
        <w:rPr>
          <w:rFonts w:ascii="Times New Roman" w:hAnsi="Times New Roman" w:cs="Times New Roman"/>
          <w:sz w:val="24"/>
          <w:szCs w:val="24"/>
        </w:rPr>
        <w:t xml:space="preserve"> </w:t>
      </w:r>
    </w:p>
    <w:p w14:paraId="1BDE4CC2" w14:textId="6F4CA717" w:rsidR="7AFF92FC" w:rsidRDefault="7AFF92FC" w:rsidP="7AFF92FC">
      <w:pPr>
        <w:spacing w:after="0"/>
        <w:jc w:val="both"/>
        <w:rPr>
          <w:rFonts w:ascii="Times New Roman" w:hAnsi="Times New Roman" w:cs="Times New Roman"/>
          <w:sz w:val="24"/>
          <w:szCs w:val="24"/>
        </w:rPr>
      </w:pPr>
    </w:p>
    <w:p w14:paraId="2D13844B" w14:textId="5E20282B" w:rsidR="5EE8D621" w:rsidRPr="00EB07BB" w:rsidRDefault="36995F47"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94 l</w:t>
      </w:r>
      <w:r w:rsidR="43DE4975" w:rsidRPr="7AFF92FC">
        <w:rPr>
          <w:rFonts w:ascii="Times New Roman" w:hAnsi="Times New Roman" w:cs="Times New Roman"/>
          <w:b/>
          <w:bCs/>
          <w:sz w:val="24"/>
          <w:szCs w:val="24"/>
        </w:rPr>
        <w:t>õikes</w:t>
      </w:r>
      <w:r w:rsidR="6642E253" w:rsidRPr="7AFF92FC">
        <w:rPr>
          <w:rFonts w:ascii="Times New Roman" w:hAnsi="Times New Roman" w:cs="Times New Roman"/>
          <w:b/>
          <w:sz w:val="24"/>
          <w:szCs w:val="24"/>
        </w:rPr>
        <w:t xml:space="preserve"> 1 </w:t>
      </w:r>
      <w:r w:rsidR="6642E253" w:rsidRPr="3AF3F007">
        <w:rPr>
          <w:rFonts w:ascii="Times New Roman" w:hAnsi="Times New Roman" w:cs="Times New Roman"/>
          <w:sz w:val="24"/>
          <w:szCs w:val="24"/>
        </w:rPr>
        <w:t xml:space="preserve">sätestatakse </w:t>
      </w:r>
      <w:r w:rsidR="7F21DE86" w:rsidRPr="3CC357EA">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hüvitise piirmäär. CLND 1963 aasta konventsioon sätestab, et riik võib küll siseriikliku õigusega seada operaatori </w:t>
      </w:r>
      <w:commentRangeStart w:id="4"/>
      <w:r w:rsidR="6642E253" w:rsidRPr="3AF3F007">
        <w:rPr>
          <w:rFonts w:ascii="Times New Roman" w:hAnsi="Times New Roman" w:cs="Times New Roman"/>
          <w:sz w:val="24"/>
          <w:szCs w:val="24"/>
        </w:rPr>
        <w:t>vastustele</w:t>
      </w:r>
      <w:commentRangeEnd w:id="4"/>
      <w:r w:rsidR="00240088">
        <w:rPr>
          <w:rStyle w:val="Kommentaariviide"/>
        </w:rPr>
        <w:commentReference w:id="4"/>
      </w:r>
      <w:r w:rsidR="6642E253" w:rsidRPr="3AF3F007">
        <w:rPr>
          <w:rFonts w:ascii="Times New Roman" w:hAnsi="Times New Roman" w:cs="Times New Roman"/>
          <w:sz w:val="24"/>
          <w:szCs w:val="24"/>
        </w:rPr>
        <w:t xml:space="preserve"> lae kuid see ei </w:t>
      </w:r>
      <w:r w:rsidR="6B3F52D0" w:rsidRPr="70D95384">
        <w:rPr>
          <w:rFonts w:ascii="Times New Roman" w:hAnsi="Times New Roman" w:cs="Times New Roman"/>
          <w:sz w:val="24"/>
          <w:szCs w:val="24"/>
        </w:rPr>
        <w:t>või</w:t>
      </w:r>
      <w:r w:rsidR="6642E253" w:rsidRPr="1BC06037">
        <w:rPr>
          <w:rFonts w:ascii="Times New Roman" w:hAnsi="Times New Roman" w:cs="Times New Roman"/>
          <w:sz w:val="24"/>
          <w:szCs w:val="24"/>
        </w:rPr>
        <w:t xml:space="preserve"> </w:t>
      </w:r>
      <w:r w:rsidR="6642E253" w:rsidRPr="3AF3F007">
        <w:rPr>
          <w:rFonts w:ascii="Times New Roman" w:hAnsi="Times New Roman" w:cs="Times New Roman"/>
          <w:sz w:val="24"/>
          <w:szCs w:val="24"/>
        </w:rPr>
        <w:t>olla väiksem kui 5 miljonit USA dollarit iga üksiku tuumaintsidendi kohta. Kuna hetkel Eesti ei ole operaatori vastutust kuidagi piiranud siis kehtib meil piiranguteta vastutus- operaator vastutab kogu kahju eest olenemata summast.</w:t>
      </w:r>
    </w:p>
    <w:p w14:paraId="3F45D4B6" w14:textId="337A3B24" w:rsidR="5EE8D621" w:rsidRPr="00EB07BB" w:rsidRDefault="546D6AC0" w:rsidP="3AF3F007">
      <w:pPr>
        <w:spacing w:after="0"/>
        <w:jc w:val="both"/>
      </w:pPr>
      <w:r w:rsidRPr="3AF3F007">
        <w:rPr>
          <w:rFonts w:ascii="Times New Roman" w:hAnsi="Times New Roman" w:cs="Times New Roman"/>
          <w:sz w:val="24"/>
          <w:szCs w:val="24"/>
        </w:rPr>
        <w:t>Tuumaprogrammiga edasiliikumiseks peab Eesti liituma ka mõne uuema tuumavastutust käsitleva konventsiooniga. Nii CLND 1997 aasta konventsioon kui ka CSC</w:t>
      </w:r>
      <w:r w:rsidR="6642E253" w:rsidRPr="65A9A0CB">
        <w:rPr>
          <w:rStyle w:val="Allmrkuseviide"/>
          <w:rFonts w:ascii="Times New Roman" w:hAnsi="Times New Roman" w:cs="Times New Roman"/>
          <w:sz w:val="24"/>
          <w:szCs w:val="24"/>
        </w:rPr>
        <w:footnoteReference w:id="99"/>
      </w:r>
      <w:r w:rsidRPr="3AF3F007">
        <w:rPr>
          <w:rFonts w:ascii="Times New Roman" w:hAnsi="Times New Roman" w:cs="Times New Roman"/>
          <w:sz w:val="24"/>
          <w:szCs w:val="24"/>
        </w:rPr>
        <w:t xml:space="preserve"> sätestavad vastutuse alampiiriks 300 miljonit </w:t>
      </w:r>
      <w:proofErr w:type="spellStart"/>
      <w:r w:rsidRPr="3AF3F007">
        <w:rPr>
          <w:rFonts w:ascii="Times New Roman" w:hAnsi="Times New Roman" w:cs="Times New Roman"/>
          <w:sz w:val="24"/>
          <w:szCs w:val="24"/>
        </w:rPr>
        <w:t>SDRi</w:t>
      </w:r>
      <w:proofErr w:type="spellEnd"/>
      <w:r w:rsidRPr="3AF3F007">
        <w:rPr>
          <w:rFonts w:ascii="Times New Roman" w:hAnsi="Times New Roman" w:cs="Times New Roman"/>
          <w:sz w:val="24"/>
          <w:szCs w:val="24"/>
        </w:rPr>
        <w:t>. Pariisi konventsioonis (1960) ja sellele lisanduva Brüsseli täiendava konventsiooni (1963) alusel on piirmäär veelgi kõrgem 700 miljonit eurot. Kõige tõenäolisemalt liigub Eesti edasi CSC või CLND 1997 ühinemise teed ning sellest lähtuvalt on valitud ka sätestatav vastutuse piirmäär. Sarnaselt on käitunud ka sisuliselt kõik CSC või CLND 1997 liikmesriigid (erandiks on ainult Ühendemiraadid).</w:t>
      </w:r>
    </w:p>
    <w:p w14:paraId="501FDF3E" w14:textId="7ACB63D2" w:rsidR="5EE8D621" w:rsidRPr="00EB07BB" w:rsidRDefault="6642E253" w:rsidP="3AF3F007">
      <w:pPr>
        <w:spacing w:after="0"/>
        <w:jc w:val="both"/>
      </w:pPr>
      <w:r w:rsidRPr="3AF3F007">
        <w:rPr>
          <w:rFonts w:ascii="Times New Roman" w:hAnsi="Times New Roman" w:cs="Times New Roman"/>
          <w:sz w:val="24"/>
          <w:szCs w:val="24"/>
        </w:rPr>
        <w:t>SDR (</w:t>
      </w:r>
      <w:proofErr w:type="spellStart"/>
      <w:r w:rsidRPr="3AF3F007">
        <w:rPr>
          <w:rFonts w:ascii="Times New Roman" w:hAnsi="Times New Roman" w:cs="Times New Roman"/>
          <w:sz w:val="24"/>
          <w:szCs w:val="24"/>
        </w:rPr>
        <w:t>Special</w:t>
      </w:r>
      <w:proofErr w:type="spellEnd"/>
      <w:r w:rsidRPr="3AF3F007">
        <w:rPr>
          <w:rFonts w:ascii="Times New Roman" w:hAnsi="Times New Roman" w:cs="Times New Roman"/>
          <w:sz w:val="24"/>
          <w:szCs w:val="24"/>
        </w:rPr>
        <w:t xml:space="preserve"> </w:t>
      </w:r>
      <w:proofErr w:type="spellStart"/>
      <w:r w:rsidRPr="3AF3F007">
        <w:rPr>
          <w:rFonts w:ascii="Times New Roman" w:hAnsi="Times New Roman" w:cs="Times New Roman"/>
          <w:sz w:val="24"/>
          <w:szCs w:val="24"/>
        </w:rPr>
        <w:t>Drawing</w:t>
      </w:r>
      <w:proofErr w:type="spellEnd"/>
      <w:r w:rsidRPr="3AF3F007">
        <w:rPr>
          <w:rFonts w:ascii="Times New Roman" w:hAnsi="Times New Roman" w:cs="Times New Roman"/>
          <w:sz w:val="24"/>
          <w:szCs w:val="24"/>
        </w:rPr>
        <w:t xml:space="preserve"> </w:t>
      </w:r>
      <w:proofErr w:type="spellStart"/>
      <w:r w:rsidRPr="3AF3F007">
        <w:rPr>
          <w:rFonts w:ascii="Times New Roman" w:hAnsi="Times New Roman" w:cs="Times New Roman"/>
          <w:sz w:val="24"/>
          <w:szCs w:val="24"/>
        </w:rPr>
        <w:t>Rights</w:t>
      </w:r>
      <w:proofErr w:type="spellEnd"/>
      <w:r w:rsidRPr="3AF3F007">
        <w:rPr>
          <w:rFonts w:ascii="Times New Roman" w:hAnsi="Times New Roman" w:cs="Times New Roman"/>
          <w:sz w:val="24"/>
          <w:szCs w:val="24"/>
        </w:rPr>
        <w:t xml:space="preserve"> ehk erikohustusõigused) on Rahvusvahelise Valuutafondi (IMF) loodud rahaline arvestusühik, mida kasutatakse rahvusvaheliste reservide ja finantstehingute mõõtühikuna. Oluline on, et SDR ei ole valuuta, mida saab otseselt kasutada, vaid arvestusühik rahvusvahelises õiguses ja rahanduses. SDR-i väärtus määratakse korvi põhjal, mis koosneb peamistest maailmamajanduse valuutadest: USA dollar, euro, Hiina jüaan, Jaapani jeen ja Suurbritannia naelsterling. Selline süsteem tagab rahvusvahelise võrdluse, stabiilsuse ja inflatsioonikindluse.</w:t>
      </w:r>
    </w:p>
    <w:p w14:paraId="0C6F047D" w14:textId="0EDF275D" w:rsidR="7AFF92FC" w:rsidRDefault="7AFF92FC" w:rsidP="7AFF92FC">
      <w:pPr>
        <w:spacing w:after="0"/>
        <w:jc w:val="both"/>
        <w:rPr>
          <w:rFonts w:ascii="Times New Roman" w:hAnsi="Times New Roman" w:cs="Times New Roman"/>
          <w:sz w:val="24"/>
          <w:szCs w:val="24"/>
        </w:rPr>
      </w:pPr>
    </w:p>
    <w:p w14:paraId="515C8229" w14:textId="316740BE" w:rsidR="5EE8D621" w:rsidRPr="00EB07BB" w:rsidRDefault="1F1856B5" w:rsidP="3AF3F007">
      <w:pPr>
        <w:spacing w:after="0"/>
        <w:jc w:val="both"/>
      </w:pPr>
      <w:r w:rsidRPr="1F221ED9">
        <w:rPr>
          <w:rFonts w:ascii="Times New Roman" w:hAnsi="Times New Roman" w:cs="Times New Roman"/>
          <w:b/>
          <w:bCs/>
          <w:sz w:val="24"/>
          <w:szCs w:val="24"/>
        </w:rPr>
        <w:t>Eelnõu § 94 l</w:t>
      </w:r>
      <w:r w:rsidR="3115AA11" w:rsidRPr="1F221ED9">
        <w:rPr>
          <w:rFonts w:ascii="Times New Roman" w:hAnsi="Times New Roman" w:cs="Times New Roman"/>
          <w:b/>
          <w:bCs/>
          <w:sz w:val="24"/>
          <w:szCs w:val="24"/>
        </w:rPr>
        <w:t>õikes</w:t>
      </w:r>
      <w:r w:rsidR="546D6AC0" w:rsidRPr="1F221ED9">
        <w:rPr>
          <w:rFonts w:ascii="Times New Roman" w:hAnsi="Times New Roman" w:cs="Times New Roman"/>
          <w:b/>
          <w:bCs/>
          <w:sz w:val="24"/>
          <w:szCs w:val="24"/>
        </w:rPr>
        <w:t xml:space="preserve"> 2</w:t>
      </w:r>
      <w:r w:rsidR="546D6AC0" w:rsidRPr="1F221ED9">
        <w:rPr>
          <w:rFonts w:ascii="Times New Roman" w:hAnsi="Times New Roman" w:cs="Times New Roman"/>
          <w:sz w:val="24"/>
          <w:szCs w:val="24"/>
        </w:rPr>
        <w:t xml:space="preserve"> sätestatakse võimalus teatud juhtudel </w:t>
      </w:r>
      <w:r w:rsidR="2B03FDC5" w:rsidRPr="1F221ED9">
        <w:rPr>
          <w:rFonts w:ascii="Times New Roman" w:hAnsi="Times New Roman" w:cs="Times New Roman"/>
          <w:sz w:val="24"/>
          <w:szCs w:val="24"/>
        </w:rPr>
        <w:t>käitaja</w:t>
      </w:r>
      <w:r w:rsidR="546D6AC0" w:rsidRPr="1F221ED9">
        <w:rPr>
          <w:rFonts w:ascii="Times New Roman" w:hAnsi="Times New Roman" w:cs="Times New Roman"/>
          <w:sz w:val="24"/>
          <w:szCs w:val="24"/>
        </w:rPr>
        <w:t xml:space="preserve"> vastuse piiri allapoole tuua. Seda selliste käitiste või tuumamaterjali korral, kus kahjude risk on väga madal ning seetõttu ei ole õigustatud operaatorile suurema vastutuse kehtestamine. Vastutuse suurusest sõltuvalt nõutakse operaatorilt ka finantstagatisi ning näiteks väikese </w:t>
      </w:r>
      <w:r w:rsidR="3115AA11" w:rsidRPr="1F221ED9">
        <w:rPr>
          <w:rFonts w:ascii="Times New Roman" w:hAnsi="Times New Roman" w:cs="Times New Roman"/>
          <w:sz w:val="24"/>
          <w:szCs w:val="24"/>
        </w:rPr>
        <w:t>uurimisreaktori</w:t>
      </w:r>
      <w:r w:rsidR="546D6AC0" w:rsidRPr="1F221ED9">
        <w:rPr>
          <w:rFonts w:ascii="Times New Roman" w:hAnsi="Times New Roman" w:cs="Times New Roman"/>
          <w:sz w:val="24"/>
          <w:szCs w:val="24"/>
        </w:rPr>
        <w:t xml:space="preserve"> operaatoril (mis tavaliselt on ülikool) ei ole finantsiliselt võimalik seda pakkuda. </w:t>
      </w:r>
    </w:p>
    <w:p w14:paraId="4FFE56D1" w14:textId="2004F080" w:rsidR="5EE8D621" w:rsidRPr="00EB07BB" w:rsidRDefault="6642E253" w:rsidP="3AF3F007">
      <w:pPr>
        <w:spacing w:after="0"/>
        <w:jc w:val="both"/>
      </w:pPr>
      <w:r w:rsidRPr="3AF3F007">
        <w:rPr>
          <w:rFonts w:ascii="Times New Roman" w:hAnsi="Times New Roman" w:cs="Times New Roman"/>
          <w:sz w:val="24"/>
          <w:szCs w:val="24"/>
        </w:rPr>
        <w:t xml:space="preserve"> </w:t>
      </w:r>
    </w:p>
    <w:p w14:paraId="546AC653" w14:textId="2852450A" w:rsidR="5EE8D621" w:rsidRPr="00EB07BB" w:rsidRDefault="644D0C2C" w:rsidP="3AF3F007">
      <w:pPr>
        <w:spacing w:after="0"/>
        <w:jc w:val="both"/>
      </w:pPr>
      <w:r w:rsidRPr="7AFF92FC">
        <w:rPr>
          <w:rFonts w:ascii="Times New Roman" w:hAnsi="Times New Roman" w:cs="Times New Roman"/>
          <w:b/>
          <w:bCs/>
          <w:sz w:val="24"/>
          <w:szCs w:val="24"/>
        </w:rPr>
        <w:t>Eelnõu § 94 l</w:t>
      </w:r>
      <w:r w:rsidR="43DE4975" w:rsidRPr="7AFF92FC">
        <w:rPr>
          <w:rFonts w:ascii="Times New Roman" w:hAnsi="Times New Roman" w:cs="Times New Roman"/>
          <w:b/>
          <w:bCs/>
          <w:sz w:val="24"/>
          <w:szCs w:val="24"/>
        </w:rPr>
        <w:t>õikes</w:t>
      </w:r>
      <w:r w:rsidR="6642E253" w:rsidRPr="4B6FA04A">
        <w:rPr>
          <w:rFonts w:ascii="Times New Roman" w:hAnsi="Times New Roman" w:cs="Times New Roman"/>
          <w:b/>
          <w:sz w:val="24"/>
          <w:szCs w:val="24"/>
        </w:rPr>
        <w:t xml:space="preserve"> 3</w:t>
      </w:r>
      <w:r w:rsidR="6642E253" w:rsidRPr="3AF3F007">
        <w:rPr>
          <w:rFonts w:ascii="Times New Roman" w:hAnsi="Times New Roman" w:cs="Times New Roman"/>
          <w:sz w:val="24"/>
          <w:szCs w:val="24"/>
        </w:rPr>
        <w:t xml:space="preserve"> kohaselt tuumakahjustuse hüvitise maksmine jaotatakse kannatanute vahel kohtu otsuse alusel, lähtudes kohaldatavast seadusest. See tagab, et kõik kannatanud saavad õiglaselt hüvitise, sõltumata sellest, mitu isikut või </w:t>
      </w:r>
      <w:r w:rsidR="06F31E31" w:rsidRPr="4AB1FE39">
        <w:rPr>
          <w:rFonts w:ascii="Times New Roman" w:hAnsi="Times New Roman" w:cs="Times New Roman"/>
          <w:sz w:val="24"/>
          <w:szCs w:val="24"/>
        </w:rPr>
        <w:t>käitajat</w:t>
      </w:r>
      <w:r w:rsidR="6642E253" w:rsidRPr="3AF3F007">
        <w:rPr>
          <w:rFonts w:ascii="Times New Roman" w:hAnsi="Times New Roman" w:cs="Times New Roman"/>
          <w:sz w:val="24"/>
          <w:szCs w:val="24"/>
        </w:rPr>
        <w:t xml:space="preserve"> intsidendis osales, hüvitise jaotamine toimub kohtulikult ja seaduspäraselt, järgides kas riigi siseriiklikke tsiviilseadusi või rahvusvaheliste konventsioonide sätteid ning kohtu otsus määrab nii summade jagunemise kui ka prioriteedid, näiteks esmalt raskemad kahjud või eluliselt tähtsad kahjud.</w:t>
      </w:r>
    </w:p>
    <w:p w14:paraId="01B3D6E0" w14:textId="2EA6281D" w:rsidR="7AFF92FC" w:rsidRDefault="7AFF92FC" w:rsidP="7AFF92FC">
      <w:pPr>
        <w:spacing w:after="0"/>
        <w:jc w:val="both"/>
        <w:rPr>
          <w:rFonts w:ascii="Times New Roman" w:hAnsi="Times New Roman" w:cs="Times New Roman"/>
          <w:sz w:val="24"/>
          <w:szCs w:val="24"/>
        </w:rPr>
      </w:pPr>
    </w:p>
    <w:p w14:paraId="621D333A" w14:textId="3F5357CC" w:rsidR="5EE8D621" w:rsidRPr="00EB07BB" w:rsidRDefault="747FAFD5"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94 l</w:t>
      </w:r>
      <w:r w:rsidR="43DE4975" w:rsidRPr="7AFF92FC">
        <w:rPr>
          <w:rFonts w:ascii="Times New Roman" w:hAnsi="Times New Roman" w:cs="Times New Roman"/>
          <w:b/>
          <w:bCs/>
          <w:sz w:val="24"/>
          <w:szCs w:val="24"/>
        </w:rPr>
        <w:t>õikes 5</w:t>
      </w:r>
      <w:r w:rsidR="6642E253" w:rsidRPr="3AF3F007">
        <w:rPr>
          <w:rFonts w:ascii="Times New Roman" w:hAnsi="Times New Roman" w:cs="Times New Roman"/>
          <w:sz w:val="24"/>
          <w:szCs w:val="24"/>
        </w:rPr>
        <w:t xml:space="preserve"> </w:t>
      </w:r>
      <w:proofErr w:type="spellStart"/>
      <w:r w:rsidR="6642E253" w:rsidRPr="3AF3F007">
        <w:rPr>
          <w:rFonts w:ascii="Times New Roman" w:hAnsi="Times New Roman" w:cs="Times New Roman"/>
          <w:sz w:val="24"/>
          <w:szCs w:val="24"/>
        </w:rPr>
        <w:t>prioritiseeritakse</w:t>
      </w:r>
      <w:proofErr w:type="spellEnd"/>
      <w:r w:rsidR="6642E253" w:rsidRPr="3AF3F007">
        <w:rPr>
          <w:rFonts w:ascii="Times New Roman" w:hAnsi="Times New Roman" w:cs="Times New Roman"/>
          <w:sz w:val="24"/>
          <w:szCs w:val="24"/>
        </w:rPr>
        <w:t xml:space="preserve"> isikute elule ja tervisele põhjustatud kahju hüvitamine. Kui kahjunõuded ületavad </w:t>
      </w:r>
      <w:r w:rsidR="3AFC8805" w:rsidRPr="2BF14697">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 piirmäära, makstakse esimesena välja surma ja tervisekahjustuse hüvitised. See prioriteet kaitseb kannatanute elusid ja tervist, tagades, et piiratud vahenditest jagatakse esmalt kõige olulisematele kahjunõuetele.</w:t>
      </w:r>
    </w:p>
    <w:p w14:paraId="74DFDB23" w14:textId="24A9A77E" w:rsidR="7AFF92FC" w:rsidRDefault="7AFF92FC" w:rsidP="7AFF92FC">
      <w:pPr>
        <w:spacing w:after="0"/>
        <w:jc w:val="both"/>
        <w:rPr>
          <w:rFonts w:ascii="Times New Roman" w:hAnsi="Times New Roman" w:cs="Times New Roman"/>
          <w:sz w:val="24"/>
          <w:szCs w:val="24"/>
        </w:rPr>
      </w:pPr>
    </w:p>
    <w:p w14:paraId="0F382794" w14:textId="51B9F217" w:rsidR="5EE8D621" w:rsidRPr="00EB07BB" w:rsidRDefault="7850DAB5"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Eelnõu § 94 l</w:t>
      </w:r>
      <w:r w:rsidR="43DE4975" w:rsidRPr="7AFF92FC">
        <w:rPr>
          <w:rFonts w:ascii="Times New Roman" w:hAnsi="Times New Roman" w:cs="Times New Roman"/>
          <w:b/>
          <w:bCs/>
          <w:sz w:val="24"/>
          <w:szCs w:val="24"/>
        </w:rPr>
        <w:t>õikes</w:t>
      </w:r>
      <w:r w:rsidR="6642E253" w:rsidRPr="4B6FA04A">
        <w:rPr>
          <w:rFonts w:ascii="Times New Roman" w:hAnsi="Times New Roman" w:cs="Times New Roman"/>
          <w:b/>
          <w:sz w:val="24"/>
          <w:szCs w:val="24"/>
        </w:rPr>
        <w:t xml:space="preserve"> 6</w:t>
      </w:r>
      <w:r w:rsidR="6642E253" w:rsidRPr="3AF3F007">
        <w:rPr>
          <w:rFonts w:ascii="Times New Roman" w:hAnsi="Times New Roman" w:cs="Times New Roman"/>
          <w:sz w:val="24"/>
          <w:szCs w:val="24"/>
        </w:rPr>
        <w:t xml:space="preserve"> sätestatakse tagasinõudeõigus. Kui tuumakahju hüvitise maksab isik, kes ei ole </w:t>
      </w:r>
      <w:r w:rsidR="1A04F90C" w:rsidRPr="7D07E4C7">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w:t>
      </w:r>
      <w:r w:rsidR="63F7B826" w:rsidRPr="64E8DEEB">
        <w:rPr>
          <w:rFonts w:ascii="Times New Roman" w:hAnsi="Times New Roman" w:cs="Times New Roman"/>
          <w:sz w:val="24"/>
          <w:szCs w:val="24"/>
        </w:rPr>
        <w:t>on tal</w:t>
      </w:r>
      <w:r w:rsidR="6642E253" w:rsidRPr="64E8DEEB">
        <w:rPr>
          <w:rFonts w:ascii="Times New Roman" w:hAnsi="Times New Roman" w:cs="Times New Roman"/>
          <w:sz w:val="24"/>
          <w:szCs w:val="24"/>
        </w:rPr>
        <w:t xml:space="preserve"> õigus</w:t>
      </w:r>
      <w:r w:rsidR="6642E253" w:rsidRPr="3AF3F007">
        <w:rPr>
          <w:rFonts w:ascii="Times New Roman" w:hAnsi="Times New Roman" w:cs="Times New Roman"/>
          <w:sz w:val="24"/>
          <w:szCs w:val="24"/>
        </w:rPr>
        <w:t xml:space="preserve"> nõuda </w:t>
      </w:r>
      <w:r w:rsidR="4F40E2B9" w:rsidRPr="22D4ECB0">
        <w:rPr>
          <w:rFonts w:ascii="Times New Roman" w:hAnsi="Times New Roman" w:cs="Times New Roman"/>
          <w:sz w:val="24"/>
          <w:szCs w:val="24"/>
        </w:rPr>
        <w:t xml:space="preserve">makstud </w:t>
      </w:r>
      <w:r w:rsidR="6642E253" w:rsidRPr="3AF3F007">
        <w:rPr>
          <w:rFonts w:ascii="Times New Roman" w:hAnsi="Times New Roman" w:cs="Times New Roman"/>
          <w:sz w:val="24"/>
          <w:szCs w:val="24"/>
        </w:rPr>
        <w:t xml:space="preserve">hüvitist tagasi </w:t>
      </w:r>
      <w:r w:rsidR="6642E253" w:rsidRPr="0978C13C">
        <w:rPr>
          <w:rFonts w:ascii="Times New Roman" w:hAnsi="Times New Roman" w:cs="Times New Roman"/>
          <w:sz w:val="24"/>
          <w:szCs w:val="24"/>
        </w:rPr>
        <w:t>vastutaval</w:t>
      </w:r>
      <w:r w:rsidR="21195DE3" w:rsidRPr="0978C13C">
        <w:rPr>
          <w:rFonts w:ascii="Times New Roman" w:hAnsi="Times New Roman" w:cs="Times New Roman"/>
          <w:sz w:val="24"/>
          <w:szCs w:val="24"/>
        </w:rPr>
        <w:t>t</w:t>
      </w:r>
      <w:r w:rsidR="6642E253" w:rsidRPr="0978C13C">
        <w:rPr>
          <w:rFonts w:ascii="Times New Roman" w:hAnsi="Times New Roman" w:cs="Times New Roman"/>
          <w:sz w:val="24"/>
          <w:szCs w:val="24"/>
        </w:rPr>
        <w:t xml:space="preserve"> </w:t>
      </w:r>
      <w:r w:rsidR="502471A3" w:rsidRPr="07C1766F">
        <w:rPr>
          <w:rFonts w:ascii="Times New Roman" w:hAnsi="Times New Roman" w:cs="Times New Roman"/>
          <w:sz w:val="24"/>
          <w:szCs w:val="24"/>
        </w:rPr>
        <w:t>käitajalt</w:t>
      </w:r>
      <w:r w:rsidR="6642E253" w:rsidRPr="3AF3F007">
        <w:rPr>
          <w:rFonts w:ascii="Times New Roman" w:hAnsi="Times New Roman" w:cs="Times New Roman"/>
          <w:sz w:val="24"/>
          <w:szCs w:val="24"/>
        </w:rPr>
        <w:t xml:space="preserve">, välja arvatud juhul, kui </w:t>
      </w:r>
      <w:r w:rsidR="29AC4F43" w:rsidRPr="301371A0">
        <w:rPr>
          <w:rFonts w:ascii="Times New Roman" w:hAnsi="Times New Roman" w:cs="Times New Roman"/>
          <w:sz w:val="24"/>
          <w:szCs w:val="24"/>
        </w:rPr>
        <w:t>käitaja</w:t>
      </w:r>
      <w:r w:rsidR="6642E253" w:rsidRPr="301371A0">
        <w:rPr>
          <w:rFonts w:ascii="Times New Roman" w:hAnsi="Times New Roman" w:cs="Times New Roman"/>
          <w:sz w:val="24"/>
          <w:szCs w:val="24"/>
        </w:rPr>
        <w:t>l</w:t>
      </w:r>
      <w:r w:rsidR="6642E253" w:rsidRPr="3AF3F007">
        <w:rPr>
          <w:rFonts w:ascii="Times New Roman" w:hAnsi="Times New Roman" w:cs="Times New Roman"/>
          <w:sz w:val="24"/>
          <w:szCs w:val="24"/>
        </w:rPr>
        <w:t xml:space="preserve"> on sama isiku vastu juba tagasinõudeõigus. See tagab hüvitise väljamaksja kaitse ja korrektse rahalise vastutuse jagunemise.</w:t>
      </w:r>
    </w:p>
    <w:p w14:paraId="4A22F823" w14:textId="6E33B8F7" w:rsidR="5EE8D621" w:rsidRPr="00EB07BB" w:rsidRDefault="5EE8D621" w:rsidP="3AF3F007">
      <w:pPr>
        <w:spacing w:after="0"/>
        <w:jc w:val="both"/>
        <w:rPr>
          <w:rFonts w:ascii="Times New Roman" w:hAnsi="Times New Roman" w:cs="Times New Roman"/>
          <w:sz w:val="24"/>
          <w:szCs w:val="24"/>
        </w:rPr>
      </w:pPr>
    </w:p>
    <w:p w14:paraId="43D0826F" w14:textId="575A1A0C" w:rsidR="5EE8D621" w:rsidRPr="00EB07BB" w:rsidRDefault="7282052F"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6145625E">
        <w:rPr>
          <w:rFonts w:ascii="Times New Roman" w:hAnsi="Times New Roman" w:cs="Times New Roman"/>
          <w:b/>
          <w:sz w:val="24"/>
          <w:szCs w:val="24"/>
        </w:rPr>
        <w:t xml:space="preserve">§ </w:t>
      </w:r>
      <w:r w:rsidR="20139595" w:rsidRPr="6145625E">
        <w:rPr>
          <w:rFonts w:ascii="Times New Roman" w:hAnsi="Times New Roman" w:cs="Times New Roman"/>
          <w:b/>
          <w:bCs/>
          <w:sz w:val="24"/>
          <w:szCs w:val="24"/>
        </w:rPr>
        <w:t>95</w:t>
      </w:r>
      <w:r w:rsidR="6EF4D462" w:rsidRPr="7AFF92FC">
        <w:rPr>
          <w:rFonts w:ascii="Times New Roman" w:hAnsi="Times New Roman" w:cs="Times New Roman"/>
          <w:sz w:val="24"/>
          <w:szCs w:val="24"/>
        </w:rPr>
        <w:t xml:space="preserve"> sätestab v</w:t>
      </w:r>
      <w:r w:rsidR="43DE4975" w:rsidRPr="7AFF92FC">
        <w:rPr>
          <w:rFonts w:ascii="Times New Roman" w:hAnsi="Times New Roman" w:cs="Times New Roman"/>
          <w:sz w:val="24"/>
          <w:szCs w:val="24"/>
        </w:rPr>
        <w:t>astutusest</w:t>
      </w:r>
      <w:r w:rsidR="6642E253" w:rsidRPr="7AFF92FC">
        <w:rPr>
          <w:rFonts w:ascii="Times New Roman" w:hAnsi="Times New Roman" w:cs="Times New Roman"/>
          <w:sz w:val="24"/>
          <w:szCs w:val="24"/>
        </w:rPr>
        <w:t xml:space="preserve"> vabastavad asjaolud</w:t>
      </w:r>
      <w:r w:rsidR="39F10DC0" w:rsidRPr="7AFF92FC">
        <w:rPr>
          <w:rFonts w:ascii="Times New Roman" w:hAnsi="Times New Roman" w:cs="Times New Roman"/>
          <w:sz w:val="24"/>
          <w:szCs w:val="24"/>
        </w:rPr>
        <w:t>.</w:t>
      </w:r>
      <w:r w:rsidR="6642E253" w:rsidRPr="3AF3F007">
        <w:rPr>
          <w:rFonts w:ascii="Times New Roman" w:hAnsi="Times New Roman" w:cs="Times New Roman"/>
          <w:sz w:val="24"/>
          <w:szCs w:val="24"/>
        </w:rPr>
        <w:t xml:space="preserve"> </w:t>
      </w:r>
    </w:p>
    <w:p w14:paraId="3429559F" w14:textId="5EA63563" w:rsidR="5EE8D621" w:rsidRPr="00EB07BB" w:rsidRDefault="69F5E751" w:rsidP="3AF3F007">
      <w:pPr>
        <w:spacing w:after="0"/>
        <w:jc w:val="both"/>
      </w:pPr>
      <w:r w:rsidRPr="5FD1C17B">
        <w:rPr>
          <w:rFonts w:ascii="Times New Roman" w:hAnsi="Times New Roman" w:cs="Times New Roman"/>
          <w:sz w:val="24"/>
          <w:szCs w:val="24"/>
        </w:rPr>
        <w:t>Paragrahv</w:t>
      </w:r>
      <w:r w:rsidR="6642E253" w:rsidRPr="3AF3F007">
        <w:rPr>
          <w:rFonts w:ascii="Times New Roman" w:hAnsi="Times New Roman" w:cs="Times New Roman"/>
          <w:sz w:val="24"/>
          <w:szCs w:val="24"/>
        </w:rPr>
        <w:t xml:space="preserve"> sätestab vastavalt CLND 1963 konventsiooni artiklile IV lõikele 3 tuumakahjustuse eest vastutusest vabastamise alused. Kuna tegemist on tavapärasest rangemalt reguleeritud riskivastutusega (inglisekeelses terminoloogias ka „absoluutne vastutus“), on vastutusest vabanemise alused kitsalt piiratud. Operaator vabaneb vastutusest üksnes, kui:</w:t>
      </w:r>
    </w:p>
    <w:p w14:paraId="2FE1706D" w14:textId="61292233" w:rsidR="5EE8D621" w:rsidRPr="00EB07BB" w:rsidRDefault="6642E253" w:rsidP="3AF3F007">
      <w:pPr>
        <w:spacing w:after="0"/>
        <w:jc w:val="both"/>
      </w:pPr>
      <w:r w:rsidRPr="3AF3F007">
        <w:rPr>
          <w:rFonts w:ascii="Times New Roman" w:hAnsi="Times New Roman" w:cs="Times New Roman"/>
          <w:sz w:val="24"/>
          <w:szCs w:val="24"/>
        </w:rPr>
        <w:t>(a) tuumakahjustus tekkis relvastatud konflikti, vaenutegevuse, kodusõja või ülestõusu tagajärjel;</w:t>
      </w:r>
    </w:p>
    <w:p w14:paraId="3CD1813F" w14:textId="7C031945" w:rsidR="5EE8D621" w:rsidRPr="00EB07BB" w:rsidRDefault="6642E253" w:rsidP="3AF3F007">
      <w:pPr>
        <w:spacing w:after="0"/>
        <w:jc w:val="both"/>
      </w:pPr>
      <w:r w:rsidRPr="3AF3F007">
        <w:rPr>
          <w:rFonts w:ascii="Times New Roman" w:hAnsi="Times New Roman" w:cs="Times New Roman"/>
          <w:sz w:val="24"/>
          <w:szCs w:val="24"/>
        </w:rPr>
        <w:t>(b) tuumakahjustus tekkis tuumakäitisele endale, või tuumakäitisega samas asukohas paiknevale teisele tuumakäitisele, sealhulgas ehitusjärgus olevale tuumakäitisele;</w:t>
      </w:r>
    </w:p>
    <w:p w14:paraId="55C48AD1" w14:textId="28BA552B" w:rsidR="5EE8D621" w:rsidRPr="00EB07BB" w:rsidRDefault="6642E253" w:rsidP="3AF3F007">
      <w:pPr>
        <w:spacing w:after="0"/>
        <w:jc w:val="both"/>
      </w:pPr>
      <w:r w:rsidRPr="3AF3F007">
        <w:rPr>
          <w:rFonts w:ascii="Times New Roman" w:hAnsi="Times New Roman" w:cs="Times New Roman"/>
          <w:sz w:val="24"/>
          <w:szCs w:val="24"/>
        </w:rPr>
        <w:t>(c) tuumakahjustus tekkis tuumakäitise asukohas olevale varale, mida kasutatakse selles asukohas paiknevate tuumakäitiste käitamiseks.</w:t>
      </w:r>
    </w:p>
    <w:p w14:paraId="0D238818" w14:textId="1D6E6726" w:rsidR="5EE8D621" w:rsidRPr="00EB07BB" w:rsidRDefault="6642E253" w:rsidP="3AF3F007">
      <w:pPr>
        <w:spacing w:after="0"/>
        <w:jc w:val="both"/>
      </w:pPr>
      <w:r w:rsidRPr="3AF3F007">
        <w:rPr>
          <w:rFonts w:ascii="Times New Roman" w:hAnsi="Times New Roman" w:cs="Times New Roman"/>
          <w:sz w:val="24"/>
          <w:szCs w:val="24"/>
        </w:rPr>
        <w:t xml:space="preserve">Lisaks võib kohus vabastada </w:t>
      </w:r>
      <w:r w:rsidR="3968F66B" w:rsidRPr="181090C1">
        <w:rPr>
          <w:rFonts w:ascii="Times New Roman" w:hAnsi="Times New Roman" w:cs="Times New Roman"/>
          <w:sz w:val="24"/>
          <w:szCs w:val="24"/>
        </w:rPr>
        <w:t>käitaja</w:t>
      </w:r>
      <w:r w:rsidRPr="3AF3F007">
        <w:rPr>
          <w:rFonts w:ascii="Times New Roman" w:hAnsi="Times New Roman" w:cs="Times New Roman"/>
          <w:sz w:val="24"/>
          <w:szCs w:val="24"/>
        </w:rPr>
        <w:t xml:space="preserve"> osaliselt või täielikult tuumakahjustuse hüvitamise kohustusest, kui tuumakahjustuse põhjustas kahjustada saanud isik ise tahtlikult või raske hooletusega. </w:t>
      </w:r>
    </w:p>
    <w:p w14:paraId="5ED64A68" w14:textId="76EA882F" w:rsidR="5EE8D621" w:rsidRPr="00EB07BB" w:rsidRDefault="5EE8D621" w:rsidP="3AF3F007">
      <w:pPr>
        <w:spacing w:after="0"/>
        <w:jc w:val="both"/>
        <w:rPr>
          <w:rFonts w:ascii="Times New Roman" w:hAnsi="Times New Roman" w:cs="Times New Roman"/>
          <w:sz w:val="24"/>
          <w:szCs w:val="24"/>
        </w:rPr>
      </w:pPr>
    </w:p>
    <w:p w14:paraId="53DC2E71" w14:textId="0153FE21" w:rsidR="5EE8D621" w:rsidRPr="00EB07BB" w:rsidRDefault="74363A38"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606F8B67" w:rsidRPr="7AFF92FC">
        <w:rPr>
          <w:rFonts w:ascii="Times New Roman" w:hAnsi="Times New Roman" w:cs="Times New Roman"/>
          <w:b/>
          <w:bCs/>
          <w:sz w:val="24"/>
          <w:szCs w:val="24"/>
        </w:rPr>
        <w:t>96</w:t>
      </w:r>
      <w:r w:rsidR="2C714403" w:rsidRPr="7AFF92FC">
        <w:rPr>
          <w:rFonts w:ascii="Times New Roman" w:hAnsi="Times New Roman" w:cs="Times New Roman"/>
          <w:b/>
          <w:bCs/>
          <w:sz w:val="24"/>
          <w:szCs w:val="24"/>
        </w:rPr>
        <w:t xml:space="preserve"> </w:t>
      </w:r>
      <w:r w:rsidR="2C714403" w:rsidRPr="7AFF92FC">
        <w:rPr>
          <w:rFonts w:ascii="Times New Roman" w:hAnsi="Times New Roman" w:cs="Times New Roman"/>
          <w:sz w:val="24"/>
          <w:szCs w:val="24"/>
        </w:rPr>
        <w:t>sätestab f</w:t>
      </w:r>
      <w:r w:rsidR="43DE4975" w:rsidRPr="7AFF92FC">
        <w:rPr>
          <w:rFonts w:ascii="Times New Roman" w:hAnsi="Times New Roman" w:cs="Times New Roman"/>
          <w:sz w:val="24"/>
          <w:szCs w:val="24"/>
        </w:rPr>
        <w:t>inantstagatis</w:t>
      </w:r>
      <w:r w:rsidR="538CFF5B" w:rsidRPr="7AFF92FC">
        <w:rPr>
          <w:rFonts w:ascii="Times New Roman" w:hAnsi="Times New Roman" w:cs="Times New Roman"/>
          <w:sz w:val="24"/>
          <w:szCs w:val="24"/>
        </w:rPr>
        <w:t>e nõude.</w:t>
      </w:r>
    </w:p>
    <w:p w14:paraId="44DA26B5" w14:textId="340B981E" w:rsidR="5EE8D621" w:rsidRPr="00EB07BB" w:rsidRDefault="3EF236CD" w:rsidP="3AF3F007">
      <w:pPr>
        <w:spacing w:after="0"/>
        <w:jc w:val="both"/>
      </w:pPr>
      <w:r w:rsidRPr="7AFF92FC">
        <w:rPr>
          <w:rFonts w:ascii="Times New Roman" w:hAnsi="Times New Roman" w:cs="Times New Roman"/>
          <w:sz w:val="24"/>
          <w:szCs w:val="24"/>
        </w:rPr>
        <w:t>Paragrahv s</w:t>
      </w:r>
      <w:r w:rsidR="43DE4975" w:rsidRPr="7AFF92FC">
        <w:rPr>
          <w:rFonts w:ascii="Times New Roman" w:hAnsi="Times New Roman" w:cs="Times New Roman"/>
          <w:sz w:val="24"/>
          <w:szCs w:val="24"/>
        </w:rPr>
        <w:t>ätestab CLND 1963</w:t>
      </w:r>
      <w:r w:rsidR="6642E253" w:rsidRPr="3AF3F007">
        <w:rPr>
          <w:rFonts w:ascii="Times New Roman" w:hAnsi="Times New Roman" w:cs="Times New Roman"/>
          <w:sz w:val="24"/>
          <w:szCs w:val="24"/>
        </w:rPr>
        <w:t xml:space="preserve"> konventsiooni artiklist VII tuleneva nõude </w:t>
      </w:r>
      <w:r w:rsidR="620B720D" w:rsidRPr="13B24357">
        <w:rPr>
          <w:rFonts w:ascii="Times New Roman" w:hAnsi="Times New Roman" w:cs="Times New Roman"/>
          <w:sz w:val="24"/>
          <w:szCs w:val="24"/>
        </w:rPr>
        <w:t>käitajale</w:t>
      </w:r>
      <w:r w:rsidR="6642E253" w:rsidRPr="3AF3F007">
        <w:rPr>
          <w:rFonts w:ascii="Times New Roman" w:hAnsi="Times New Roman" w:cs="Times New Roman"/>
          <w:sz w:val="24"/>
          <w:szCs w:val="24"/>
        </w:rPr>
        <w:t xml:space="preserve"> hankida konventsiooni nõuetele vastav finantstagatis, milleks on kindlustus või muu finantstagatis. Arvestades, et konventsiooni liikmesriigil on kohustus hüvitada puuduolev summa, kui tagatisest ei jätku tuumakahjustuse hüvitamiseks, on tagatiste täpsemate nõuete kehtestamise õigus jäetud valdkonna eest vastutavale ministrile ning tagatiste sisulise nõuetelevastavuse hindamise pädevus antud </w:t>
      </w:r>
      <w:r w:rsidR="76EC4C6F" w:rsidRPr="3F7BFB4C">
        <w:rPr>
          <w:rFonts w:ascii="Times New Roman" w:hAnsi="Times New Roman" w:cs="Times New Roman"/>
          <w:sz w:val="24"/>
          <w:szCs w:val="24"/>
        </w:rPr>
        <w:t>pädevale asutusele</w:t>
      </w:r>
      <w:r w:rsidR="6642E253" w:rsidRPr="3F7BFB4C">
        <w:rPr>
          <w:rFonts w:ascii="Times New Roman" w:hAnsi="Times New Roman" w:cs="Times New Roman"/>
          <w:sz w:val="24"/>
          <w:szCs w:val="24"/>
        </w:rPr>
        <w:t>.</w:t>
      </w:r>
      <w:r w:rsidR="6642E253" w:rsidRPr="3AF3F007">
        <w:rPr>
          <w:rFonts w:ascii="Times New Roman" w:hAnsi="Times New Roman" w:cs="Times New Roman"/>
          <w:sz w:val="24"/>
          <w:szCs w:val="24"/>
        </w:rPr>
        <w:t xml:space="preserve"> Finantstagatise kehtivust on </w:t>
      </w:r>
      <w:r w:rsidR="30C0BF19" w:rsidRPr="4B6FA04A">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kohustatud tõendama vastava dokumendiga ka vedajatele, kes veab tuumamaterjali, mille eest vastutab </w:t>
      </w:r>
      <w:r w:rsidR="4EE5F4C3" w:rsidRPr="6940B812">
        <w:rPr>
          <w:rFonts w:ascii="Times New Roman" w:hAnsi="Times New Roman" w:cs="Times New Roman"/>
          <w:sz w:val="24"/>
          <w:szCs w:val="24"/>
        </w:rPr>
        <w:t>käitaja</w:t>
      </w:r>
      <w:r w:rsidR="6642E253" w:rsidRPr="6940B812">
        <w:rPr>
          <w:rFonts w:ascii="Times New Roman" w:hAnsi="Times New Roman" w:cs="Times New Roman"/>
          <w:sz w:val="24"/>
          <w:szCs w:val="24"/>
        </w:rPr>
        <w:t>.</w:t>
      </w:r>
    </w:p>
    <w:p w14:paraId="36E99BAC" w14:textId="3B546ACA" w:rsidR="6F817DEC" w:rsidRDefault="6F817DEC" w:rsidP="6F817DEC">
      <w:pPr>
        <w:spacing w:after="0"/>
        <w:jc w:val="both"/>
        <w:rPr>
          <w:rFonts w:ascii="Times New Roman" w:hAnsi="Times New Roman" w:cs="Times New Roman"/>
          <w:sz w:val="24"/>
          <w:szCs w:val="24"/>
        </w:rPr>
      </w:pPr>
    </w:p>
    <w:p w14:paraId="3542AE76" w14:textId="0347178E" w:rsidR="5EE8D621" w:rsidRPr="00EB07BB" w:rsidRDefault="3FF82569"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27CEAE29" w:rsidRPr="7AFF92FC">
        <w:rPr>
          <w:rFonts w:ascii="Times New Roman" w:hAnsi="Times New Roman" w:cs="Times New Roman"/>
          <w:b/>
          <w:bCs/>
          <w:sz w:val="24"/>
          <w:szCs w:val="24"/>
        </w:rPr>
        <w:t>97</w:t>
      </w:r>
      <w:r w:rsidR="18099E05" w:rsidRPr="7AFF92FC">
        <w:rPr>
          <w:rFonts w:ascii="Times New Roman" w:hAnsi="Times New Roman" w:cs="Times New Roman"/>
          <w:b/>
          <w:bCs/>
          <w:sz w:val="24"/>
          <w:szCs w:val="24"/>
        </w:rPr>
        <w:t xml:space="preserve"> </w:t>
      </w:r>
      <w:r w:rsidR="18099E05" w:rsidRPr="7AFF92FC">
        <w:rPr>
          <w:rFonts w:ascii="Times New Roman" w:hAnsi="Times New Roman" w:cs="Times New Roman"/>
          <w:sz w:val="24"/>
          <w:szCs w:val="24"/>
        </w:rPr>
        <w:t>reguleerib  t</w:t>
      </w:r>
      <w:r w:rsidR="43DE4975" w:rsidRPr="7AFF92FC">
        <w:rPr>
          <w:rFonts w:ascii="Times New Roman" w:hAnsi="Times New Roman" w:cs="Times New Roman"/>
          <w:sz w:val="24"/>
          <w:szCs w:val="24"/>
        </w:rPr>
        <w:t>uumakahjustuse nõuete aegumi</w:t>
      </w:r>
      <w:r w:rsidR="4567F6C2" w:rsidRPr="7AFF92FC">
        <w:rPr>
          <w:rFonts w:ascii="Times New Roman" w:hAnsi="Times New Roman" w:cs="Times New Roman"/>
          <w:sz w:val="24"/>
          <w:szCs w:val="24"/>
        </w:rPr>
        <w:t>st.</w:t>
      </w:r>
    </w:p>
    <w:p w14:paraId="10B97A75" w14:textId="50F3E1D3" w:rsidR="5EE8D621" w:rsidRPr="00EB07BB" w:rsidRDefault="4567F6C2" w:rsidP="3AF3F007">
      <w:pPr>
        <w:spacing w:after="0"/>
        <w:jc w:val="both"/>
      </w:pPr>
      <w:r w:rsidRPr="7AFF92FC">
        <w:rPr>
          <w:rFonts w:ascii="Times New Roman" w:hAnsi="Times New Roman" w:cs="Times New Roman"/>
          <w:sz w:val="24"/>
          <w:szCs w:val="24"/>
        </w:rPr>
        <w:t>Paragrahv s</w:t>
      </w:r>
      <w:r w:rsidR="43DE4975" w:rsidRPr="7AFF92FC">
        <w:rPr>
          <w:rFonts w:ascii="Times New Roman" w:hAnsi="Times New Roman" w:cs="Times New Roman"/>
          <w:sz w:val="24"/>
          <w:szCs w:val="24"/>
        </w:rPr>
        <w:t>ätestab</w:t>
      </w:r>
      <w:r w:rsidR="6642E253" w:rsidRPr="3AF3F007">
        <w:rPr>
          <w:rFonts w:ascii="Times New Roman" w:hAnsi="Times New Roman" w:cs="Times New Roman"/>
          <w:sz w:val="24"/>
          <w:szCs w:val="24"/>
        </w:rPr>
        <w:t xml:space="preserve"> vastavalt CLND 1963 artiklile VI tuumakahjustuse eest hüvitise nõude aegumistähtajad, milleks on üldiselt 10 aastat tuumaintsidendi toimumise päevast.  Tervisekahjustuse või surma põhjustamise korral on aegumistähtaeg pikem ehk 30 aastat tuumaintsidendi toimumise päevast. Pikema tähtaja andmist õigustab asjaolu, et ioniseeriva kiirguse tekitatud tervisekahjustus (k.a surm) võib avalduda alles oluliselt pikema aja järel. </w:t>
      </w:r>
    </w:p>
    <w:p w14:paraId="34523C7C" w14:textId="629DCA58" w:rsidR="5EE8D621" w:rsidRPr="00EB07BB" w:rsidRDefault="6642E253" w:rsidP="3AF3F007">
      <w:pPr>
        <w:spacing w:after="0"/>
        <w:jc w:val="both"/>
        <w:rPr>
          <w:rFonts w:ascii="Times New Roman" w:hAnsi="Times New Roman" w:cs="Times New Roman"/>
          <w:sz w:val="24"/>
          <w:szCs w:val="24"/>
        </w:rPr>
      </w:pPr>
      <w:r w:rsidRPr="3AF3F007">
        <w:rPr>
          <w:rFonts w:ascii="Times New Roman" w:hAnsi="Times New Roman" w:cs="Times New Roman"/>
          <w:sz w:val="24"/>
          <w:szCs w:val="24"/>
        </w:rPr>
        <w:t>Nõue aegub 3 aasta jooksul päevast, mil õigustatud isik sai tuumakahjustusest teada, välja arvatud, kui eelmainitud 30-aastane või 10-aastane tähtaeg saabub vastavalt varem</w:t>
      </w:r>
      <w:r w:rsidR="43DE4975" w:rsidRPr="7AFF92FC">
        <w:rPr>
          <w:rFonts w:ascii="Times New Roman" w:hAnsi="Times New Roman" w:cs="Times New Roman"/>
          <w:sz w:val="24"/>
          <w:szCs w:val="24"/>
        </w:rPr>
        <w:t>.</w:t>
      </w:r>
    </w:p>
    <w:p w14:paraId="16392BD1" w14:textId="2C5C4214" w:rsidR="5EE8D621" w:rsidRPr="00EB07BB" w:rsidRDefault="6642E253" w:rsidP="3AF3F007">
      <w:pPr>
        <w:spacing w:after="0"/>
        <w:jc w:val="both"/>
      </w:pPr>
      <w:r w:rsidRPr="3AF3F007">
        <w:rPr>
          <w:rFonts w:ascii="Times New Roman" w:hAnsi="Times New Roman" w:cs="Times New Roman"/>
          <w:sz w:val="24"/>
          <w:szCs w:val="24"/>
        </w:rPr>
        <w:t xml:space="preserve">Kuigi CLND 1963 lubab siseriiklikult varalise kahju korral tähtaega pikendada ei ole seda vajalikuks peetud. Ioniseeriva kiirguse kahju varale ilmneb (erinevalt kahjust tervisele) praktiliselt alati suhteliselt kiiresti ning seetõttu 10 aastasest perioodist piisab. Hiljem on põhjusliku seoses tõendamine igal juhul väga keeruline.  </w:t>
      </w:r>
    </w:p>
    <w:p w14:paraId="5224A73C" w14:textId="02933CD3" w:rsidR="5EE8D621" w:rsidRPr="00EB07BB" w:rsidRDefault="5EE8D621" w:rsidP="3AF3F007">
      <w:pPr>
        <w:spacing w:after="0"/>
        <w:jc w:val="both"/>
        <w:rPr>
          <w:rFonts w:ascii="Times New Roman" w:hAnsi="Times New Roman" w:cs="Times New Roman"/>
          <w:sz w:val="24"/>
          <w:szCs w:val="24"/>
        </w:rPr>
      </w:pPr>
    </w:p>
    <w:p w14:paraId="248A0D11" w14:textId="46D2B772" w:rsidR="5EE8D621" w:rsidRPr="00EB07BB" w:rsidRDefault="5F4C625E"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09432249" w:rsidRPr="7AFF92FC">
        <w:rPr>
          <w:rFonts w:ascii="Times New Roman" w:hAnsi="Times New Roman" w:cs="Times New Roman"/>
          <w:b/>
          <w:bCs/>
          <w:sz w:val="24"/>
          <w:szCs w:val="24"/>
        </w:rPr>
        <w:t>98</w:t>
      </w:r>
      <w:r w:rsidR="130BDD87" w:rsidRPr="7AFF92FC">
        <w:rPr>
          <w:rFonts w:ascii="Times New Roman" w:hAnsi="Times New Roman" w:cs="Times New Roman"/>
          <w:b/>
          <w:bCs/>
          <w:sz w:val="24"/>
          <w:szCs w:val="24"/>
        </w:rPr>
        <w:t xml:space="preserve"> </w:t>
      </w:r>
      <w:r w:rsidR="130BDD87"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agasinõudeõigus</w:t>
      </w:r>
      <w:r w:rsidR="1B9DDDA4" w:rsidRPr="7AFF92FC">
        <w:rPr>
          <w:rFonts w:ascii="Times New Roman" w:hAnsi="Times New Roman" w:cs="Times New Roman"/>
          <w:sz w:val="24"/>
          <w:szCs w:val="24"/>
        </w:rPr>
        <w:t>e</w:t>
      </w:r>
      <w:r w:rsidR="43DE4975" w:rsidRPr="7AFF92FC">
        <w:rPr>
          <w:rFonts w:ascii="Times New Roman" w:hAnsi="Times New Roman" w:cs="Times New Roman"/>
          <w:sz w:val="24"/>
          <w:szCs w:val="24"/>
        </w:rPr>
        <w:t xml:space="preserve"> </w:t>
      </w:r>
      <w:r w:rsidR="43DE4975" w:rsidRPr="7AFF92FC">
        <w:rPr>
          <w:rFonts w:ascii="Times New Roman" w:hAnsi="Times New Roman" w:cs="Times New Roman"/>
          <w:b/>
          <w:bCs/>
          <w:sz w:val="24"/>
          <w:szCs w:val="24"/>
        </w:rPr>
        <w:t xml:space="preserve"> </w:t>
      </w:r>
    </w:p>
    <w:p w14:paraId="4EAA5B38" w14:textId="7250622A" w:rsidR="5EE8D621" w:rsidRPr="00EB07BB" w:rsidRDefault="6642E253" w:rsidP="3AF3F007">
      <w:pPr>
        <w:spacing w:after="0"/>
        <w:jc w:val="both"/>
      </w:pPr>
      <w:r w:rsidRPr="3AF3F007">
        <w:rPr>
          <w:rFonts w:ascii="Times New Roman" w:hAnsi="Times New Roman" w:cs="Times New Roman"/>
          <w:sz w:val="24"/>
          <w:szCs w:val="24"/>
        </w:rPr>
        <w:t xml:space="preserve">Sätestab vastavalt CLND 1963 artiklile X tagasinõudeõigused </w:t>
      </w:r>
      <w:r w:rsidR="014A879E" w:rsidRPr="1994F252">
        <w:rPr>
          <w:rFonts w:ascii="Times New Roman" w:hAnsi="Times New Roman" w:cs="Times New Roman"/>
          <w:sz w:val="24"/>
          <w:szCs w:val="24"/>
        </w:rPr>
        <w:t>käitaja</w:t>
      </w:r>
      <w:r w:rsidRPr="3AF3F007">
        <w:rPr>
          <w:rFonts w:ascii="Times New Roman" w:hAnsi="Times New Roman" w:cs="Times New Roman"/>
          <w:sz w:val="24"/>
          <w:szCs w:val="24"/>
        </w:rPr>
        <w:t xml:space="preserve"> isiku vastu, kes oma tegevuse või tegevusetusega tuumaintsidendi põhjustas, ning riigile, kui riik on tuumakahjustuse hüvitise väljamaksnud. Tagasinõudeõiguse võib </w:t>
      </w:r>
      <w:r w:rsidR="162929CC" w:rsidRPr="7340EB34">
        <w:rPr>
          <w:rFonts w:ascii="Times New Roman" w:hAnsi="Times New Roman" w:cs="Times New Roman"/>
          <w:sz w:val="24"/>
          <w:szCs w:val="24"/>
        </w:rPr>
        <w:t>käitaja</w:t>
      </w:r>
      <w:r w:rsidRPr="3AF3F007">
        <w:rPr>
          <w:rFonts w:ascii="Times New Roman" w:hAnsi="Times New Roman" w:cs="Times New Roman"/>
          <w:sz w:val="24"/>
          <w:szCs w:val="24"/>
        </w:rPr>
        <w:t xml:space="preserve"> ka isikuga kirjalikult kokku leppida. </w:t>
      </w:r>
    </w:p>
    <w:p w14:paraId="4E2F2980" w14:textId="78AC4E13" w:rsidR="5EE8D621" w:rsidRPr="00EB07BB" w:rsidRDefault="5EE8D621" w:rsidP="3AF3F007">
      <w:pPr>
        <w:spacing w:after="0"/>
        <w:jc w:val="both"/>
        <w:rPr>
          <w:rFonts w:ascii="Times New Roman" w:hAnsi="Times New Roman" w:cs="Times New Roman"/>
          <w:sz w:val="24"/>
          <w:szCs w:val="24"/>
        </w:rPr>
      </w:pPr>
    </w:p>
    <w:p w14:paraId="325D0E40" w14:textId="2C67C659" w:rsidR="5EE8D621" w:rsidRPr="00EB07BB" w:rsidRDefault="462ECF8C"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6642E253" w:rsidRPr="73743F9C">
        <w:rPr>
          <w:rFonts w:ascii="Times New Roman" w:hAnsi="Times New Roman" w:cs="Times New Roman"/>
          <w:b/>
          <w:sz w:val="24"/>
          <w:szCs w:val="24"/>
        </w:rPr>
        <w:t>§ 9</w:t>
      </w:r>
      <w:r w:rsidR="059DC447" w:rsidRPr="73743F9C">
        <w:rPr>
          <w:rFonts w:ascii="Times New Roman" w:hAnsi="Times New Roman" w:cs="Times New Roman"/>
          <w:b/>
          <w:sz w:val="24"/>
          <w:szCs w:val="24"/>
        </w:rPr>
        <w:t>9</w:t>
      </w:r>
      <w:r w:rsidR="6A088FF6" w:rsidRPr="7AFF92FC">
        <w:rPr>
          <w:rFonts w:ascii="Times New Roman" w:hAnsi="Times New Roman" w:cs="Times New Roman"/>
          <w:b/>
          <w:bCs/>
          <w:sz w:val="24"/>
          <w:szCs w:val="24"/>
        </w:rPr>
        <w:t xml:space="preserve"> </w:t>
      </w:r>
      <w:r w:rsidR="6A088FF6" w:rsidRPr="7AFF92FC">
        <w:rPr>
          <w:rFonts w:ascii="Times New Roman" w:hAnsi="Times New Roman" w:cs="Times New Roman"/>
          <w:sz w:val="24"/>
          <w:szCs w:val="24"/>
        </w:rPr>
        <w:t>reguleerib k</w:t>
      </w:r>
      <w:r w:rsidR="43DE4975" w:rsidRPr="7AFF92FC">
        <w:rPr>
          <w:rFonts w:ascii="Times New Roman" w:hAnsi="Times New Roman" w:cs="Times New Roman"/>
          <w:sz w:val="24"/>
          <w:szCs w:val="24"/>
        </w:rPr>
        <w:t>ohtualluvus</w:t>
      </w:r>
      <w:r w:rsidR="005FD79C" w:rsidRPr="7AFF92FC">
        <w:rPr>
          <w:rFonts w:ascii="Times New Roman" w:hAnsi="Times New Roman" w:cs="Times New Roman"/>
          <w:sz w:val="24"/>
          <w:szCs w:val="24"/>
        </w:rPr>
        <w:t>t</w:t>
      </w:r>
      <w:r w:rsidR="6642E253" w:rsidRPr="7AFF92FC">
        <w:rPr>
          <w:rFonts w:ascii="Times New Roman" w:hAnsi="Times New Roman" w:cs="Times New Roman"/>
          <w:sz w:val="24"/>
          <w:szCs w:val="24"/>
        </w:rPr>
        <w:t xml:space="preserve"> ja Viini 1963. a. tuumakahjustuse hüvitamise konventsiooniga ühinenud riigi kohtu otsuse </w:t>
      </w:r>
      <w:r w:rsidR="43DE4975" w:rsidRPr="7AFF92FC">
        <w:rPr>
          <w:rFonts w:ascii="Times New Roman" w:hAnsi="Times New Roman" w:cs="Times New Roman"/>
          <w:sz w:val="24"/>
          <w:szCs w:val="24"/>
        </w:rPr>
        <w:t>täitmi</w:t>
      </w:r>
      <w:r w:rsidR="232524F6" w:rsidRPr="7AFF92FC">
        <w:rPr>
          <w:rFonts w:ascii="Times New Roman" w:hAnsi="Times New Roman" w:cs="Times New Roman"/>
          <w:sz w:val="24"/>
          <w:szCs w:val="24"/>
        </w:rPr>
        <w:t>st.</w:t>
      </w:r>
    </w:p>
    <w:p w14:paraId="2CA43424" w14:textId="5951862C" w:rsidR="5EE8D621" w:rsidRPr="00EB07BB" w:rsidRDefault="6642E253" w:rsidP="3AF3F007">
      <w:pPr>
        <w:spacing w:after="0"/>
        <w:jc w:val="both"/>
      </w:pPr>
      <w:r w:rsidRPr="3AF3F007">
        <w:rPr>
          <w:rFonts w:ascii="Times New Roman" w:hAnsi="Times New Roman" w:cs="Times New Roman"/>
          <w:sz w:val="24"/>
          <w:szCs w:val="24"/>
        </w:rPr>
        <w:t xml:space="preserve">Sätestab </w:t>
      </w:r>
      <w:proofErr w:type="spellStart"/>
      <w:r w:rsidRPr="3AF3F007">
        <w:rPr>
          <w:rFonts w:ascii="Times New Roman" w:hAnsi="Times New Roman" w:cs="Times New Roman"/>
          <w:sz w:val="24"/>
          <w:szCs w:val="24"/>
        </w:rPr>
        <w:t>viiteliselt</w:t>
      </w:r>
      <w:proofErr w:type="spellEnd"/>
      <w:r w:rsidRPr="3AF3F007">
        <w:rPr>
          <w:rFonts w:ascii="Times New Roman" w:hAnsi="Times New Roman" w:cs="Times New Roman"/>
          <w:sz w:val="24"/>
          <w:szCs w:val="24"/>
        </w:rPr>
        <w:t xml:space="preserve"> tuumakahjustuse nõude kohtualluvuse reeglid, Harju Maakohtu erialluvuse ja konventsiooni liikmesriigi kohtu otsuse, millega mõistetakse välja hüvitis tuumakahjustuse eest, sisulise läbivaatamiseta tunnustamise ja täitmise nõude.</w:t>
      </w:r>
    </w:p>
    <w:p w14:paraId="2A50C81B" w14:textId="0C119DDD" w:rsidR="5EE8D621" w:rsidRPr="00EB07BB" w:rsidRDefault="6642E253" w:rsidP="3AF3F007">
      <w:pPr>
        <w:spacing w:after="0"/>
        <w:jc w:val="both"/>
      </w:pPr>
      <w:r w:rsidRPr="3AF3F007">
        <w:rPr>
          <w:rFonts w:ascii="Times New Roman" w:hAnsi="Times New Roman" w:cs="Times New Roman"/>
          <w:sz w:val="24"/>
          <w:szCs w:val="24"/>
        </w:rPr>
        <w:t>§ 90 lg 1 viidatud kohtualluvuse reeglid on CLND 1963  artikli XI kohaselt kokkuvõtlikult järgmised:</w:t>
      </w:r>
    </w:p>
    <w:p w14:paraId="41DCBD36" w14:textId="6C48383A" w:rsidR="5EE8D621" w:rsidRPr="00EB07BB" w:rsidRDefault="6642E253" w:rsidP="3AF3F007">
      <w:pPr>
        <w:spacing w:after="0"/>
        <w:jc w:val="both"/>
      </w:pPr>
      <w:r w:rsidRPr="3AF3F007">
        <w:rPr>
          <w:rFonts w:ascii="Times New Roman" w:hAnsi="Times New Roman" w:cs="Times New Roman"/>
          <w:sz w:val="24"/>
          <w:szCs w:val="24"/>
        </w:rPr>
        <w:t xml:space="preserve">(a) nõuded tuumakahjustuse hüvitamiseks alluvad selle konventsiooni liikmesriigi kohtule, millise territooriumil tuumaintsident toimus. </w:t>
      </w:r>
    </w:p>
    <w:p w14:paraId="350AE787" w14:textId="71872BF9" w:rsidR="5EE8D621" w:rsidRPr="00EB07BB" w:rsidRDefault="6642E253" w:rsidP="3AF3F007">
      <w:pPr>
        <w:spacing w:after="0"/>
        <w:jc w:val="both"/>
      </w:pPr>
      <w:r w:rsidRPr="3AF3F007">
        <w:rPr>
          <w:rFonts w:ascii="Times New Roman" w:hAnsi="Times New Roman" w:cs="Times New Roman"/>
          <w:sz w:val="24"/>
          <w:szCs w:val="24"/>
        </w:rPr>
        <w:t xml:space="preserve">(b) kui tuumaintsidendi toimumise kohta pole võimalik kindlaks määrata või see ei leidnud aset ülal punkti (a) kohaselt määratud territooriumil, allub hüvitisnõue selle tuumakäitise, mille </w:t>
      </w:r>
      <w:r w:rsidR="7889572D" w:rsidRPr="6D1F04A6">
        <w:rPr>
          <w:rFonts w:ascii="Times New Roman" w:hAnsi="Times New Roman" w:cs="Times New Roman"/>
          <w:sz w:val="24"/>
          <w:szCs w:val="24"/>
        </w:rPr>
        <w:t>käitaja</w:t>
      </w:r>
      <w:r w:rsidRPr="3AF3F007">
        <w:rPr>
          <w:rFonts w:ascii="Times New Roman" w:hAnsi="Times New Roman" w:cs="Times New Roman"/>
          <w:sz w:val="24"/>
          <w:szCs w:val="24"/>
        </w:rPr>
        <w:t xml:space="preserve"> tuumakahjustuse eest vastutab, asukohariigi kohtule;</w:t>
      </w:r>
    </w:p>
    <w:p w14:paraId="2291AB63" w14:textId="5453859A" w:rsidR="5EE8D621" w:rsidRPr="00EB07BB" w:rsidRDefault="6642E253" w:rsidP="3AF3F007">
      <w:pPr>
        <w:spacing w:after="0"/>
        <w:jc w:val="both"/>
      </w:pPr>
      <w:r w:rsidRPr="3AF3F007">
        <w:rPr>
          <w:rFonts w:ascii="Times New Roman" w:hAnsi="Times New Roman" w:cs="Times New Roman"/>
          <w:sz w:val="24"/>
          <w:szCs w:val="24"/>
        </w:rPr>
        <w:t>(c) kui punktide (a) ja (b) kohaselt võib hüvitisnõue alluda mitme riigi kohtutele, määratakse kohtualluvus järgmisel:</w:t>
      </w:r>
    </w:p>
    <w:p w14:paraId="617E2168" w14:textId="433917FE" w:rsidR="5EE8D621" w:rsidRPr="00EB07BB" w:rsidRDefault="6642E253" w:rsidP="3AF3F007">
      <w:pPr>
        <w:spacing w:after="0"/>
        <w:jc w:val="both"/>
      </w:pPr>
      <w:r w:rsidRPr="3AF3F007">
        <w:rPr>
          <w:rFonts w:ascii="Times New Roman" w:hAnsi="Times New Roman" w:cs="Times New Roman"/>
          <w:sz w:val="24"/>
          <w:szCs w:val="24"/>
        </w:rPr>
        <w:t>(i) kui tuumaintsident toimus osaliselt väljapool liikmesriikide territooriume, kuid osaliselt ühe  liikmesriikidest territooriumil, allub nõue selle liikmesriigi kohtutele;</w:t>
      </w:r>
    </w:p>
    <w:p w14:paraId="285BB311" w14:textId="2559A638" w:rsidR="5EE8D621" w:rsidRPr="00EB07BB" w:rsidRDefault="6642E253" w:rsidP="3AF3F007">
      <w:pPr>
        <w:spacing w:after="0"/>
        <w:jc w:val="both"/>
      </w:pPr>
      <w:r w:rsidRPr="3AF3F007">
        <w:rPr>
          <w:rFonts w:ascii="Times New Roman" w:hAnsi="Times New Roman" w:cs="Times New Roman"/>
          <w:sz w:val="24"/>
          <w:szCs w:val="24"/>
        </w:rPr>
        <w:t xml:space="preserve">(ii) muudel juhtudel nende liikmesriikide, kelle kohtutele nõue alluks punktide (a) ja (b) kohaselt,  kokkuleppega määratavale kohtule. </w:t>
      </w:r>
    </w:p>
    <w:p w14:paraId="601A0FC5" w14:textId="04D9EDB2" w:rsidR="5EE8D621" w:rsidRPr="00EB07BB" w:rsidRDefault="6642E253" w:rsidP="3AF3F007">
      <w:pPr>
        <w:spacing w:after="0"/>
        <w:jc w:val="both"/>
      </w:pPr>
      <w:r w:rsidRPr="3AF3F007">
        <w:rPr>
          <w:rFonts w:ascii="Times New Roman" w:hAnsi="Times New Roman" w:cs="Times New Roman"/>
          <w:sz w:val="24"/>
          <w:szCs w:val="24"/>
        </w:rPr>
        <w:t xml:space="preserve">§ 90 lg 2 sätestab CLND 1963  XI lõikest 4 tuleneva kohustuse täitmiseks Harju Maakohtu erialluvuse nende nõuete suhtes, mis alluvad konventsiooni kohaselt Eesti kohtule. Rahvusvahelist huvi arvestades kordab säte õigusselguse huvides sisuliselt </w:t>
      </w:r>
      <w:proofErr w:type="spellStart"/>
      <w:r w:rsidRPr="3AF3F007">
        <w:rPr>
          <w:rFonts w:ascii="Times New Roman" w:hAnsi="Times New Roman" w:cs="Times New Roman"/>
          <w:sz w:val="24"/>
          <w:szCs w:val="24"/>
        </w:rPr>
        <w:t>TsMS</w:t>
      </w:r>
      <w:proofErr w:type="spellEnd"/>
      <w:r w:rsidRPr="3AF3F007">
        <w:rPr>
          <w:rFonts w:ascii="Times New Roman" w:hAnsi="Times New Roman" w:cs="Times New Roman"/>
          <w:sz w:val="24"/>
          <w:szCs w:val="24"/>
        </w:rPr>
        <w:t xml:space="preserve"> § 72 lg 1 p 1 ja lg 2 sätestatud reegleid. </w:t>
      </w:r>
    </w:p>
    <w:p w14:paraId="4AFCC9BC" w14:textId="3DFDC494" w:rsidR="5EE8D621" w:rsidRPr="00EB07BB" w:rsidRDefault="6642E253" w:rsidP="3AF3F007">
      <w:pPr>
        <w:spacing w:after="0"/>
        <w:jc w:val="both"/>
      </w:pPr>
      <w:r w:rsidRPr="3AF3F007">
        <w:rPr>
          <w:rFonts w:ascii="Times New Roman" w:hAnsi="Times New Roman" w:cs="Times New Roman"/>
          <w:sz w:val="24"/>
          <w:szCs w:val="24"/>
        </w:rPr>
        <w:t>§ 90 lg 3 sätestab CLND 1963  artiklist XII tuleneva kohustuse tunnustada ja täita konventsiooni liikmesriigi kohtute lahendid tuumakahjustuse eest hüvitise väljamõistmise kohta ilma sellekohase erimenetluseta, v.a. juhul, kui tegemist on pettuse, ebaõiglase menetluse käigus tehtud või fundamentaalseid õigusprintsiipe eirava lahendiga.</w:t>
      </w:r>
    </w:p>
    <w:p w14:paraId="5AFFE99F" w14:textId="0040DDFA" w:rsidR="5EE8D621" w:rsidRPr="00EB07BB" w:rsidRDefault="5EE8D621" w:rsidP="3AF3F007">
      <w:pPr>
        <w:spacing w:after="0"/>
        <w:jc w:val="both"/>
        <w:rPr>
          <w:rFonts w:ascii="Times New Roman" w:hAnsi="Times New Roman" w:cs="Times New Roman"/>
          <w:sz w:val="24"/>
          <w:szCs w:val="24"/>
        </w:rPr>
      </w:pPr>
    </w:p>
    <w:p w14:paraId="2837A77E" w14:textId="779FB1B9" w:rsidR="5EE8D621" w:rsidRPr="00EB07BB" w:rsidRDefault="2A004CA0"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6BB9BD90" w:rsidRPr="7AFF92FC">
        <w:rPr>
          <w:rFonts w:ascii="Times New Roman" w:hAnsi="Times New Roman" w:cs="Times New Roman"/>
          <w:b/>
          <w:bCs/>
          <w:sz w:val="24"/>
          <w:szCs w:val="24"/>
        </w:rPr>
        <w:t>100</w:t>
      </w:r>
      <w:r w:rsidR="57EBD313" w:rsidRPr="7AFF92FC">
        <w:rPr>
          <w:rFonts w:ascii="Times New Roman" w:hAnsi="Times New Roman" w:cs="Times New Roman"/>
          <w:sz w:val="24"/>
          <w:szCs w:val="24"/>
        </w:rPr>
        <w:t xml:space="preserve"> sätestab d</w:t>
      </w:r>
      <w:r w:rsidR="43DE4975" w:rsidRPr="7AFF92FC">
        <w:rPr>
          <w:rFonts w:ascii="Times New Roman" w:hAnsi="Times New Roman" w:cs="Times New Roman"/>
          <w:sz w:val="24"/>
          <w:szCs w:val="24"/>
        </w:rPr>
        <w:t>iskrimineerimise keel</w:t>
      </w:r>
      <w:r w:rsidR="441F816F" w:rsidRPr="7AFF92FC">
        <w:rPr>
          <w:rFonts w:ascii="Times New Roman" w:hAnsi="Times New Roman" w:cs="Times New Roman"/>
          <w:sz w:val="24"/>
          <w:szCs w:val="24"/>
        </w:rPr>
        <w:t>u.</w:t>
      </w:r>
      <w:r w:rsidR="43DE4975" w:rsidRPr="7AFF92FC">
        <w:rPr>
          <w:rFonts w:ascii="Times New Roman" w:hAnsi="Times New Roman" w:cs="Times New Roman"/>
          <w:sz w:val="24"/>
          <w:szCs w:val="24"/>
        </w:rPr>
        <w:t xml:space="preserve"> </w:t>
      </w:r>
    </w:p>
    <w:p w14:paraId="2B1BE8D3" w14:textId="319DB72A" w:rsidR="5EE8D621" w:rsidRPr="00EB07BB" w:rsidRDefault="6642E253" w:rsidP="3AF3F007">
      <w:pPr>
        <w:spacing w:after="0"/>
        <w:jc w:val="both"/>
      </w:pPr>
      <w:r w:rsidRPr="3AF3F007">
        <w:rPr>
          <w:rFonts w:ascii="Times New Roman" w:hAnsi="Times New Roman" w:cs="Times New Roman"/>
          <w:sz w:val="24"/>
          <w:szCs w:val="24"/>
        </w:rPr>
        <w:t>Seadusandluse rakendamisel ei tohi olla diskrimineerimist kodakondsuse, alalise või ajutise elukoha põhjal. Kõik kannatanud ja osapooled peavad saama võrdselt ja õiglaselt kohtlemist, sõltumata nende päritolust või asukohast.</w:t>
      </w:r>
    </w:p>
    <w:p w14:paraId="1286217A" w14:textId="3EAA7A5D" w:rsidR="5EE8D621" w:rsidRPr="00EB07BB" w:rsidRDefault="5EE8D621" w:rsidP="44233FAD">
      <w:pPr>
        <w:spacing w:after="0"/>
        <w:rPr>
          <w:rFonts w:ascii="Times New Roman" w:eastAsia="Times New Roman" w:hAnsi="Times New Roman" w:cs="Times New Roman"/>
          <w:sz w:val="24"/>
          <w:szCs w:val="24"/>
          <w:highlight w:val="yellow"/>
        </w:rPr>
      </w:pPr>
    </w:p>
    <w:p w14:paraId="62725CF0" w14:textId="4B867D7E" w:rsidR="00D557AC" w:rsidRDefault="104F1353" w:rsidP="6A288726">
      <w:pPr>
        <w:spacing w:after="0" w:line="240" w:lineRule="auto"/>
        <w:jc w:val="both"/>
        <w:rPr>
          <w:rFonts w:ascii="Times New Roman" w:hAnsi="Times New Roman" w:cs="Times New Roman"/>
          <w:sz w:val="24"/>
          <w:szCs w:val="24"/>
        </w:rPr>
      </w:pPr>
      <w:r w:rsidRPr="4B280A48">
        <w:rPr>
          <w:rFonts w:ascii="Times New Roman" w:hAnsi="Times New Roman" w:cs="Times New Roman"/>
          <w:b/>
          <w:bCs/>
          <w:sz w:val="24"/>
          <w:szCs w:val="24"/>
        </w:rPr>
        <w:t xml:space="preserve">Eelnõu </w:t>
      </w:r>
      <w:r w:rsidR="6D11DFEE" w:rsidRPr="4B280A48">
        <w:rPr>
          <w:rFonts w:ascii="Times New Roman" w:hAnsi="Times New Roman" w:cs="Times New Roman"/>
          <w:b/>
          <w:sz w:val="24"/>
          <w:szCs w:val="24"/>
        </w:rPr>
        <w:t xml:space="preserve">15. </w:t>
      </w:r>
      <w:r w:rsidRPr="4B280A48">
        <w:rPr>
          <w:rFonts w:ascii="Times New Roman" w:hAnsi="Times New Roman" w:cs="Times New Roman"/>
          <w:b/>
          <w:bCs/>
          <w:sz w:val="24"/>
          <w:szCs w:val="24"/>
        </w:rPr>
        <w:t>peatükis</w:t>
      </w:r>
      <w:r w:rsidR="34B30318" w:rsidRPr="4B280A48">
        <w:rPr>
          <w:rFonts w:ascii="Times New Roman" w:hAnsi="Times New Roman" w:cs="Times New Roman"/>
          <w:b/>
          <w:sz w:val="24"/>
          <w:szCs w:val="24"/>
        </w:rPr>
        <w:t xml:space="preserve"> </w:t>
      </w:r>
      <w:r w:rsidR="34B30318" w:rsidRPr="7AFF92FC">
        <w:rPr>
          <w:rFonts w:ascii="Times New Roman" w:hAnsi="Times New Roman" w:cs="Times New Roman"/>
          <w:sz w:val="24"/>
          <w:szCs w:val="24"/>
        </w:rPr>
        <w:t>sätestatakse</w:t>
      </w:r>
      <w:r w:rsidR="34B30318" w:rsidRPr="3AC5980E">
        <w:rPr>
          <w:rFonts w:ascii="Times New Roman" w:hAnsi="Times New Roman" w:cs="Times New Roman"/>
          <w:sz w:val="24"/>
          <w:szCs w:val="24"/>
        </w:rPr>
        <w:t xml:space="preserve"> väärteokoosseisud, mis tagavad tuumaohutuse, tuumajulgeoleku, tuumakontrollimeetmete ja </w:t>
      </w:r>
      <w:r w:rsidR="05032F93" w:rsidRPr="531BF15F">
        <w:rPr>
          <w:rFonts w:ascii="Times New Roman" w:hAnsi="Times New Roman" w:cs="Times New Roman"/>
          <w:sz w:val="24"/>
          <w:szCs w:val="24"/>
        </w:rPr>
        <w:t>tuuma</w:t>
      </w:r>
      <w:r w:rsidR="34B30318" w:rsidRPr="531BF15F">
        <w:rPr>
          <w:rFonts w:ascii="Times New Roman" w:hAnsi="Times New Roman" w:cs="Times New Roman"/>
          <w:sz w:val="24"/>
          <w:szCs w:val="24"/>
        </w:rPr>
        <w:t>jäätme</w:t>
      </w:r>
      <w:r w:rsidR="21E21469" w:rsidRPr="531BF15F">
        <w:rPr>
          <w:rFonts w:ascii="Times New Roman" w:hAnsi="Times New Roman" w:cs="Times New Roman"/>
          <w:sz w:val="24"/>
          <w:szCs w:val="24"/>
        </w:rPr>
        <w:t xml:space="preserve"> </w:t>
      </w:r>
      <w:r w:rsidR="34B30318" w:rsidRPr="531BF15F">
        <w:rPr>
          <w:rFonts w:ascii="Times New Roman" w:hAnsi="Times New Roman" w:cs="Times New Roman"/>
          <w:sz w:val="24"/>
          <w:szCs w:val="24"/>
        </w:rPr>
        <w:t>käitl</w:t>
      </w:r>
      <w:r w:rsidR="3E61B0A1" w:rsidRPr="531BF15F">
        <w:rPr>
          <w:rFonts w:ascii="Times New Roman" w:hAnsi="Times New Roman" w:cs="Times New Roman"/>
          <w:sz w:val="24"/>
          <w:szCs w:val="24"/>
        </w:rPr>
        <w:t>emise</w:t>
      </w:r>
      <w:r w:rsidR="34B30318" w:rsidRPr="3AC5980E">
        <w:rPr>
          <w:rFonts w:ascii="Times New Roman" w:hAnsi="Times New Roman" w:cs="Times New Roman"/>
          <w:sz w:val="24"/>
          <w:szCs w:val="24"/>
        </w:rPr>
        <w:t xml:space="preserve"> valdkonna regulatsiooni täitmise ning </w:t>
      </w:r>
      <w:r w:rsidR="237B393B" w:rsidRPr="3AC5980E">
        <w:rPr>
          <w:rFonts w:ascii="Times New Roman" w:hAnsi="Times New Roman" w:cs="Times New Roman"/>
          <w:sz w:val="24"/>
          <w:szCs w:val="24"/>
        </w:rPr>
        <w:t>Tarbijakaitse- ja Tehnilise Järelevalve Ameti</w:t>
      </w:r>
      <w:r w:rsidR="34B30318" w:rsidRPr="3AC5980E">
        <w:rPr>
          <w:rFonts w:ascii="Times New Roman" w:hAnsi="Times New Roman" w:cs="Times New Roman"/>
          <w:sz w:val="24"/>
          <w:szCs w:val="24"/>
        </w:rPr>
        <w:t xml:space="preserve"> järelevalvepädevuse tõhusa rakendamise.</w:t>
      </w:r>
    </w:p>
    <w:p w14:paraId="2AFF74C4" w14:textId="72872C71" w:rsidR="00D557AC" w:rsidRDefault="00D557AC" w:rsidP="6A288726">
      <w:pPr>
        <w:spacing w:after="0" w:line="240" w:lineRule="auto"/>
        <w:jc w:val="both"/>
        <w:rPr>
          <w:rFonts w:ascii="Times New Roman" w:hAnsi="Times New Roman" w:cs="Times New Roman"/>
          <w:sz w:val="24"/>
          <w:szCs w:val="24"/>
        </w:rPr>
      </w:pPr>
    </w:p>
    <w:p w14:paraId="6A656430" w14:textId="50E1F18B" w:rsidR="00D557AC" w:rsidRDefault="34B30318" w:rsidP="6A288726">
      <w:pPr>
        <w:spacing w:after="0" w:line="240" w:lineRule="auto"/>
        <w:jc w:val="both"/>
        <w:rPr>
          <w:rFonts w:ascii="Times New Roman" w:hAnsi="Times New Roman" w:cs="Times New Roman"/>
          <w:sz w:val="24"/>
          <w:szCs w:val="24"/>
        </w:rPr>
      </w:pPr>
      <w:r w:rsidRPr="6A288726">
        <w:rPr>
          <w:rFonts w:ascii="Times New Roman" w:hAnsi="Times New Roman" w:cs="Times New Roman"/>
          <w:sz w:val="24"/>
          <w:szCs w:val="24"/>
        </w:rPr>
        <w:t>Vastutussätted on koostatud lähtudes IAEA ohutusstandarditest, Euroopa Liidu õiguse nõuetest (sh nõukogu direktiiv 2014/87/Euratom</w:t>
      </w:r>
      <w:r w:rsidR="109649BE" w:rsidRPr="140F8F45">
        <w:rPr>
          <w:rFonts w:ascii="Times New Roman" w:hAnsi="Times New Roman" w:cs="Times New Roman"/>
          <w:sz w:val="24"/>
          <w:szCs w:val="24"/>
        </w:rPr>
        <w:t>,</w:t>
      </w:r>
      <w:r w:rsidRPr="6A288726">
        <w:rPr>
          <w:rFonts w:ascii="Times New Roman" w:hAnsi="Times New Roman" w:cs="Times New Roman"/>
          <w:sz w:val="24"/>
          <w:szCs w:val="24"/>
        </w:rPr>
        <w:t xml:space="preserve"> direktiiv 2011/70/Euratom</w:t>
      </w:r>
      <w:r w:rsidR="2A685125" w:rsidRPr="3CA1B05E">
        <w:rPr>
          <w:rFonts w:ascii="Times New Roman" w:hAnsi="Times New Roman" w:cs="Times New Roman"/>
          <w:sz w:val="24"/>
          <w:szCs w:val="24"/>
        </w:rPr>
        <w:t xml:space="preserve">, </w:t>
      </w:r>
      <w:r w:rsidR="2A685125" w:rsidRPr="02AEAA54">
        <w:rPr>
          <w:rFonts w:ascii="Times New Roman" w:hAnsi="Times New Roman" w:cs="Times New Roman"/>
          <w:sz w:val="24"/>
          <w:szCs w:val="24"/>
        </w:rPr>
        <w:t>direktiiv 2013/59</w:t>
      </w:r>
      <w:r w:rsidR="35AF7F92" w:rsidRPr="02AEAA54">
        <w:rPr>
          <w:rFonts w:ascii="Times New Roman" w:hAnsi="Times New Roman" w:cs="Times New Roman"/>
          <w:sz w:val="24"/>
          <w:szCs w:val="24"/>
        </w:rPr>
        <w:t>/Euratom</w:t>
      </w:r>
      <w:r w:rsidRPr="6A288726">
        <w:rPr>
          <w:rFonts w:ascii="Times New Roman" w:hAnsi="Times New Roman" w:cs="Times New Roman"/>
          <w:sz w:val="24"/>
          <w:szCs w:val="24"/>
        </w:rPr>
        <w:t>) ning Eesti õigussüsteemi üldpõhimõtetest.</w:t>
      </w:r>
    </w:p>
    <w:p w14:paraId="531F1E94" w14:textId="527C48EA" w:rsidR="00D557AC" w:rsidRDefault="00D557AC" w:rsidP="6A288726">
      <w:pPr>
        <w:spacing w:after="0" w:line="240" w:lineRule="auto"/>
        <w:jc w:val="both"/>
        <w:rPr>
          <w:rFonts w:ascii="Times New Roman" w:hAnsi="Times New Roman" w:cs="Times New Roman"/>
          <w:sz w:val="24"/>
          <w:szCs w:val="24"/>
        </w:rPr>
      </w:pPr>
    </w:p>
    <w:p w14:paraId="47608880" w14:textId="5059F3D5" w:rsidR="00D557AC" w:rsidRDefault="34B30318" w:rsidP="399CF60C">
      <w:pPr>
        <w:spacing w:after="0" w:line="240" w:lineRule="auto"/>
        <w:jc w:val="both"/>
        <w:rPr>
          <w:rFonts w:ascii="Times New Roman" w:hAnsi="Times New Roman" w:cs="Times New Roman"/>
          <w:sz w:val="24"/>
          <w:szCs w:val="24"/>
        </w:rPr>
      </w:pPr>
      <w:r w:rsidRPr="6A288726">
        <w:rPr>
          <w:rFonts w:ascii="Times New Roman" w:hAnsi="Times New Roman" w:cs="Times New Roman"/>
          <w:sz w:val="24"/>
          <w:szCs w:val="24"/>
        </w:rPr>
        <w:t xml:space="preserve">Rahvusvahelise tava kohaselt peab riiklikul </w:t>
      </w:r>
      <w:r w:rsidR="159485B7" w:rsidRPr="6A288726">
        <w:rPr>
          <w:rFonts w:ascii="Times New Roman" w:hAnsi="Times New Roman" w:cs="Times New Roman"/>
          <w:sz w:val="24"/>
          <w:szCs w:val="24"/>
        </w:rPr>
        <w:t>pädeval</w:t>
      </w:r>
      <w:r w:rsidRPr="6A288726">
        <w:rPr>
          <w:rFonts w:ascii="Times New Roman" w:hAnsi="Times New Roman" w:cs="Times New Roman"/>
          <w:sz w:val="24"/>
          <w:szCs w:val="24"/>
        </w:rPr>
        <w:t xml:space="preserve"> asutusel olema õigus rakendada sanktsioone nii loata tegutsemise, loatingimuste rikkumise, </w:t>
      </w:r>
      <w:r w:rsidRPr="1BF3C0B7">
        <w:rPr>
          <w:rFonts w:ascii="Times New Roman" w:hAnsi="Times New Roman" w:cs="Times New Roman"/>
          <w:sz w:val="24"/>
          <w:szCs w:val="24"/>
        </w:rPr>
        <w:t>tuuma</w:t>
      </w:r>
      <w:r w:rsidR="58C64090" w:rsidRPr="1BF3C0B7">
        <w:rPr>
          <w:rFonts w:ascii="Times New Roman" w:hAnsi="Times New Roman" w:cs="Times New Roman"/>
          <w:sz w:val="24"/>
          <w:szCs w:val="24"/>
        </w:rPr>
        <w:t xml:space="preserve">ohutuse </w:t>
      </w:r>
      <w:r w:rsidR="58C64090" w:rsidRPr="27F710C9">
        <w:rPr>
          <w:rFonts w:ascii="Times New Roman" w:hAnsi="Times New Roman" w:cs="Times New Roman"/>
          <w:sz w:val="24"/>
          <w:szCs w:val="24"/>
        </w:rPr>
        <w:t>ja -</w:t>
      </w:r>
      <w:r w:rsidRPr="27F710C9">
        <w:rPr>
          <w:rFonts w:ascii="Times New Roman" w:hAnsi="Times New Roman" w:cs="Times New Roman"/>
          <w:sz w:val="24"/>
          <w:szCs w:val="24"/>
        </w:rPr>
        <w:t>julgeoleku</w:t>
      </w:r>
      <w:r w:rsidRPr="6A288726">
        <w:rPr>
          <w:rFonts w:ascii="Times New Roman" w:hAnsi="Times New Roman" w:cs="Times New Roman"/>
          <w:sz w:val="24"/>
          <w:szCs w:val="24"/>
        </w:rPr>
        <w:t xml:space="preserve"> nõuete eiramise kui ka järelevalve takistamise eest. Käesolev peatükk järgib neid põhimõtteid, kehtestades eraldi koosseisud, mis hõlmavad tuumaohutusloata tegutsemist või loa nõuete rikkumist, andmete säilitamise ja esitamise nõuete rikkumist, tuumakontrollimeetmete nõuete rikkumist, tuumajulgeoleku ja füüsilise kaitse nõuete rikkumist, tuumajäätmete käitlemise nõuete rikkumist</w:t>
      </w:r>
      <w:r w:rsidR="6C722CA1" w:rsidRPr="6A288726">
        <w:rPr>
          <w:rFonts w:ascii="Times New Roman" w:hAnsi="Times New Roman" w:cs="Times New Roman"/>
          <w:sz w:val="24"/>
          <w:szCs w:val="24"/>
        </w:rPr>
        <w:t xml:space="preserve"> </w:t>
      </w:r>
      <w:r w:rsidRPr="6A288726">
        <w:rPr>
          <w:rFonts w:ascii="Times New Roman" w:hAnsi="Times New Roman" w:cs="Times New Roman"/>
          <w:sz w:val="24"/>
          <w:szCs w:val="24"/>
        </w:rPr>
        <w:t>ning riikliku või rahvusvahelise järelevalve takistamist.</w:t>
      </w:r>
      <w:r w:rsidR="27BB782F" w:rsidRPr="48A653D6">
        <w:rPr>
          <w:rFonts w:ascii="Times New Roman" w:hAnsi="Times New Roman" w:cs="Times New Roman"/>
          <w:sz w:val="24"/>
          <w:szCs w:val="24"/>
        </w:rPr>
        <w:t xml:space="preserve"> </w:t>
      </w:r>
      <w:r w:rsidR="7DE04CBB" w:rsidRPr="64EA7586">
        <w:rPr>
          <w:rFonts w:ascii="Times New Roman" w:hAnsi="Times New Roman" w:cs="Times New Roman"/>
          <w:sz w:val="24"/>
          <w:szCs w:val="24"/>
        </w:rPr>
        <w:t xml:space="preserve">Sanktsioonide eesmärk on tagada, et </w:t>
      </w:r>
      <w:r w:rsidR="7DE04CBB" w:rsidRPr="6272AC21">
        <w:rPr>
          <w:rFonts w:ascii="Times New Roman" w:hAnsi="Times New Roman" w:cs="Times New Roman"/>
          <w:sz w:val="24"/>
          <w:szCs w:val="24"/>
        </w:rPr>
        <w:t>tuuma</w:t>
      </w:r>
      <w:r w:rsidR="095487FC" w:rsidRPr="6272AC21">
        <w:rPr>
          <w:rFonts w:ascii="Times New Roman" w:hAnsi="Times New Roman" w:cs="Times New Roman"/>
          <w:sz w:val="24"/>
          <w:szCs w:val="24"/>
        </w:rPr>
        <w:t xml:space="preserve">kütusetsükliga </w:t>
      </w:r>
      <w:r w:rsidR="095487FC" w:rsidRPr="452430FA">
        <w:rPr>
          <w:rFonts w:ascii="Times New Roman" w:hAnsi="Times New Roman" w:cs="Times New Roman"/>
          <w:sz w:val="24"/>
          <w:szCs w:val="24"/>
        </w:rPr>
        <w:t xml:space="preserve">seotud </w:t>
      </w:r>
      <w:r w:rsidR="095487FC" w:rsidRPr="7B47165F">
        <w:rPr>
          <w:rFonts w:ascii="Times New Roman" w:hAnsi="Times New Roman" w:cs="Times New Roman"/>
          <w:sz w:val="24"/>
          <w:szCs w:val="24"/>
        </w:rPr>
        <w:t>tegevuste</w:t>
      </w:r>
      <w:r w:rsidR="7DE04CBB" w:rsidRPr="64EA7586">
        <w:rPr>
          <w:rFonts w:ascii="Times New Roman" w:hAnsi="Times New Roman" w:cs="Times New Roman"/>
          <w:sz w:val="24"/>
          <w:szCs w:val="24"/>
        </w:rPr>
        <w:t xml:space="preserve"> loasüsteem ja järelevalve mehhanismid toimivad tõhusalt ning rikkumistele on võimalik reageerida proportsionaalselt ja ennetavalt.</w:t>
      </w:r>
      <w:r w:rsidR="49C23EEC" w:rsidRPr="48A653D6">
        <w:rPr>
          <w:rFonts w:ascii="Times New Roman" w:hAnsi="Times New Roman" w:cs="Times New Roman"/>
          <w:sz w:val="24"/>
          <w:szCs w:val="24"/>
        </w:rPr>
        <w:t xml:space="preserve"> </w:t>
      </w:r>
    </w:p>
    <w:p w14:paraId="4563A2BA" w14:textId="6DEC2D51" w:rsidR="31B551D2" w:rsidRDefault="31B551D2" w:rsidP="31B551D2">
      <w:pPr>
        <w:spacing w:after="0" w:line="240" w:lineRule="auto"/>
        <w:jc w:val="both"/>
        <w:rPr>
          <w:rFonts w:ascii="Times New Roman" w:hAnsi="Times New Roman" w:cs="Times New Roman"/>
          <w:sz w:val="24"/>
          <w:szCs w:val="24"/>
        </w:rPr>
      </w:pPr>
    </w:p>
    <w:p w14:paraId="0B40FC78" w14:textId="3CCE1262" w:rsidR="49C23EEC" w:rsidRDefault="49C23EEC" w:rsidP="31B551D2">
      <w:pPr>
        <w:spacing w:after="0" w:line="240" w:lineRule="auto"/>
        <w:jc w:val="both"/>
        <w:rPr>
          <w:rFonts w:ascii="Times New Roman" w:hAnsi="Times New Roman" w:cs="Times New Roman"/>
          <w:sz w:val="24"/>
          <w:szCs w:val="24"/>
        </w:rPr>
      </w:pPr>
      <w:r w:rsidRPr="3CDDE66E">
        <w:rPr>
          <w:rFonts w:ascii="Times New Roman" w:hAnsi="Times New Roman" w:cs="Times New Roman"/>
          <w:sz w:val="24"/>
          <w:szCs w:val="24"/>
        </w:rPr>
        <w:t>Rahatrahvi</w:t>
      </w:r>
      <w:r w:rsidR="3BF18E13" w:rsidRPr="3CDDE66E">
        <w:rPr>
          <w:rFonts w:ascii="Times New Roman" w:hAnsi="Times New Roman" w:cs="Times New Roman"/>
          <w:sz w:val="24"/>
          <w:szCs w:val="24"/>
        </w:rPr>
        <w:t>de</w:t>
      </w:r>
      <w:r w:rsidRPr="3CDDE66E">
        <w:rPr>
          <w:rFonts w:ascii="Times New Roman" w:hAnsi="Times New Roman" w:cs="Times New Roman"/>
          <w:sz w:val="24"/>
          <w:szCs w:val="24"/>
        </w:rPr>
        <w:t xml:space="preserve"> määra</w:t>
      </w:r>
      <w:r w:rsidR="37F6C279" w:rsidRPr="3CDDE66E">
        <w:rPr>
          <w:rFonts w:ascii="Times New Roman" w:hAnsi="Times New Roman" w:cs="Times New Roman"/>
          <w:sz w:val="24"/>
          <w:szCs w:val="24"/>
        </w:rPr>
        <w:t>mise aluseks</w:t>
      </w:r>
      <w:r w:rsidRPr="20B0D605">
        <w:rPr>
          <w:rFonts w:ascii="Times New Roman" w:hAnsi="Times New Roman" w:cs="Times New Roman"/>
          <w:sz w:val="24"/>
          <w:szCs w:val="24"/>
        </w:rPr>
        <w:t xml:space="preserve"> </w:t>
      </w:r>
      <w:r w:rsidR="37F6C279" w:rsidRPr="6E747DC7">
        <w:rPr>
          <w:rFonts w:ascii="Times New Roman" w:hAnsi="Times New Roman" w:cs="Times New Roman"/>
          <w:sz w:val="24"/>
          <w:szCs w:val="24"/>
        </w:rPr>
        <w:t>rakendati karistusseadustikku</w:t>
      </w:r>
      <w:r w:rsidRPr="7AFF92FC">
        <w:rPr>
          <w:rStyle w:val="Allmrkuseviide"/>
          <w:rFonts w:ascii="Times New Roman" w:hAnsi="Times New Roman" w:cs="Times New Roman"/>
          <w:sz w:val="24"/>
          <w:szCs w:val="24"/>
        </w:rPr>
        <w:footnoteReference w:id="100"/>
      </w:r>
      <w:r w:rsidR="2892F63F" w:rsidRPr="6E747DC7">
        <w:rPr>
          <w:rFonts w:ascii="Times New Roman" w:hAnsi="Times New Roman" w:cs="Times New Roman"/>
          <w:sz w:val="24"/>
          <w:szCs w:val="24"/>
        </w:rPr>
        <w:t xml:space="preserve"> (</w:t>
      </w:r>
      <w:proofErr w:type="spellStart"/>
      <w:r w:rsidR="2892F63F" w:rsidRPr="001E212B">
        <w:rPr>
          <w:rFonts w:ascii="Times New Roman" w:hAnsi="Times New Roman" w:cs="Times New Roman"/>
          <w:sz w:val="24"/>
          <w:szCs w:val="24"/>
        </w:rPr>
        <w:t>KarS</w:t>
      </w:r>
      <w:proofErr w:type="spellEnd"/>
      <w:r w:rsidR="2892F63F" w:rsidRPr="553AAB24">
        <w:rPr>
          <w:rFonts w:ascii="Times New Roman" w:hAnsi="Times New Roman" w:cs="Times New Roman"/>
          <w:sz w:val="24"/>
          <w:szCs w:val="24"/>
        </w:rPr>
        <w:t>)</w:t>
      </w:r>
      <w:r w:rsidR="37F6C279" w:rsidRPr="553AAB24">
        <w:rPr>
          <w:rFonts w:ascii="Times New Roman" w:hAnsi="Times New Roman" w:cs="Times New Roman"/>
          <w:sz w:val="24"/>
          <w:szCs w:val="24"/>
        </w:rPr>
        <w:t>,</w:t>
      </w:r>
      <w:r w:rsidR="37F6C279" w:rsidRPr="6E747DC7">
        <w:rPr>
          <w:rFonts w:ascii="Times New Roman" w:hAnsi="Times New Roman" w:cs="Times New Roman"/>
          <w:sz w:val="24"/>
          <w:szCs w:val="24"/>
        </w:rPr>
        <w:t xml:space="preserve"> mille </w:t>
      </w:r>
      <w:r w:rsidR="419BEB1B" w:rsidRPr="7BAC3DED">
        <w:rPr>
          <w:rFonts w:ascii="Times New Roman" w:hAnsi="Times New Roman" w:cs="Times New Roman"/>
          <w:sz w:val="24"/>
          <w:szCs w:val="24"/>
        </w:rPr>
        <w:t xml:space="preserve">alusel </w:t>
      </w:r>
      <w:r w:rsidR="16F4AAB4" w:rsidRPr="7BAC3DED">
        <w:rPr>
          <w:rFonts w:ascii="Times New Roman" w:hAnsi="Times New Roman" w:cs="Times New Roman"/>
          <w:sz w:val="24"/>
          <w:szCs w:val="24"/>
        </w:rPr>
        <w:t>võib</w:t>
      </w:r>
      <w:r w:rsidR="16F4AAB4" w:rsidRPr="155E898E">
        <w:rPr>
          <w:rFonts w:ascii="Times New Roman" w:hAnsi="Times New Roman" w:cs="Times New Roman"/>
          <w:sz w:val="24"/>
          <w:szCs w:val="24"/>
        </w:rPr>
        <w:t xml:space="preserve"> </w:t>
      </w:r>
      <w:r w:rsidR="16F4AAB4" w:rsidRPr="76ACA66A">
        <w:rPr>
          <w:rFonts w:ascii="Times New Roman" w:hAnsi="Times New Roman" w:cs="Times New Roman"/>
          <w:sz w:val="24"/>
          <w:szCs w:val="24"/>
        </w:rPr>
        <w:t xml:space="preserve">vastavalt </w:t>
      </w:r>
      <w:r w:rsidR="16F4AAB4" w:rsidRPr="6C917A07">
        <w:rPr>
          <w:rFonts w:ascii="Times New Roman" w:hAnsi="Times New Roman" w:cs="Times New Roman"/>
          <w:sz w:val="24"/>
          <w:szCs w:val="24"/>
        </w:rPr>
        <w:t xml:space="preserve">§ 47 </w:t>
      </w:r>
      <w:r w:rsidR="16F4AAB4" w:rsidRPr="7C06B9D4">
        <w:rPr>
          <w:rFonts w:ascii="Times New Roman" w:hAnsi="Times New Roman" w:cs="Times New Roman"/>
          <w:sz w:val="24"/>
          <w:szCs w:val="24"/>
        </w:rPr>
        <w:t>l</w:t>
      </w:r>
      <w:r w:rsidR="4DCA5BF8" w:rsidRPr="7C06B9D4">
        <w:rPr>
          <w:rFonts w:ascii="Times New Roman" w:hAnsi="Times New Roman" w:cs="Times New Roman"/>
          <w:sz w:val="24"/>
          <w:szCs w:val="24"/>
        </w:rPr>
        <w:t>õikele</w:t>
      </w:r>
      <w:r w:rsidR="16F4AAB4" w:rsidRPr="6C917A07">
        <w:rPr>
          <w:rFonts w:ascii="Times New Roman" w:hAnsi="Times New Roman" w:cs="Times New Roman"/>
          <w:sz w:val="24"/>
          <w:szCs w:val="24"/>
        </w:rPr>
        <w:t xml:space="preserve"> 1</w:t>
      </w:r>
      <w:r w:rsidRPr="6E747DC7">
        <w:rPr>
          <w:rFonts w:ascii="Times New Roman" w:hAnsi="Times New Roman" w:cs="Times New Roman"/>
          <w:sz w:val="24"/>
          <w:szCs w:val="24"/>
        </w:rPr>
        <w:t xml:space="preserve"> </w:t>
      </w:r>
      <w:r w:rsidR="393376A0" w:rsidRPr="7085D5AB">
        <w:rPr>
          <w:rFonts w:ascii="Times New Roman" w:hAnsi="Times New Roman" w:cs="Times New Roman"/>
          <w:sz w:val="24"/>
          <w:szCs w:val="24"/>
        </w:rPr>
        <w:t>füüsilisele</w:t>
      </w:r>
      <w:r w:rsidR="393376A0" w:rsidRPr="5194ADED">
        <w:rPr>
          <w:rFonts w:ascii="Times New Roman" w:hAnsi="Times New Roman" w:cs="Times New Roman"/>
          <w:sz w:val="24"/>
          <w:szCs w:val="24"/>
        </w:rPr>
        <w:t xml:space="preserve"> isikule </w:t>
      </w:r>
      <w:r w:rsidR="762BEB60" w:rsidRPr="5DD70496">
        <w:rPr>
          <w:rFonts w:ascii="Times New Roman" w:hAnsi="Times New Roman" w:cs="Times New Roman"/>
          <w:sz w:val="24"/>
          <w:szCs w:val="24"/>
        </w:rPr>
        <w:t>kohus</w:t>
      </w:r>
      <w:r w:rsidR="762BEB60" w:rsidRPr="30E48B6F">
        <w:rPr>
          <w:rFonts w:ascii="Times New Roman" w:hAnsi="Times New Roman" w:cs="Times New Roman"/>
          <w:sz w:val="24"/>
          <w:szCs w:val="24"/>
        </w:rPr>
        <w:t xml:space="preserve"> või kohtuväline menetleja väärteo eest kohaldada rahatrahvi üks kuni kolmsada trahviühikut. Trahviühik on rahatrahvi baassumma, mille suurus on 8 eurot.</w:t>
      </w:r>
      <w:r w:rsidR="76DAC5E3" w:rsidRPr="27615ECD">
        <w:rPr>
          <w:rFonts w:ascii="Times New Roman" w:hAnsi="Times New Roman" w:cs="Times New Roman"/>
          <w:sz w:val="24"/>
          <w:szCs w:val="24"/>
        </w:rPr>
        <w:t xml:space="preserve"> </w:t>
      </w:r>
      <w:r w:rsidR="76DAC5E3" w:rsidRPr="4C57BAD0">
        <w:rPr>
          <w:rFonts w:ascii="Times New Roman" w:hAnsi="Times New Roman" w:cs="Times New Roman"/>
          <w:sz w:val="24"/>
          <w:szCs w:val="24"/>
        </w:rPr>
        <w:t xml:space="preserve">Juriidilise isikule on </w:t>
      </w:r>
      <w:proofErr w:type="spellStart"/>
      <w:r w:rsidR="7555E944" w:rsidRPr="383DE408">
        <w:rPr>
          <w:rFonts w:ascii="Times New Roman" w:hAnsi="Times New Roman" w:cs="Times New Roman"/>
          <w:sz w:val="24"/>
          <w:szCs w:val="24"/>
        </w:rPr>
        <w:t>KarS</w:t>
      </w:r>
      <w:proofErr w:type="spellEnd"/>
      <w:r w:rsidR="7555E944" w:rsidRPr="383DE408">
        <w:rPr>
          <w:rFonts w:ascii="Times New Roman" w:hAnsi="Times New Roman" w:cs="Times New Roman"/>
          <w:sz w:val="24"/>
          <w:szCs w:val="24"/>
        </w:rPr>
        <w:t xml:space="preserve"> </w:t>
      </w:r>
      <w:r w:rsidR="7555E944" w:rsidRPr="3DA43BB5">
        <w:rPr>
          <w:rFonts w:ascii="Times New Roman" w:hAnsi="Times New Roman" w:cs="Times New Roman"/>
          <w:sz w:val="24"/>
          <w:szCs w:val="24"/>
        </w:rPr>
        <w:t>§ 47</w:t>
      </w:r>
      <w:r w:rsidR="7555E944" w:rsidRPr="246ADC22">
        <w:rPr>
          <w:rFonts w:ascii="Times New Roman" w:hAnsi="Times New Roman" w:cs="Times New Roman"/>
          <w:sz w:val="24"/>
          <w:szCs w:val="24"/>
        </w:rPr>
        <w:t xml:space="preserve"> </w:t>
      </w:r>
      <w:r w:rsidR="7555E944" w:rsidRPr="7E09BABB">
        <w:rPr>
          <w:rFonts w:ascii="Times New Roman" w:hAnsi="Times New Roman" w:cs="Times New Roman"/>
          <w:sz w:val="24"/>
          <w:szCs w:val="24"/>
        </w:rPr>
        <w:t>l</w:t>
      </w:r>
      <w:r w:rsidR="402C88FD" w:rsidRPr="7E09BABB">
        <w:rPr>
          <w:rFonts w:ascii="Times New Roman" w:hAnsi="Times New Roman" w:cs="Times New Roman"/>
          <w:sz w:val="24"/>
          <w:szCs w:val="24"/>
        </w:rPr>
        <w:t>õige</w:t>
      </w:r>
      <w:r w:rsidR="7555E944" w:rsidRPr="246ADC22">
        <w:rPr>
          <w:rFonts w:ascii="Times New Roman" w:hAnsi="Times New Roman" w:cs="Times New Roman"/>
          <w:sz w:val="24"/>
          <w:szCs w:val="24"/>
        </w:rPr>
        <w:t xml:space="preserve"> 2 </w:t>
      </w:r>
      <w:r w:rsidR="7555E944" w:rsidRPr="1BD5F170">
        <w:rPr>
          <w:rFonts w:ascii="Times New Roman" w:hAnsi="Times New Roman" w:cs="Times New Roman"/>
          <w:sz w:val="24"/>
          <w:szCs w:val="24"/>
        </w:rPr>
        <w:t>kohaselt võimalik</w:t>
      </w:r>
      <w:r w:rsidR="7555E944" w:rsidRPr="3B2934FA">
        <w:rPr>
          <w:rFonts w:ascii="Times New Roman" w:hAnsi="Times New Roman" w:cs="Times New Roman"/>
          <w:sz w:val="24"/>
          <w:szCs w:val="24"/>
        </w:rPr>
        <w:t xml:space="preserve"> kohtul </w:t>
      </w:r>
      <w:r w:rsidR="7555E944" w:rsidRPr="60E912F7">
        <w:rPr>
          <w:rFonts w:ascii="Times New Roman" w:hAnsi="Times New Roman" w:cs="Times New Roman"/>
          <w:sz w:val="24"/>
          <w:szCs w:val="24"/>
        </w:rPr>
        <w:t xml:space="preserve">või </w:t>
      </w:r>
      <w:r w:rsidR="7555E944" w:rsidRPr="085228F9">
        <w:rPr>
          <w:rFonts w:ascii="Times New Roman" w:hAnsi="Times New Roman" w:cs="Times New Roman"/>
          <w:sz w:val="24"/>
          <w:szCs w:val="24"/>
        </w:rPr>
        <w:t xml:space="preserve">kohtuvälisel </w:t>
      </w:r>
      <w:r w:rsidR="7555E944" w:rsidRPr="00B956DA">
        <w:rPr>
          <w:rFonts w:ascii="Times New Roman" w:hAnsi="Times New Roman" w:cs="Times New Roman"/>
          <w:sz w:val="24"/>
          <w:szCs w:val="24"/>
        </w:rPr>
        <w:t>menetlejal</w:t>
      </w:r>
      <w:r w:rsidR="7555E944" w:rsidRPr="085228F9">
        <w:rPr>
          <w:rFonts w:ascii="Times New Roman" w:hAnsi="Times New Roman" w:cs="Times New Roman"/>
          <w:sz w:val="24"/>
          <w:szCs w:val="24"/>
        </w:rPr>
        <w:t xml:space="preserve"> väärteo eest kohaldada rahatrahvi 100–400 000 eurot.</w:t>
      </w:r>
    </w:p>
    <w:p w14:paraId="4D809ECB" w14:textId="753C4E19" w:rsidR="51D3D85F" w:rsidRDefault="51D3D85F" w:rsidP="51D3D85F">
      <w:pPr>
        <w:spacing w:after="0" w:line="240" w:lineRule="auto"/>
        <w:jc w:val="both"/>
        <w:rPr>
          <w:rFonts w:ascii="Times New Roman" w:hAnsi="Times New Roman" w:cs="Times New Roman"/>
          <w:sz w:val="24"/>
          <w:szCs w:val="24"/>
        </w:rPr>
      </w:pPr>
    </w:p>
    <w:p w14:paraId="671F5BA3" w14:textId="668879A0" w:rsidR="0539309D" w:rsidRDefault="0539309D" w:rsidP="5E301A98">
      <w:pPr>
        <w:spacing w:after="0" w:line="240" w:lineRule="auto"/>
        <w:jc w:val="both"/>
        <w:rPr>
          <w:rFonts w:ascii="Times New Roman" w:hAnsi="Times New Roman" w:cs="Times New Roman"/>
          <w:sz w:val="24"/>
          <w:szCs w:val="24"/>
        </w:rPr>
      </w:pPr>
      <w:r w:rsidRPr="19B1EADD">
        <w:rPr>
          <w:rFonts w:ascii="Times New Roman" w:hAnsi="Times New Roman" w:cs="Times New Roman"/>
          <w:sz w:val="24"/>
          <w:szCs w:val="24"/>
        </w:rPr>
        <w:t xml:space="preserve">Tuumavaldkonnaga seotud tegevused on kõrge riskiga ning nendega kaasnev võimalik kahju inimeste tervisele, keskkonnale ja riigi julgeolekule on sedavõrd ulatuslik, et riigil peab olema selge õigus kehtestada väärtegude puhul kõrgemad karistusmäärad. Tuumaohutuse ja -julgeoleku nõuete rikkumine võib põhjustada pikaajalise kiirgusreostuse, mõjutada strateegilise taristu toimimist ning tuua kaasa märkimisväärseid majanduslikke kahjusid. Tuumakäitiste ja -tehnoloogiate puhul on tegemist väga kulukate investeeringutega ning nende valdkonna ettevõtjatel on sageli suurem majanduslik võimekus. Seetõttu ei oleks madalad rahatrahvid piisavalt heidutavad ega tagaks tõhusat </w:t>
      </w:r>
      <w:proofErr w:type="spellStart"/>
      <w:r w:rsidRPr="19B1EADD">
        <w:rPr>
          <w:rFonts w:ascii="Times New Roman" w:hAnsi="Times New Roman" w:cs="Times New Roman"/>
          <w:sz w:val="24"/>
          <w:szCs w:val="24"/>
        </w:rPr>
        <w:t>üld</w:t>
      </w:r>
      <w:proofErr w:type="spellEnd"/>
      <w:r w:rsidRPr="19B1EADD">
        <w:rPr>
          <w:rFonts w:ascii="Times New Roman" w:hAnsi="Times New Roman" w:cs="Times New Roman"/>
          <w:sz w:val="24"/>
          <w:szCs w:val="24"/>
        </w:rPr>
        <w:t>- ja eripreventsiooni.</w:t>
      </w:r>
    </w:p>
    <w:p w14:paraId="68E748B5" w14:textId="302AC20C" w:rsidR="0C376439" w:rsidRDefault="0C376439" w:rsidP="0C376439">
      <w:pPr>
        <w:spacing w:after="0" w:line="240" w:lineRule="auto"/>
        <w:jc w:val="both"/>
        <w:rPr>
          <w:rFonts w:ascii="Times New Roman" w:hAnsi="Times New Roman" w:cs="Times New Roman"/>
          <w:sz w:val="24"/>
          <w:szCs w:val="24"/>
        </w:rPr>
      </w:pPr>
    </w:p>
    <w:p w14:paraId="046293A6" w14:textId="7F5F522E" w:rsidR="04837920" w:rsidRDefault="61E2E72B" w:rsidP="04837920">
      <w:pPr>
        <w:spacing w:after="0" w:line="240" w:lineRule="auto"/>
        <w:jc w:val="both"/>
        <w:rPr>
          <w:rFonts w:ascii="Times New Roman" w:hAnsi="Times New Roman" w:cs="Times New Roman"/>
          <w:sz w:val="24"/>
          <w:szCs w:val="24"/>
        </w:rPr>
      </w:pPr>
      <w:r w:rsidRPr="000D6322">
        <w:rPr>
          <w:rFonts w:ascii="Times New Roman" w:hAnsi="Times New Roman" w:cs="Times New Roman"/>
          <w:b/>
          <w:bCs/>
          <w:sz w:val="24"/>
          <w:szCs w:val="24"/>
        </w:rPr>
        <w:t>E</w:t>
      </w:r>
      <w:r w:rsidR="1127C61E" w:rsidRPr="000D6322">
        <w:rPr>
          <w:rFonts w:ascii="Times New Roman" w:hAnsi="Times New Roman" w:cs="Times New Roman"/>
          <w:b/>
          <w:bCs/>
          <w:sz w:val="24"/>
          <w:szCs w:val="24"/>
        </w:rPr>
        <w:t xml:space="preserve">elnõu </w:t>
      </w:r>
      <w:r w:rsidR="08B99B3F" w:rsidRPr="000D6322">
        <w:rPr>
          <w:rFonts w:ascii="Times New Roman" w:hAnsi="Times New Roman" w:cs="Times New Roman"/>
          <w:b/>
          <w:bCs/>
          <w:sz w:val="24"/>
          <w:szCs w:val="24"/>
        </w:rPr>
        <w:t>§-des 101 ning 103–10</w:t>
      </w:r>
      <w:r w:rsidR="000D6322" w:rsidRPr="000D6322">
        <w:rPr>
          <w:rFonts w:ascii="Times New Roman" w:hAnsi="Times New Roman" w:cs="Times New Roman"/>
          <w:b/>
          <w:bCs/>
          <w:sz w:val="24"/>
          <w:szCs w:val="24"/>
        </w:rPr>
        <w:t>6</w:t>
      </w:r>
      <w:r w:rsidR="08B99B3F" w:rsidRPr="6C1515A1">
        <w:rPr>
          <w:rFonts w:ascii="Times New Roman" w:hAnsi="Times New Roman" w:cs="Times New Roman"/>
          <w:sz w:val="24"/>
          <w:szCs w:val="24"/>
        </w:rPr>
        <w:t xml:space="preserve"> </w:t>
      </w:r>
      <w:r w:rsidR="190F6E33" w:rsidRPr="7AFF92FC">
        <w:rPr>
          <w:rFonts w:ascii="Times New Roman" w:hAnsi="Times New Roman" w:cs="Times New Roman"/>
          <w:sz w:val="24"/>
          <w:szCs w:val="24"/>
        </w:rPr>
        <w:t xml:space="preserve">kehtestatakse </w:t>
      </w:r>
      <w:r w:rsidR="08B99B3F" w:rsidRPr="6C1515A1">
        <w:rPr>
          <w:rFonts w:ascii="Times New Roman" w:hAnsi="Times New Roman" w:cs="Times New Roman"/>
          <w:sz w:val="24"/>
          <w:szCs w:val="24"/>
        </w:rPr>
        <w:t xml:space="preserve">tuumavaldkonna väärtegudele korrakaitseseaduse kohased rahatrahvide maksimummäärad, et tagada nõuete tõhus täitmine ja maandada kõrgeid </w:t>
      </w:r>
      <w:r w:rsidR="004D00C4">
        <w:rPr>
          <w:rFonts w:ascii="Times New Roman" w:hAnsi="Times New Roman" w:cs="Times New Roman"/>
          <w:sz w:val="24"/>
          <w:szCs w:val="24"/>
        </w:rPr>
        <w:t>riske</w:t>
      </w:r>
      <w:r w:rsidR="08B99B3F" w:rsidRPr="6C1515A1">
        <w:rPr>
          <w:rFonts w:ascii="Times New Roman" w:hAnsi="Times New Roman" w:cs="Times New Roman"/>
          <w:sz w:val="24"/>
          <w:szCs w:val="24"/>
        </w:rPr>
        <w:t>.</w:t>
      </w:r>
      <w:r w:rsidR="214513A7" w:rsidRPr="7AFF92FC">
        <w:rPr>
          <w:rFonts w:ascii="Times New Roman" w:hAnsi="Times New Roman" w:cs="Times New Roman"/>
          <w:sz w:val="24"/>
          <w:szCs w:val="24"/>
        </w:rPr>
        <w:t xml:space="preserve"> </w:t>
      </w:r>
      <w:r w:rsidR="08B99B3F" w:rsidRPr="6C1515A1">
        <w:rPr>
          <w:rFonts w:ascii="Times New Roman" w:hAnsi="Times New Roman" w:cs="Times New Roman"/>
          <w:sz w:val="24"/>
          <w:szCs w:val="24"/>
        </w:rPr>
        <w:t>Eelnõu § 102 käsitleb andmete kogumise ja säilitamise kohustuste rikkumisi, mille eest on ette nähtud üldisest maksimumkaristusmäärast ligikaudu kolmandiku võrra madalam trahvimäär. Selline lähenemine on põhjendatud, kuna nende rikkumiste ohuaste on madalam: kuigi vale- või puudulik andmehaldus võib takistada järelevalvet ja mõjutada ohutuse tagamist, ei põhjusta need rikkumised tavapäraselt otsest ega ulatuslikku füüsilist kahju elanikkonnale või keskkonnale. Samas on rikkumise mõju siiski märkimisväärne, mistõttu on mõnevõrra madalam, kuid siiski proportsionaalne trahvimäär õigustatud.</w:t>
      </w:r>
    </w:p>
    <w:p w14:paraId="5D80C1C7" w14:textId="77777777" w:rsidR="00396FA0" w:rsidRDefault="00396FA0" w:rsidP="04837920">
      <w:pPr>
        <w:spacing w:after="0" w:line="240" w:lineRule="auto"/>
        <w:jc w:val="both"/>
        <w:rPr>
          <w:rFonts w:ascii="Times New Roman" w:hAnsi="Times New Roman" w:cs="Times New Roman"/>
          <w:sz w:val="24"/>
          <w:szCs w:val="24"/>
        </w:rPr>
      </w:pPr>
    </w:p>
    <w:p w14:paraId="4063E6FA" w14:textId="2B0E011B" w:rsidR="00D557AC" w:rsidRDefault="3AAEA414" w:rsidP="008726FD">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Eelnõu § 107</w:t>
      </w:r>
      <w:r w:rsidR="3016F2D0" w:rsidRPr="1F221ED9">
        <w:rPr>
          <w:rFonts w:ascii="Times New Roman" w:hAnsi="Times New Roman" w:cs="Times New Roman"/>
          <w:b/>
          <w:bCs/>
          <w:sz w:val="24"/>
          <w:szCs w:val="24"/>
        </w:rPr>
        <w:t xml:space="preserve"> </w:t>
      </w:r>
      <w:r w:rsidR="665A90F3" w:rsidRPr="1F221ED9">
        <w:rPr>
          <w:rFonts w:ascii="Times New Roman" w:hAnsi="Times New Roman" w:cs="Times New Roman"/>
          <w:sz w:val="24"/>
          <w:szCs w:val="24"/>
        </w:rPr>
        <w:t xml:space="preserve">sätestab, et peatükis 15 loetletud </w:t>
      </w:r>
      <w:r w:rsidR="4E0EBD71" w:rsidRPr="1F221ED9">
        <w:rPr>
          <w:rFonts w:ascii="Times New Roman" w:hAnsi="Times New Roman" w:cs="Times New Roman"/>
          <w:sz w:val="24"/>
          <w:szCs w:val="24"/>
        </w:rPr>
        <w:t xml:space="preserve">väärtegude </w:t>
      </w:r>
      <w:r w:rsidR="665A90F3" w:rsidRPr="1F221ED9">
        <w:rPr>
          <w:rFonts w:ascii="Times New Roman" w:hAnsi="Times New Roman" w:cs="Times New Roman"/>
          <w:sz w:val="24"/>
          <w:szCs w:val="24"/>
        </w:rPr>
        <w:t>k</w:t>
      </w:r>
      <w:r w:rsidR="3016F2D0" w:rsidRPr="1F221ED9">
        <w:rPr>
          <w:rFonts w:ascii="Times New Roman" w:hAnsi="Times New Roman" w:cs="Times New Roman"/>
          <w:sz w:val="24"/>
          <w:szCs w:val="24"/>
        </w:rPr>
        <w:t>ohtuväli</w:t>
      </w:r>
      <w:r w:rsidR="56667560" w:rsidRPr="1F221ED9">
        <w:rPr>
          <w:rFonts w:ascii="Times New Roman" w:hAnsi="Times New Roman" w:cs="Times New Roman"/>
          <w:sz w:val="24"/>
          <w:szCs w:val="24"/>
        </w:rPr>
        <w:t>ne</w:t>
      </w:r>
      <w:r w:rsidR="3016F2D0" w:rsidRPr="1F221ED9">
        <w:rPr>
          <w:rFonts w:ascii="Times New Roman" w:hAnsi="Times New Roman" w:cs="Times New Roman"/>
          <w:sz w:val="24"/>
          <w:szCs w:val="24"/>
        </w:rPr>
        <w:t xml:space="preserve"> </w:t>
      </w:r>
      <w:r w:rsidR="45867502" w:rsidRPr="1F221ED9">
        <w:rPr>
          <w:rFonts w:ascii="Times New Roman" w:hAnsi="Times New Roman" w:cs="Times New Roman"/>
          <w:sz w:val="24"/>
          <w:szCs w:val="24"/>
        </w:rPr>
        <w:t>menetleja</w:t>
      </w:r>
      <w:r w:rsidR="3016F2D0" w:rsidRPr="1F221ED9">
        <w:rPr>
          <w:rFonts w:ascii="Times New Roman" w:hAnsi="Times New Roman" w:cs="Times New Roman"/>
          <w:sz w:val="24"/>
          <w:szCs w:val="24"/>
        </w:rPr>
        <w:t xml:space="preserve"> </w:t>
      </w:r>
      <w:r w:rsidR="6D308418" w:rsidRPr="1F221ED9">
        <w:rPr>
          <w:rFonts w:ascii="Times New Roman" w:hAnsi="Times New Roman" w:cs="Times New Roman"/>
          <w:sz w:val="24"/>
          <w:szCs w:val="24"/>
        </w:rPr>
        <w:t>on</w:t>
      </w:r>
      <w:r w:rsidR="3016F2D0" w:rsidRPr="1F221ED9">
        <w:rPr>
          <w:rFonts w:ascii="Times New Roman" w:hAnsi="Times New Roman" w:cs="Times New Roman"/>
          <w:sz w:val="24"/>
          <w:szCs w:val="24"/>
        </w:rPr>
        <w:t xml:space="preserve"> </w:t>
      </w:r>
      <w:r w:rsidR="2324A639" w:rsidRPr="1F221ED9">
        <w:rPr>
          <w:rFonts w:ascii="Times New Roman" w:hAnsi="Times New Roman" w:cs="Times New Roman"/>
          <w:sz w:val="24"/>
          <w:szCs w:val="24"/>
        </w:rPr>
        <w:t>Tarbijakaitse- ja Tehnilise Järelevalve Amet</w:t>
      </w:r>
      <w:r w:rsidR="4BB76716" w:rsidRPr="1F221ED9">
        <w:rPr>
          <w:rFonts w:ascii="Times New Roman" w:hAnsi="Times New Roman" w:cs="Times New Roman"/>
          <w:sz w:val="24"/>
          <w:szCs w:val="24"/>
        </w:rPr>
        <w:t xml:space="preserve">. </w:t>
      </w:r>
      <w:r w:rsidR="2F08BAC5" w:rsidRPr="1F221ED9">
        <w:rPr>
          <w:rFonts w:ascii="Times New Roman" w:hAnsi="Times New Roman" w:cs="Times New Roman"/>
          <w:sz w:val="24"/>
          <w:szCs w:val="24"/>
        </w:rPr>
        <w:t>Tarbijakaitse- ja Tehnilise Järelevalve Amet</w:t>
      </w:r>
      <w:r w:rsidR="3016F2D0"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on kiirgus- ja tuumaohutusalase tegevuse pädev</w:t>
      </w:r>
      <w:r w:rsidR="02083BF2"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asutus,</w:t>
      </w:r>
      <w:r w:rsidR="02083BF2"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kes</w:t>
      </w:r>
      <w:r w:rsidR="02083BF2" w:rsidRPr="1F221ED9">
        <w:rPr>
          <w:rFonts w:ascii="Times New Roman" w:hAnsi="Times New Roman" w:cs="Times New Roman"/>
          <w:sz w:val="24"/>
          <w:szCs w:val="24"/>
        </w:rPr>
        <w:t xml:space="preserve"> </w:t>
      </w:r>
      <w:r w:rsidR="3016F2D0" w:rsidRPr="1F221ED9">
        <w:rPr>
          <w:rFonts w:ascii="Times New Roman" w:hAnsi="Times New Roman" w:cs="Times New Roman"/>
          <w:sz w:val="24"/>
          <w:szCs w:val="24"/>
        </w:rPr>
        <w:t>tagab menetlus</w:t>
      </w:r>
      <w:r w:rsidR="2C92DFE1" w:rsidRPr="1F221ED9">
        <w:rPr>
          <w:rFonts w:ascii="Times New Roman" w:hAnsi="Times New Roman" w:cs="Times New Roman"/>
          <w:sz w:val="24"/>
          <w:szCs w:val="24"/>
        </w:rPr>
        <w:t xml:space="preserve">te </w:t>
      </w:r>
      <w:r w:rsidR="391058EF" w:rsidRPr="1F221ED9">
        <w:rPr>
          <w:rFonts w:ascii="Times New Roman" w:hAnsi="Times New Roman" w:cs="Times New Roman"/>
          <w:sz w:val="24"/>
          <w:szCs w:val="24"/>
        </w:rPr>
        <w:t xml:space="preserve">nõuetekohase </w:t>
      </w:r>
      <w:r w:rsidR="2C92DFE1" w:rsidRPr="1F221ED9">
        <w:rPr>
          <w:rFonts w:ascii="Times New Roman" w:hAnsi="Times New Roman" w:cs="Times New Roman"/>
          <w:sz w:val="24"/>
          <w:szCs w:val="24"/>
        </w:rPr>
        <w:t>läbiviimis</w:t>
      </w:r>
      <w:r w:rsidR="67B56FD7" w:rsidRPr="1F221ED9">
        <w:rPr>
          <w:rFonts w:ascii="Times New Roman" w:hAnsi="Times New Roman" w:cs="Times New Roman"/>
          <w:sz w:val="24"/>
          <w:szCs w:val="24"/>
        </w:rPr>
        <w:t>e ja</w:t>
      </w:r>
      <w:r w:rsidR="3016F2D0" w:rsidRPr="1F221ED9">
        <w:rPr>
          <w:rFonts w:ascii="Times New Roman" w:hAnsi="Times New Roman" w:cs="Times New Roman"/>
          <w:sz w:val="24"/>
          <w:szCs w:val="24"/>
        </w:rPr>
        <w:t xml:space="preserve"> erialase pädevuse </w:t>
      </w:r>
      <w:r w:rsidR="2FDE6785" w:rsidRPr="1F221ED9">
        <w:rPr>
          <w:rFonts w:ascii="Times New Roman" w:hAnsi="Times New Roman" w:cs="Times New Roman"/>
          <w:sz w:val="24"/>
          <w:szCs w:val="24"/>
        </w:rPr>
        <w:t>ning</w:t>
      </w:r>
      <w:r w:rsidR="3016F2D0" w:rsidRPr="1F221ED9">
        <w:rPr>
          <w:rFonts w:ascii="Times New Roman" w:hAnsi="Times New Roman" w:cs="Times New Roman"/>
          <w:sz w:val="24"/>
          <w:szCs w:val="24"/>
        </w:rPr>
        <w:t xml:space="preserve"> vastavuse rahvusvahelistele ohutusraamistikele.</w:t>
      </w:r>
      <w:r w:rsidR="65355FAF" w:rsidRPr="1F221ED9">
        <w:rPr>
          <w:rFonts w:ascii="Times New Roman" w:hAnsi="Times New Roman" w:cs="Times New Roman"/>
          <w:sz w:val="24"/>
          <w:szCs w:val="24"/>
        </w:rPr>
        <w:t xml:space="preserve">  </w:t>
      </w:r>
    </w:p>
    <w:p w14:paraId="5F3717CC" w14:textId="77777777" w:rsidR="00D557AC" w:rsidRPr="008726FD" w:rsidRDefault="00D557AC" w:rsidP="008726FD">
      <w:pPr>
        <w:spacing w:after="0" w:line="240" w:lineRule="auto"/>
        <w:jc w:val="both"/>
        <w:rPr>
          <w:rFonts w:ascii="Times New Roman" w:hAnsi="Times New Roman" w:cs="Times New Roman"/>
          <w:sz w:val="24"/>
          <w:szCs w:val="24"/>
        </w:rPr>
      </w:pPr>
    </w:p>
    <w:p w14:paraId="3535F1CF" w14:textId="077B9F0B" w:rsidR="00290223" w:rsidRDefault="1E8A0770" w:rsidP="44233FAD">
      <w:pPr>
        <w:spacing w:after="0" w:line="240" w:lineRule="auto"/>
        <w:jc w:val="both"/>
        <w:rPr>
          <w:rFonts w:ascii="Times New Roman" w:hAnsi="Times New Roman" w:cs="Times New Roman"/>
          <w:sz w:val="24"/>
          <w:szCs w:val="24"/>
        </w:rPr>
      </w:pPr>
      <w:r w:rsidRPr="001E212B">
        <w:rPr>
          <w:rFonts w:ascii="Times New Roman" w:hAnsi="Times New Roman" w:cs="Times New Roman"/>
          <w:b/>
          <w:bCs/>
          <w:sz w:val="24"/>
          <w:szCs w:val="24"/>
        </w:rPr>
        <w:t xml:space="preserve">Eelnõu </w:t>
      </w:r>
      <w:r w:rsidR="094205D9" w:rsidRPr="001E212B">
        <w:rPr>
          <w:rFonts w:ascii="Times New Roman" w:hAnsi="Times New Roman" w:cs="Times New Roman"/>
          <w:b/>
          <w:bCs/>
          <w:sz w:val="24"/>
          <w:szCs w:val="24"/>
        </w:rPr>
        <w:t>16. peatükk</w:t>
      </w:r>
      <w:r w:rsidR="094205D9" w:rsidRPr="7AFF92FC">
        <w:rPr>
          <w:rFonts w:ascii="Times New Roman" w:hAnsi="Times New Roman" w:cs="Times New Roman"/>
          <w:sz w:val="24"/>
          <w:szCs w:val="24"/>
        </w:rPr>
        <w:t xml:space="preserve"> </w:t>
      </w:r>
      <w:r w:rsidR="00B91252">
        <w:rPr>
          <w:rFonts w:ascii="Times New Roman" w:hAnsi="Times New Roman" w:cs="Times New Roman"/>
          <w:sz w:val="24"/>
          <w:szCs w:val="24"/>
        </w:rPr>
        <w:t>sätestab</w:t>
      </w:r>
      <w:r w:rsidR="2910FE39" w:rsidRPr="7AFF92FC">
        <w:rPr>
          <w:rFonts w:ascii="Times New Roman" w:hAnsi="Times New Roman" w:cs="Times New Roman"/>
          <w:sz w:val="24"/>
          <w:szCs w:val="24"/>
        </w:rPr>
        <w:t xml:space="preserve"> rakendussätted ja seaduse jõustumise.</w:t>
      </w:r>
    </w:p>
    <w:p w14:paraId="5F604372" w14:textId="0B9B6919" w:rsidR="7AFF92FC" w:rsidRDefault="7AFF92FC" w:rsidP="7AFF92FC">
      <w:pPr>
        <w:spacing w:after="0" w:line="240" w:lineRule="auto"/>
        <w:jc w:val="both"/>
        <w:rPr>
          <w:rFonts w:ascii="Times New Roman" w:hAnsi="Times New Roman" w:cs="Times New Roman"/>
          <w:sz w:val="24"/>
          <w:szCs w:val="24"/>
        </w:rPr>
      </w:pPr>
    </w:p>
    <w:p w14:paraId="1A0BBD49" w14:textId="6A4F320D" w:rsidR="09D4CBDD" w:rsidRDefault="09D4CBDD"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108 </w:t>
      </w:r>
      <w:r w:rsidRPr="7AFF92FC">
        <w:rPr>
          <w:rFonts w:ascii="Times New Roman" w:hAnsi="Times New Roman" w:cs="Times New Roman"/>
          <w:sz w:val="24"/>
          <w:szCs w:val="24"/>
        </w:rPr>
        <w:t xml:space="preserve">sätestab keskkonnaseadustiku üldosa seaduse </w:t>
      </w:r>
      <w:r w:rsidR="3E7AAE47" w:rsidRPr="7AFF92FC">
        <w:rPr>
          <w:rFonts w:ascii="Times New Roman" w:hAnsi="Times New Roman" w:cs="Times New Roman"/>
          <w:sz w:val="24"/>
          <w:szCs w:val="24"/>
        </w:rPr>
        <w:t>(</w:t>
      </w:r>
      <w:proofErr w:type="spellStart"/>
      <w:r w:rsidR="3E7AAE47" w:rsidRPr="7AFF92FC">
        <w:rPr>
          <w:rFonts w:ascii="Times New Roman" w:hAnsi="Times New Roman" w:cs="Times New Roman"/>
          <w:sz w:val="24"/>
          <w:szCs w:val="24"/>
        </w:rPr>
        <w:t>KeÜS</w:t>
      </w:r>
      <w:proofErr w:type="spellEnd"/>
      <w:r w:rsidR="3E7AAE47" w:rsidRPr="7AFF92FC">
        <w:rPr>
          <w:rFonts w:ascii="Times New Roman" w:hAnsi="Times New Roman" w:cs="Times New Roman"/>
          <w:sz w:val="24"/>
          <w:szCs w:val="24"/>
        </w:rPr>
        <w:t xml:space="preserve">) </w:t>
      </w:r>
      <w:r w:rsidRPr="7AFF92FC">
        <w:rPr>
          <w:rFonts w:ascii="Times New Roman" w:hAnsi="Times New Roman" w:cs="Times New Roman"/>
          <w:sz w:val="24"/>
          <w:szCs w:val="24"/>
        </w:rPr>
        <w:t>muutmise.</w:t>
      </w:r>
    </w:p>
    <w:p w14:paraId="5694382E" w14:textId="3E141819" w:rsidR="09D4CBDD" w:rsidRDefault="09D4CBDD"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 xml:space="preserve">Sättega tunnistatakse kehtetuks </w:t>
      </w:r>
      <w:proofErr w:type="spellStart"/>
      <w:r w:rsidRPr="7AFF92FC">
        <w:rPr>
          <w:rFonts w:ascii="Times New Roman" w:hAnsi="Times New Roman" w:cs="Times New Roman"/>
          <w:sz w:val="24"/>
          <w:szCs w:val="24"/>
        </w:rPr>
        <w:t>K</w:t>
      </w:r>
      <w:r w:rsidR="65433775" w:rsidRPr="7AFF92FC">
        <w:rPr>
          <w:rFonts w:ascii="Times New Roman" w:hAnsi="Times New Roman" w:cs="Times New Roman"/>
          <w:sz w:val="24"/>
          <w:szCs w:val="24"/>
        </w:rPr>
        <w:t>eÜS</w:t>
      </w:r>
      <w:r w:rsidR="75540E6C" w:rsidRPr="7AFF92FC">
        <w:rPr>
          <w:rFonts w:ascii="Times New Roman" w:hAnsi="Times New Roman" w:cs="Times New Roman"/>
          <w:sz w:val="24"/>
          <w:szCs w:val="24"/>
        </w:rPr>
        <w:t>-</w:t>
      </w:r>
      <w:r w:rsidR="65433775" w:rsidRPr="7AFF92FC">
        <w:rPr>
          <w:rFonts w:ascii="Times New Roman" w:hAnsi="Times New Roman" w:cs="Times New Roman"/>
          <w:sz w:val="24"/>
          <w:szCs w:val="24"/>
        </w:rPr>
        <w:t>i</w:t>
      </w:r>
      <w:proofErr w:type="spellEnd"/>
      <w:r w:rsidRPr="7AFF92FC">
        <w:rPr>
          <w:rStyle w:val="Allmrkuseviide"/>
          <w:rFonts w:ascii="Times New Roman" w:hAnsi="Times New Roman" w:cs="Times New Roman"/>
          <w:sz w:val="24"/>
          <w:szCs w:val="24"/>
        </w:rPr>
        <w:footnoteReference w:id="101"/>
      </w:r>
      <w:r w:rsidRPr="7AFF92FC">
        <w:rPr>
          <w:rFonts w:ascii="Times New Roman" w:hAnsi="Times New Roman" w:cs="Times New Roman"/>
          <w:sz w:val="24"/>
          <w:szCs w:val="24"/>
        </w:rPr>
        <w:t xml:space="preserve"> </w:t>
      </w:r>
      <w:r w:rsidR="36C97E7C" w:rsidRPr="7AFF92FC">
        <w:rPr>
          <w:rFonts w:ascii="Times New Roman" w:eastAsia="Times New Roman" w:hAnsi="Times New Roman" w:cs="Times New Roman"/>
          <w:sz w:val="24"/>
          <w:szCs w:val="24"/>
        </w:rPr>
        <w:t>§ 40</w:t>
      </w:r>
      <w:r w:rsidR="36C97E7C" w:rsidRPr="7AFF92FC">
        <w:rPr>
          <w:rFonts w:ascii="Times New Roman" w:eastAsia="Times New Roman" w:hAnsi="Times New Roman" w:cs="Times New Roman"/>
          <w:sz w:val="24"/>
          <w:szCs w:val="24"/>
          <w:vertAlign w:val="superscript"/>
        </w:rPr>
        <w:t>1</w:t>
      </w:r>
      <w:r w:rsidR="36C97E7C" w:rsidRPr="7AFF92FC">
        <w:rPr>
          <w:rFonts w:ascii="Times New Roman" w:eastAsia="Times New Roman" w:hAnsi="Times New Roman" w:cs="Times New Roman"/>
          <w:sz w:val="24"/>
          <w:szCs w:val="24"/>
        </w:rPr>
        <w:t xml:space="preserve"> lõiked 3 ja 3</w:t>
      </w:r>
      <w:r w:rsidR="36C97E7C" w:rsidRPr="7AFF92FC">
        <w:rPr>
          <w:rFonts w:ascii="Times New Roman" w:eastAsia="Times New Roman" w:hAnsi="Times New Roman" w:cs="Times New Roman"/>
          <w:sz w:val="24"/>
          <w:szCs w:val="24"/>
          <w:vertAlign w:val="superscript"/>
        </w:rPr>
        <w:t>1</w:t>
      </w:r>
      <w:r w:rsidR="648229E5" w:rsidRPr="7AFF92FC">
        <w:rPr>
          <w:rFonts w:ascii="Times New Roman" w:hAnsi="Times New Roman" w:cs="Times New Roman"/>
          <w:sz w:val="24"/>
          <w:szCs w:val="24"/>
        </w:rPr>
        <w:t>.</w:t>
      </w:r>
      <w:r w:rsidR="3A91736D" w:rsidRPr="7AFF92FC">
        <w:rPr>
          <w:rFonts w:ascii="Times New Roman" w:hAnsi="Times New Roman" w:cs="Times New Roman"/>
          <w:sz w:val="24"/>
          <w:szCs w:val="24"/>
        </w:rPr>
        <w:t xml:space="preserve"> Kehtetuks tunnistatud sätted käsitlesid kiirgusallikate ja tuumamaterjalide asukohti, omadusi ja füüsilise kaitse meetmeid puudutava teabe avalikustamist ja juurdepääsupiiranguid.</w:t>
      </w:r>
      <w:r w:rsidR="0AF2E2C8" w:rsidRPr="7AFF92FC">
        <w:rPr>
          <w:rFonts w:ascii="Times New Roman" w:hAnsi="Times New Roman" w:cs="Times New Roman"/>
          <w:sz w:val="24"/>
          <w:szCs w:val="24"/>
        </w:rPr>
        <w:t xml:space="preserve"> Kiirgusallikate ja tuumamaterjali käsitlevate andmete kaitse nõuded kehtestatakse </w:t>
      </w:r>
      <w:r w:rsidR="39F04514" w:rsidRPr="7AFF92FC">
        <w:rPr>
          <w:rFonts w:ascii="Times New Roman" w:hAnsi="Times New Roman" w:cs="Times New Roman"/>
          <w:sz w:val="24"/>
          <w:szCs w:val="24"/>
        </w:rPr>
        <w:t>tuumaenergia ja -ohutuse seaduse</w:t>
      </w:r>
      <w:r w:rsidR="0AF2E2C8" w:rsidRPr="7AFF92FC">
        <w:rPr>
          <w:rFonts w:ascii="Times New Roman" w:hAnsi="Times New Roman" w:cs="Times New Roman"/>
          <w:sz w:val="24"/>
          <w:szCs w:val="24"/>
        </w:rPr>
        <w:t xml:space="preserve"> 12. </w:t>
      </w:r>
      <w:r w:rsidR="6751F709" w:rsidRPr="7AFF92FC">
        <w:rPr>
          <w:rFonts w:ascii="Times New Roman" w:hAnsi="Times New Roman" w:cs="Times New Roman"/>
          <w:sz w:val="24"/>
          <w:szCs w:val="24"/>
        </w:rPr>
        <w:t>p</w:t>
      </w:r>
      <w:r w:rsidR="0AF2E2C8" w:rsidRPr="7AFF92FC">
        <w:rPr>
          <w:rFonts w:ascii="Times New Roman" w:hAnsi="Times New Roman" w:cs="Times New Roman"/>
          <w:sz w:val="24"/>
          <w:szCs w:val="24"/>
        </w:rPr>
        <w:t xml:space="preserve">eatükis, seega </w:t>
      </w:r>
      <w:r w:rsidR="4C2853B8" w:rsidRPr="7AFF92FC">
        <w:rPr>
          <w:rFonts w:ascii="Times New Roman" w:hAnsi="Times New Roman" w:cs="Times New Roman"/>
          <w:sz w:val="24"/>
          <w:szCs w:val="24"/>
        </w:rPr>
        <w:t>tagatakse sätete k</w:t>
      </w:r>
      <w:r w:rsidRPr="7AFF92FC">
        <w:rPr>
          <w:rFonts w:ascii="Times New Roman" w:hAnsi="Times New Roman" w:cs="Times New Roman"/>
          <w:sz w:val="24"/>
          <w:szCs w:val="24"/>
        </w:rPr>
        <w:t xml:space="preserve">ehtetuks tunnistamisega </w:t>
      </w:r>
      <w:r w:rsidR="4C381D7A" w:rsidRPr="7AFF92FC">
        <w:rPr>
          <w:rFonts w:ascii="Times New Roman" w:hAnsi="Times New Roman" w:cs="Times New Roman"/>
          <w:sz w:val="24"/>
          <w:szCs w:val="24"/>
        </w:rPr>
        <w:t xml:space="preserve"> õigusselgus ja </w:t>
      </w:r>
      <w:r w:rsidRPr="7AFF92FC">
        <w:rPr>
          <w:rFonts w:ascii="Times New Roman" w:hAnsi="Times New Roman" w:cs="Times New Roman"/>
          <w:sz w:val="24"/>
          <w:szCs w:val="24"/>
        </w:rPr>
        <w:t xml:space="preserve"> regulatsiooni</w:t>
      </w:r>
      <w:r w:rsidR="3D80C87A" w:rsidRPr="7AFF92FC">
        <w:rPr>
          <w:rFonts w:ascii="Times New Roman" w:hAnsi="Times New Roman" w:cs="Times New Roman"/>
          <w:sz w:val="24"/>
          <w:szCs w:val="24"/>
        </w:rPr>
        <w:t xml:space="preserve">de </w:t>
      </w:r>
      <w:r w:rsidRPr="7AFF92FC">
        <w:rPr>
          <w:rFonts w:ascii="Times New Roman" w:hAnsi="Times New Roman" w:cs="Times New Roman"/>
          <w:sz w:val="24"/>
          <w:szCs w:val="24"/>
        </w:rPr>
        <w:t>kooskõla ning välditakse paralleelseid või kattuvaid nõudeid.</w:t>
      </w:r>
    </w:p>
    <w:p w14:paraId="6F2CF933" w14:textId="263F1A91" w:rsidR="7AFF92FC" w:rsidRDefault="7AFF92FC" w:rsidP="7AFF92FC">
      <w:pPr>
        <w:spacing w:after="0" w:line="240" w:lineRule="auto"/>
        <w:jc w:val="both"/>
        <w:rPr>
          <w:rFonts w:ascii="Times New Roman" w:hAnsi="Times New Roman" w:cs="Times New Roman"/>
          <w:sz w:val="24"/>
          <w:szCs w:val="24"/>
        </w:rPr>
      </w:pPr>
    </w:p>
    <w:p w14:paraId="40251B02" w14:textId="14183C20" w:rsidR="1D572917" w:rsidRDefault="4F9C7C67" w:rsidP="7AFF92FC">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 xml:space="preserve">Eelnõu § 109 </w:t>
      </w:r>
      <w:r w:rsidRPr="1F221ED9">
        <w:rPr>
          <w:rFonts w:ascii="Times New Roman" w:hAnsi="Times New Roman" w:cs="Times New Roman"/>
          <w:sz w:val="24"/>
          <w:szCs w:val="24"/>
        </w:rPr>
        <w:t>sätestab kiirgusseaduse</w:t>
      </w:r>
      <w:r w:rsidR="3FC5B590" w:rsidRPr="1F221ED9">
        <w:rPr>
          <w:rFonts w:ascii="Times New Roman" w:hAnsi="Times New Roman" w:cs="Times New Roman"/>
          <w:sz w:val="24"/>
          <w:szCs w:val="24"/>
        </w:rPr>
        <w:t xml:space="preserve"> (Ki</w:t>
      </w:r>
      <w:r w:rsidR="5E34ADFE" w:rsidRPr="1F221ED9">
        <w:rPr>
          <w:rFonts w:ascii="Times New Roman" w:hAnsi="Times New Roman" w:cs="Times New Roman"/>
          <w:sz w:val="24"/>
          <w:szCs w:val="24"/>
        </w:rPr>
        <w:t>S</w:t>
      </w:r>
      <w:r w:rsidR="3FC5B590" w:rsidRPr="1F221ED9">
        <w:rPr>
          <w:rFonts w:ascii="Times New Roman" w:hAnsi="Times New Roman" w:cs="Times New Roman"/>
          <w:sz w:val="24"/>
          <w:szCs w:val="24"/>
        </w:rPr>
        <w:t xml:space="preserve">) </w:t>
      </w:r>
      <w:r w:rsidRPr="1F221ED9">
        <w:rPr>
          <w:rFonts w:ascii="Times New Roman" w:hAnsi="Times New Roman" w:cs="Times New Roman"/>
          <w:sz w:val="24"/>
          <w:szCs w:val="24"/>
        </w:rPr>
        <w:t>muutmise.</w:t>
      </w:r>
    </w:p>
    <w:p w14:paraId="09B7F3B0" w14:textId="22562DFD" w:rsidR="1D572917" w:rsidRDefault="1D572917"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 xml:space="preserve">Paragrahvis tehakse mitmed muudatused </w:t>
      </w:r>
      <w:proofErr w:type="spellStart"/>
      <w:r w:rsidR="0C3B7090" w:rsidRPr="7AFF92FC">
        <w:rPr>
          <w:rFonts w:ascii="Times New Roman" w:hAnsi="Times New Roman" w:cs="Times New Roman"/>
          <w:sz w:val="24"/>
          <w:szCs w:val="24"/>
        </w:rPr>
        <w:t>Ki</w:t>
      </w:r>
      <w:r w:rsidR="6C46BB2B" w:rsidRPr="7AFF92FC">
        <w:rPr>
          <w:rFonts w:ascii="Times New Roman" w:hAnsi="Times New Roman" w:cs="Times New Roman"/>
          <w:sz w:val="24"/>
          <w:szCs w:val="24"/>
        </w:rPr>
        <w:t>S</w:t>
      </w:r>
      <w:r w:rsidR="0C3B7090" w:rsidRPr="7AFF92FC">
        <w:rPr>
          <w:rFonts w:ascii="Times New Roman" w:hAnsi="Times New Roman" w:cs="Times New Roman"/>
          <w:sz w:val="24"/>
          <w:szCs w:val="24"/>
        </w:rPr>
        <w:t>-s</w:t>
      </w:r>
      <w:proofErr w:type="spellEnd"/>
      <w:r w:rsidRPr="7AFF92FC">
        <w:rPr>
          <w:rStyle w:val="Allmrkuseviide"/>
          <w:rFonts w:ascii="Times New Roman" w:hAnsi="Times New Roman" w:cs="Times New Roman"/>
          <w:sz w:val="24"/>
          <w:szCs w:val="24"/>
        </w:rPr>
        <w:footnoteReference w:id="102"/>
      </w:r>
      <w:r w:rsidRPr="7AFF92FC">
        <w:rPr>
          <w:rFonts w:ascii="Times New Roman" w:hAnsi="Times New Roman" w:cs="Times New Roman"/>
          <w:sz w:val="24"/>
          <w:szCs w:val="24"/>
        </w:rPr>
        <w:t>, et viia see kooskõlla uue tuumaenergia ja -ohutuse seadusega ning eristada kiirgustegevust</w:t>
      </w:r>
      <w:r w:rsidR="7F2D8ACB" w:rsidRPr="7AFF92FC">
        <w:rPr>
          <w:rFonts w:ascii="Times New Roman" w:hAnsi="Times New Roman" w:cs="Times New Roman"/>
          <w:sz w:val="24"/>
          <w:szCs w:val="24"/>
        </w:rPr>
        <w:t xml:space="preserve"> tuumkütusetsükliga seotud tegevustest ja tuumakäitise käitamisest.</w:t>
      </w:r>
      <w:r w:rsidR="22124E06" w:rsidRPr="7AFF92FC">
        <w:rPr>
          <w:rFonts w:ascii="Times New Roman" w:hAnsi="Times New Roman" w:cs="Times New Roman"/>
          <w:sz w:val="24"/>
          <w:szCs w:val="24"/>
        </w:rPr>
        <w:t xml:space="preserve"> Läbivalt asendatakse senine pädev asutus </w:t>
      </w:r>
      <w:r w:rsidRPr="7AFF92FC">
        <w:rPr>
          <w:rFonts w:ascii="Times New Roman" w:hAnsi="Times New Roman" w:cs="Times New Roman"/>
          <w:sz w:val="24"/>
          <w:szCs w:val="24"/>
        </w:rPr>
        <w:t xml:space="preserve">„Keskkonnaamet“ </w:t>
      </w:r>
      <w:r w:rsidR="1BE58A12" w:rsidRPr="7AFF92FC">
        <w:rPr>
          <w:rFonts w:ascii="Times New Roman" w:hAnsi="Times New Roman" w:cs="Times New Roman"/>
          <w:sz w:val="24"/>
          <w:szCs w:val="24"/>
        </w:rPr>
        <w:t xml:space="preserve">üldisema mõistega </w:t>
      </w:r>
      <w:r w:rsidRPr="7AFF92FC">
        <w:rPr>
          <w:rFonts w:ascii="Times New Roman" w:hAnsi="Times New Roman" w:cs="Times New Roman"/>
          <w:sz w:val="24"/>
          <w:szCs w:val="24"/>
        </w:rPr>
        <w:t xml:space="preserve"> „pädev asutus“.</w:t>
      </w:r>
      <w:r w:rsidR="72948B80" w:rsidRPr="7AFF92FC">
        <w:rPr>
          <w:rFonts w:ascii="Times New Roman" w:hAnsi="Times New Roman" w:cs="Times New Roman"/>
          <w:sz w:val="24"/>
          <w:szCs w:val="24"/>
        </w:rPr>
        <w:t xml:space="preserve"> </w:t>
      </w:r>
      <w:r w:rsidR="5CF23ED4" w:rsidRPr="7AFF92FC">
        <w:rPr>
          <w:rFonts w:ascii="Times New Roman" w:hAnsi="Times New Roman" w:cs="Times New Roman"/>
          <w:sz w:val="24"/>
          <w:szCs w:val="24"/>
        </w:rPr>
        <w:t>Tunnistatakse kehtetuks tuumakütusetsükliga seotud mõi</w:t>
      </w:r>
      <w:r w:rsidR="572AA5F7" w:rsidRPr="7AFF92FC">
        <w:rPr>
          <w:rFonts w:ascii="Times New Roman" w:hAnsi="Times New Roman" w:cs="Times New Roman"/>
          <w:sz w:val="24"/>
          <w:szCs w:val="24"/>
        </w:rPr>
        <w:t>stete</w:t>
      </w:r>
      <w:r w:rsidR="1B37741B" w:rsidRPr="7AFF92FC">
        <w:rPr>
          <w:rFonts w:ascii="Times New Roman" w:hAnsi="Times New Roman" w:cs="Times New Roman"/>
          <w:sz w:val="24"/>
          <w:szCs w:val="24"/>
        </w:rPr>
        <w:t>, temaatilise vastastikhindamise</w:t>
      </w:r>
      <w:r w:rsidR="10E1F697" w:rsidRPr="7AFF92FC">
        <w:rPr>
          <w:rFonts w:ascii="Times New Roman" w:hAnsi="Times New Roman" w:cs="Times New Roman"/>
          <w:sz w:val="24"/>
          <w:szCs w:val="24"/>
        </w:rPr>
        <w:t xml:space="preserve">, tuumamaterjali omava isiku </w:t>
      </w:r>
      <w:r w:rsidR="514A010D" w:rsidRPr="7AFF92FC">
        <w:rPr>
          <w:rFonts w:ascii="Times New Roman" w:hAnsi="Times New Roman" w:cs="Times New Roman"/>
          <w:sz w:val="24"/>
          <w:szCs w:val="24"/>
        </w:rPr>
        <w:t>ja tuumakäitist käitava isiku kohustustega seotud sätted, kuna need kehtestatakse tuumaenergia ja -ohutuse seaduses. Muudatus on</w:t>
      </w:r>
      <w:r w:rsidR="67BF0109" w:rsidRPr="7AFF92FC">
        <w:rPr>
          <w:rFonts w:ascii="Times New Roman" w:hAnsi="Times New Roman" w:cs="Times New Roman"/>
          <w:sz w:val="24"/>
          <w:szCs w:val="24"/>
        </w:rPr>
        <w:t xml:space="preserve"> vajalik õigusselguse huvides, et vältida kattuvaid nõudeid.</w:t>
      </w:r>
    </w:p>
    <w:p w14:paraId="218DAA81" w14:textId="43C62E18" w:rsidR="7AFF92FC" w:rsidRDefault="7AFF92FC" w:rsidP="7AFF92FC">
      <w:pPr>
        <w:spacing w:after="0" w:line="240" w:lineRule="auto"/>
        <w:jc w:val="both"/>
        <w:rPr>
          <w:rFonts w:ascii="Times New Roman" w:hAnsi="Times New Roman" w:cs="Times New Roman"/>
          <w:sz w:val="24"/>
          <w:szCs w:val="24"/>
        </w:rPr>
      </w:pPr>
    </w:p>
    <w:p w14:paraId="460CE042" w14:textId="41F70E02" w:rsidR="64D677F5" w:rsidRDefault="64D677F5"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110 </w:t>
      </w:r>
      <w:r w:rsidRPr="7AFF92FC">
        <w:rPr>
          <w:rFonts w:ascii="Times New Roman" w:hAnsi="Times New Roman" w:cs="Times New Roman"/>
          <w:sz w:val="24"/>
          <w:szCs w:val="24"/>
        </w:rPr>
        <w:t>sätestab majandustegevuse seadustiku üldosa seaduse muutmise</w:t>
      </w:r>
      <w:r w:rsidR="1E2630E6" w:rsidRPr="7AFF92FC">
        <w:rPr>
          <w:rFonts w:ascii="Times New Roman" w:hAnsi="Times New Roman" w:cs="Times New Roman"/>
          <w:sz w:val="24"/>
          <w:szCs w:val="24"/>
        </w:rPr>
        <w:t xml:space="preserve"> (MSÜS)</w:t>
      </w:r>
      <w:r w:rsidRPr="7AFF92FC">
        <w:rPr>
          <w:rFonts w:ascii="Times New Roman" w:hAnsi="Times New Roman" w:cs="Times New Roman"/>
          <w:sz w:val="24"/>
          <w:szCs w:val="24"/>
        </w:rPr>
        <w:t>.</w:t>
      </w:r>
      <w:r w:rsidR="262BDCAC" w:rsidRPr="7AFF92FC">
        <w:rPr>
          <w:rFonts w:ascii="Times New Roman" w:hAnsi="Times New Roman" w:cs="Times New Roman"/>
          <w:sz w:val="24"/>
          <w:szCs w:val="24"/>
        </w:rPr>
        <w:t xml:space="preserve"> Muudatusega täiendatakse </w:t>
      </w:r>
      <w:r w:rsidR="21A49B48" w:rsidRPr="7AFF92FC">
        <w:rPr>
          <w:rFonts w:ascii="Times New Roman" w:hAnsi="Times New Roman" w:cs="Times New Roman"/>
          <w:sz w:val="24"/>
          <w:szCs w:val="24"/>
        </w:rPr>
        <w:t>MSÜS-i</w:t>
      </w:r>
      <w:r w:rsidRPr="7AFF92FC">
        <w:rPr>
          <w:rStyle w:val="Allmrkuseviide"/>
          <w:rFonts w:ascii="Times New Roman" w:hAnsi="Times New Roman" w:cs="Times New Roman"/>
          <w:sz w:val="24"/>
          <w:szCs w:val="24"/>
        </w:rPr>
        <w:footnoteReference w:id="103"/>
      </w:r>
      <w:r w:rsidR="66A12A75" w:rsidRPr="7AFF92FC">
        <w:rPr>
          <w:rFonts w:ascii="Times New Roman" w:hAnsi="Times New Roman" w:cs="Times New Roman"/>
          <w:sz w:val="24"/>
          <w:szCs w:val="24"/>
        </w:rPr>
        <w:t xml:space="preserve"> § 16 lõiget 3 täpsustades, et ka keskkonnaluba, keskkonnakompleksluba, kiirgustegevusluba ja tuumaohutusluba</w:t>
      </w:r>
      <w:r w:rsidR="14AC1068" w:rsidRPr="7AFF92FC">
        <w:rPr>
          <w:rFonts w:ascii="Times New Roman" w:hAnsi="Times New Roman" w:cs="Times New Roman"/>
          <w:sz w:val="24"/>
          <w:szCs w:val="24"/>
        </w:rPr>
        <w:t xml:space="preserve"> ei ole tegevusload </w:t>
      </w:r>
      <w:proofErr w:type="spellStart"/>
      <w:r w:rsidR="14AC1068" w:rsidRPr="7AFF92FC">
        <w:rPr>
          <w:rFonts w:ascii="Times New Roman" w:hAnsi="Times New Roman" w:cs="Times New Roman"/>
          <w:sz w:val="24"/>
          <w:szCs w:val="24"/>
        </w:rPr>
        <w:t>MSÜSi</w:t>
      </w:r>
      <w:proofErr w:type="spellEnd"/>
      <w:r w:rsidR="14AC1068" w:rsidRPr="7AFF92FC">
        <w:rPr>
          <w:rFonts w:ascii="Times New Roman" w:hAnsi="Times New Roman" w:cs="Times New Roman"/>
          <w:sz w:val="24"/>
          <w:szCs w:val="24"/>
        </w:rPr>
        <w:t xml:space="preserve"> mõistes. </w:t>
      </w:r>
      <w:r w:rsidR="262BDCAC" w:rsidRPr="001E212B">
        <w:rPr>
          <w:rFonts w:ascii="Times New Roman" w:hAnsi="Times New Roman" w:cs="Times New Roman"/>
          <w:sz w:val="24"/>
          <w:szCs w:val="24"/>
        </w:rPr>
        <w:t xml:space="preserve">Muudatus on vajalik, et tagada </w:t>
      </w:r>
      <w:r w:rsidR="025A70CE" w:rsidRPr="001E212B">
        <w:rPr>
          <w:rFonts w:ascii="Times New Roman" w:hAnsi="Times New Roman" w:cs="Times New Roman"/>
          <w:sz w:val="24"/>
          <w:szCs w:val="24"/>
        </w:rPr>
        <w:t>nii keskkonnalubade kui kiirgus- ja tuumaohutuslubade</w:t>
      </w:r>
      <w:r w:rsidR="262BDCAC" w:rsidRPr="001E212B">
        <w:rPr>
          <w:rFonts w:ascii="Times New Roman" w:hAnsi="Times New Roman" w:cs="Times New Roman"/>
          <w:sz w:val="24"/>
          <w:szCs w:val="24"/>
        </w:rPr>
        <w:t xml:space="preserve"> üheselt mõistetav käsitlemine üldises loasüsteemis.</w:t>
      </w:r>
      <w:r w:rsidR="572AA5F7" w:rsidRPr="7AFF92FC">
        <w:rPr>
          <w:rFonts w:ascii="Times New Roman" w:hAnsi="Times New Roman" w:cs="Times New Roman"/>
          <w:sz w:val="24"/>
          <w:szCs w:val="24"/>
        </w:rPr>
        <w:t xml:space="preserve"> </w:t>
      </w:r>
    </w:p>
    <w:p w14:paraId="26BA2DEC" w14:textId="21B70058" w:rsidR="7AFF92FC" w:rsidRDefault="7AFF92FC" w:rsidP="7AFF92FC">
      <w:pPr>
        <w:spacing w:after="0" w:line="240" w:lineRule="auto"/>
        <w:jc w:val="both"/>
        <w:rPr>
          <w:rFonts w:ascii="Times New Roman" w:hAnsi="Times New Roman" w:cs="Times New Roman"/>
          <w:sz w:val="24"/>
          <w:szCs w:val="24"/>
        </w:rPr>
      </w:pPr>
    </w:p>
    <w:p w14:paraId="0314A5EE" w14:textId="3B1F5312" w:rsidR="008E1DC1" w:rsidRDefault="3CEDB30D" w:rsidP="00815493">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111 </w:t>
      </w:r>
      <w:r w:rsidRPr="7AFF92FC">
        <w:rPr>
          <w:rFonts w:ascii="Times New Roman" w:hAnsi="Times New Roman" w:cs="Times New Roman"/>
          <w:sz w:val="24"/>
          <w:szCs w:val="24"/>
        </w:rPr>
        <w:t>määrab</w:t>
      </w:r>
      <w:r w:rsidR="00C16E9D">
        <w:rPr>
          <w:rFonts w:ascii="Times New Roman" w:hAnsi="Times New Roman" w:cs="Times New Roman"/>
          <w:sz w:val="24"/>
          <w:szCs w:val="24"/>
        </w:rPr>
        <w:t xml:space="preserve"> </w:t>
      </w:r>
      <w:r w:rsidRPr="7AFF92FC">
        <w:rPr>
          <w:rFonts w:ascii="Times New Roman" w:hAnsi="Times New Roman" w:cs="Times New Roman"/>
          <w:sz w:val="24"/>
          <w:szCs w:val="24"/>
        </w:rPr>
        <w:t>seaduse jõustumise ajaks 1. jaanuar</w:t>
      </w:r>
      <w:r w:rsidR="00C16E9D">
        <w:rPr>
          <w:rFonts w:ascii="Times New Roman" w:hAnsi="Times New Roman" w:cs="Times New Roman"/>
          <w:sz w:val="24"/>
          <w:szCs w:val="24"/>
        </w:rPr>
        <w:t>i</w:t>
      </w:r>
      <w:r w:rsidRPr="7AFF92FC">
        <w:rPr>
          <w:rFonts w:ascii="Times New Roman" w:hAnsi="Times New Roman" w:cs="Times New Roman"/>
          <w:sz w:val="24"/>
          <w:szCs w:val="24"/>
        </w:rPr>
        <w:t xml:space="preserve"> 2027.</w:t>
      </w:r>
    </w:p>
    <w:p w14:paraId="3BC2BDA5" w14:textId="77777777" w:rsidR="008E1DC1" w:rsidRDefault="008E1DC1">
      <w:pPr>
        <w:rPr>
          <w:rFonts w:ascii="Times New Roman" w:hAnsi="Times New Roman" w:cs="Times New Roman"/>
          <w:sz w:val="24"/>
          <w:szCs w:val="24"/>
        </w:rPr>
      </w:pPr>
      <w:r>
        <w:rPr>
          <w:rFonts w:ascii="Times New Roman" w:hAnsi="Times New Roman" w:cs="Times New Roman"/>
          <w:sz w:val="24"/>
          <w:szCs w:val="24"/>
        </w:rPr>
        <w:br w:type="page"/>
      </w:r>
    </w:p>
    <w:p w14:paraId="18056272" w14:textId="5C9CB690" w:rsidR="00815493" w:rsidRPr="00235F36" w:rsidRDefault="60304510"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4. Eelnõu terminoloogia</w:t>
      </w:r>
    </w:p>
    <w:p w14:paraId="6287ECED" w14:textId="77777777" w:rsidR="006E6CC3" w:rsidRDefault="006E6CC3" w:rsidP="00815493">
      <w:pPr>
        <w:spacing w:after="0" w:line="240" w:lineRule="auto"/>
        <w:jc w:val="both"/>
        <w:rPr>
          <w:rFonts w:ascii="Times New Roman" w:hAnsi="Times New Roman" w:cs="Times New Roman"/>
          <w:bCs/>
          <w:sz w:val="24"/>
          <w:szCs w:val="24"/>
        </w:rPr>
      </w:pPr>
    </w:p>
    <w:p w14:paraId="4050AE3E" w14:textId="391F6ACE" w:rsidR="005A31F4" w:rsidRDefault="008E7A6F" w:rsidP="0081549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w:t>
      </w:r>
      <w:r w:rsidR="00135B43" w:rsidRPr="00103ECA">
        <w:rPr>
          <w:rFonts w:ascii="Times New Roman" w:hAnsi="Times New Roman" w:cs="Times New Roman"/>
          <w:bCs/>
          <w:sz w:val="24"/>
          <w:szCs w:val="24"/>
        </w:rPr>
        <w:t xml:space="preserve">eaduseelnõu koostamisel on terminite määratlemisel lähtutud hea õigusloome ja normitehnika eeskirja §-dest 17 ja 18, arvestades, et tuumaenergia ja -ohutuse reguleerimine on Eestis uus õigusvaldkond. Seetõttu kasutatakse eelnõus nii kehtivas õiguses tuntud termineid kui ka valdkonna esmasel reguleerimisel tarvilikke uusi mõisteid, mille selge määratlemine on vajalik õigusselguse, normide üheselt mõistetavuse ja kohaldamispraktika ühtsuse tagamiseks. Terminid on </w:t>
      </w:r>
      <w:r w:rsidR="00767DD5">
        <w:rPr>
          <w:rFonts w:ascii="Times New Roman" w:hAnsi="Times New Roman" w:cs="Times New Roman"/>
          <w:bCs/>
          <w:sz w:val="24"/>
          <w:szCs w:val="24"/>
        </w:rPr>
        <w:t>defineeritud</w:t>
      </w:r>
      <w:r w:rsidR="00135B43" w:rsidRPr="00103ECA">
        <w:rPr>
          <w:rFonts w:ascii="Times New Roman" w:hAnsi="Times New Roman" w:cs="Times New Roman"/>
          <w:bCs/>
          <w:sz w:val="24"/>
          <w:szCs w:val="24"/>
        </w:rPr>
        <w:t xml:space="preserve"> üksnes juhul, kui neil on seaduse seisukohalt oluline õiguslik tähendus</w:t>
      </w:r>
      <w:r w:rsidR="00BD4E2D">
        <w:rPr>
          <w:rFonts w:ascii="Times New Roman" w:hAnsi="Times New Roman" w:cs="Times New Roman"/>
          <w:bCs/>
          <w:sz w:val="24"/>
          <w:szCs w:val="24"/>
        </w:rPr>
        <w:t xml:space="preserve"> või</w:t>
      </w:r>
      <w:r w:rsidR="00135B43" w:rsidRPr="00103ECA">
        <w:rPr>
          <w:rFonts w:ascii="Times New Roman" w:hAnsi="Times New Roman" w:cs="Times New Roman"/>
          <w:bCs/>
          <w:sz w:val="24"/>
          <w:szCs w:val="24"/>
        </w:rPr>
        <w:t xml:space="preserve"> kui neid võidakse tõlgendada mitmeti </w:t>
      </w:r>
      <w:r w:rsidR="00BD4E2D">
        <w:rPr>
          <w:rFonts w:ascii="Times New Roman" w:hAnsi="Times New Roman" w:cs="Times New Roman"/>
          <w:bCs/>
          <w:sz w:val="24"/>
          <w:szCs w:val="24"/>
        </w:rPr>
        <w:t>ja</w:t>
      </w:r>
      <w:r w:rsidR="00135B43" w:rsidRPr="00103ECA">
        <w:rPr>
          <w:rFonts w:ascii="Times New Roman" w:hAnsi="Times New Roman" w:cs="Times New Roman"/>
          <w:bCs/>
          <w:sz w:val="24"/>
          <w:szCs w:val="24"/>
        </w:rPr>
        <w:t xml:space="preserve"> nende sisu ei ole </w:t>
      </w:r>
      <w:r w:rsidR="00767DD5">
        <w:rPr>
          <w:rFonts w:ascii="Times New Roman" w:hAnsi="Times New Roman" w:cs="Times New Roman"/>
          <w:bCs/>
          <w:sz w:val="24"/>
          <w:szCs w:val="24"/>
        </w:rPr>
        <w:t>E</w:t>
      </w:r>
      <w:r w:rsidR="00135B43" w:rsidRPr="00103ECA">
        <w:rPr>
          <w:rFonts w:ascii="Times New Roman" w:hAnsi="Times New Roman" w:cs="Times New Roman"/>
          <w:bCs/>
          <w:sz w:val="24"/>
          <w:szCs w:val="24"/>
        </w:rPr>
        <w:t xml:space="preserve">esti õiguses varem </w:t>
      </w:r>
      <w:r w:rsidR="00767DD5">
        <w:rPr>
          <w:rFonts w:ascii="Times New Roman" w:hAnsi="Times New Roman" w:cs="Times New Roman"/>
          <w:bCs/>
          <w:sz w:val="24"/>
          <w:szCs w:val="24"/>
        </w:rPr>
        <w:t>defineeritud</w:t>
      </w:r>
      <w:r w:rsidR="00135B43" w:rsidRPr="00103ECA">
        <w:rPr>
          <w:rFonts w:ascii="Times New Roman" w:hAnsi="Times New Roman" w:cs="Times New Roman"/>
          <w:bCs/>
          <w:sz w:val="24"/>
          <w:szCs w:val="24"/>
        </w:rPr>
        <w:t xml:space="preserve">. Euroopa Liidu tuumaohutuse direktiivi ja Euratomi õigusega seotud mõisted on kooskõlas </w:t>
      </w:r>
      <w:r w:rsidR="00BD4E2D">
        <w:rPr>
          <w:rFonts w:ascii="Times New Roman" w:hAnsi="Times New Roman" w:cs="Times New Roman"/>
          <w:bCs/>
          <w:sz w:val="24"/>
          <w:szCs w:val="24"/>
        </w:rPr>
        <w:t>nendes</w:t>
      </w:r>
      <w:r w:rsidR="00135B43" w:rsidRPr="00103ECA">
        <w:rPr>
          <w:rFonts w:ascii="Times New Roman" w:hAnsi="Times New Roman" w:cs="Times New Roman"/>
          <w:bCs/>
          <w:sz w:val="24"/>
          <w:szCs w:val="24"/>
        </w:rPr>
        <w:t xml:space="preserve"> kasu</w:t>
      </w:r>
      <w:r w:rsidR="00BD4E2D">
        <w:rPr>
          <w:rFonts w:ascii="Times New Roman" w:hAnsi="Times New Roman" w:cs="Times New Roman"/>
          <w:bCs/>
          <w:sz w:val="24"/>
          <w:szCs w:val="24"/>
        </w:rPr>
        <w:t>tatud</w:t>
      </w:r>
      <w:r w:rsidR="00135B43" w:rsidRPr="00103ECA">
        <w:rPr>
          <w:rFonts w:ascii="Times New Roman" w:hAnsi="Times New Roman" w:cs="Times New Roman"/>
          <w:bCs/>
          <w:sz w:val="24"/>
          <w:szCs w:val="24"/>
        </w:rPr>
        <w:t xml:space="preserve"> terminit</w:t>
      </w:r>
      <w:r w:rsidR="00BD4E2D">
        <w:rPr>
          <w:rFonts w:ascii="Times New Roman" w:hAnsi="Times New Roman" w:cs="Times New Roman"/>
          <w:bCs/>
          <w:sz w:val="24"/>
          <w:szCs w:val="24"/>
        </w:rPr>
        <w:t>e</w:t>
      </w:r>
      <w:r w:rsidR="00135B43" w:rsidRPr="00103ECA">
        <w:rPr>
          <w:rFonts w:ascii="Times New Roman" w:hAnsi="Times New Roman" w:cs="Times New Roman"/>
          <w:bCs/>
          <w:sz w:val="24"/>
          <w:szCs w:val="24"/>
        </w:rPr>
        <w:t>ga. Terminid on koondatud eelnõu üldsätetesse ning neid kasutatakse</w:t>
      </w:r>
      <w:r w:rsidR="00C111CA">
        <w:rPr>
          <w:rFonts w:ascii="Times New Roman" w:hAnsi="Times New Roman" w:cs="Times New Roman"/>
          <w:bCs/>
          <w:sz w:val="24"/>
          <w:szCs w:val="24"/>
        </w:rPr>
        <w:t xml:space="preserve"> eelnõukohases </w:t>
      </w:r>
      <w:r w:rsidR="00135B43" w:rsidRPr="00103ECA">
        <w:rPr>
          <w:rFonts w:ascii="Times New Roman" w:hAnsi="Times New Roman" w:cs="Times New Roman"/>
          <w:bCs/>
          <w:sz w:val="24"/>
          <w:szCs w:val="24"/>
        </w:rPr>
        <w:t xml:space="preserve">seaduses </w:t>
      </w:r>
      <w:r w:rsidR="006E6CC3">
        <w:rPr>
          <w:rFonts w:ascii="Times New Roman" w:hAnsi="Times New Roman" w:cs="Times New Roman"/>
          <w:bCs/>
          <w:sz w:val="24"/>
          <w:szCs w:val="24"/>
        </w:rPr>
        <w:t>ja</w:t>
      </w:r>
      <w:r w:rsidR="00C111CA">
        <w:rPr>
          <w:rFonts w:ascii="Times New Roman" w:hAnsi="Times New Roman" w:cs="Times New Roman"/>
          <w:bCs/>
          <w:sz w:val="24"/>
          <w:szCs w:val="24"/>
        </w:rPr>
        <w:t xml:space="preserve"> </w:t>
      </w:r>
      <w:r w:rsidR="009774CE">
        <w:rPr>
          <w:rFonts w:ascii="Times New Roman" w:hAnsi="Times New Roman" w:cs="Times New Roman"/>
          <w:bCs/>
          <w:sz w:val="24"/>
          <w:szCs w:val="24"/>
        </w:rPr>
        <w:t>rakendusaktides</w:t>
      </w:r>
      <w:r w:rsidR="00063AC8">
        <w:rPr>
          <w:rFonts w:ascii="Times New Roman" w:hAnsi="Times New Roman" w:cs="Times New Roman"/>
          <w:bCs/>
          <w:sz w:val="24"/>
          <w:szCs w:val="24"/>
        </w:rPr>
        <w:t xml:space="preserve"> läbivalt</w:t>
      </w:r>
      <w:r w:rsidR="00135B43" w:rsidRPr="00103ECA">
        <w:rPr>
          <w:rFonts w:ascii="Times New Roman" w:hAnsi="Times New Roman" w:cs="Times New Roman"/>
          <w:bCs/>
          <w:sz w:val="24"/>
          <w:szCs w:val="24"/>
        </w:rPr>
        <w:t xml:space="preserve">. </w:t>
      </w:r>
    </w:p>
    <w:p w14:paraId="1C9A3B7A" w14:textId="77777777" w:rsidR="005A31F4" w:rsidRDefault="005A31F4" w:rsidP="00815493">
      <w:pPr>
        <w:spacing w:after="0" w:line="240" w:lineRule="auto"/>
        <w:jc w:val="both"/>
        <w:rPr>
          <w:rFonts w:ascii="Times New Roman" w:hAnsi="Times New Roman" w:cs="Times New Roman"/>
          <w:bCs/>
          <w:sz w:val="24"/>
          <w:szCs w:val="24"/>
        </w:rPr>
      </w:pPr>
    </w:p>
    <w:p w14:paraId="1DA0667F" w14:textId="6E798C2D" w:rsidR="00815493" w:rsidRPr="00103ECA" w:rsidRDefault="00BF656E" w:rsidP="00815493">
      <w:pPr>
        <w:spacing w:after="0" w:line="240" w:lineRule="auto"/>
        <w:jc w:val="both"/>
        <w:rPr>
          <w:rFonts w:ascii="Times New Roman" w:hAnsi="Times New Roman" w:cs="Times New Roman"/>
          <w:bCs/>
          <w:sz w:val="24"/>
          <w:szCs w:val="24"/>
        </w:rPr>
      </w:pPr>
      <w:r w:rsidRPr="0047309E">
        <w:rPr>
          <w:rFonts w:ascii="Times New Roman" w:hAnsi="Times New Roman" w:cs="Times New Roman"/>
          <w:b/>
          <w:sz w:val="24"/>
          <w:szCs w:val="24"/>
        </w:rPr>
        <w:t xml:space="preserve">Eelnõu § </w:t>
      </w:r>
      <w:r w:rsidR="0047309E" w:rsidRPr="0047309E">
        <w:rPr>
          <w:rFonts w:ascii="Times New Roman" w:hAnsi="Times New Roman" w:cs="Times New Roman"/>
          <w:b/>
          <w:sz w:val="24"/>
          <w:szCs w:val="24"/>
        </w:rPr>
        <w:t>3</w:t>
      </w:r>
      <w:r>
        <w:rPr>
          <w:rFonts w:ascii="Times New Roman" w:hAnsi="Times New Roman" w:cs="Times New Roman"/>
          <w:bCs/>
          <w:sz w:val="24"/>
          <w:szCs w:val="24"/>
        </w:rPr>
        <w:t xml:space="preserve"> on</w:t>
      </w:r>
      <w:r w:rsidRPr="00C33F68">
        <w:rPr>
          <w:rFonts w:ascii="Times New Roman" w:hAnsi="Times New Roman" w:cs="Times New Roman"/>
          <w:bCs/>
          <w:sz w:val="24"/>
          <w:szCs w:val="24"/>
        </w:rPr>
        <w:t xml:space="preserve"> määratletud </w:t>
      </w:r>
      <w:r>
        <w:rPr>
          <w:rFonts w:ascii="Times New Roman" w:hAnsi="Times New Roman" w:cs="Times New Roman"/>
          <w:bCs/>
          <w:sz w:val="24"/>
          <w:szCs w:val="24"/>
        </w:rPr>
        <w:t>tuumaohutuse</w:t>
      </w:r>
      <w:r w:rsidR="003879E1">
        <w:rPr>
          <w:rFonts w:ascii="Times New Roman" w:hAnsi="Times New Roman" w:cs="Times New Roman"/>
          <w:bCs/>
          <w:sz w:val="24"/>
          <w:szCs w:val="24"/>
        </w:rPr>
        <w:t>, tuumakontrollimeetmete</w:t>
      </w:r>
      <w:r>
        <w:rPr>
          <w:rFonts w:ascii="Times New Roman" w:hAnsi="Times New Roman" w:cs="Times New Roman"/>
          <w:bCs/>
          <w:sz w:val="24"/>
          <w:szCs w:val="24"/>
        </w:rPr>
        <w:t xml:space="preserve"> ja tuumajulgeolekuga</w:t>
      </w:r>
      <w:r w:rsidRPr="00C33F68">
        <w:rPr>
          <w:rFonts w:ascii="Times New Roman" w:hAnsi="Times New Roman" w:cs="Times New Roman"/>
          <w:bCs/>
          <w:sz w:val="24"/>
          <w:szCs w:val="24"/>
        </w:rPr>
        <w:t xml:space="preserve"> seotud põhimõiste</w:t>
      </w:r>
      <w:r w:rsidR="00261F6F">
        <w:rPr>
          <w:rFonts w:ascii="Times New Roman" w:hAnsi="Times New Roman" w:cs="Times New Roman"/>
          <w:bCs/>
          <w:sz w:val="24"/>
          <w:szCs w:val="24"/>
        </w:rPr>
        <w:t xml:space="preserve">d, </w:t>
      </w:r>
      <w:r w:rsidRPr="00C33F68">
        <w:rPr>
          <w:rFonts w:ascii="Times New Roman" w:hAnsi="Times New Roman" w:cs="Times New Roman"/>
          <w:bCs/>
          <w:sz w:val="24"/>
          <w:szCs w:val="24"/>
        </w:rPr>
        <w:t>lähtu</w:t>
      </w:r>
      <w:r w:rsidR="00261F6F">
        <w:rPr>
          <w:rFonts w:ascii="Times New Roman" w:hAnsi="Times New Roman" w:cs="Times New Roman"/>
          <w:bCs/>
          <w:sz w:val="24"/>
          <w:szCs w:val="24"/>
        </w:rPr>
        <w:t>des</w:t>
      </w:r>
      <w:r w:rsidRPr="00C33F68">
        <w:rPr>
          <w:rFonts w:ascii="Times New Roman" w:hAnsi="Times New Roman" w:cs="Times New Roman"/>
          <w:bCs/>
          <w:sz w:val="24"/>
          <w:szCs w:val="24"/>
        </w:rPr>
        <w:t xml:space="preserve"> rahvusvaheliselt tunnustatud ja laialt kasutuses olevatest dokumentidest, nagu </w:t>
      </w:r>
      <w:r w:rsidR="00530795">
        <w:rPr>
          <w:rFonts w:ascii="Times New Roman" w:hAnsi="Times New Roman" w:cs="Times New Roman"/>
          <w:bCs/>
          <w:sz w:val="24"/>
          <w:szCs w:val="24"/>
        </w:rPr>
        <w:t xml:space="preserve">rahvusvahelised lepingud, </w:t>
      </w:r>
      <w:r>
        <w:rPr>
          <w:rFonts w:ascii="Times New Roman" w:hAnsi="Times New Roman" w:cs="Times New Roman"/>
          <w:bCs/>
          <w:sz w:val="24"/>
          <w:szCs w:val="24"/>
        </w:rPr>
        <w:t xml:space="preserve">IAEA </w:t>
      </w:r>
      <w:r w:rsidR="00261F6F">
        <w:rPr>
          <w:rFonts w:ascii="Times New Roman" w:hAnsi="Times New Roman" w:cs="Times New Roman"/>
          <w:bCs/>
          <w:sz w:val="24"/>
          <w:szCs w:val="24"/>
        </w:rPr>
        <w:t>ohutusstandardid</w:t>
      </w:r>
      <w:r>
        <w:rPr>
          <w:rFonts w:ascii="Times New Roman" w:hAnsi="Times New Roman" w:cs="Times New Roman"/>
          <w:bCs/>
          <w:sz w:val="24"/>
          <w:szCs w:val="24"/>
        </w:rPr>
        <w:t xml:space="preserve"> ja sõnastik</w:t>
      </w:r>
      <w:r w:rsidR="00261F6F">
        <w:rPr>
          <w:rFonts w:ascii="Times New Roman" w:hAnsi="Times New Roman" w:cs="Times New Roman"/>
          <w:bCs/>
          <w:sz w:val="24"/>
          <w:szCs w:val="24"/>
        </w:rPr>
        <w:t>ud</w:t>
      </w:r>
      <w:r w:rsidR="00434CDF">
        <w:rPr>
          <w:rFonts w:ascii="Times New Roman" w:hAnsi="Times New Roman" w:cs="Times New Roman"/>
          <w:bCs/>
          <w:sz w:val="24"/>
          <w:szCs w:val="24"/>
        </w:rPr>
        <w:t xml:space="preserve"> </w:t>
      </w:r>
      <w:r w:rsidR="00261F6F">
        <w:rPr>
          <w:rFonts w:ascii="Times New Roman" w:hAnsi="Times New Roman" w:cs="Times New Roman"/>
          <w:bCs/>
          <w:sz w:val="24"/>
          <w:szCs w:val="24"/>
        </w:rPr>
        <w:t>ning</w:t>
      </w:r>
      <w:r w:rsidR="00530795">
        <w:rPr>
          <w:rFonts w:ascii="Times New Roman" w:hAnsi="Times New Roman" w:cs="Times New Roman"/>
          <w:bCs/>
          <w:sz w:val="24"/>
          <w:szCs w:val="24"/>
        </w:rPr>
        <w:t xml:space="preserve"> </w:t>
      </w:r>
      <w:r w:rsidR="00434CDF" w:rsidRPr="0045039E">
        <w:rPr>
          <w:rFonts w:ascii="Times New Roman" w:hAnsi="Times New Roman" w:cs="Times New Roman"/>
          <w:bCs/>
          <w:sz w:val="24"/>
          <w:szCs w:val="24"/>
        </w:rPr>
        <w:t>Euratomi õigusaktid</w:t>
      </w:r>
      <w:r w:rsidR="00530795">
        <w:rPr>
          <w:rFonts w:ascii="Times New Roman" w:hAnsi="Times New Roman" w:cs="Times New Roman"/>
          <w:bCs/>
          <w:sz w:val="24"/>
          <w:szCs w:val="24"/>
        </w:rPr>
        <w:t>.</w:t>
      </w:r>
      <w:r>
        <w:rPr>
          <w:rFonts w:ascii="Times New Roman" w:hAnsi="Times New Roman" w:cs="Times New Roman"/>
          <w:bCs/>
          <w:sz w:val="24"/>
          <w:szCs w:val="24"/>
        </w:rPr>
        <w:t xml:space="preserve"> </w:t>
      </w:r>
      <w:r w:rsidRPr="00C33F68">
        <w:rPr>
          <w:rFonts w:ascii="Times New Roman" w:hAnsi="Times New Roman" w:cs="Times New Roman"/>
          <w:bCs/>
          <w:sz w:val="24"/>
          <w:szCs w:val="24"/>
        </w:rPr>
        <w:t>Osaliselt on mõisted defineeritud vastavates sisuga seotud paragrahvides.</w:t>
      </w:r>
      <w:r w:rsidR="001832B4">
        <w:rPr>
          <w:rFonts w:ascii="Times New Roman" w:hAnsi="Times New Roman" w:cs="Times New Roman"/>
          <w:bCs/>
          <w:sz w:val="24"/>
          <w:szCs w:val="24"/>
        </w:rPr>
        <w:t xml:space="preserve"> </w:t>
      </w:r>
      <w:r w:rsidR="000D2A90">
        <w:rPr>
          <w:rFonts w:ascii="Times New Roman" w:hAnsi="Times New Roman" w:cs="Times New Roman"/>
          <w:bCs/>
          <w:sz w:val="24"/>
          <w:szCs w:val="24"/>
        </w:rPr>
        <w:t xml:space="preserve">Osad terminid </w:t>
      </w:r>
      <w:r w:rsidR="008E522A">
        <w:rPr>
          <w:rFonts w:ascii="Times New Roman" w:hAnsi="Times New Roman" w:cs="Times New Roman"/>
          <w:bCs/>
          <w:sz w:val="24"/>
          <w:szCs w:val="24"/>
        </w:rPr>
        <w:t>on k</w:t>
      </w:r>
      <w:r w:rsidR="00A33FF6">
        <w:rPr>
          <w:rFonts w:ascii="Times New Roman" w:hAnsi="Times New Roman" w:cs="Times New Roman"/>
          <w:bCs/>
          <w:sz w:val="24"/>
          <w:szCs w:val="24"/>
        </w:rPr>
        <w:t>iirgusseadusest</w:t>
      </w:r>
      <w:r w:rsidR="00A33FF6" w:rsidRPr="00C06251">
        <w:rPr>
          <w:rFonts w:ascii="Times New Roman" w:hAnsi="Times New Roman" w:cs="Times New Roman"/>
          <w:bCs/>
          <w:sz w:val="24"/>
          <w:szCs w:val="24"/>
        </w:rPr>
        <w:t xml:space="preserve"> muutmata kujul üle võetud</w:t>
      </w:r>
      <w:r w:rsidR="008E522A">
        <w:rPr>
          <w:rFonts w:ascii="Times New Roman" w:hAnsi="Times New Roman" w:cs="Times New Roman"/>
          <w:bCs/>
          <w:sz w:val="24"/>
          <w:szCs w:val="24"/>
        </w:rPr>
        <w:t>, milles</w:t>
      </w:r>
      <w:r w:rsidR="00C60795">
        <w:rPr>
          <w:rFonts w:ascii="Times New Roman" w:hAnsi="Times New Roman" w:cs="Times New Roman"/>
          <w:bCs/>
          <w:sz w:val="24"/>
          <w:szCs w:val="24"/>
        </w:rPr>
        <w:t>t</w:t>
      </w:r>
      <w:r w:rsidR="008E522A">
        <w:rPr>
          <w:rFonts w:ascii="Times New Roman" w:hAnsi="Times New Roman" w:cs="Times New Roman"/>
          <w:bCs/>
          <w:sz w:val="24"/>
          <w:szCs w:val="24"/>
        </w:rPr>
        <w:t xml:space="preserve"> osade</w:t>
      </w:r>
      <w:r w:rsidR="0045039E" w:rsidRPr="0045039E">
        <w:rPr>
          <w:rFonts w:ascii="Times New Roman" w:hAnsi="Times New Roman" w:cs="Times New Roman"/>
          <w:bCs/>
          <w:sz w:val="24"/>
          <w:szCs w:val="24"/>
        </w:rPr>
        <w:t xml:space="preserve"> (nt </w:t>
      </w:r>
      <w:r w:rsidR="002B2AD0">
        <w:rPr>
          <w:rFonts w:ascii="Times New Roman" w:hAnsi="Times New Roman" w:cs="Times New Roman"/>
          <w:bCs/>
          <w:sz w:val="24"/>
          <w:szCs w:val="24"/>
        </w:rPr>
        <w:t>tuumakäitis, tuumakütusetsükkel</w:t>
      </w:r>
      <w:r w:rsidR="00F21D2A">
        <w:rPr>
          <w:rFonts w:ascii="Times New Roman" w:hAnsi="Times New Roman" w:cs="Times New Roman"/>
          <w:bCs/>
          <w:sz w:val="24"/>
          <w:szCs w:val="24"/>
        </w:rPr>
        <w:t>, tuumaohutus</w:t>
      </w:r>
      <w:r w:rsidR="0045039E" w:rsidRPr="0045039E">
        <w:rPr>
          <w:rFonts w:ascii="Times New Roman" w:hAnsi="Times New Roman" w:cs="Times New Roman"/>
          <w:bCs/>
          <w:sz w:val="24"/>
          <w:szCs w:val="24"/>
        </w:rPr>
        <w:t>) sõnastust on võrreldes kehtiva õigusega kohandatud, et viia need kooskõlla ajakohastatud Euroopa Liidu ja Euratomi õigusaktidega. Nende puhul ei ole tegemist sisuliselt uute mõistetega, vaid olemasolevate mõistete ajakohastamisega</w:t>
      </w:r>
      <w:r w:rsidR="00D60036">
        <w:rPr>
          <w:rFonts w:ascii="Times New Roman" w:hAnsi="Times New Roman" w:cs="Times New Roman"/>
          <w:bCs/>
          <w:sz w:val="24"/>
          <w:szCs w:val="24"/>
        </w:rPr>
        <w:t xml:space="preserve"> </w:t>
      </w:r>
      <w:r w:rsidR="006B5BD5">
        <w:rPr>
          <w:rFonts w:ascii="Times New Roman" w:hAnsi="Times New Roman" w:cs="Times New Roman"/>
          <w:bCs/>
          <w:sz w:val="24"/>
          <w:szCs w:val="24"/>
        </w:rPr>
        <w:t>või redaktsiooniliste muudatusetega</w:t>
      </w:r>
      <w:r w:rsidR="0045039E" w:rsidRPr="0045039E">
        <w:rPr>
          <w:rFonts w:ascii="Times New Roman" w:hAnsi="Times New Roman" w:cs="Times New Roman"/>
          <w:bCs/>
          <w:sz w:val="24"/>
          <w:szCs w:val="24"/>
        </w:rPr>
        <w:t>, et tagada terminoloogiline vastavus ja vältida tõlgendus</w:t>
      </w:r>
      <w:r w:rsidR="00CD274C">
        <w:rPr>
          <w:rFonts w:ascii="Times New Roman" w:hAnsi="Times New Roman" w:cs="Times New Roman"/>
          <w:bCs/>
          <w:sz w:val="24"/>
          <w:szCs w:val="24"/>
        </w:rPr>
        <w:t xml:space="preserve">e </w:t>
      </w:r>
      <w:r w:rsidR="0045039E" w:rsidRPr="0045039E">
        <w:rPr>
          <w:rFonts w:ascii="Times New Roman" w:hAnsi="Times New Roman" w:cs="Times New Roman"/>
          <w:bCs/>
          <w:sz w:val="24"/>
          <w:szCs w:val="24"/>
        </w:rPr>
        <w:t>lahknevusi EL õigusega.</w:t>
      </w:r>
      <w:r w:rsidR="0045039E">
        <w:rPr>
          <w:rFonts w:ascii="Times New Roman" w:hAnsi="Times New Roman" w:cs="Times New Roman"/>
          <w:bCs/>
          <w:sz w:val="24"/>
          <w:szCs w:val="24"/>
        </w:rPr>
        <w:t xml:space="preserve"> </w:t>
      </w:r>
    </w:p>
    <w:p w14:paraId="75C53EF5" w14:textId="2B03523E" w:rsidR="6BB678DD" w:rsidRDefault="6BB678DD" w:rsidP="6BB678DD">
      <w:pPr>
        <w:spacing w:after="0" w:line="240" w:lineRule="auto"/>
        <w:jc w:val="both"/>
        <w:rPr>
          <w:rFonts w:ascii="Times New Roman" w:hAnsi="Times New Roman" w:cs="Times New Roman"/>
          <w:sz w:val="24"/>
          <w:szCs w:val="24"/>
        </w:rPr>
      </w:pPr>
    </w:p>
    <w:p w14:paraId="52720B57" w14:textId="36541170" w:rsidR="573967A1" w:rsidRDefault="573967A1" w:rsidP="6BB678DD">
      <w:pPr>
        <w:spacing w:after="0" w:line="240" w:lineRule="auto"/>
        <w:jc w:val="both"/>
        <w:rPr>
          <w:rFonts w:ascii="Times New Roman" w:hAnsi="Times New Roman" w:cs="Times New Roman"/>
          <w:sz w:val="24"/>
          <w:szCs w:val="24"/>
        </w:rPr>
      </w:pPr>
      <w:r w:rsidRPr="6BB678DD">
        <w:rPr>
          <w:rFonts w:ascii="Times New Roman" w:hAnsi="Times New Roman" w:cs="Times New Roman"/>
          <w:sz w:val="24"/>
          <w:szCs w:val="24"/>
        </w:rPr>
        <w:t>Kasutatud terminoloogia on kooskõlas rahvusvahelise tuumaõiguse terminite kasutusega ning toetab eelnõu eesmärki tagada tuumakütusetsükli ja tuumakäitiste ohutu, turvaline ja rahvusvaheliste standarditega vastav korraldus Eestis. Ühtse ja selge mõistesüsteemi loomine on vältimatu selleks, et regulatsiooni kohaldamine oleks praktiline, järelevalve tõhus ning suhtlus rahvusvaheliste partnerite ja järelevalveasutustega üheselt mõistetav.</w:t>
      </w:r>
    </w:p>
    <w:p w14:paraId="5F3E27AC" w14:textId="77777777" w:rsidR="004A402A" w:rsidRDefault="004A402A" w:rsidP="44233FAD">
      <w:pPr>
        <w:spacing w:after="0" w:line="240" w:lineRule="auto"/>
        <w:jc w:val="both"/>
        <w:rPr>
          <w:rFonts w:ascii="Times New Roman" w:hAnsi="Times New Roman" w:cs="Times New Roman"/>
          <w:b/>
          <w:bCs/>
          <w:sz w:val="28"/>
          <w:szCs w:val="28"/>
        </w:rPr>
      </w:pPr>
    </w:p>
    <w:p w14:paraId="2D88E663" w14:textId="77777777" w:rsidR="00815493" w:rsidRDefault="60304510"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5. Eelnõu vastavus Euroopa Liidu õigusele</w:t>
      </w:r>
    </w:p>
    <w:p w14:paraId="3AEB4560" w14:textId="77777777" w:rsidR="00A4202E" w:rsidRPr="00235F36" w:rsidRDefault="00A4202E" w:rsidP="00815493">
      <w:pPr>
        <w:spacing w:after="0" w:line="240" w:lineRule="auto"/>
        <w:jc w:val="both"/>
        <w:rPr>
          <w:rFonts w:ascii="Times New Roman" w:hAnsi="Times New Roman" w:cs="Times New Roman"/>
          <w:sz w:val="24"/>
          <w:szCs w:val="24"/>
        </w:rPr>
      </w:pPr>
    </w:p>
    <w:p w14:paraId="303CB367" w14:textId="522D4281" w:rsidR="00AC5EF5" w:rsidRPr="00AC5EF5" w:rsidRDefault="00AC5EF5" w:rsidP="00AC5EF5">
      <w:pPr>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Käesoleva seaduseelnõu reguleerimisala on tihedalt seotud Euratomi tuumaohutuse ja kiirguskaitse raamistikuga, mistõttu on eelnõu koostamisel arvestatud Euroopa Liidu (Euratom) õigusakte, mis käsitlevad tuumaohutust, radioaktiivsete jäätmete ja kasutatud tuumkütuse käitlemist, kiirguskaitset ning radioaktiivsete ainete vedusid. Kuna eelnõu</w:t>
      </w:r>
      <w:r w:rsidR="00165215">
        <w:rPr>
          <w:rFonts w:ascii="Times New Roman" w:hAnsi="Times New Roman" w:cs="Times New Roman"/>
          <w:sz w:val="24"/>
          <w:szCs w:val="24"/>
        </w:rPr>
        <w:t>kohase seaduse</w:t>
      </w:r>
      <w:r w:rsidRPr="00AC5EF5">
        <w:rPr>
          <w:rFonts w:ascii="Times New Roman" w:hAnsi="Times New Roman" w:cs="Times New Roman"/>
          <w:sz w:val="24"/>
          <w:szCs w:val="24"/>
        </w:rPr>
        <w:t xml:space="preserve"> eesmärk on luua uus riigisisene õigusraamistik, mis oleks kooskõlas Euratomi õigusest tulenevate nõuetega, on eelnõu</w:t>
      </w:r>
      <w:r w:rsidR="00165215">
        <w:rPr>
          <w:rFonts w:ascii="Times New Roman" w:hAnsi="Times New Roman" w:cs="Times New Roman"/>
          <w:sz w:val="24"/>
          <w:szCs w:val="24"/>
        </w:rPr>
        <w:t xml:space="preserve"> väljatöötamisel</w:t>
      </w:r>
      <w:r w:rsidRPr="00AC5EF5">
        <w:rPr>
          <w:rFonts w:ascii="Times New Roman" w:hAnsi="Times New Roman" w:cs="Times New Roman"/>
          <w:sz w:val="24"/>
          <w:szCs w:val="24"/>
        </w:rPr>
        <w:t xml:space="preserve"> arvestatud järgmiste Euroopa Liidu õigusaktidega:</w:t>
      </w:r>
    </w:p>
    <w:p w14:paraId="3D3F8440" w14:textId="77777777" w:rsidR="00165215" w:rsidRPr="00AC5EF5" w:rsidRDefault="00165215" w:rsidP="00CC58CB">
      <w:pPr>
        <w:numPr>
          <w:ilvl w:val="0"/>
          <w:numId w:val="4"/>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2009/71/Euratom, millega luuakse tuumaseadmete tuumaohutust käsitlev ühenduse raamistik (ELT L 172, 02.07.2009, lk 18–22).</w:t>
      </w:r>
    </w:p>
    <w:p w14:paraId="48C168D6" w14:textId="77777777" w:rsidR="00165215" w:rsidRPr="00AC5EF5" w:rsidRDefault="00165215" w:rsidP="00CC58CB">
      <w:pPr>
        <w:numPr>
          <w:ilvl w:val="0"/>
          <w:numId w:val="4"/>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2014/87/Euratom, millega muudetakse direktiivi 2009/71/Euratom, millega luuakse tuumaseadmete tuumaohutust käsitlev ühenduse raamistik (ELT L 219, 25.07.2014, lk 42–52).</w:t>
      </w:r>
    </w:p>
    <w:p w14:paraId="23BB458B" w14:textId="77777777" w:rsidR="00AC5EF5" w:rsidRPr="00AC5EF5" w:rsidRDefault="00AC5EF5" w:rsidP="00CC58CB">
      <w:pPr>
        <w:numPr>
          <w:ilvl w:val="0"/>
          <w:numId w:val="4"/>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2006/117/Euratom radioaktiivsete jäätmete ja kasutatud tuumkütuse vedude järelevalve ja kontrolli kohta (ELT L 337, 05.12.2006, lk 21–32).</w:t>
      </w:r>
    </w:p>
    <w:p w14:paraId="40102454" w14:textId="77777777" w:rsidR="00AC5EF5" w:rsidRPr="00AC5EF5" w:rsidRDefault="00AC5EF5" w:rsidP="00CC58CB">
      <w:pPr>
        <w:numPr>
          <w:ilvl w:val="0"/>
          <w:numId w:val="4"/>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2011/70/Euratom, millega luuakse ühenduse raamistik kasutatud tuumkütuse ja radioaktiivsete jäätmete vastutustundlikuks ja ohutuks käitlemiseks (ELT L 199, 02.08.2011, lk 48–56).</w:t>
      </w:r>
    </w:p>
    <w:p w14:paraId="464E8FE5" w14:textId="77777777" w:rsidR="00AC5EF5" w:rsidRDefault="00AC5EF5" w:rsidP="00CC58CB">
      <w:pPr>
        <w:numPr>
          <w:ilvl w:val="0"/>
          <w:numId w:val="4"/>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2013/59/Euratom, millega kehtestatakse põhilised ohutusnormid kaitseks ioniseeriva kiirgusega kiiritamisest tulenevate ohtude eest ning tunnistatakse kehtetuks direktiivid 89/618/Euratom, 90/641/Euratom, 96/29/Euratom, 97/43/Euratom ning 2003/122/Euratom (ELT L 13, 17.01.2014, lk 1–73).</w:t>
      </w:r>
    </w:p>
    <w:p w14:paraId="2FD1842E" w14:textId="77777777" w:rsidR="001E212B" w:rsidRPr="00AC5EF5" w:rsidRDefault="001E212B" w:rsidP="001E212B">
      <w:pPr>
        <w:tabs>
          <w:tab w:val="num" w:pos="720"/>
        </w:tabs>
        <w:spacing w:after="0" w:line="240" w:lineRule="auto"/>
        <w:ind w:left="360"/>
        <w:jc w:val="both"/>
        <w:rPr>
          <w:rFonts w:ascii="Times New Roman" w:hAnsi="Times New Roman" w:cs="Times New Roman"/>
          <w:sz w:val="24"/>
          <w:szCs w:val="24"/>
        </w:rPr>
      </w:pPr>
    </w:p>
    <w:p w14:paraId="7E12EF33" w14:textId="45644DC7" w:rsidR="007E47C4" w:rsidRPr="00AC5EF5" w:rsidRDefault="00AC5EF5" w:rsidP="00AC5EF5">
      <w:pPr>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 xml:space="preserve">Eelnõu vastavust nimetatud direktiividele on analüüsitud nii nende sisuliste nõuete kui ka liikmesriigile jäetud kaalutlusruumi ulatuses. Seal, kus Euroopa Liidu õigus annab liikmesriigile õiguse kehtestada täpsemaid nõudeid, on seletuskirjas põhjendatud riigisisese regulatsiooni vajalikkus ja kaalutud võimalikke alternatiive. </w:t>
      </w:r>
      <w:r w:rsidR="007E47C4">
        <w:rPr>
          <w:rFonts w:ascii="Times New Roman" w:hAnsi="Times New Roman" w:cs="Times New Roman"/>
          <w:sz w:val="24"/>
          <w:szCs w:val="24"/>
        </w:rPr>
        <w:t>S</w:t>
      </w:r>
      <w:r w:rsidRPr="00AC5EF5">
        <w:rPr>
          <w:rFonts w:ascii="Times New Roman" w:hAnsi="Times New Roman" w:cs="Times New Roman"/>
          <w:sz w:val="24"/>
          <w:szCs w:val="24"/>
        </w:rPr>
        <w:t xml:space="preserve">eletuskirjale </w:t>
      </w:r>
      <w:r w:rsidR="007E47C4">
        <w:rPr>
          <w:rFonts w:ascii="Times New Roman" w:hAnsi="Times New Roman" w:cs="Times New Roman"/>
          <w:sz w:val="24"/>
          <w:szCs w:val="24"/>
        </w:rPr>
        <w:t xml:space="preserve">on lisatud </w:t>
      </w:r>
      <w:r w:rsidRPr="00AC5EF5">
        <w:rPr>
          <w:rFonts w:ascii="Times New Roman" w:hAnsi="Times New Roman" w:cs="Times New Roman"/>
          <w:sz w:val="24"/>
          <w:szCs w:val="24"/>
        </w:rPr>
        <w:t>vastavustabel, mis näitab, kuidas eelnõu täidab Euratomi direktiividega kehtestatud kohustusi</w:t>
      </w:r>
      <w:r w:rsidR="008E1DC1">
        <w:rPr>
          <w:rFonts w:ascii="Times New Roman" w:hAnsi="Times New Roman" w:cs="Times New Roman"/>
          <w:sz w:val="24"/>
          <w:szCs w:val="24"/>
        </w:rPr>
        <w:t xml:space="preserve"> (lisa 2 – Euratomi direktiivide vastavustabel)</w:t>
      </w:r>
      <w:r w:rsidRPr="00AC5EF5">
        <w:rPr>
          <w:rFonts w:ascii="Times New Roman" w:hAnsi="Times New Roman" w:cs="Times New Roman"/>
          <w:sz w:val="24"/>
          <w:szCs w:val="24"/>
        </w:rPr>
        <w:t>.</w:t>
      </w:r>
    </w:p>
    <w:p w14:paraId="5FAF569B" w14:textId="2D0627A9" w:rsidR="7FD10F81" w:rsidRDefault="7FD10F81" w:rsidP="7FD10F81">
      <w:pPr>
        <w:spacing w:after="0" w:line="240" w:lineRule="auto"/>
        <w:jc w:val="both"/>
        <w:rPr>
          <w:rFonts w:ascii="Times New Roman" w:hAnsi="Times New Roman" w:cs="Times New Roman"/>
          <w:b/>
          <w:sz w:val="28"/>
          <w:szCs w:val="28"/>
          <w:highlight w:val="yellow"/>
        </w:rPr>
      </w:pPr>
    </w:p>
    <w:p w14:paraId="03851D75" w14:textId="77777777" w:rsidR="0034686E" w:rsidRDefault="5BB9A2A0" w:rsidP="44233FAD">
      <w:pPr>
        <w:spacing w:after="0" w:line="240" w:lineRule="auto"/>
        <w:jc w:val="both"/>
        <w:rPr>
          <w:rFonts w:ascii="Times New Roman" w:eastAsia="Times New Roman" w:hAnsi="Times New Roman" w:cs="Times New Roman"/>
          <w:b/>
          <w:sz w:val="28"/>
          <w:szCs w:val="28"/>
        </w:rPr>
      </w:pPr>
      <w:r w:rsidRPr="36BE4DF8">
        <w:rPr>
          <w:rFonts w:ascii="Times New Roman" w:eastAsia="Times New Roman" w:hAnsi="Times New Roman" w:cs="Times New Roman"/>
          <w:b/>
          <w:sz w:val="28"/>
          <w:szCs w:val="28"/>
        </w:rPr>
        <w:t>6. Seaduse mõjud</w:t>
      </w:r>
    </w:p>
    <w:p w14:paraId="6EC32031" w14:textId="77777777" w:rsidR="00784155" w:rsidRDefault="00784155" w:rsidP="44233FAD">
      <w:pPr>
        <w:spacing w:after="0" w:line="240" w:lineRule="auto"/>
        <w:jc w:val="both"/>
        <w:rPr>
          <w:rFonts w:ascii="Times New Roman" w:eastAsia="Times New Roman" w:hAnsi="Times New Roman" w:cs="Times New Roman"/>
          <w:b/>
          <w:sz w:val="28"/>
          <w:szCs w:val="28"/>
        </w:rPr>
      </w:pPr>
    </w:p>
    <w:p w14:paraId="66B35C85" w14:textId="77777777" w:rsidR="00102981" w:rsidRDefault="00102981" w:rsidP="00102981">
      <w:pPr>
        <w:spacing w:after="0" w:line="240" w:lineRule="auto"/>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Tuumaenergia ja -ohutuse seaduse (TEOS) mõjude hindamise eesmärk on analüüsida, millisel määral loob seadus Eestis tuumaenergia kasutuselevõtuks vajaliku institutsionaalse ja regulatiivse raamistiku ning millist mõju avaldavad seaduses sätestatud õigused, kohustused, protsessid ja normid adressaatidele, eelkõige, riigile, ettevõtjatele, elanikele ja keskkonnale. Mõjude hindamine keskendub loodava regulatiivse raamistiku õiguslikele, majanduslikele, keskkonna-, julgeoleku- ning sotsiaalsetele mõjudele, sõltumata konkreetsest tehnoloogilisest lahendusest, jaama võimsusest või asukohast.</w:t>
      </w:r>
    </w:p>
    <w:p w14:paraId="09F14B9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8EE6BBA" w14:textId="77777777" w:rsidR="00102981" w:rsidRDefault="7C25CD37" w:rsidP="00102981">
      <w:pPr>
        <w:spacing w:after="0" w:line="240" w:lineRule="auto"/>
        <w:jc w:val="both"/>
        <w:rPr>
          <w:rFonts w:ascii="Times New Roman" w:eastAsia="Times New Roman" w:hAnsi="Times New Roman" w:cs="Times New Roman"/>
          <w:sz w:val="24"/>
          <w:szCs w:val="24"/>
        </w:rPr>
      </w:pPr>
      <w:commentRangeStart w:id="5"/>
      <w:r w:rsidRPr="694B6420">
        <w:rPr>
          <w:rFonts w:ascii="Times New Roman" w:eastAsia="Times New Roman" w:hAnsi="Times New Roman" w:cs="Times New Roman"/>
          <w:sz w:val="24"/>
          <w:szCs w:val="24"/>
        </w:rPr>
        <w:t xml:space="preserve">Analüüsi fookuses ei ole  tuumajaama ehituse või käitamise tehnilised, energiamajanduslikud või keskkonnamõju detailid, vaid seaduse enda rakendamisest tulenevad esmaste ja otseste mõjude kategooriad. </w:t>
      </w:r>
      <w:commentRangeEnd w:id="5"/>
      <w:r w:rsidR="00102981">
        <w:commentReference w:id="5"/>
      </w:r>
    </w:p>
    <w:p w14:paraId="3DA7800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DE88FD9"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Mõju hinnati viies põhikategoorias:</w:t>
      </w:r>
    </w:p>
    <w:p w14:paraId="3DE34DDA" w14:textId="77777777" w:rsidR="00102981" w:rsidRDefault="00102981" w:rsidP="0095420F">
      <w:pPr>
        <w:pStyle w:val="Loendilik"/>
        <w:numPr>
          <w:ilvl w:val="0"/>
          <w:numId w:val="39"/>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 mõju riigiasutuste ja kohaliku omavalitsuse korraldusele, </w:t>
      </w:r>
    </w:p>
    <w:p w14:paraId="542E6BC0" w14:textId="77777777" w:rsidR="00102981" w:rsidRDefault="00102981" w:rsidP="0095420F">
      <w:pPr>
        <w:pStyle w:val="Loendilik"/>
        <w:numPr>
          <w:ilvl w:val="0"/>
          <w:numId w:val="39"/>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majandusele (sh investeerimiskindluse mõju), </w:t>
      </w:r>
    </w:p>
    <w:p w14:paraId="13E89080" w14:textId="77777777" w:rsidR="00102981" w:rsidRDefault="00102981" w:rsidP="0095420F">
      <w:pPr>
        <w:pStyle w:val="Loendilik"/>
        <w:numPr>
          <w:ilvl w:val="0"/>
          <w:numId w:val="39"/>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keskkonnale ja elusloodusele, </w:t>
      </w:r>
    </w:p>
    <w:p w14:paraId="5BFC399E" w14:textId="77777777" w:rsidR="00102981" w:rsidRDefault="00102981" w:rsidP="0095420F">
      <w:pPr>
        <w:pStyle w:val="Loendilik"/>
        <w:numPr>
          <w:ilvl w:val="0"/>
          <w:numId w:val="39"/>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riigi julgeolekule ja välissuhetele (sh rahvusvaheline koostöö), </w:t>
      </w:r>
    </w:p>
    <w:p w14:paraId="763B484C" w14:textId="77777777" w:rsidR="00102981" w:rsidRDefault="00102981" w:rsidP="0095420F">
      <w:pPr>
        <w:pStyle w:val="Loendilik"/>
        <w:numPr>
          <w:ilvl w:val="0"/>
          <w:numId w:val="39"/>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sotsiaalne ja regionaalne mõju. </w:t>
      </w:r>
    </w:p>
    <w:p w14:paraId="5B518D02"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Mõju olulisust hinnati järgmiste kriteeriumide alusel:</w:t>
      </w:r>
    </w:p>
    <w:p w14:paraId="629B7A3D" w14:textId="77777777" w:rsidR="00102981" w:rsidRDefault="00102981" w:rsidP="0095420F">
      <w:pPr>
        <w:pStyle w:val="Loendilik"/>
        <w:numPr>
          <w:ilvl w:val="0"/>
          <w:numId w:val="41"/>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sihtrühma suurus</w:t>
      </w:r>
      <w:r w:rsidRPr="3ED67B3D">
        <w:rPr>
          <w:rFonts w:ascii="Times New Roman" w:eastAsia="Times New Roman" w:hAnsi="Times New Roman" w:cs="Times New Roman"/>
          <w:sz w:val="24"/>
          <w:szCs w:val="24"/>
        </w:rPr>
        <w:t>;</w:t>
      </w:r>
    </w:p>
    <w:p w14:paraId="01AD6150" w14:textId="77777777" w:rsidR="00102981" w:rsidRDefault="00102981" w:rsidP="0095420F">
      <w:pPr>
        <w:pStyle w:val="Loendilik"/>
        <w:numPr>
          <w:ilvl w:val="0"/>
          <w:numId w:val="41"/>
        </w:numPr>
        <w:spacing w:after="0" w:line="240" w:lineRule="auto"/>
        <w:jc w:val="both"/>
        <w:rPr>
          <w:rFonts w:ascii="Times New Roman" w:eastAsia="Times New Roman" w:hAnsi="Times New Roman" w:cs="Times New Roman"/>
          <w:sz w:val="24"/>
          <w:szCs w:val="24"/>
        </w:rPr>
      </w:pPr>
      <w:r w:rsidRPr="7D7CE503">
        <w:rPr>
          <w:rFonts w:ascii="Times New Roman" w:eastAsia="Times New Roman" w:hAnsi="Times New Roman" w:cs="Times New Roman"/>
          <w:sz w:val="24"/>
          <w:szCs w:val="24"/>
        </w:rPr>
        <w:t>mõju ulatus (väga väike → väga suur);</w:t>
      </w:r>
    </w:p>
    <w:p w14:paraId="737AE3CB" w14:textId="77777777" w:rsidR="00102981" w:rsidRDefault="00102981" w:rsidP="0095420F">
      <w:pPr>
        <w:pStyle w:val="Loendilik"/>
        <w:numPr>
          <w:ilvl w:val="0"/>
          <w:numId w:val="41"/>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mõju avaldumise sagedus</w:t>
      </w:r>
      <w:r w:rsidRPr="3ED67B3D">
        <w:rPr>
          <w:rFonts w:ascii="Times New Roman" w:eastAsia="Times New Roman" w:hAnsi="Times New Roman" w:cs="Times New Roman"/>
          <w:sz w:val="24"/>
          <w:szCs w:val="24"/>
        </w:rPr>
        <w:t>;</w:t>
      </w:r>
    </w:p>
    <w:p w14:paraId="4C81E99E" w14:textId="77777777" w:rsidR="00102981" w:rsidRDefault="00102981" w:rsidP="0095420F">
      <w:pPr>
        <w:numPr>
          <w:ilvl w:val="0"/>
          <w:numId w:val="41"/>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ebasoovitavate mõjude kaasnemise risk</w:t>
      </w:r>
      <w:r w:rsidRPr="00620397">
        <w:rPr>
          <w:rFonts w:ascii="Times New Roman" w:eastAsia="Times New Roman" w:hAnsi="Times New Roman" w:cs="Times New Roman"/>
          <w:sz w:val="24"/>
          <w:szCs w:val="24"/>
        </w:rPr>
        <w:t xml:space="preserve"> </w:t>
      </w:r>
      <w:r w:rsidRPr="06A8B65F">
        <w:rPr>
          <w:rFonts w:ascii="Times New Roman" w:eastAsia="Times New Roman" w:hAnsi="Times New Roman" w:cs="Times New Roman"/>
          <w:sz w:val="24"/>
          <w:szCs w:val="24"/>
        </w:rPr>
        <w:t>(madal → kõrge).</w:t>
      </w:r>
    </w:p>
    <w:p w14:paraId="2EEC4185"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89A4D1B" w14:textId="3CB3E92A" w:rsidR="00102981" w:rsidRDefault="7C25CD37" w:rsidP="00102981">
      <w:pPr>
        <w:spacing w:after="0" w:line="240" w:lineRule="auto"/>
        <w:jc w:val="both"/>
        <w:rPr>
          <w:rFonts w:ascii="Times New Roman" w:eastAsia="Times New Roman" w:hAnsi="Times New Roman" w:cs="Times New Roman"/>
          <w:sz w:val="24"/>
          <w:szCs w:val="24"/>
        </w:rPr>
      </w:pPr>
      <w:r w:rsidRPr="694B6420">
        <w:rPr>
          <w:rFonts w:ascii="Times New Roman" w:eastAsia="Times New Roman" w:hAnsi="Times New Roman" w:cs="Times New Roman"/>
          <w:sz w:val="24"/>
          <w:szCs w:val="24"/>
        </w:rPr>
        <w:t xml:space="preserve"> TEOS</w:t>
      </w:r>
      <w:r w:rsidR="683CE52D" w:rsidRPr="694B6420">
        <w:rPr>
          <w:rFonts w:ascii="Times New Roman" w:eastAsia="Times New Roman" w:hAnsi="Times New Roman" w:cs="Times New Roman"/>
          <w:sz w:val="24"/>
          <w:szCs w:val="24"/>
        </w:rPr>
        <w:t>-e</w:t>
      </w:r>
      <w:r w:rsidRPr="694B6420">
        <w:rPr>
          <w:rFonts w:ascii="Times New Roman" w:eastAsia="Times New Roman" w:hAnsi="Times New Roman" w:cs="Times New Roman"/>
          <w:sz w:val="24"/>
          <w:szCs w:val="24"/>
        </w:rPr>
        <w:t xml:space="preserve"> rakendamise peamiste otseste võimalike mõjude ülevaade on esitatud </w:t>
      </w:r>
      <w:commentRangeStart w:id="6"/>
      <w:r w:rsidRPr="694B6420">
        <w:rPr>
          <w:rFonts w:ascii="Times New Roman" w:eastAsia="Times New Roman" w:hAnsi="Times New Roman" w:cs="Times New Roman"/>
          <w:sz w:val="24"/>
          <w:szCs w:val="24"/>
        </w:rPr>
        <w:t>lisas 3</w:t>
      </w:r>
      <w:commentRangeEnd w:id="6"/>
      <w:r w:rsidR="00102981">
        <w:commentReference w:id="6"/>
      </w:r>
      <w:r w:rsidRPr="694B6420">
        <w:rPr>
          <w:rFonts w:ascii="Times New Roman" w:eastAsia="Times New Roman" w:hAnsi="Times New Roman" w:cs="Times New Roman"/>
          <w:sz w:val="24"/>
          <w:szCs w:val="24"/>
        </w:rPr>
        <w:t xml:space="preserve"> (lisa 3.1 - võimalike mõjude alused ja kriteeriumitele vastavad mõjuhinnangud). Eesmärk oli hinnata, kuidas seaduses sätestatud kohustused ja protsessid mõjutavad eri sidusrühmade tegevust – näiteks halduskoormust, järelevalvevõimekust, investeerimiskindlust, keskkonna- ja ohutusnõuete täitmist ning ühiskondlikku läbipaistvust ja usaldusväärsust. Mõjusid hinnati sihtrühma suuruse, mõju ulatuse, mõju sageduse ning ebasoovitavate mõjude riski alusel. Hinnangud põhinevad seaduse regulatiivsel mõjul, mitte tulevase tuumaobjekti tehnoloogial, võimsusel ega asukohal.</w:t>
      </w:r>
    </w:p>
    <w:p w14:paraId="128CCAB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E49BA61"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Hindamise tulemusel võib kokkuvõtlikult järeldada järgmist:</w:t>
      </w:r>
    </w:p>
    <w:p w14:paraId="2D7FE44B" w14:textId="77777777" w:rsidR="00102981" w:rsidRDefault="00102981" w:rsidP="0095420F">
      <w:pPr>
        <w:pStyle w:val="Loendilik"/>
        <w:numPr>
          <w:ilvl w:val="0"/>
          <w:numId w:val="40"/>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Mõju riigiasutuste  korraldusele  avaldub eelkõige TTJA uute ülesannete kaudu. Kuigi rollid laienevad, jääb otseselt mõjutatud ametnike osakaal riigipalgalistest väga väikeseks (alla 5%).</w:t>
      </w:r>
    </w:p>
    <w:p w14:paraId="1E65EEE9" w14:textId="77777777" w:rsidR="00102981" w:rsidRDefault="00102981" w:rsidP="0095420F">
      <w:pPr>
        <w:pStyle w:val="Loendilik"/>
        <w:numPr>
          <w:ilvl w:val="0"/>
          <w:numId w:val="40"/>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Majanduslik mõju tuleneb tarneahela laienemisest ja investeeringu mõjust </w:t>
      </w:r>
      <w:proofErr w:type="spellStart"/>
      <w:r w:rsidRPr="0BC53370">
        <w:rPr>
          <w:rFonts w:ascii="Times New Roman" w:eastAsia="Times New Roman" w:hAnsi="Times New Roman" w:cs="Times New Roman"/>
          <w:sz w:val="24"/>
          <w:szCs w:val="24"/>
        </w:rPr>
        <w:t>SKP-le</w:t>
      </w:r>
      <w:proofErr w:type="spellEnd"/>
      <w:r w:rsidRPr="0BC53370">
        <w:rPr>
          <w:rFonts w:ascii="Times New Roman" w:eastAsia="Times New Roman" w:hAnsi="Times New Roman" w:cs="Times New Roman"/>
          <w:sz w:val="24"/>
          <w:szCs w:val="24"/>
        </w:rPr>
        <w:t>: hinnanguliselt mõjutab üks miljardi euro suurune investeering ligikaudu 30% Eesti majandusest ning loob umbes 200 miljoni euro väärtuses lisandväärtust.</w:t>
      </w:r>
    </w:p>
    <w:p w14:paraId="478B1611" w14:textId="77777777" w:rsidR="00102981" w:rsidRDefault="00102981" w:rsidP="0095420F">
      <w:pPr>
        <w:pStyle w:val="Loendilik"/>
        <w:numPr>
          <w:ilvl w:val="0"/>
          <w:numId w:val="40"/>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Julgeoleku- ja hädaolukorra valmisoleku mõju on sisuliselt märkimisväärne, kuna see muudab mitme asutuse töökorraldust, kuid otseselt mõjutatud ametnike arv jääb väikeseks (alla 1% riigi töötajatest). Rahvusvaheliste suhete osas avaldub mõju läbi Eesti rolli suurenemise ja osaluse rahvusvahelistes organisatsioonides ja koostöövõrgustikes, mis on positiivne, kuid toob kaasa ka ametkondade kohustuste mahu ja koormuse kasvu.</w:t>
      </w:r>
    </w:p>
    <w:p w14:paraId="3DDA7792" w14:textId="77777777" w:rsidR="00102981" w:rsidRDefault="00102981" w:rsidP="0095420F">
      <w:pPr>
        <w:pStyle w:val="Loendilik"/>
        <w:numPr>
          <w:ilvl w:val="0"/>
          <w:numId w:val="40"/>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Sotsiaalne ja regionaalne mõju avaldub eelkõige planeerimisseadusest tuleneva kaasamisprotsessi kaudu. Sihtrühmaks on sisuliselt kogu elanikkond, kuid tegeliku mõju ulatus sõltub tulevasest asukohavalikust ning planeerimisprotsessi mahust ja kestusest.</w:t>
      </w:r>
    </w:p>
    <w:p w14:paraId="0129FD60" w14:textId="77777777" w:rsidR="00102981" w:rsidRDefault="00102981" w:rsidP="0095420F">
      <w:pPr>
        <w:pStyle w:val="Loendilik"/>
        <w:numPr>
          <w:ilvl w:val="0"/>
          <w:numId w:val="40"/>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Keskkonna- ja elusloodusega seonduv otsene mõju on regulatiivne ning menetluslik ja on seotud uue pädeva asutuse lisanduvate ülesannetega (nt tuumakäitise asukoha eelvaliku kooskõlastus). Potentsiaalsed keskkonna- ja eluslooduse mõjud on tulevikus seotud tuumakäitise asukoha- ja tehnoloogia valikuga. Tuumakäitiste võimalikke mõjusid hinnatakse edaspidiselt projektipõhiselt nii keskkonnamõju strateegilise- kui ka keskkonnamõju hindamise raames tulenevalt planeerimisseadusest, ehitusseadustikust ning keskkonnamõju hindamise ja keskkonnajuhtimissüsteemi seadusest. </w:t>
      </w:r>
    </w:p>
    <w:p w14:paraId="42E9FD7A"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 xml:space="preserve"> </w:t>
      </w:r>
    </w:p>
    <w:p w14:paraId="25AE149A"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Analüüs keskendus mõjudele seaduse rakendamise tasandil, sh TTJA ülesehitamine pädeva asutusena, uute menetluste loomine (eelhinnang, tuumaohutusluba) ja järelevalve tugevdamine. Mõjuanalüüsi eesmärk on anda süsteemne ülevaade, milliseid muutusi ning halduslikke ja majanduslikke tagajärgi toob kaasa tuumaenergia ja -ohutuse seaduse rakendamine ning kuidas TEOS suhestub riigisisese ja rahvusvahelise õigusega. </w:t>
      </w:r>
    </w:p>
    <w:p w14:paraId="225930B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2AF7F80"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7368D7C8">
        <w:rPr>
          <w:rFonts w:ascii="Times New Roman" w:eastAsia="Times New Roman" w:hAnsi="Times New Roman" w:cs="Times New Roman"/>
          <w:b/>
          <w:bCs/>
          <w:sz w:val="24"/>
          <w:szCs w:val="24"/>
        </w:rPr>
        <w:t xml:space="preserve"> Mõju riigiasutuste korraldusele  </w:t>
      </w:r>
    </w:p>
    <w:p w14:paraId="31BB3E3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74ED9AF" w14:textId="0C295FC1" w:rsidR="00102981" w:rsidRDefault="00063AC8" w:rsidP="00102981">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TEOS-es</w:t>
      </w:r>
      <w:proofErr w:type="spellEnd"/>
      <w:r w:rsidR="00102981" w:rsidRPr="7368D7C8">
        <w:rPr>
          <w:rFonts w:ascii="Times New Roman" w:eastAsia="Times New Roman" w:hAnsi="Times New Roman" w:cs="Times New Roman"/>
          <w:sz w:val="24"/>
          <w:szCs w:val="24"/>
        </w:rPr>
        <w:t xml:space="preserve"> laiendatakse TTJA pädevust, mille tulemusel kujuneb TTJA-st kiirgus- ja tuumaohutuse valdkonna pädev asutus. Tuumaregulaatori funktsiooni loomine tagab, et TTJA vastab pädeva reguleeriva asutuse nõuetele vastavalt Euroopa Liidu direktiivile 2009/71/Euratom (täiendatud direktiiviga 2014/87/Euratom), millega muu hulgas tugevdatakse pädeva reguleeriva asutuse sõltumatuse nõudeid. TTJA juurde moodustatakse kiirgus- ja tuumaohutuse osakond, mis võtab üle senised Keskkonnaameti kliima- ja kiirgusosakonna kiirguskaitse ja kiirgusseire büroo ülesanded. Lisaks hakkab uus osakond täitma tuumaohutuse, tuumajulgeoleku ning tuumamaterjali arvestuse ja kontrolli (nn 3S) reguleerimise funktsioone.</w:t>
      </w:r>
    </w:p>
    <w:p w14:paraId="27020BA2"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484FF79"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Eelnõukohase seadusega määratakse pädevale asutusele mitmeid senisest oluliselt laiemad ja uued funktsioonid, mis eeldavad täiendava pädevuse ja võimekuse loomist. Uute ülesannetena sätestatakse muu hulgas:</w:t>
      </w:r>
    </w:p>
    <w:p w14:paraId="4D499295" w14:textId="77777777" w:rsidR="00102981" w:rsidRDefault="00102981" w:rsidP="00102981">
      <w:pPr>
        <w:numPr>
          <w:ilvl w:val="0"/>
          <w:numId w:val="32"/>
        </w:numPr>
        <w:spacing w:after="0" w:line="240" w:lineRule="auto"/>
        <w:ind w:left="720"/>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tuumaohutuse eelhinnang ja ehitamisele eelnev tuumaohutuse hinnang – uued menetlused, mille raames hinnatakse juba varases arendusetapis arendaja ja tulevase käitaja suutlikkust ja sobivust täita tuumaohutuse nõudeid ning seatakse nõuded ehitusloas käitise ehitise tuumaohutuse tagamiseks;</w:t>
      </w:r>
    </w:p>
    <w:p w14:paraId="1A893EDD" w14:textId="77777777" w:rsidR="00102981" w:rsidRDefault="00102981" w:rsidP="00102981">
      <w:pPr>
        <w:numPr>
          <w:ilvl w:val="0"/>
          <w:numId w:val="32"/>
        </w:numPr>
        <w:spacing w:after="0" w:line="240" w:lineRule="auto"/>
        <w:ind w:left="720"/>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tehniliste juhiste ja metoodikate väljatöötamine, mis on vajalik ohutushindamise ja järelevalve ühtseks rakendamiseks;</w:t>
      </w:r>
    </w:p>
    <w:p w14:paraId="1E3D6ADF" w14:textId="77777777" w:rsidR="00102981" w:rsidRDefault="00102981" w:rsidP="00102981">
      <w:pPr>
        <w:pStyle w:val="Loendilik"/>
        <w:numPr>
          <w:ilvl w:val="0"/>
          <w:numId w:val="32"/>
        </w:numPr>
        <w:spacing w:after="0" w:line="240" w:lineRule="auto"/>
        <w:ind w:left="720"/>
        <w:jc w:val="both"/>
        <w:rPr>
          <w:rFonts w:ascii="Times New Roman" w:eastAsia="Times New Roman" w:hAnsi="Times New Roman" w:cs="Times New Roman"/>
          <w:sz w:val="24"/>
          <w:szCs w:val="24"/>
        </w:rPr>
      </w:pPr>
      <w:r w:rsidRPr="249C6EF4">
        <w:rPr>
          <w:rFonts w:ascii="Times New Roman" w:eastAsia="Times New Roman" w:hAnsi="Times New Roman" w:cs="Times New Roman"/>
          <w:sz w:val="24"/>
          <w:szCs w:val="24"/>
        </w:rPr>
        <w:t>tuumaohutuslubade menetlemine – lubade liigid on sätestatud seaduses ning nende struktuur ja menetluslik raamistik on esitatud lisas (lisa 3.2 loaskeem);</w:t>
      </w:r>
    </w:p>
    <w:p w14:paraId="3539A489" w14:textId="77777777" w:rsidR="00102981" w:rsidRDefault="00102981" w:rsidP="00102981">
      <w:pPr>
        <w:pStyle w:val="Loendilik"/>
        <w:numPr>
          <w:ilvl w:val="0"/>
          <w:numId w:val="32"/>
        </w:numPr>
        <w:spacing w:after="0" w:line="240" w:lineRule="auto"/>
        <w:ind w:left="720"/>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riiklik järelevalve tuumakäitiste ja käitaja tegevuse vastavuse üle õigusaktides ja loas sätestatud nõuetele;</w:t>
      </w:r>
    </w:p>
    <w:p w14:paraId="7F69E618" w14:textId="77777777" w:rsidR="00102981" w:rsidRDefault="00102981" w:rsidP="00102981">
      <w:pPr>
        <w:pStyle w:val="Loendilik"/>
        <w:numPr>
          <w:ilvl w:val="0"/>
          <w:numId w:val="32"/>
        </w:numPr>
        <w:spacing w:after="0" w:line="240" w:lineRule="auto"/>
        <w:ind w:left="720"/>
        <w:jc w:val="both"/>
        <w:rPr>
          <w:rFonts w:ascii="Times New Roman" w:eastAsia="Times New Roman" w:hAnsi="Times New Roman" w:cs="Times New Roman"/>
          <w:sz w:val="24"/>
          <w:szCs w:val="24"/>
        </w:rPr>
      </w:pPr>
      <w:r w:rsidRPr="521D6438">
        <w:rPr>
          <w:rStyle w:val="normaltextrun"/>
          <w:rFonts w:ascii="Times New Roman" w:eastAsia="Times New Roman" w:hAnsi="Times New Roman" w:cs="Times New Roman"/>
          <w:color w:val="000000" w:themeColor="text1"/>
          <w:sz w:val="24"/>
          <w:szCs w:val="24"/>
        </w:rPr>
        <w:t xml:space="preserve">tuumakontrollimeetmete rakendamine </w:t>
      </w:r>
      <w:r w:rsidRPr="521D6438">
        <w:rPr>
          <w:rStyle w:val="normaltextrun"/>
          <w:rFonts w:ascii="Times New Roman" w:eastAsia="Times New Roman" w:hAnsi="Times New Roman" w:cs="Times New Roman"/>
          <w:b/>
          <w:bCs/>
          <w:color w:val="000000" w:themeColor="text1"/>
          <w:sz w:val="24"/>
          <w:szCs w:val="24"/>
        </w:rPr>
        <w:t xml:space="preserve">- </w:t>
      </w:r>
      <w:r w:rsidRPr="521D6438">
        <w:rPr>
          <w:rFonts w:ascii="Times New Roman" w:eastAsia="Times New Roman" w:hAnsi="Times New Roman" w:cs="Times New Roman"/>
          <w:sz w:val="24"/>
          <w:szCs w:val="24"/>
        </w:rPr>
        <w:t>tuumamaterjalide arvestuse ja kontrolli tagamine, järelevalve deklaratsioonide õigsuse üle ning riikliku süsteemi haldamine vastavalt IAEA ja Euratomiga sõlmitud rahvusvahelistele lepingutele;</w:t>
      </w:r>
    </w:p>
    <w:p w14:paraId="1CAD2E1E" w14:textId="77777777" w:rsidR="00102981" w:rsidRDefault="00102981" w:rsidP="00102981">
      <w:pPr>
        <w:pStyle w:val="Loendilik"/>
        <w:numPr>
          <w:ilvl w:val="0"/>
          <w:numId w:val="32"/>
        </w:numPr>
        <w:spacing w:after="0" w:line="240" w:lineRule="auto"/>
        <w:ind w:left="720"/>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füüsilise kaitse ja julgeolekuga seotud nõuete täitmise tagamine – tuumaenergia võimaliku kasutuselevõtuga seotud kohustused seoses füüsilise kaitse ja tuumajulgeolekuga laienevad ning eeldavad pädeva asutuse senisest ulatuslikumat pädevust ja võimekust nende valdkondade reguleerimisel ja kontrollimisel;</w:t>
      </w:r>
    </w:p>
    <w:p w14:paraId="3ACEF111" w14:textId="77777777" w:rsidR="00102981" w:rsidRDefault="00102981" w:rsidP="00102981">
      <w:pPr>
        <w:pStyle w:val="Loendilik"/>
        <w:numPr>
          <w:ilvl w:val="0"/>
          <w:numId w:val="38"/>
        </w:numPr>
        <w:spacing w:after="0" w:line="240" w:lineRule="auto"/>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hädaolukorraks valmisoleku nõuete täitmise tagamine – tuumaenergia kasutuselevõtt toob kaasa täiendavad ülesanded nii tuumavariide planeerimisel kui ka reageerimisvalmiduse hindamisel ja koordineerimisel, mis nõuab pädevalt asutuselt uute pädevuste kujundamist.</w:t>
      </w:r>
    </w:p>
    <w:p w14:paraId="3002ED8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B5FDB9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Uute funktsioonide loomine mõjutab oluliselt riigiasutuste töökoormust ja ametnike koolitusvajadust. TTJA töömaht suureneb, sest lisaks Keskkonnaameti kliima- ja kiirgusosakonna kiirguskaitse- ja kiirgusseire büroo kiirgusvaldkonna ülesannetele lisanduvad uute kohustustena tuumakäitiste asukohavaliku ja planeeringu sisendi andmine, eelhinnang, ehitusloa menetluses nõuete kehtestamine ja järelevalve ehitise tuumaohutuse tagamiseks, tuumaohutuslubade menetlused ja nende raames ohutusaruande, </w:t>
      </w:r>
      <w:proofErr w:type="spellStart"/>
      <w:r w:rsidRPr="0BC53370">
        <w:rPr>
          <w:rFonts w:ascii="Times New Roman" w:eastAsia="Times New Roman" w:hAnsi="Times New Roman" w:cs="Times New Roman"/>
          <w:sz w:val="24"/>
          <w:szCs w:val="24"/>
        </w:rPr>
        <w:t>dekomissioneerimis</w:t>
      </w:r>
      <w:proofErr w:type="spellEnd"/>
      <w:r w:rsidRPr="0BC53370">
        <w:rPr>
          <w:rFonts w:ascii="Times New Roman" w:eastAsia="Times New Roman" w:hAnsi="Times New Roman" w:cs="Times New Roman"/>
          <w:sz w:val="24"/>
          <w:szCs w:val="24"/>
        </w:rPr>
        <w:t>- ja jäätmekäitluskavade jm vajalike dokumentide hindamine ning füüsilise kaitse, tuumajulgeoleku ja tuumakontrollimeetmete rakendamise jälgimine ja tuumaavarii või -hädaolukordadeks valmisolekuga seotud ülesanded.</w:t>
      </w:r>
    </w:p>
    <w:p w14:paraId="27771CFF" w14:textId="77777777" w:rsidR="00102981" w:rsidRPr="0015459F" w:rsidRDefault="00102981" w:rsidP="00102981">
      <w:pPr>
        <w:spacing w:after="0" w:line="240" w:lineRule="auto"/>
        <w:jc w:val="both"/>
        <w:rPr>
          <w:rFonts w:ascii="Times New Roman" w:eastAsia="Times New Roman" w:hAnsi="Times New Roman" w:cs="Times New Roman"/>
          <w:sz w:val="24"/>
          <w:szCs w:val="24"/>
        </w:rPr>
      </w:pPr>
    </w:p>
    <w:p w14:paraId="1FA03BE1" w14:textId="77777777" w:rsidR="00102981" w:rsidRDefault="7C25CD37"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IAEA juhiste ja väikeste tuumaenergia programmide üle järelevalvet tegevate teiste riiklike tuumaenergiat reguleerivate asutuste võrdlusnäitajate põhjal on asjakohane seada töötajate </w:t>
      </w:r>
      <w:r w:rsidRPr="000B5FAB">
        <w:rPr>
          <w:rFonts w:ascii="Times New Roman" w:eastAsia="Times New Roman" w:hAnsi="Times New Roman" w:cs="Times New Roman"/>
          <w:sz w:val="24"/>
          <w:szCs w:val="24"/>
        </w:rPr>
        <w:t xml:space="preserve">arvu eesmärgiks umbes 80 inimest </w:t>
      </w:r>
      <w:r w:rsidRPr="0BC53370">
        <w:rPr>
          <w:rFonts w:ascii="Times New Roman" w:eastAsia="Times New Roman" w:hAnsi="Times New Roman" w:cs="Times New Roman"/>
          <w:sz w:val="24"/>
          <w:szCs w:val="24"/>
        </w:rPr>
        <w:t>(Tabel 6.1).</w:t>
      </w:r>
      <w:r w:rsidRPr="000B5FAB">
        <w:rPr>
          <w:rFonts w:ascii="Times New Roman" w:eastAsia="Times New Roman" w:hAnsi="Times New Roman" w:cs="Times New Roman"/>
          <w:sz w:val="24"/>
          <w:szCs w:val="24"/>
        </w:rPr>
        <w:t xml:space="preserve"> </w:t>
      </w:r>
      <w:commentRangeStart w:id="7"/>
      <w:r w:rsidRPr="694B6420">
        <w:rPr>
          <w:rFonts w:ascii="Times New Roman" w:eastAsia="Times New Roman" w:hAnsi="Times New Roman" w:cs="Times New Roman"/>
          <w:sz w:val="24"/>
          <w:szCs w:val="24"/>
        </w:rPr>
        <w:t>See sihtarv hõlmab kliima- ja kiirgusosakonna</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olemasolevaid töötajaid</w:t>
      </w:r>
      <w:commentRangeEnd w:id="7"/>
      <w:r w:rsidR="00102981">
        <w:commentReference w:id="7"/>
      </w:r>
      <w:r w:rsidRPr="694B6420">
        <w:rPr>
          <w:rFonts w:ascii="Times New Roman" w:eastAsia="Times New Roman" w:hAnsi="Times New Roman" w:cs="Times New Roman"/>
          <w:sz w:val="24"/>
          <w:szCs w:val="24"/>
        </w:rPr>
        <w:t>, kellelt eeldatakse töö jätkamist oma praegustes ülesannetes, kuid kes</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viiakse üle tuumaenergiat reguleerivasse asutusse, ning lisaks vajalikke juhtimis- ja</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tugifunktsioone.</w:t>
      </w:r>
      <w:r w:rsidR="00102981">
        <w:rPr>
          <w:rStyle w:val="Allmrkuseviide"/>
          <w:rFonts w:ascii="Times New Roman" w:eastAsia="Times New Roman" w:hAnsi="Times New Roman" w:cs="Times New Roman"/>
          <w:sz w:val="24"/>
          <w:szCs w:val="24"/>
        </w:rPr>
        <w:footnoteReference w:id="104"/>
      </w:r>
      <w:r w:rsidR="00102981" w:rsidRPr="000B5FAB">
        <w:rPr>
          <w:rFonts w:ascii="Times New Roman" w:eastAsia="Times New Roman" w:hAnsi="Times New Roman" w:cs="Times New Roman"/>
          <w:sz w:val="24"/>
          <w:szCs w:val="24"/>
        </w:rPr>
        <w:cr/>
      </w:r>
    </w:p>
    <w:p w14:paraId="6125E706"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W w:w="0" w:type="auto"/>
        <w:jc w:val="center"/>
        <w:tblLook w:val="06A0" w:firstRow="1" w:lastRow="0" w:firstColumn="1" w:lastColumn="0" w:noHBand="1" w:noVBand="1"/>
      </w:tblPr>
      <w:tblGrid>
        <w:gridCol w:w="3633"/>
        <w:gridCol w:w="1393"/>
        <w:gridCol w:w="2086"/>
        <w:gridCol w:w="1300"/>
      </w:tblGrid>
      <w:tr w:rsidR="00102981" w14:paraId="3E580F13" w14:textId="77777777" w:rsidTr="00EF510D">
        <w:trPr>
          <w:trHeight w:val="930"/>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61CCB8B"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Funktsioon</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B9385D"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Projekti arendamise etapp</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B40958"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Ehitus ja kasutuselevõtmine</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D772B3"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Käitamine</w:t>
            </w:r>
          </w:p>
        </w:tc>
      </w:tr>
      <w:tr w:rsidR="00102981" w14:paraId="450CFA42"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721C5"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Tuumaohutus</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E7628C"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BC88D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35</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0DACD90"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20</w:t>
            </w:r>
          </w:p>
        </w:tc>
      </w:tr>
      <w:tr w:rsidR="00102981" w14:paraId="656D3D40"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DE993DD"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Kiirguskaitse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DA4F9E"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62D1B11"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743DA1"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r>
      <w:tr w:rsidR="00102981" w14:paraId="21469EC5"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D3B284"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Tuumajulgeolek</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744BDF"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68F5C4B"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D45827"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34119CF7"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45B3CC"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Tuumakontrollimeetmed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60F76D8"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4F1F3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6DB6FB"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457F07A4" w14:textId="77777777" w:rsidTr="00EF510D">
        <w:trPr>
          <w:trHeight w:val="6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BF8B25"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Projektijuhtimine/koordineerimine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49D4FF"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7D0A37"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4</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FD8FB6"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6920F6F2" w14:textId="77777777" w:rsidTr="00EF510D">
        <w:trPr>
          <w:trHeight w:val="6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550634"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Tugiteenused (finants, IT, personal, hanked jne)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DBDAC0"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63B3C5"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20</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F452FF"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18</w:t>
            </w:r>
          </w:p>
        </w:tc>
      </w:tr>
      <w:tr w:rsidR="00102981" w14:paraId="41EF2066"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AE9AD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Õigusküsimused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77571E"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E55DD0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0D7284"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r>
      <w:tr w:rsidR="00102981" w14:paraId="566881F2"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DBAB902"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Juhtkond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F582DEF"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E70A1C"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7B974F"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r>
      <w:tr w:rsidR="00102981" w14:paraId="54BB240D" w14:textId="77777777" w:rsidTr="00EF510D">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4E0F5D"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Kokku</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B00C3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24</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D1AB59"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1A72821" w14:textId="77777777" w:rsidR="00102981" w:rsidRDefault="00102981" w:rsidP="00EF510D">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62</w:t>
            </w:r>
          </w:p>
        </w:tc>
      </w:tr>
    </w:tbl>
    <w:p w14:paraId="2A62E429" w14:textId="77777777" w:rsidR="00102981" w:rsidRPr="00860131" w:rsidRDefault="00102981" w:rsidP="00102981">
      <w:pPr>
        <w:ind w:left="270"/>
        <w:rPr>
          <w:rFonts w:ascii="Times New Roman" w:hAnsi="Times New Roman" w:cs="Times New Roman"/>
          <w:sz w:val="24"/>
          <w:szCs w:val="24"/>
        </w:rPr>
      </w:pPr>
      <w:r w:rsidRPr="0BC53370">
        <w:rPr>
          <w:rFonts w:ascii="Times New Roman" w:hAnsi="Times New Roman" w:cs="Times New Roman"/>
        </w:rPr>
        <w:t>Tabel 6.1 Pädeva asutuse (TTJA) tööjõuvajadus tuumaenergia programmi etappide kaupa</w:t>
      </w:r>
      <w:r w:rsidRPr="0BC53370">
        <w:rPr>
          <w:rFonts w:ascii="Times New Roman" w:hAnsi="Times New Roman" w:cs="Times New Roman"/>
          <w:sz w:val="24"/>
          <w:szCs w:val="24"/>
        </w:rPr>
        <w:t xml:space="preserve">  </w:t>
      </w:r>
    </w:p>
    <w:p w14:paraId="2ED7BFC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5E508B1"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TTJA palgakulud moodustavad ligikaudu 62% tuumaenergia programmi haldus- ja regulatiivsetest kuludest (ca 45 miljonit eurot kogu 10-aastase perioodi jooksul). Lisaks tekivad kulud:</w:t>
      </w:r>
    </w:p>
    <w:p w14:paraId="5E8B2825" w14:textId="77777777" w:rsidR="00102981" w:rsidRDefault="00102981" w:rsidP="00102981">
      <w:pPr>
        <w:pStyle w:val="Loendilik"/>
        <w:numPr>
          <w:ilvl w:val="0"/>
          <w:numId w:val="3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pädevuste arendamiseks ja koolitamiseks;</w:t>
      </w:r>
    </w:p>
    <w:p w14:paraId="1B8FF5FA" w14:textId="77777777" w:rsidR="00102981" w:rsidRDefault="00102981" w:rsidP="00102981">
      <w:pPr>
        <w:pStyle w:val="Loendilik"/>
        <w:numPr>
          <w:ilvl w:val="0"/>
          <w:numId w:val="3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rahvusvahelise koostöö ja aruandluse täitmiseks;</w:t>
      </w:r>
    </w:p>
    <w:p w14:paraId="7CDC25D3" w14:textId="77777777" w:rsidR="00102981" w:rsidRDefault="00102981" w:rsidP="00102981">
      <w:pPr>
        <w:pStyle w:val="Loendilik"/>
        <w:numPr>
          <w:ilvl w:val="0"/>
          <w:numId w:val="3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ekspertiiside ja tehniliste analüüside tellimiseks.</w:t>
      </w:r>
    </w:p>
    <w:p w14:paraId="24A3FDB9"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4249759A"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Lisandub pääste- ja tehnilise võimekuse arendamise kulu,  mille täpset suurust on võimalik prognoosida hilisemates etappides. Hetkel saab prognoosida ainult väga konservatiivsest vaatenurgast, s.t võttes aluseks suurte tuumajaamade (üle 1000 MW) vajadusi, mis Eestis kaalutava tehnoloogia (väikeste moodulreaktorite, võimsus ühe reaktori kohta 300 MW) puhul ei rakendu. Konservatiivse hinnangu kohaselt võib pääste- ja tehnilise võimekuse arendamise kulu ulatuda 10 aastase perioodi peale kokku kuni 54 miljoni euroni. </w:t>
      </w:r>
    </w:p>
    <w:p w14:paraId="1731752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F683BB2" w14:textId="77777777" w:rsidR="00102981" w:rsidRDefault="7C25CD37"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Tuumajulgeoleku ja hädaolukordadeks valmisoleku analüüsi</w:t>
      </w:r>
      <w:r w:rsidR="00102981" w:rsidRPr="29AA4D19">
        <w:rPr>
          <w:rStyle w:val="Allmrkuseviide"/>
          <w:rFonts w:ascii="Times New Roman" w:eastAsia="Times New Roman" w:hAnsi="Times New Roman" w:cs="Times New Roman"/>
          <w:sz w:val="24"/>
          <w:szCs w:val="24"/>
        </w:rPr>
        <w:footnoteReference w:id="105"/>
      </w:r>
      <w:r w:rsidRPr="29AA4D19">
        <w:rPr>
          <w:rFonts w:ascii="Times New Roman" w:eastAsia="Times New Roman" w:hAnsi="Times New Roman" w:cs="Times New Roman"/>
          <w:sz w:val="24"/>
          <w:szCs w:val="24"/>
        </w:rPr>
        <w:t xml:space="preserve"> kohaselt mõjutab eelnõukohane seadus lisaks kiirgus- ja tuumaohutuse valdkonnas pädevale asutusele oluliselt ka Päästeametit, Politsei- ja Piirivalveametit, Kaitsepolitseiametit, Sisekaitseakadeemiat ja Siseministeeriumit, kellel tuleb tugevdada kiirgus- ja CBRN-võimekust, uuendada riskihinnanguid ja hädaolukorra lahendamise plaane ning tagada valmisolek reageerida kiirgusintsidentidele. </w:t>
      </w:r>
      <w:commentRangeStart w:id="8"/>
      <w:r w:rsidRPr="694B6420">
        <w:rPr>
          <w:rFonts w:ascii="Times New Roman" w:eastAsia="Times New Roman" w:hAnsi="Times New Roman" w:cs="Times New Roman"/>
          <w:sz w:val="24"/>
          <w:szCs w:val="24"/>
        </w:rPr>
        <w:t>Täpsemalt on tuumajulgeolekuga ja hädaolukordadeks valmisolekuga seotud mõjud kajastatud vastavas mõjude analüüsi osas.</w:t>
      </w:r>
      <w:commentRangeEnd w:id="8"/>
      <w:r w:rsidR="00102981">
        <w:commentReference w:id="8"/>
      </w:r>
    </w:p>
    <w:p w14:paraId="3CC7166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CB30EC3"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Eelnõukohase seadusega muutub riikliku järelevalve teostamine.</w:t>
      </w:r>
      <w:r w:rsidRPr="7368D7C8">
        <w:rPr>
          <w:rFonts w:ascii="Times New Roman" w:eastAsia="Times New Roman" w:hAnsi="Times New Roman" w:cs="Times New Roman"/>
          <w:b/>
          <w:bCs/>
          <w:sz w:val="24"/>
          <w:szCs w:val="24"/>
        </w:rPr>
        <w:t xml:space="preserve"> </w:t>
      </w:r>
      <w:r w:rsidRPr="7368D7C8">
        <w:rPr>
          <w:rFonts w:ascii="Times New Roman" w:eastAsia="Times New Roman" w:hAnsi="Times New Roman" w:cs="Times New Roman"/>
          <w:sz w:val="24"/>
          <w:szCs w:val="24"/>
        </w:rPr>
        <w:t>Kuna Eestis ei ole praegu tuumaenergia kasutusel, puudub hetkel järelevalve tuumakäitiste üle; senine järelevalve on seotud vaid kiirgusallikate ja kiirgustegevustega ning seda teostab Keskkonnaamet. TEOS-e kohaselt hakkab TTJA kui kiirgus- ja tuumaohutuse pädev asutus teostama nii senist kiirgustegevuse järelevalvet kui ka riiklikku järelevalvet tuumakäitiste üle (seda ka ehitusfaasis). Teostatav järelevalve peab olema pidev, riskipõhine ja sõltumatu ning kujutab endast süsteemset loa omaja tegevuse kontrolli, mis on oluliselt mahukam ja kulukam kui tavapärane riiklik järelevalve korrakaitse raames. TTJA töömaht tuumakäitiste ja kiirgustegevuste järelevalve teostamise osas suureneb ja eeldab täiendavaid ressursse ning pädevusi.</w:t>
      </w:r>
    </w:p>
    <w:p w14:paraId="3C4A222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0D582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Lisaks laieneb pädeva asutuse järelevalve ulatus senisest olulisel määral tuumakäitiste füüsilise kaitse ja tuumajulgeoleku meetmete osas.  Tuumakäitise füüsiline kaitse tugineb Kaitsepolitseiameti poolt koostatavale kavandamise aluseks olevale ohustsenaariumile (DBT – D</w:t>
      </w:r>
      <w:r w:rsidRPr="0BC53370">
        <w:rPr>
          <w:rFonts w:ascii="Times New Roman" w:eastAsia="Times New Roman" w:hAnsi="Times New Roman" w:cs="Times New Roman"/>
          <w:i/>
          <w:iCs/>
          <w:sz w:val="24"/>
          <w:szCs w:val="24"/>
        </w:rPr>
        <w:t xml:space="preserve">esign </w:t>
      </w:r>
      <w:proofErr w:type="spellStart"/>
      <w:r w:rsidRPr="0BC53370">
        <w:rPr>
          <w:rFonts w:ascii="Times New Roman" w:eastAsia="Times New Roman" w:hAnsi="Times New Roman" w:cs="Times New Roman"/>
          <w:i/>
          <w:iCs/>
          <w:sz w:val="24"/>
          <w:szCs w:val="24"/>
        </w:rPr>
        <w:t>Basis</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Threat</w:t>
      </w:r>
      <w:proofErr w:type="spellEnd"/>
      <w:r w:rsidRPr="0BC53370">
        <w:rPr>
          <w:rFonts w:ascii="Times New Roman" w:eastAsia="Times New Roman" w:hAnsi="Times New Roman" w:cs="Times New Roman"/>
          <w:sz w:val="24"/>
          <w:szCs w:val="24"/>
        </w:rPr>
        <w:t xml:space="preserve">) ja riskipõhisele tüüpohu profiilile (RTS – </w:t>
      </w:r>
      <w:r w:rsidRPr="0BC53370">
        <w:rPr>
          <w:rFonts w:ascii="Times New Roman" w:eastAsia="Times New Roman" w:hAnsi="Times New Roman" w:cs="Times New Roman"/>
          <w:i/>
          <w:iCs/>
          <w:sz w:val="24"/>
          <w:szCs w:val="24"/>
        </w:rPr>
        <w:t xml:space="preserve">Representative </w:t>
      </w:r>
      <w:proofErr w:type="spellStart"/>
      <w:r w:rsidRPr="0BC53370">
        <w:rPr>
          <w:rFonts w:ascii="Times New Roman" w:eastAsia="Times New Roman" w:hAnsi="Times New Roman" w:cs="Times New Roman"/>
          <w:i/>
          <w:iCs/>
          <w:sz w:val="24"/>
          <w:szCs w:val="24"/>
        </w:rPr>
        <w:t>Threat</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Statement</w:t>
      </w:r>
      <w:proofErr w:type="spellEnd"/>
      <w:r w:rsidRPr="0BC53370">
        <w:rPr>
          <w:rFonts w:ascii="Times New Roman" w:eastAsia="Times New Roman" w:hAnsi="Times New Roman" w:cs="Times New Roman"/>
          <w:i/>
          <w:iCs/>
          <w:sz w:val="24"/>
          <w:szCs w:val="24"/>
        </w:rPr>
        <w:t>)</w:t>
      </w:r>
      <w:r w:rsidRPr="0BC53370">
        <w:rPr>
          <w:rFonts w:ascii="Times New Roman" w:eastAsia="Times New Roman" w:hAnsi="Times New Roman" w:cs="Times New Roman"/>
          <w:sz w:val="24"/>
          <w:szCs w:val="24"/>
        </w:rPr>
        <w:t>, mille rakendamist tuleb regulaarselt hinnata ja kontrollida. Tuumaenergia kasutuselevõtuga kaasnevad täiendavad riskid tuumakütuse ja tuumakäitise füüsilise kaitse ja julgeoleku valdkonnas, sh tuumakäitise volitamata juurdepääsu, varguse ja tahtliku kahjustamise eest kaitsmine.</w:t>
      </w:r>
    </w:p>
    <w:p w14:paraId="31FAF70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E2B55D"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Pädeval asutusel peab olema võimekus tagada oma ülesannete täitmiseks vajalikud teadmised ja oskused tuumaohutuse, kiirgusohutuse, tuumajäätmete käitlemise, füüsilise kaitse ja tuumajulgeoleku, tuumakontrollimeetmete ning rahvusvaheliste </w:t>
      </w:r>
      <w:proofErr w:type="spellStart"/>
      <w:r w:rsidRPr="0BC53370">
        <w:rPr>
          <w:rFonts w:ascii="Times New Roman" w:eastAsia="Times New Roman" w:hAnsi="Times New Roman" w:cs="Times New Roman"/>
          <w:sz w:val="24"/>
          <w:szCs w:val="24"/>
        </w:rPr>
        <w:t>Euratom’i</w:t>
      </w:r>
      <w:proofErr w:type="spellEnd"/>
      <w:r w:rsidRPr="0BC53370">
        <w:rPr>
          <w:rFonts w:ascii="Times New Roman" w:eastAsia="Times New Roman" w:hAnsi="Times New Roman" w:cs="Times New Roman"/>
          <w:sz w:val="24"/>
          <w:szCs w:val="24"/>
        </w:rPr>
        <w:t xml:space="preserve"> ja IAEA nõuete rakendamise valdkondades. Pädeva asutuse ülesanne on tagada kiirgus- ja tuumaohutuse, tuumajulgeoleku ning tuumamaterjali arvestuse ja kontrolli riiklik järelevalve ning lubade menetlus on kooskõlas õigusaktide ja rahvusvaheliste kohustustega.</w:t>
      </w:r>
    </w:p>
    <w:p w14:paraId="2B546CA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0D9218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See tähendab pädeva asutuse pidevat ja süvendatud koolitust, sh IAEA ja NEA</w:t>
      </w:r>
      <w:r w:rsidRPr="29AA4D19">
        <w:rPr>
          <w:rStyle w:val="Allmrkuseviide"/>
          <w:rFonts w:ascii="Times New Roman" w:eastAsia="Times New Roman" w:hAnsi="Times New Roman" w:cs="Times New Roman"/>
          <w:sz w:val="24"/>
          <w:szCs w:val="24"/>
        </w:rPr>
        <w:footnoteReference w:id="106"/>
      </w:r>
      <w:r w:rsidRPr="29AA4D19">
        <w:rPr>
          <w:rFonts w:ascii="Times New Roman" w:eastAsia="Times New Roman" w:hAnsi="Times New Roman" w:cs="Times New Roman"/>
          <w:sz w:val="24"/>
          <w:szCs w:val="24"/>
        </w:rPr>
        <w:t xml:space="preserve"> (</w:t>
      </w:r>
      <w:r w:rsidRPr="7368D7C8">
        <w:rPr>
          <w:rFonts w:ascii="Times New Roman" w:eastAsia="Times New Roman" w:hAnsi="Times New Roman" w:cs="Times New Roman"/>
          <w:i/>
          <w:iCs/>
          <w:sz w:val="24"/>
          <w:szCs w:val="24"/>
        </w:rPr>
        <w:t>Nuclear Energy Agenc</w:t>
      </w:r>
      <w:r w:rsidRPr="29AA4D19">
        <w:rPr>
          <w:rFonts w:ascii="Times New Roman" w:eastAsia="Times New Roman" w:hAnsi="Times New Roman" w:cs="Times New Roman"/>
          <w:sz w:val="24"/>
          <w:szCs w:val="24"/>
        </w:rPr>
        <w:t>y) programmid, erialased kõrgharidusõppekavad ning rahvusvaheliste praktikate läbimine. Antud pädevusi ei ole võimalik saavutada pelgalt lühikursustega. Ametnike koolitusvajadus suureneb oluliselt nii mahu kui kestuse mõttes. Tuumaenergia töörühma lõpparuandes</w:t>
      </w:r>
      <w:r w:rsidRPr="29AA4D19">
        <w:rPr>
          <w:rStyle w:val="Allmrkuseviide"/>
          <w:rFonts w:ascii="Times New Roman" w:eastAsia="Times New Roman" w:hAnsi="Times New Roman" w:cs="Times New Roman"/>
          <w:sz w:val="24"/>
          <w:szCs w:val="24"/>
        </w:rPr>
        <w:footnoteReference w:id="107"/>
      </w:r>
      <w:r w:rsidRPr="29AA4D19">
        <w:rPr>
          <w:rFonts w:ascii="Times New Roman" w:eastAsia="Times New Roman" w:hAnsi="Times New Roman" w:cs="Times New Roman"/>
          <w:sz w:val="24"/>
          <w:szCs w:val="24"/>
        </w:rPr>
        <w:t xml:space="preserve">  leitakse, et Eestis olemasolevad tuumaenergia ja kiirgusohutuse õppekavad ei taga praegu piisavat pädevust tuumaelektrijaama ohutuse reguleerimiseks ning järelevalve teostamiseks. Vajalike pädevuste arendamine peab olema tuumaprogrammi üks prioriteete. Tuumaelektrijaama ehitusfaasis on ministeeriumite ja ametite töötajate koolitamise, TTJA personali koolituste ja ülikoolide võimekuse suurendamise maht riigieelarves kokku ligikaudu 1,8 miljonit eurot aastas, käitamisfaasis aga ligikaudu 1,4 miljonit eurot aastas püsikuludeks, et tagada pädevuse hoidmine ja arendamine riigi tasandil.</w:t>
      </w:r>
    </w:p>
    <w:p w14:paraId="04E8103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5C39F9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ohutusstandardid ja juhised (</w:t>
      </w:r>
      <w:proofErr w:type="spellStart"/>
      <w:r w:rsidRPr="0BC53370">
        <w:rPr>
          <w:rFonts w:ascii="Times New Roman" w:eastAsia="Times New Roman" w:hAnsi="Times New Roman" w:cs="Times New Roman"/>
          <w:i/>
          <w:iCs/>
          <w:sz w:val="24"/>
          <w:szCs w:val="24"/>
        </w:rPr>
        <w:t>Safety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Reports</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No 79 </w:t>
      </w:r>
      <w:r w:rsidRPr="0BC53370">
        <w:rPr>
          <w:rStyle w:val="Allmrkuseviide"/>
          <w:rFonts w:ascii="Times New Roman" w:eastAsia="Times New Roman" w:hAnsi="Times New Roman" w:cs="Times New Roman"/>
          <w:i/>
          <w:iCs/>
          <w:sz w:val="24"/>
          <w:szCs w:val="24"/>
        </w:rPr>
        <w:footnoteReference w:id="108"/>
      </w:r>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Safety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Guide</w:t>
      </w:r>
      <w:proofErr w:type="spellEnd"/>
      <w:r w:rsidRPr="0BC53370">
        <w:rPr>
          <w:rFonts w:ascii="Times New Roman" w:eastAsia="Times New Roman" w:hAnsi="Times New Roman" w:cs="Times New Roman"/>
          <w:i/>
          <w:iCs/>
          <w:sz w:val="24"/>
          <w:szCs w:val="24"/>
        </w:rPr>
        <w:t xml:space="preserve"> GSG-12</w:t>
      </w:r>
      <w:r w:rsidRPr="0BC53370">
        <w:rPr>
          <w:rStyle w:val="Allmrkuseviide"/>
          <w:rFonts w:ascii="Times New Roman" w:eastAsia="Times New Roman" w:hAnsi="Times New Roman" w:cs="Times New Roman"/>
          <w:i/>
          <w:iCs/>
          <w:sz w:val="24"/>
          <w:szCs w:val="24"/>
        </w:rPr>
        <w:footnoteReference w:id="109"/>
      </w:r>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Energy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NG-G-3.1</w:t>
      </w:r>
      <w:r w:rsidRPr="0BC53370">
        <w:rPr>
          <w:rStyle w:val="Allmrkuseviide"/>
          <w:rFonts w:ascii="Times New Roman" w:eastAsia="Times New Roman" w:hAnsi="Times New Roman" w:cs="Times New Roman"/>
          <w:i/>
          <w:iCs/>
          <w:sz w:val="24"/>
          <w:szCs w:val="24"/>
        </w:rPr>
        <w:footnoteReference w:id="110"/>
      </w:r>
      <w:r w:rsidRPr="29AA4D19">
        <w:rPr>
          <w:rFonts w:ascii="Times New Roman" w:eastAsia="Times New Roman" w:hAnsi="Times New Roman" w:cs="Times New Roman"/>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Energy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NG-T-3.10</w:t>
      </w:r>
      <w:r w:rsidRPr="0BC53370">
        <w:rPr>
          <w:rStyle w:val="Allmrkuseviide"/>
          <w:rFonts w:ascii="Times New Roman" w:eastAsia="Times New Roman" w:hAnsi="Times New Roman" w:cs="Times New Roman"/>
          <w:i/>
          <w:iCs/>
          <w:sz w:val="24"/>
          <w:szCs w:val="24"/>
        </w:rPr>
        <w:footnoteReference w:id="111"/>
      </w:r>
      <w:r w:rsidRPr="29AA4D19">
        <w:rPr>
          <w:rFonts w:ascii="Times New Roman" w:eastAsia="Times New Roman" w:hAnsi="Times New Roman" w:cs="Times New Roman"/>
          <w:sz w:val="24"/>
          <w:szCs w:val="24"/>
        </w:rPr>
        <w:t>) rõhutavad üheselt, et pädeva reguleeriva asutuse tõhus ja sõltumatu toimimine eeldab kõrgetasemelist, laiapõhjalist ning järjepidevalt arendatavat kompetentsi. Pädeva asutuse töötajatel peab olema  loodusteaduslik või insenerialane taust koos spetsiaalse tuumaohutuse ja regulatiivse väljaõppega, mis võimaldab hinnata tuumakäitiste ohutust, teostada riskipõhist järelevalvet ja rakendada rahvusvahelisi ohutus- ja julgeolekunõudeid. Nimetatud juhiste kohaselt tuleb pädeval asutusel tagada nii baasteadmiste omandamine kui ka pidev täiendõpe, sealhulgas rahvusvahelistes programmides osalemine ja jaamatüübipõhine väljaõpe.</w:t>
      </w:r>
    </w:p>
    <w:p w14:paraId="4CCF57B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965408E" w14:textId="3C3B20F1"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Kuni Eesti riiklikku pädevust üles ehitab, tuleb esimestel aastatel toetuda ka välisekspertide ja tehniliste toe organisatsioonide kaasamisele, järgides IAEA poolt soovitatud kahesuunalist personalistrateegiat (</w:t>
      </w:r>
      <w:proofErr w:type="spellStart"/>
      <w:r w:rsidRPr="0BC53370">
        <w:rPr>
          <w:rFonts w:ascii="Times New Roman" w:eastAsia="Times New Roman" w:hAnsi="Times New Roman" w:cs="Times New Roman"/>
          <w:i/>
          <w:iCs/>
          <w:sz w:val="24"/>
          <w:szCs w:val="24"/>
        </w:rPr>
        <w:t>two-track</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approach</w:t>
      </w:r>
      <w:proofErr w:type="spellEnd"/>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 xml:space="preserve"> mille rakendamis</w:t>
      </w:r>
      <w:r w:rsidR="00601F41">
        <w:rPr>
          <w:rFonts w:ascii="Times New Roman" w:eastAsia="Times New Roman" w:hAnsi="Times New Roman" w:cs="Times New Roman"/>
          <w:sz w:val="24"/>
          <w:szCs w:val="24"/>
        </w:rPr>
        <w:t>t</w:t>
      </w:r>
      <w:r w:rsidRPr="29AA4D19">
        <w:rPr>
          <w:rFonts w:ascii="Times New Roman" w:eastAsia="Times New Roman" w:hAnsi="Times New Roman" w:cs="Times New Roman"/>
          <w:sz w:val="24"/>
          <w:szCs w:val="24"/>
        </w:rPr>
        <w:t xml:space="preserve"> Eestis hinnati INIR-missioonil</w:t>
      </w:r>
      <w:r w:rsidRPr="29AA4D19">
        <w:rPr>
          <w:rStyle w:val="Allmrkuseviide"/>
          <w:rFonts w:ascii="Times New Roman" w:eastAsia="Times New Roman" w:hAnsi="Times New Roman" w:cs="Times New Roman"/>
          <w:sz w:val="24"/>
          <w:szCs w:val="24"/>
        </w:rPr>
        <w:footnoteReference w:id="112"/>
      </w:r>
      <w:r w:rsidRPr="29AA4D19">
        <w:rPr>
          <w:rFonts w:ascii="Times New Roman" w:eastAsia="Times New Roman" w:hAnsi="Times New Roman" w:cs="Times New Roman"/>
          <w:sz w:val="24"/>
          <w:szCs w:val="24"/>
        </w:rPr>
        <w:t xml:space="preserve"> ka heaks praktikaks. Seaduse rakendamine toob kaasa vajaduse pädevuste süsteemseks arendamiseks, kuid loob ühtlasi võimalused tehniliste tugiorganisatsioonide ja ekspertide kaasamiseks, et aidata kaasa riikliku pädevuse kujunemisele.</w:t>
      </w:r>
    </w:p>
    <w:p w14:paraId="4C6A541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628BB4B"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Kokkuvõtvalt riigi töökoormus kasvab püsivalt seoses kiirgus- ja tuumaohutuse pädevuse moodustumise ja koondumisega TTJA-</w:t>
      </w:r>
      <w:proofErr w:type="spellStart"/>
      <w:r w:rsidRPr="0BC53370">
        <w:rPr>
          <w:rFonts w:ascii="Times New Roman" w:eastAsia="Times New Roman" w:hAnsi="Times New Roman" w:cs="Times New Roman"/>
          <w:sz w:val="24"/>
          <w:szCs w:val="24"/>
        </w:rPr>
        <w:t>sse</w:t>
      </w:r>
      <w:proofErr w:type="spellEnd"/>
      <w:r w:rsidRPr="0BC53370">
        <w:rPr>
          <w:rFonts w:ascii="Times New Roman" w:eastAsia="Times New Roman" w:hAnsi="Times New Roman" w:cs="Times New Roman"/>
          <w:sz w:val="24"/>
          <w:szCs w:val="24"/>
        </w:rPr>
        <w:t>. Ligikaudu 80 ametikoha ülalpidamise otsesed personalikulud on kogu programmi jooksul hinnanguliselt 45 miljonit eurot. Üldises plaanis on mõju väheoluline, kuna 80 ametikohta on alla 5% avaliku teenistujate ametikohtade koguarvust Eestis (2025. aastal 22784 teenistujat). TTJA igapäevane töö on seotud haldusmenetlusega ning õigusaktides sätestatud nõuete täitmise kontrolli ehk riikliku järelevalvega. Ebasoovitavate mõjude risk on madal, kuna TTJA pädevuse määratlus on seaduses piisavalt konkreetne. Pädeva asutuse peamiseks väljakutseks on pädeva tööjõu leidmine ja koolitamine, kuna Eesti senine haridus- ja tööjõupotentsiaal tuumaenergiavaldkonnas on piiratud. TTJA koolitusvajadus on mahukas ja pidev, hõlmates IAEA koolitusprogramme, rahvusvahelisi praktikume ning erialaseid kõrghariduse õppekavasid. Koolituse ja pädevuse hoidmise kulud on hinnanguliselt 1,8 miljonit eurot aastas ehitusfaasis ja 1,4 miljonit eurot aastas käitamisfaasis.</w:t>
      </w:r>
    </w:p>
    <w:p w14:paraId="03A5E3E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E2586A4"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Lisaks TTJA personalile on tuumaprogrammi rakendamiseks vajalik luua täiendavad ametikohad ja tagada väljaõpe ka Siseministeeriumi haldusalas hädaolukordadeks valmisoleku, CBRN ohtudele reageerimise ja täiendavate julgeolekuülesannete täitmiseks, samuti Välisministeeriumisse seoses lisanduvate rahvusvaheliste kohustustega. See moodustab aga alla 1% avaliku teenistujate ametikohtade koguarvust ning on seega väheolulise mõjuga. </w:t>
      </w:r>
    </w:p>
    <w:p w14:paraId="50AAF40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95FAD91"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Seaduse rakendamine toob kaasa riigi töökoormuse püsiva kasvu, peamiselt TTJA pädevuse laienemise ja uute loamenetluste ning järelevalvefunktsioonide loomise tõttu. Mõju on keskmise ulatusega, kuid vältimatu tuumaenergia ohutuks arendamiseks. TTJA uus pädevus on seaduses selgelt määratletud ning ebasoovitavate mõjude risk on madal. Peamiseks piiranguks võib olla sobiva kompetentsiga tööjõu nappus ning sellega seotud koolitusvajadus.</w:t>
      </w:r>
    </w:p>
    <w:p w14:paraId="76928065" w14:textId="77777777" w:rsidR="00102981" w:rsidRDefault="00102981" w:rsidP="00102981">
      <w:pPr>
        <w:spacing w:after="0" w:line="240" w:lineRule="auto"/>
        <w:jc w:val="both"/>
        <w:rPr>
          <w:rFonts w:ascii="Times New Roman" w:eastAsia="Times New Roman" w:hAnsi="Times New Roman" w:cs="Times New Roman"/>
          <w:b/>
          <w:bCs/>
          <w:sz w:val="24"/>
          <w:szCs w:val="24"/>
        </w:rPr>
      </w:pPr>
    </w:p>
    <w:p w14:paraId="6D549208"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b/>
          <w:bCs/>
          <w:sz w:val="24"/>
          <w:szCs w:val="24"/>
        </w:rPr>
        <w:t>Majanduslik mõju</w:t>
      </w:r>
    </w:p>
    <w:p w14:paraId="60733A1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F89321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Seaduse majanduslik mõju hõlmab nii uue tuumaenergiasektori tarneahela kujunemist kui ka Eesti ettevõtete osalemisvõimalusi, nendeks vajaliku kompetentsi ning järelevalve suutlikkuse loomist. Lisaks loob seadus eeldused investeeringuteks, töökohtade tekkeks ja piirkondlike majandusmõjude avaldumiseks. Tuumajaama projekteerimine, ehitus, käitamine ja hilisem dekomissioneerimine seob ettevõtjate tegevuse rahvusvaheliste tuumaohutuse standarditega, mille keskne põhimõte on käitaja vastutus kogu hanke- ja tarneahela ohutuse tagamise eest alates esimeste komponentide hankimisest kuni tuumajaama </w:t>
      </w:r>
      <w:proofErr w:type="spellStart"/>
      <w:r w:rsidRPr="0BC53370">
        <w:rPr>
          <w:rFonts w:ascii="Times New Roman" w:eastAsia="Times New Roman" w:hAnsi="Times New Roman" w:cs="Times New Roman"/>
          <w:sz w:val="24"/>
          <w:szCs w:val="24"/>
        </w:rPr>
        <w:t>dekomissioneerimiseni</w:t>
      </w:r>
      <w:proofErr w:type="spellEnd"/>
      <w:r w:rsidRPr="0BC53370">
        <w:rPr>
          <w:rFonts w:ascii="Times New Roman" w:eastAsia="Times New Roman" w:hAnsi="Times New Roman" w:cs="Times New Roman"/>
          <w:sz w:val="24"/>
          <w:szCs w:val="24"/>
        </w:rPr>
        <w:t xml:space="preserve"> ehk tegevuse lõpetamiseni.</w:t>
      </w:r>
    </w:p>
    <w:p w14:paraId="0D53881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8992EE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ohutusjuhendid (GSR Part 2, GSR Part 5, WS-G-2.1 ning SSR-2/2 (Rev.1)) määravad, et tuumakäitise tulevane käitaja peab looma täieliku kvaliteedi- ja ohutusjuhtimise süsteemi, mis hõlmab:</w:t>
      </w:r>
    </w:p>
    <w:p w14:paraId="07AA2001" w14:textId="77777777" w:rsidR="00102981" w:rsidRDefault="00102981" w:rsidP="00102981">
      <w:pPr>
        <w:pStyle w:val="Loendilik"/>
        <w:numPr>
          <w:ilvl w:val="0"/>
          <w:numId w:val="31"/>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tarnijate kvalifitseerimist, auditite läbiviimist ja dokumenteeritud jälgitavust;</w:t>
      </w:r>
    </w:p>
    <w:p w14:paraId="249A7B0A" w14:textId="77777777" w:rsidR="00102981" w:rsidRDefault="00102981" w:rsidP="00102981">
      <w:pPr>
        <w:pStyle w:val="Loendilik"/>
        <w:numPr>
          <w:ilvl w:val="0"/>
          <w:numId w:val="31"/>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materjalide ja seadmete vastuvõtu, kontrollimise, ladustamise ja väljastamise protsesse;</w:t>
      </w:r>
    </w:p>
    <w:p w14:paraId="556EFCB5" w14:textId="77777777" w:rsidR="00102981" w:rsidRDefault="00102981" w:rsidP="00102981">
      <w:pPr>
        <w:pStyle w:val="Loendilik"/>
        <w:numPr>
          <w:ilvl w:val="0"/>
          <w:numId w:val="31"/>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tagamist, et kõik tooted vastavad projekteerimisnõuetele ja ohutusstandarditele;</w:t>
      </w:r>
    </w:p>
    <w:p w14:paraId="1DE18FEF" w14:textId="77777777" w:rsidR="00102981" w:rsidRDefault="00102981" w:rsidP="00102981">
      <w:pPr>
        <w:pStyle w:val="Loendilik"/>
        <w:numPr>
          <w:ilvl w:val="0"/>
          <w:numId w:val="31"/>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pidevat järelevalvet ka allhankijate üle.</w:t>
      </w:r>
    </w:p>
    <w:p w14:paraId="715B980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1E4BE21" w14:textId="443AF414"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TEOS</w:t>
      </w:r>
      <w:r w:rsidR="00601F41">
        <w:rPr>
          <w:rFonts w:ascii="Times New Roman" w:eastAsia="Times New Roman" w:hAnsi="Times New Roman" w:cs="Times New Roman"/>
          <w:sz w:val="24"/>
          <w:szCs w:val="24"/>
        </w:rPr>
        <w:t>-</w:t>
      </w:r>
      <w:r w:rsidRPr="0BC53370">
        <w:rPr>
          <w:rFonts w:ascii="Times New Roman" w:eastAsia="Times New Roman" w:hAnsi="Times New Roman" w:cs="Times New Roman"/>
          <w:sz w:val="24"/>
          <w:szCs w:val="24"/>
        </w:rPr>
        <w:t xml:space="preserve">e rakendamisel tähendab see, et pädev asutus (TTJA) peab kehtestama ranged nõuded tulevasele käitajale ning omama suutlikkust hinnata, kas kvaliteedijuhtimise ja tarneahela kontrolli süsteemid vastavad nõuetele. </w:t>
      </w:r>
    </w:p>
    <w:p w14:paraId="1F5ED3A1"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13E98096"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Nimetatud põhimõtted on oluline alus, kui hinnata </w:t>
      </w:r>
      <w:r w:rsidRPr="36BE4DF8">
        <w:rPr>
          <w:rFonts w:ascii="Times New Roman" w:eastAsia="Times New Roman" w:hAnsi="Times New Roman" w:cs="Times New Roman"/>
          <w:sz w:val="24"/>
          <w:szCs w:val="24"/>
        </w:rPr>
        <w:t>Eesti ettevõtete võimekust osaleda tuumajaama ehituse tarneahelas</w:t>
      </w:r>
      <w:r w:rsidRPr="44233FAD">
        <w:rPr>
          <w:rFonts w:ascii="Times New Roman" w:eastAsia="Times New Roman" w:hAnsi="Times New Roman" w:cs="Times New Roman"/>
          <w:sz w:val="24"/>
          <w:szCs w:val="24"/>
        </w:rPr>
        <w:t>, sest see eeldab:</w:t>
      </w:r>
    </w:p>
    <w:p w14:paraId="7FF6BDB3"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tugevat kvaliteedijuhtimist (ISO 9001 → ASME/IAEA-tasemele</w:t>
      </w:r>
      <w:r w:rsidRPr="7AFF92FC">
        <w:rPr>
          <w:rFonts w:ascii="Times New Roman" w:eastAsia="Times New Roman" w:hAnsi="Times New Roman" w:cs="Times New Roman"/>
          <w:sz w:val="24"/>
          <w:szCs w:val="24"/>
        </w:rPr>
        <w:t>);</w:t>
      </w:r>
    </w:p>
    <w:p w14:paraId="37D8799C"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tõendatud pädevust ja jälgitavust (inglise k </w:t>
      </w:r>
      <w:proofErr w:type="spellStart"/>
      <w:r w:rsidRPr="7AFF92FC">
        <w:rPr>
          <w:rFonts w:ascii="Times New Roman" w:eastAsia="Times New Roman" w:hAnsi="Times New Roman" w:cs="Times New Roman"/>
          <w:i/>
          <w:sz w:val="24"/>
          <w:szCs w:val="24"/>
        </w:rPr>
        <w:t>traceability</w:t>
      </w:r>
      <w:proofErr w:type="spellEnd"/>
      <w:r w:rsidRPr="7AFF92FC">
        <w:rPr>
          <w:rFonts w:ascii="Times New Roman" w:eastAsia="Times New Roman" w:hAnsi="Times New Roman" w:cs="Times New Roman"/>
          <w:sz w:val="24"/>
          <w:szCs w:val="24"/>
        </w:rPr>
        <w:t>);</w:t>
      </w:r>
    </w:p>
    <w:p w14:paraId="06BE19A3"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ning läbivat vastutust ka allhanke suhetes.</w:t>
      </w:r>
    </w:p>
    <w:p w14:paraId="45EA2C0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3A7C9A8"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poolt on antud soovitus, et riiklik tööstuse kaasamine hõlmab vähemalt järgmiseid protsesse ja tuumakäitise koosseisus olevate hoonete ja rajatiste ehitamist:</w:t>
      </w:r>
    </w:p>
    <w:p w14:paraId="16F005F4"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ehitusplatsi ettevalmistamine ja kohalike teede ja veeteede arendamine; </w:t>
      </w:r>
    </w:p>
    <w:p w14:paraId="112125E7"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haldushoonete ehitamine;</w:t>
      </w:r>
    </w:p>
    <w:p w14:paraId="3FB7D49A"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koolitus või külastuskeskuse ehitus; </w:t>
      </w:r>
    </w:p>
    <w:p w14:paraId="0A63EEF1"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jaotusjaamade ja võrgu uuendamisega seotud tööd; </w:t>
      </w:r>
    </w:p>
    <w:p w14:paraId="36D2429B"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füüsilise kaitse ja turvalisuse tagamine; </w:t>
      </w:r>
    </w:p>
    <w:p w14:paraId="3B5210D8" w14:textId="77777777" w:rsidR="00102981" w:rsidRDefault="00102981" w:rsidP="00102981">
      <w:pPr>
        <w:pStyle w:val="Loendilik"/>
        <w:numPr>
          <w:ilvl w:val="0"/>
          <w:numId w:val="27"/>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hädaolukordadele reageerimise rajatiste ehitamine.</w:t>
      </w:r>
    </w:p>
    <w:p w14:paraId="565D14D2" w14:textId="77777777" w:rsidR="00102981" w:rsidRDefault="00102981" w:rsidP="00102981">
      <w:pPr>
        <w:pStyle w:val="Loendilik"/>
        <w:spacing w:after="0" w:line="240" w:lineRule="auto"/>
        <w:jc w:val="both"/>
        <w:rPr>
          <w:rFonts w:ascii="Times New Roman" w:eastAsia="Times New Roman" w:hAnsi="Times New Roman" w:cs="Times New Roman"/>
          <w:b/>
          <w:bCs/>
          <w:sz w:val="24"/>
          <w:szCs w:val="24"/>
          <w:u w:val="single"/>
        </w:rPr>
      </w:pPr>
    </w:p>
    <w:p w14:paraId="4BF49AC6"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Tulevase tuumaenergia kasutuselevõtuga võivad Eestis panustada järgmised valdkonnad:</w:t>
      </w:r>
    </w:p>
    <w:p w14:paraId="01E279A5"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29AA4D19">
        <w:rPr>
          <w:rFonts w:ascii="Times New Roman" w:eastAsia="Times New Roman" w:hAnsi="Times New Roman" w:cs="Times New Roman"/>
          <w:sz w:val="24"/>
          <w:szCs w:val="24"/>
        </w:rPr>
        <w:t>elektriseadmed;</w:t>
      </w:r>
    </w:p>
    <w:p w14:paraId="68616F01"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arvuti-, elektroonika- ja optikatooted;</w:t>
      </w:r>
    </w:p>
    <w:p w14:paraId="7CEC5ED1"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metallitooted (v.a masinad ja seadmed);</w:t>
      </w:r>
    </w:p>
    <w:p w14:paraId="12FE6686"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masinad ja seadmed, v.a mujal liigitamata;</w:t>
      </w:r>
    </w:p>
    <w:p w14:paraId="44AFDA0D"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arvutiprogrammeerimine, konsultatsioon ja sellega seotud teenused; infoteenused;</w:t>
      </w:r>
    </w:p>
    <w:p w14:paraId="294D077B"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ehitus ja ehitustööd;</w:t>
      </w:r>
    </w:p>
    <w:p w14:paraId="0B24BC99"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44233FAD">
        <w:rPr>
          <w:rFonts w:ascii="Times New Roman" w:eastAsia="Times New Roman" w:hAnsi="Times New Roman" w:cs="Times New Roman"/>
          <w:sz w:val="24"/>
          <w:szCs w:val="24"/>
        </w:rPr>
        <w:t xml:space="preserve">masinate ja </w:t>
      </w:r>
      <w:r w:rsidRPr="36BE4DF8">
        <w:rPr>
          <w:rFonts w:ascii="Times New Roman" w:eastAsia="Times New Roman" w:hAnsi="Times New Roman" w:cs="Times New Roman"/>
          <w:sz w:val="24"/>
          <w:szCs w:val="24"/>
        </w:rPr>
        <w:t>seadmete remont ja paigaldusteenused;</w:t>
      </w:r>
    </w:p>
    <w:p w14:paraId="1B63F4EE"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xml:space="preserve">; </w:t>
      </w:r>
    </w:p>
    <w:p w14:paraId="64B7FC8A"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tehniline testimine ja analüüs;</w:t>
      </w:r>
    </w:p>
    <w:p w14:paraId="01602F2D" w14:textId="77777777" w:rsidR="00102981" w:rsidRDefault="00102981" w:rsidP="00102981">
      <w:pPr>
        <w:pStyle w:val="Loendilik"/>
        <w:numPr>
          <w:ilvl w:val="0"/>
          <w:numId w:val="26"/>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maa-, vee- ja õhutranspordi teenused.</w:t>
      </w:r>
    </w:p>
    <w:p w14:paraId="61FE7A2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AA236B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Tehnilise testimise ja analüüsi valdkond on oluline, kuna tuumaelektrijaama projekti paljudes aspektides on vajalik tehnilise testimine ja analüüsimine, sealhulgas mittepurustav katse (</w:t>
      </w:r>
      <w:r w:rsidRPr="0BC53370">
        <w:rPr>
          <w:rFonts w:ascii="Times New Roman" w:eastAsia="Times New Roman" w:hAnsi="Times New Roman" w:cs="Times New Roman"/>
          <w:i/>
          <w:iCs/>
          <w:sz w:val="24"/>
          <w:szCs w:val="24"/>
        </w:rPr>
        <w:t>NDT</w:t>
      </w:r>
      <w:r w:rsidRPr="0BC53370">
        <w:rPr>
          <w:rFonts w:ascii="Times New Roman" w:eastAsia="Times New Roman" w:hAnsi="Times New Roman" w:cs="Times New Roman"/>
          <w:sz w:val="24"/>
          <w:szCs w:val="24"/>
        </w:rPr>
        <w:t xml:space="preserve"> - </w:t>
      </w:r>
      <w:r w:rsidRPr="0BC53370">
        <w:rPr>
          <w:rFonts w:ascii="Times New Roman" w:eastAsia="Times New Roman" w:hAnsi="Times New Roman" w:cs="Times New Roman"/>
          <w:i/>
          <w:iCs/>
          <w:sz w:val="24"/>
          <w:szCs w:val="24"/>
        </w:rPr>
        <w:t>Non-</w:t>
      </w:r>
      <w:proofErr w:type="spellStart"/>
      <w:r w:rsidRPr="0BC53370">
        <w:rPr>
          <w:rFonts w:ascii="Times New Roman" w:eastAsia="Times New Roman" w:hAnsi="Times New Roman" w:cs="Times New Roman"/>
          <w:i/>
          <w:iCs/>
          <w:sz w:val="24"/>
          <w:szCs w:val="24"/>
        </w:rPr>
        <w:t>Destructive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Testing</w:t>
      </w:r>
      <w:proofErr w:type="spellEnd"/>
      <w:r w:rsidRPr="0BC53370">
        <w:rPr>
          <w:rFonts w:ascii="Times New Roman" w:eastAsia="Times New Roman" w:hAnsi="Times New Roman" w:cs="Times New Roman"/>
          <w:i/>
          <w:iCs/>
          <w:sz w:val="24"/>
          <w:szCs w:val="24"/>
        </w:rPr>
        <w:t>:</w:t>
      </w:r>
      <w:r w:rsidRPr="0BC53370">
        <w:rPr>
          <w:rFonts w:ascii="Times New Roman" w:eastAsia="Times New Roman" w:hAnsi="Times New Roman" w:cs="Times New Roman"/>
          <w:sz w:val="24"/>
          <w:szCs w:val="24"/>
        </w:rPr>
        <w:t xml:space="preserve"> meetodite ja tehnoloogiate kogum, millega kontrollitakse materjalide, keevituste, torustike, komponentide ja konstruktsioonide seisukorda neid kahjustamata), kvaliteedi, kontrollide, kalibreerimise ja seadmete sertifitseerimise tagamine. Samuti võivad metalltoodete ja masinate ning seadmete tarnijate puhul osutuda sobilikuks Eesti tootjad, kellel on kogemusi avamere-, mere-, energia-, veealuste-, taristu- ja tööstusprojektidega. Lisaks oleksid seniste suurte tööstusseadmete, teraskonstruktsioonide, surveanumate, soojusvahetite, mahutite ja veepuhastussüsteemide tootjad suure tõenäosusega võimelised osalema tuumaelektrijaama ehitamisel. Otseselt ehituse tegevusvaldkonnast oleks tõenäoliselt võimalik osaleda tsiviil- ja elektritööde valdkonna ning ehitus- ja paigaldustööde valdkonna kogemusega ettevõtjatel, kuna see nõuab kohapeal kõige rohkem töötajaid. Nagu enamikes teistes riikides, on ka Eestis mitu suurt ja kogenud ehitusettevõtet, kes on töötanud kohalike traditsiooniliste elektrijaamade ehitamisel või suurte taristuobjektide rajamisel. </w:t>
      </w:r>
    </w:p>
    <w:p w14:paraId="3C18EC8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336FB25"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ISO sertifikaati (ISO 9001:2025, ISO 14001:2015) omavate ettevõtete arv Eesti Kvaliteediühingu sertifikaatide andmebaasis</w:t>
      </w:r>
      <w:r w:rsidRPr="29AA4D19">
        <w:rPr>
          <w:rStyle w:val="Allmrkuseviide"/>
          <w:rFonts w:ascii="Times New Roman" w:eastAsia="Times New Roman" w:hAnsi="Times New Roman" w:cs="Times New Roman"/>
          <w:sz w:val="24"/>
          <w:szCs w:val="24"/>
        </w:rPr>
        <w:footnoteReference w:id="113"/>
      </w:r>
      <w:r w:rsidRPr="29AA4D19">
        <w:rPr>
          <w:rFonts w:ascii="Times New Roman" w:eastAsia="Times New Roman" w:hAnsi="Times New Roman" w:cs="Times New Roman"/>
          <w:sz w:val="24"/>
          <w:szCs w:val="24"/>
        </w:rPr>
        <w:t xml:space="preserve"> eeltoodud peamiste tegevusvaldkondade lõikes on toodud tabelis 6.2. Nimetatud põhivaldkondades oli 2024. aasta seisuga üle 21 000  ettevõtja, mistõttu sertifikaatide olemasolu kontrolliti suuremate, s.t üle ühe miljoni euro müügitulu teeninud ettevõtjate kohta. Vaatlusalune valim oli 1335 ettevõtjat (6,3% üldkogumist). Tulemustest selgus, et rahvusvaheliste juhtimissüsteemide standarditele vastavaid sertifikaate omavad eeltoodud väärtusahela tegevusalades 296 ettevõtjat (22% valimist ja 1,4% üldkogumist (T</w:t>
      </w:r>
      <w:r w:rsidRPr="0BC53370">
        <w:rPr>
          <w:rFonts w:ascii="Times New Roman" w:eastAsia="Times New Roman" w:hAnsi="Times New Roman" w:cs="Times New Roman"/>
          <w:sz w:val="24"/>
          <w:szCs w:val="24"/>
        </w:rPr>
        <w:t>abel 6.2)</w:t>
      </w:r>
      <w:r w:rsidRPr="29AA4D19">
        <w:rPr>
          <w:rFonts w:ascii="Times New Roman" w:eastAsia="Times New Roman" w:hAnsi="Times New Roman" w:cs="Times New Roman"/>
          <w:sz w:val="24"/>
          <w:szCs w:val="24"/>
        </w:rPr>
        <w:t>.</w:t>
      </w:r>
    </w:p>
    <w:p w14:paraId="0F4D76D6"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5665"/>
        <w:gridCol w:w="1276"/>
        <w:gridCol w:w="1985"/>
      </w:tblGrid>
      <w:tr w:rsidR="00102981" w14:paraId="1568B577"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29D4B2A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Tegevusala </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tcPr>
          <w:p w14:paraId="5FD6925F"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Ettevõtjate arv </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5BA415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Sertifikaati omavate ettevõtjate arv</w:t>
            </w:r>
          </w:p>
        </w:tc>
      </w:tr>
      <w:tr w:rsidR="00102981" w14:paraId="615CFF28"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6D06656D" w14:textId="77777777" w:rsidR="00102981" w:rsidRDefault="00102981" w:rsidP="00EF510D">
            <w:pPr>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tehniline testimine ja analüüs</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6E0694"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101</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FF188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28</w:t>
            </w:r>
          </w:p>
        </w:tc>
      </w:tr>
      <w:tr w:rsidR="00102981" w14:paraId="16F3A236"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7B59525"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Elektriseadmed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2790B3"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58</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E6D7DA"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r>
      <w:tr w:rsidR="00102981" w14:paraId="0075FAC0"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1BA2A73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Metallitooted (v.a masinad ja 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F4D7C5"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267</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0679A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r>
      <w:tr w:rsidR="00102981" w14:paraId="6AA8D66F"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9214DA0"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Masinad ja 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ABBD9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84</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95B760"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r>
      <w:tr w:rsidR="00102981" w14:paraId="2DF5D964"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6A374420"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Ehitus ja ehitustööd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3D7DBA"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721</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0D3D50"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119</w:t>
            </w:r>
          </w:p>
        </w:tc>
      </w:tr>
      <w:tr w:rsidR="00102981" w14:paraId="2800BC0F"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BA19511"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Masinate ja seadmete remont ja paigaldusteenused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E07F73"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104</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862331"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23</w:t>
            </w:r>
          </w:p>
        </w:tc>
      </w:tr>
      <w:tr w:rsidR="00102981" w14:paraId="0557A80A" w14:textId="77777777" w:rsidTr="00EF510D">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3F3B5A33"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Kokku</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002CB1" w14:textId="77777777" w:rsidR="00102981" w:rsidRDefault="00102981" w:rsidP="00EF510D">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1335</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BF7E29" w14:textId="77777777" w:rsidR="00102981" w:rsidRDefault="00102981" w:rsidP="00EF510D">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296</w:t>
            </w:r>
          </w:p>
        </w:tc>
      </w:tr>
    </w:tbl>
    <w:p w14:paraId="0ED64381" w14:textId="77777777" w:rsidR="00102981" w:rsidRPr="00F415F0" w:rsidRDefault="00102981" w:rsidP="00102981">
      <w:pPr>
        <w:spacing w:after="0" w:line="240" w:lineRule="auto"/>
        <w:jc w:val="both"/>
        <w:rPr>
          <w:rFonts w:ascii="Times New Roman" w:hAnsi="Times New Roman" w:cs="Times New Roman"/>
        </w:rPr>
      </w:pPr>
      <w:r w:rsidRPr="00F415F0">
        <w:rPr>
          <w:rFonts w:ascii="Times New Roman" w:eastAsiaTheme="minorEastAsia" w:hAnsi="Times New Roman" w:cs="Times New Roman"/>
        </w:rPr>
        <w:t>Tabel 6.2. Sertifitseeritud suuremate ettevõtete arv Eestis</w:t>
      </w:r>
    </w:p>
    <w:p w14:paraId="4CE8645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A5EF59E"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sz w:val="24"/>
          <w:szCs w:val="24"/>
        </w:rPr>
        <w:t>Seaduse raamistik tagab Eesti ettevõtjatele võimaluse osaleda kaupade ja teenuste pakkumises ning aidata kaasa ehituse toimimisele või tugiteenuseid pakkudes. Otseselt ehituse tarneahelas osalemine on piiratud, kuid on võimalik majanduslikult suurematel ettevõtjatel. Sihtrühma suurus tegevusalade vaates (üheksa otseselt ja kaudselt osalevat tegevusala) on suur, kuid tõenäoliselt saavad hangetes ja tegevustes osaleda üksnes suuremad sertifitseeritud ettevõtjad (</w:t>
      </w:r>
      <w:proofErr w:type="spellStart"/>
      <w:r w:rsidRPr="0BC53370">
        <w:rPr>
          <w:rFonts w:ascii="Times New Roman" w:eastAsia="Times New Roman" w:hAnsi="Times New Roman" w:cs="Times New Roman"/>
          <w:sz w:val="24"/>
          <w:szCs w:val="24"/>
        </w:rPr>
        <w:t>max</w:t>
      </w:r>
      <w:proofErr w:type="spellEnd"/>
      <w:r w:rsidRPr="0BC53370">
        <w:rPr>
          <w:rFonts w:ascii="Times New Roman" w:eastAsia="Times New Roman" w:hAnsi="Times New Roman" w:cs="Times New Roman"/>
          <w:sz w:val="24"/>
          <w:szCs w:val="24"/>
        </w:rPr>
        <w:t xml:space="preserve"> 1,4% üldkogumist). Sihtrühma osatähtsus on väike kuni mõõdukas. </w:t>
      </w:r>
    </w:p>
    <w:p w14:paraId="780159D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6E10DE2"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Investeeringu võimaliku mõju hindamiseks viidi läbi analüüs sisend-väljund raamistikus, millega ühtlasi valideeriti eeldatavat jaama ehitamisse kaasatud töötajate arvu. Olemasolevate andmete põhjal eeldatakse väikse tuumaelektrijaama ehitusel osalejate arvuks 400–1000 töötajat ning jaama töötajate arvuks ca 75–400 inimest</w:t>
      </w:r>
      <w:r w:rsidRPr="29AA4D19">
        <w:rPr>
          <w:rStyle w:val="Allmrkuseviide"/>
          <w:rFonts w:ascii="Times New Roman" w:eastAsia="Times New Roman" w:hAnsi="Times New Roman" w:cs="Times New Roman"/>
          <w:sz w:val="24"/>
          <w:szCs w:val="24"/>
        </w:rPr>
        <w:footnoteReference w:id="114"/>
      </w:r>
      <w:r w:rsidRPr="29AA4D19">
        <w:rPr>
          <w:rFonts w:ascii="Times New Roman" w:eastAsia="Times New Roman" w:hAnsi="Times New Roman" w:cs="Times New Roman"/>
          <w:sz w:val="24"/>
          <w:szCs w:val="24"/>
        </w:rPr>
        <w:t xml:space="preserve">. </w:t>
      </w:r>
      <w:r w:rsidRPr="0BC53370">
        <w:rPr>
          <w:rFonts w:ascii="Times New Roman" w:eastAsia="Times New Roman" w:hAnsi="Times New Roman" w:cs="Times New Roman"/>
          <w:sz w:val="24"/>
          <w:szCs w:val="24"/>
        </w:rPr>
        <w:t>Tulenevalt varasemast kodumaise ja imporditava kauba suhtest võ</w:t>
      </w:r>
      <w:r w:rsidRPr="7368D7C8">
        <w:rPr>
          <w:rFonts w:ascii="Times New Roman" w:eastAsia="Times New Roman" w:hAnsi="Times New Roman" w:cs="Times New Roman"/>
          <w:sz w:val="24"/>
          <w:szCs w:val="24"/>
        </w:rPr>
        <w:t>eti</w:t>
      </w:r>
      <w:r w:rsidRPr="29AA4D19">
        <w:rPr>
          <w:rFonts w:ascii="Times New Roman" w:eastAsia="Times New Roman" w:hAnsi="Times New Roman" w:cs="Times New Roman"/>
          <w:sz w:val="24"/>
          <w:szCs w:val="24"/>
        </w:rPr>
        <w:t xml:space="preserve"> mõju arvutamisel aluseks üksnes Eestis kodumaise tarbimise osa. Kuna tuumajaama ehitamise kogemus Eestis puudub, suurendati tegevusaladel vahetarbimise ajaloolist impordi osatähtsust 20 protsendipunkti võrra. Ehitamise ajalist perioodi ei käsitleta, seega on arvutused lihtsustatud kujul. Indikatiivseid tulemusi saab ajaliselt jaotada kogu perioodile, jagades investeeringu summa planeeritud aastate vahel proportsionaalselt ja lineaarsel alusel. Vastav investeeringu jaotus on esitatud koos tulemustega tabelis 6.3. Hinnang Eesti väärtusahela panusele on konservatiivne: ehitusperioodil jääb ligikaudu 32,5% kogu investeeringust Eesti majandusse, samas kui ülejäänud osa kulub imporditavatele kaupadele ja teenustele.</w:t>
      </w:r>
    </w:p>
    <w:p w14:paraId="62DE8385"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3397"/>
        <w:gridCol w:w="1843"/>
        <w:gridCol w:w="1559"/>
        <w:gridCol w:w="2127"/>
      </w:tblGrid>
      <w:tr w:rsidR="00102981" w14:paraId="581A50EA"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0D687F2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Tegevusala </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CE2BBFA"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Tegevusala osalus investeeringu elluviimisel, %</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tcPr>
          <w:p w14:paraId="21526A9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Kaupade ja teenuste impordi osatähtsus, %</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tcPr>
          <w:p w14:paraId="71D01DF6"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Investeeringu summa kodumaises tarbimises, mln €</w:t>
            </w:r>
          </w:p>
        </w:tc>
      </w:tr>
      <w:tr w:rsidR="00102981" w14:paraId="6C2C48F1"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049F063D" w14:textId="77777777" w:rsidR="00102981" w:rsidRDefault="00102981" w:rsidP="00EF510D">
            <w:pPr>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tehniline testimine ja analüüs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BF14D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8F95A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6C48AA"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50,0</w:t>
            </w:r>
          </w:p>
        </w:tc>
      </w:tr>
      <w:tr w:rsidR="00102981" w14:paraId="4F231B31"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79F745AD"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Elektriseadmed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38EF11"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38245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91%</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D6C3D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13,5</w:t>
            </w:r>
          </w:p>
        </w:tc>
      </w:tr>
      <w:tr w:rsidR="00102981" w14:paraId="2E3EA7F5"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10D700B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Metallitooted (v.a masinad ja 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43451F"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BF8B8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58AF01"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24,0</w:t>
            </w:r>
          </w:p>
        </w:tc>
      </w:tr>
      <w:tr w:rsidR="00102981" w14:paraId="3962DCC5"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4BE3FBD"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Masinad ja 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A0186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D583C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80%</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2D715E"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50,0</w:t>
            </w:r>
          </w:p>
        </w:tc>
      </w:tr>
      <w:tr w:rsidR="00102981" w14:paraId="45015533"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20BC3F3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Ehitus ja ehitustööd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D11B8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1A1D5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52%</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E4E3BC"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168,0</w:t>
            </w:r>
          </w:p>
        </w:tc>
      </w:tr>
      <w:tr w:rsidR="00102981" w14:paraId="00076387"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5F2E5E51"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Masinate ja seadmete remont ja paigaldusteenused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E543A3"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60818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61%</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552207"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11,7</w:t>
            </w:r>
          </w:p>
        </w:tc>
      </w:tr>
      <w:tr w:rsidR="00102981" w14:paraId="655E62F3"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681E49F"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Maismaaveondus </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2C728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330A40"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62%</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1D053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r>
      <w:tr w:rsidR="00102981" w14:paraId="266722F6" w14:textId="77777777" w:rsidTr="00EF510D">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7106FF2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Kokku</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779D8A"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E38249"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0A0B7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324,8</w:t>
            </w:r>
          </w:p>
        </w:tc>
      </w:tr>
    </w:tbl>
    <w:p w14:paraId="5DB4F076" w14:textId="77777777" w:rsidR="00102981" w:rsidRPr="00102981" w:rsidRDefault="00102981" w:rsidP="00102981">
      <w:pPr>
        <w:spacing w:after="0" w:line="240" w:lineRule="auto"/>
        <w:jc w:val="both"/>
        <w:rPr>
          <w:rFonts w:ascii="Times New Roman" w:eastAsia="Times New Roman" w:hAnsi="Times New Roman" w:cs="Times New Roman"/>
          <w:sz w:val="24"/>
          <w:szCs w:val="24"/>
        </w:rPr>
      </w:pPr>
      <w:r w:rsidRPr="00102981">
        <w:rPr>
          <w:rFonts w:ascii="Times New Roman" w:eastAsiaTheme="minorEastAsia" w:hAnsi="Times New Roman" w:cs="Times New Roman"/>
        </w:rPr>
        <w:t xml:space="preserve">Tabel 6.3. Investeeringu summa ühe mld € jaotus sisend-väljund mudelis  </w:t>
      </w:r>
      <w:r w:rsidRPr="00102981">
        <w:rPr>
          <w:rFonts w:ascii="Times New Roman" w:eastAsia="Times New Roman" w:hAnsi="Times New Roman" w:cs="Times New Roman"/>
          <w:sz w:val="24"/>
          <w:szCs w:val="24"/>
        </w:rPr>
        <w:t xml:space="preserve"> </w:t>
      </w:r>
    </w:p>
    <w:p w14:paraId="0179C872"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80B6E45"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Kasutades 2020. aasta majandusstruktuuri, mis on viimane teadaoleva seis Statistikaameti andmetel, siis eelnevalt toodud investeeringu mõju kodumaise tarbimise alusel on järgmine: otseselt ja kaudselt luuakse ligikaudu 200 mln € lisandväärtust, millele eeldatavalt lisandub kuni 36% indutseeritud mõju kaudsematest tegevusaladest, sh otseselt osalevate töötajate palgatulu kasutamise kaudu. </w:t>
      </w:r>
    </w:p>
    <w:p w14:paraId="2992110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3A4152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Investeeringuga seotud tööjõu nõudluse rahuldamiseks on otseselt ja kaudselt (tarneahelas) seotud tegevusalade piires vaja 5140 töötajat (sh ehituse tegevusalal 2400 töötajat). Kogu majandusse kaasatud tegevusalade lõikes (63 tegevusala) on vajalik tööjõud 6220 töötajat, mis on oluliselt suurem arv kui otseselt ehitamisse kaasatud 400-1000 töötajat.  Riiklike makse tasutakse ligikaudu 73,5 mln €. </w:t>
      </w:r>
    </w:p>
    <w:p w14:paraId="28CD652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AAF0C31"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Investeeringu mõju Eesti majandusele on mõõdukas kuni suur, kuna ühe mld € suurusest investeeringust eeldatavalt üle 30% mõjutab kodumaist tarbimist ning otseselt ja kaudselt luuakase ligikaudu 200 mln € lisandväärtust, mis moodustab ehitussektori aastasest lisaandväärtuse summast (1,4–1,6 mld</w:t>
      </w:r>
      <w:r w:rsidRPr="29AA4D19">
        <w:rPr>
          <w:rStyle w:val="Allmrkuseviide"/>
          <w:rFonts w:ascii="Times New Roman" w:eastAsia="Times New Roman" w:hAnsi="Times New Roman" w:cs="Times New Roman"/>
          <w:sz w:val="24"/>
          <w:szCs w:val="24"/>
        </w:rPr>
        <w:footnoteReference w:id="115"/>
      </w:r>
      <w:r w:rsidRPr="29AA4D19">
        <w:rPr>
          <w:rFonts w:ascii="Times New Roman" w:eastAsia="Times New Roman" w:hAnsi="Times New Roman" w:cs="Times New Roman"/>
          <w:sz w:val="24"/>
          <w:szCs w:val="24"/>
        </w:rPr>
        <w:t xml:space="preserve">) vastavalt 12–14% ning kogu Eesti ettevõtjate lisandväärtusest ligikaudu 0,8%. </w:t>
      </w:r>
    </w:p>
    <w:p w14:paraId="5873B16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968C08F" w14:textId="77777777" w:rsidR="00102981" w:rsidRDefault="7C25CD37"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Majanduslikult kaasnevad tuumajaama operaatoril/käitajal tööjõukulud, aga ka muud tegevuskulud ning riiklikud maksud/lõivud. Üheks oluliseks kuluks on elektrivõrguga liitumise kulu. Elektrisüsteemi toimimise võrgueeskirja § 25 lõike 3 kohaselt arvestatakse liitumistasu hulka Elering AS-i tehtavad uue tarbimis- või tootmisvõimsuse ühendamiseks vajalikud kulud. See tähendab, et tootmisseadet võrguga liita sooviv isik peab tasuma kõik liitumisega seotud kulud. Täpsed kulud sõltuvad konkreetsest asukohast, täpsemalt elektrivõrgu võimsusest selles asukohas. Liitumise hinnanguline maksumus soovitud asukohas on kättesaadav Elering AS-i </w:t>
      </w:r>
      <w:commentRangeStart w:id="9"/>
      <w:r w:rsidRPr="694B6420">
        <w:rPr>
          <w:rFonts w:ascii="Times New Roman" w:eastAsia="Times New Roman" w:hAnsi="Times New Roman" w:cs="Times New Roman"/>
          <w:sz w:val="24"/>
          <w:szCs w:val="24"/>
        </w:rPr>
        <w:t>rakendusest</w:t>
      </w:r>
      <w:commentRangeEnd w:id="9"/>
      <w:r w:rsidR="00102981">
        <w:commentReference w:id="9"/>
      </w:r>
      <w:r w:rsidR="00102981" w:rsidRPr="29AA4D19">
        <w:rPr>
          <w:rStyle w:val="Allmrkuseviide"/>
          <w:rFonts w:ascii="Times New Roman" w:eastAsia="Times New Roman" w:hAnsi="Times New Roman" w:cs="Times New Roman"/>
          <w:sz w:val="24"/>
          <w:szCs w:val="24"/>
        </w:rPr>
        <w:footnoteReference w:id="116"/>
      </w:r>
      <w:r w:rsidRPr="29AA4D19">
        <w:rPr>
          <w:rFonts w:ascii="Times New Roman" w:eastAsia="Times New Roman" w:hAnsi="Times New Roman" w:cs="Times New Roman"/>
          <w:sz w:val="24"/>
          <w:szCs w:val="24"/>
        </w:rPr>
        <w:t>.</w:t>
      </w:r>
    </w:p>
    <w:p w14:paraId="72B0247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A749085"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Elering AS hinnakirja alusel võib liitumise maksumus olla vähemalt 15,6 miljonit eurot. See eeldab, et kahe uue liitumispunkti tarbeks rajatakse uus 330 </w:t>
      </w:r>
      <w:proofErr w:type="spellStart"/>
      <w:r w:rsidRPr="0BC53370">
        <w:rPr>
          <w:rFonts w:ascii="Times New Roman" w:eastAsia="Times New Roman" w:hAnsi="Times New Roman" w:cs="Times New Roman"/>
          <w:sz w:val="24"/>
          <w:szCs w:val="24"/>
        </w:rPr>
        <w:t>kV</w:t>
      </w:r>
      <w:proofErr w:type="spellEnd"/>
      <w:r w:rsidRPr="0BC53370">
        <w:rPr>
          <w:rFonts w:ascii="Times New Roman" w:eastAsia="Times New Roman" w:hAnsi="Times New Roman" w:cs="Times New Roman"/>
          <w:sz w:val="24"/>
          <w:szCs w:val="24"/>
        </w:rPr>
        <w:t xml:space="preserve"> alajaam, mis paikneb olemasolevast elektriliinist vaid lühikese ühenduslõigu kaugusel. Arvestatud on tootmissuunalist võimsust 350 MVA.</w:t>
      </w:r>
    </w:p>
    <w:p w14:paraId="14D938A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C601013"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7368D7C8">
        <w:rPr>
          <w:rFonts w:ascii="Times New Roman" w:eastAsia="Times New Roman" w:hAnsi="Times New Roman" w:cs="Times New Roman"/>
          <w:sz w:val="24"/>
          <w:szCs w:val="24"/>
        </w:rPr>
        <w:t xml:space="preserve">Seadus reguleerib ka kohaliku kasu arvutamise ja maksmise aluseid, kus kohaliku kasu suurus on 0,3 eurot ühe elektrivõrku antud megavatt-tunni kohta. Tasule on kehtestatud ka ehitusperiood, kus tasu on 10% maksimumist (nimivõimsuse ja aasta tundide korrutisena (8760 h)). Kohaliku kasu tasu kohustuse mõju tuumajaama operaatorile sõltub suurel määral elektrienergia hinnast, sest 0,3 eurot MWh kohta suhestub elektrienergia müügihinnaga ja tootmis- ning tegevuskuludega. Eeldatavalt jääb kohaliku kasu tasu vahemikku 0,3-0,7% elektrienergia müügitulust, mis tähendab väga väikest mõju tuumajaama operaatorile. </w:t>
      </w:r>
    </w:p>
    <w:p w14:paraId="3C5590D4"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9A1EC75" w14:textId="77777777" w:rsidR="00102981" w:rsidRDefault="00102981" w:rsidP="00102981">
      <w:pPr>
        <w:spacing w:after="0" w:line="240" w:lineRule="auto"/>
        <w:jc w:val="both"/>
        <w:rPr>
          <w:rFonts w:ascii="Times New Roman" w:eastAsia="Times New Roman" w:hAnsi="Times New Roman" w:cs="Times New Roman"/>
          <w:b/>
          <w:bCs/>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regulatiivne raamistik võimaldab mõista kapitaliturul ja arendajal kogu vajalikku protsessi alates vajalikest loamenetlustest kuni järelevalve ning seireni. Seega tagab regulatiivne raamistik tervikliku selguse tuumaprojekti rahastamise ja arendamise hindamiseks. </w:t>
      </w:r>
    </w:p>
    <w:p w14:paraId="13F91D5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6E88952"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29AA4D19">
        <w:rPr>
          <w:rFonts w:ascii="Times New Roman" w:eastAsia="Times New Roman" w:hAnsi="Times New Roman" w:cs="Times New Roman"/>
          <w:sz w:val="24"/>
          <w:szCs w:val="24"/>
        </w:rPr>
        <w:t>Siinkohal on oluline ka makromajandusliku ebakindluse vähendamine, mis hõlmab eelkõige kolme aspekti:</w:t>
      </w:r>
    </w:p>
    <w:p w14:paraId="31E8F764" w14:textId="77777777" w:rsidR="00102981" w:rsidRDefault="00102981" w:rsidP="00102981">
      <w:pPr>
        <w:pStyle w:val="Loendilik"/>
        <w:numPr>
          <w:ilvl w:val="0"/>
          <w:numId w:val="36"/>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poliitilise ebakindluse vähenemist,</w:t>
      </w:r>
    </w:p>
    <w:p w14:paraId="516780AF" w14:textId="77777777" w:rsidR="00102981" w:rsidRDefault="00102981" w:rsidP="00102981">
      <w:pPr>
        <w:pStyle w:val="Loendilik"/>
        <w:numPr>
          <w:ilvl w:val="0"/>
          <w:numId w:val="36"/>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regulatiivse riski vähenemist,</w:t>
      </w:r>
    </w:p>
    <w:p w14:paraId="0AC08CC0" w14:textId="77777777" w:rsidR="00102981" w:rsidRDefault="00102981" w:rsidP="00102981">
      <w:pPr>
        <w:pStyle w:val="Loendilik"/>
        <w:numPr>
          <w:ilvl w:val="0"/>
          <w:numId w:val="36"/>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kaasnevate kulude paremat prognoositavust.</w:t>
      </w:r>
    </w:p>
    <w:p w14:paraId="17E446B1"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2B78BCD5"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TEOS loob eeldused investeeringute kasvuks nii energiasektoris kui ka seotud valdkondades, nagu elektriseadmete tootmine, metallitööstus, testimisteenused ja konstruktsioonitööd. Samal ajal paraneb ligipääs kapitalile, sest riskimarginaal langeb: riigi riskihinnangud muutuvad madalamaks ja prognoositavamaks, mis omakorda suurendab investorite huvi võrreldes olukorraga, kus selget seaduslikku raamistikku ei oleks.</w:t>
      </w:r>
    </w:p>
    <w:p w14:paraId="51F10AA0"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7316E66"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Kooskõlas IAEA standardite ja OECD NEA soovitustega aitavad selged ja rahvusvaheliselt tunnustatud reeglid kaasa ka sellele, et:</w:t>
      </w:r>
    </w:p>
    <w:p w14:paraId="2E650377" w14:textId="77777777" w:rsidR="00102981" w:rsidRDefault="00102981" w:rsidP="00102981">
      <w:pPr>
        <w:pStyle w:val="Loendilik"/>
        <w:numPr>
          <w:ilvl w:val="0"/>
          <w:numId w:val="35"/>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Eesti positsioon paraneb rahvusvahelistes tuumaenergia võrgustikes;</w:t>
      </w:r>
    </w:p>
    <w:p w14:paraId="7442BFD9" w14:textId="77777777" w:rsidR="00102981" w:rsidRDefault="00102981" w:rsidP="00102981">
      <w:pPr>
        <w:pStyle w:val="Loendilik"/>
        <w:numPr>
          <w:ilvl w:val="0"/>
          <w:numId w:val="35"/>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välispartnerite hinnangul väheneb regulatiivne risk,</w:t>
      </w:r>
    </w:p>
    <w:p w14:paraId="3FC6DCF2" w14:textId="77777777" w:rsidR="00102981" w:rsidRDefault="00102981" w:rsidP="00102981">
      <w:pPr>
        <w:pStyle w:val="Loendilik"/>
        <w:numPr>
          <w:ilvl w:val="0"/>
          <w:numId w:val="35"/>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suureneb välisinvesteeringute (kapitali, tehnoloogia ja kompetentsi) maht.</w:t>
      </w:r>
    </w:p>
    <w:p w14:paraId="4B17062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D5408FE"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Eestis muutub võimalikuks kasutada tuumaenergia arendamiseks rahvusvahelisi laene, tagatisi ja kindlustusmehhanisme, mis ei oleks ilma selge ja usaldusväärse regulatiivse raamistikuta teostatavad.</w:t>
      </w:r>
    </w:p>
    <w:p w14:paraId="2BE9D7A9"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45032AA3"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29AA4D19">
        <w:rPr>
          <w:rFonts w:ascii="Times New Roman" w:eastAsia="Times New Roman" w:hAnsi="Times New Roman" w:cs="Times New Roman"/>
          <w:sz w:val="24"/>
          <w:szCs w:val="24"/>
        </w:rPr>
        <w:t xml:space="preserve">Investeeringu mõju Eesti majandusele võib olla väike kuni mõõdukas, kuna kapitalituruga on seotud kõik tegevusalad ja Eestis tegutsevad ettevõtjad. Täpne mõju suurus ehk finantsinstrumentide kättesaadavuse paranemises ja võimalikus intressmäära tasemes ei ole kvantitatiivselt hinnatav ning sõltub ka rahvusvahelisest julgeoleku ja majandusolukorrast. </w:t>
      </w:r>
    </w:p>
    <w:p w14:paraId="25878A8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BDB2D2B"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TEOS näeb ette, et pädeva asutuse (TTJA) tuumaohutuse, tuumajulgeoleku ja kiirgusohutuse valdkonna tegevusega seotud kulud kaetakse osaliselt menetlus- ja järelevalvetasudest, mis laekuvad otse pädevale asutusele. Tasude süsteem on üles ehitatud põhimõttel, et tuumajaama arendaja ja käitaja katavad otseselt nende enda loamenetluse või järelevalvega seotud kulud, sealhulgas ekspertiiside, auditeerimise, dokumentide läbivaatamise ja järelevalveinspektsioonide korraldamise kulud. See vähendab survet riigieelarvele ning tagab, et pädeval asutusel on stabiilne ja prognoositav rahastus oma ülesannete täitmiseks.</w:t>
      </w:r>
    </w:p>
    <w:p w14:paraId="0260C4A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5661CEE"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Tasude laekumine pädevale asutusele loob võimaluse katta 3S-valdkonna (</w:t>
      </w:r>
      <w:proofErr w:type="spellStart"/>
      <w:r w:rsidRPr="0BC53370">
        <w:rPr>
          <w:rFonts w:ascii="Times New Roman" w:eastAsia="Times New Roman" w:hAnsi="Times New Roman" w:cs="Times New Roman"/>
          <w:i/>
          <w:iCs/>
          <w:sz w:val="24"/>
          <w:szCs w:val="24"/>
        </w:rPr>
        <w:t>safety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security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safeguards</w:t>
      </w:r>
      <w:proofErr w:type="spellEnd"/>
      <w:r w:rsidRPr="0BC53370">
        <w:rPr>
          <w:rFonts w:ascii="Times New Roman" w:eastAsia="Times New Roman" w:hAnsi="Times New Roman" w:cs="Times New Roman"/>
          <w:sz w:val="24"/>
          <w:szCs w:val="24"/>
        </w:rPr>
        <w:t>) kulud vastavalt tegelikule töömahule, sealhulgas katta tehniliste tugiorganisatsioonide (</w:t>
      </w:r>
      <w:proofErr w:type="spellStart"/>
      <w:r w:rsidRPr="0BC53370">
        <w:rPr>
          <w:rFonts w:ascii="Times New Roman" w:eastAsia="Times New Roman" w:hAnsi="Times New Roman" w:cs="Times New Roman"/>
          <w:sz w:val="24"/>
          <w:szCs w:val="24"/>
        </w:rPr>
        <w:t>TSOde</w:t>
      </w:r>
      <w:proofErr w:type="spellEnd"/>
      <w:r w:rsidRPr="0BC53370">
        <w:rPr>
          <w:rFonts w:ascii="Times New Roman" w:eastAsia="Times New Roman" w:hAnsi="Times New Roman" w:cs="Times New Roman"/>
          <w:sz w:val="24"/>
          <w:szCs w:val="24"/>
        </w:rPr>
        <w:t>) kaasamise, rahvusvaheliste ekspertide hinnangute ja kvaliteedikontrolli kulud. Seeläbi tagab tasude süsteem, et regulatiivne võimekus ei sõltu üksnes riigieelarvelistest otsustest, vaid on otseselt seotud menetlus- ja järelevalveprotsessi mahuga.</w:t>
      </w:r>
    </w:p>
    <w:p w14:paraId="4970A882"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1FD701A"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Menetlus- ja järelevalvetasude eesmärk ei ole riigile lisatulu teenimine, vaid regulaatori kulude täpne ja läbipaistev katmine. Seetõttu täpsustatakse tulevikus tasude maksmise ja kasutamise korda eelnõu rakendusaktides, mis sätestavad maksemehhanismi, kulude arvestuse ja tasude kasutamise sihtotstarbelisuse. Menetlus- ja järelevalvetasud toetavad pädeva asutuse jätkusuutlikku toimimist, aitavad katta ohutusanalüüside ja järelevalvemeetmete tegelikku maksumust ning tagavad, et riik saab oma rahvusvahelisi tuumaohutuse kohustusi täita ilma ebaproportsionaalse koormuseta riigieelarvele.</w:t>
      </w:r>
    </w:p>
    <w:p w14:paraId="72C245FF" w14:textId="77777777" w:rsidR="00102981" w:rsidRDefault="00102981" w:rsidP="00102981">
      <w:pPr>
        <w:spacing w:after="0" w:line="240" w:lineRule="auto"/>
        <w:jc w:val="both"/>
      </w:pPr>
    </w:p>
    <w:p w14:paraId="22043C74"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b/>
          <w:bCs/>
          <w:sz w:val="24"/>
          <w:szCs w:val="24"/>
        </w:rPr>
        <w:t>Mõju julgeolekule  ja hädaolukorraks valmisolekule ning rahvusvahelistele suhetele</w:t>
      </w:r>
    </w:p>
    <w:p w14:paraId="178FFF7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A47489A" w14:textId="77777777"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29AA4D19">
        <w:rPr>
          <w:rFonts w:ascii="Times New Roman" w:eastAsia="Times New Roman" w:hAnsi="Times New Roman" w:cs="Times New Roman"/>
          <w:sz w:val="24"/>
          <w:szCs w:val="24"/>
        </w:rPr>
        <w:t>TEOSe</w:t>
      </w:r>
      <w:proofErr w:type="spellEnd"/>
      <w:r w:rsidRPr="29AA4D19">
        <w:rPr>
          <w:rFonts w:ascii="Times New Roman" w:eastAsia="Times New Roman" w:hAnsi="Times New Roman" w:cs="Times New Roman"/>
          <w:sz w:val="24"/>
          <w:szCs w:val="24"/>
        </w:rPr>
        <w:t xml:space="preserve"> rakendamisega kaasnevat mõju julgeolekule ja hädaolukorraks valmisolekule analüüsiti 2023. aastal tuumaenergia töörühma poolt kokku kutsutud </w:t>
      </w:r>
      <w:proofErr w:type="spellStart"/>
      <w:r w:rsidRPr="29AA4D19">
        <w:rPr>
          <w:rFonts w:ascii="Times New Roman" w:eastAsia="Times New Roman" w:hAnsi="Times New Roman" w:cs="Times New Roman"/>
          <w:sz w:val="24"/>
          <w:szCs w:val="24"/>
        </w:rPr>
        <w:t>alltöörühmas</w:t>
      </w:r>
      <w:proofErr w:type="spellEnd"/>
      <w:r w:rsidRPr="29AA4D19">
        <w:rPr>
          <w:rStyle w:val="Allmrkuseviide"/>
          <w:rFonts w:ascii="Times New Roman" w:eastAsia="Times New Roman" w:hAnsi="Times New Roman" w:cs="Times New Roman"/>
          <w:sz w:val="24"/>
          <w:szCs w:val="24"/>
        </w:rPr>
        <w:footnoteReference w:id="117"/>
      </w:r>
      <w:r w:rsidRPr="29AA4D19">
        <w:rPr>
          <w:rFonts w:ascii="Times New Roman" w:eastAsia="Times New Roman" w:hAnsi="Times New Roman" w:cs="Times New Roman"/>
          <w:sz w:val="24"/>
          <w:szCs w:val="24"/>
        </w:rPr>
        <w:t xml:space="preserve">, mille analüüs tugines Rahvusvahelise Kaitseuuringute Keskuse eeltööle. </w:t>
      </w:r>
    </w:p>
    <w:p w14:paraId="6BB8F86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21EC463" w14:textId="77777777"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rakendamine toob kaasa märkimisväärse mõju riigi julgeolekule ja hädaolukorraks valmisolekule. Mitmete riiklike ja kohalike asutuste rollid, vastutused ja koostöökohustused muutuvad senisest oluliselt laiemaks ja süsteemsemaks, sest võimaliku tuumajaama rajamine peab tuginema selgele julgeolekuriskide maandamisele ning riigi suutlikkusele tulla toime võimalike hädaolukordade tagajärgedega. Rahvusvahelise koostöö kontekstis tuleb arvestada IAEA, EL struktuuride, NATO ja naaberriikidega, kes osalevad ühistes teavitus-, hindamis- ja reageerimismehhanismides.</w:t>
      </w:r>
    </w:p>
    <w:p w14:paraId="6160E7B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DA5A0C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Suureneb vajadus riiklike ja rahvusvaheliste partneritega teabevahetuseks ning koordinatsiooniks, sealhulgas osalemiseks rahvusvahelistes vastastikhindamistes ja ekspertmissioonides (IAEA missioonid, EL temaatilised hindamised), mis nõuavad regulatiivset ja operatiivset valmisolekut ning läbipaistvat ja usaldusväärset teabekorraldust.</w:t>
      </w:r>
    </w:p>
    <w:p w14:paraId="361601E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554E92C"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Kuigi otseselt mõjutatud ametnike arv jääb riigitöötajate koguarvu suhtes väikeseks, suureneb nende töö sisuline maht ja regulaarne kokkupuude tuumaohutuse ja valmisolekuga seotud ülesannetega märgatavalt. Tuumaohutus ja hädaolukorraks valmisolek on igas tuumaenergiat kasutavas riigis lahutamatu osa riiklikust julgeolekust.</w:t>
      </w:r>
    </w:p>
    <w:p w14:paraId="2581EB1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423B9DB"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Suurem osa tuumaohutuse mõjust keskendub raskete, kuid harvaesinevate olukordade ennetamisele, avariideks valmistumisele ja kriisireguleerimise võimekuse tõstmisele. Nii tuumajulgeolek kui ka hädaolukorraks valmisolek hõlmavad tuumamaterjali ja -rajatiste füüsilist, </w:t>
      </w:r>
      <w:proofErr w:type="spellStart"/>
      <w:r w:rsidRPr="0BC53370">
        <w:rPr>
          <w:rFonts w:ascii="Times New Roman" w:eastAsia="Times New Roman" w:hAnsi="Times New Roman" w:cs="Times New Roman"/>
          <w:sz w:val="24"/>
          <w:szCs w:val="24"/>
        </w:rPr>
        <w:t>küber</w:t>
      </w:r>
      <w:proofErr w:type="spellEnd"/>
      <w:r w:rsidRPr="0BC53370">
        <w:rPr>
          <w:rFonts w:ascii="Times New Roman" w:eastAsia="Times New Roman" w:hAnsi="Times New Roman" w:cs="Times New Roman"/>
          <w:sz w:val="24"/>
          <w:szCs w:val="24"/>
        </w:rPr>
        <w:t>- ja personaliohutust, samuti asjaomaste õigusaktide ja muude nõuete väljatöötamist ja rakendamist. Hädaolukorraks valmisolek hõlmab lisaks hädaolukorra ohtude hindamist, hädaolukorra lahendamise plaani ja protseduuride väljatöötamist, koolitusi ja harjutusi ning koostööd asjakohaste pooltega nii võimaliku tuumajaama rajaja kui ka kogu riigi vaatest.</w:t>
      </w:r>
    </w:p>
    <w:p w14:paraId="699DAF64"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15E8F4E"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Tuginedes eelnimetatud julgeoleku- ja hädaolukorrale valmisoleku analüüsis välja toodud alustele, siis kõige vahetumalt mõjutab seadus Päästeametit, Politsei- ja Piirivalveametit, </w:t>
      </w:r>
      <w:r w:rsidRPr="36BE4DF8">
        <w:rPr>
          <w:rFonts w:ascii="Times New Roman" w:eastAsia="Times New Roman" w:hAnsi="Times New Roman" w:cs="Times New Roman"/>
          <w:sz w:val="24"/>
          <w:szCs w:val="24"/>
        </w:rPr>
        <w:t xml:space="preserve">Kaitsepolitseiametit, </w:t>
      </w:r>
      <w:r w:rsidRPr="7C2AB9D8">
        <w:rPr>
          <w:rFonts w:ascii="Times New Roman" w:eastAsia="Times New Roman" w:hAnsi="Times New Roman" w:cs="Times New Roman"/>
          <w:sz w:val="24"/>
          <w:szCs w:val="24"/>
        </w:rPr>
        <w:t xml:space="preserve">Sisekaitseakadeemiat, </w:t>
      </w:r>
      <w:r w:rsidRPr="36BE4DF8">
        <w:rPr>
          <w:rFonts w:ascii="Times New Roman" w:eastAsia="Times New Roman" w:hAnsi="Times New Roman" w:cs="Times New Roman"/>
          <w:sz w:val="24"/>
          <w:szCs w:val="24"/>
        </w:rPr>
        <w:t>TTJA-d</w:t>
      </w:r>
      <w:r w:rsidRPr="725C82F7">
        <w:rPr>
          <w:rFonts w:ascii="Times New Roman" w:eastAsia="Times New Roman" w:hAnsi="Times New Roman" w:cs="Times New Roman"/>
          <w:sz w:val="24"/>
          <w:szCs w:val="24"/>
        </w:rPr>
        <w:t xml:space="preserve"> ja</w:t>
      </w:r>
      <w:r w:rsidRPr="44233FAD">
        <w:rPr>
          <w:rFonts w:ascii="Times New Roman" w:eastAsia="Times New Roman" w:hAnsi="Times New Roman" w:cs="Times New Roman"/>
          <w:sz w:val="24"/>
          <w:szCs w:val="24"/>
        </w:rPr>
        <w:t xml:space="preserve"> </w:t>
      </w:r>
      <w:r w:rsidRPr="2AC1F4B7">
        <w:rPr>
          <w:rFonts w:ascii="Times New Roman" w:eastAsia="Times New Roman" w:hAnsi="Times New Roman" w:cs="Times New Roman"/>
          <w:sz w:val="24"/>
          <w:szCs w:val="24"/>
        </w:rPr>
        <w:t>Siseministeeriumit</w:t>
      </w:r>
      <w:r w:rsidRPr="44233FAD">
        <w:rPr>
          <w:rFonts w:ascii="Times New Roman" w:eastAsia="Times New Roman" w:hAnsi="Times New Roman" w:cs="Times New Roman"/>
          <w:sz w:val="24"/>
          <w:szCs w:val="24"/>
        </w:rPr>
        <w:t>, kellel tuleb tugevdada kiirgus- ja CBRN-võimekust, uuendada riskihinnanguid ja hädaolukorra lahendamise plaane ning tagada valmisolek reageerida kiirgusintsidentidele. Nimetatud asutuste töö muutub sisuliselt igapäevaseks raamistiku haldamise ja koostöö mõttes ja seda isegi siis, kui tegelikke juhtumeid ei esine. Samuti suureneb vajadus riiklike ja rahvusvaheliste partneritega (nt IAEA, naaberriigid) pideva teabevahetuse ning tehnilise koordineerimise pidamiseks.</w:t>
      </w:r>
    </w:p>
    <w:p w14:paraId="03AC867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CAF68FD" w14:textId="77777777" w:rsidR="00102981" w:rsidRDefault="7C25CD37" w:rsidP="00102981">
      <w:pPr>
        <w:spacing w:after="0" w:line="240" w:lineRule="auto"/>
        <w:jc w:val="both"/>
        <w:rPr>
          <w:rFonts w:ascii="Times New Roman" w:eastAsia="Times New Roman" w:hAnsi="Times New Roman" w:cs="Times New Roman"/>
          <w:sz w:val="24"/>
          <w:szCs w:val="24"/>
        </w:rPr>
      </w:pPr>
      <w:commentRangeStart w:id="10"/>
      <w:r w:rsidRPr="694B6420">
        <w:rPr>
          <w:rFonts w:ascii="Times New Roman" w:eastAsia="Times New Roman" w:hAnsi="Times New Roman" w:cs="Times New Roman"/>
          <w:sz w:val="24"/>
          <w:szCs w:val="24"/>
        </w:rPr>
        <w:t>Kohalike omavalitsuste jaoks seisneb mõju peamiselt kriisiplaanide, evakuatsiooni- ja varjumisvõimaluste läbimõtlemises ning elanikkonna teavitustegevuse tugevdamises. Kuigi see puudutab väikesearvulist ametnike ringi, võib mõju ulatus nende igapäevatele tööülesannetele olla oluline, sest KOVidel tuleb arvestada tuumaavarii eripära ning täiendada oma kriisireguleerimise pädevusi.</w:t>
      </w:r>
    </w:p>
    <w:commentRangeEnd w:id="10"/>
    <w:p w14:paraId="405B58A6" w14:textId="77777777" w:rsidR="00102981" w:rsidRDefault="00102981" w:rsidP="00102981">
      <w:pPr>
        <w:spacing w:after="0" w:line="240" w:lineRule="auto"/>
        <w:jc w:val="both"/>
        <w:rPr>
          <w:rFonts w:ascii="Times New Roman" w:eastAsia="Times New Roman" w:hAnsi="Times New Roman" w:cs="Times New Roman"/>
          <w:sz w:val="24"/>
          <w:szCs w:val="24"/>
        </w:rPr>
      </w:pPr>
      <w:r>
        <w:commentReference w:id="10"/>
      </w:r>
    </w:p>
    <w:p w14:paraId="0B64AEA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Elanikkonna tasandil avaldub mõju peamiselt riskikommunikatsiooni, teadlikkuse tõstmise ja juhiste kaudu. Igapäevast käitumist see ei muuda, kuid nõuab kohati suuremat tähelepanu ametkondade selgitustööle, pärssides valeinfo ja väärarusaamade levikut. Rahvusvahelise kogukonna jaoks on oluline, et Eesti elanikkonna,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ja riigiasutuste teavitus- ja reageerimisprotsessid vastaksid rahvusvahelistele ohutus- ja teavitusstandarditele ning toetaksid piiriülest koordineerimist.</w:t>
      </w:r>
    </w:p>
    <w:p w14:paraId="308BED3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174C11" w14:textId="77777777" w:rsidR="00102981" w:rsidRDefault="7C25CD37" w:rsidP="00102981">
      <w:pPr>
        <w:spacing w:after="0" w:line="240" w:lineRule="auto"/>
        <w:jc w:val="both"/>
        <w:rPr>
          <w:rFonts w:ascii="Times New Roman" w:eastAsia="Times New Roman" w:hAnsi="Times New Roman" w:cs="Times New Roman"/>
          <w:sz w:val="24"/>
          <w:szCs w:val="24"/>
        </w:rPr>
      </w:pPr>
      <w:commentRangeStart w:id="11"/>
      <w:r w:rsidRPr="694B6420">
        <w:rPr>
          <w:rFonts w:ascii="Times New Roman" w:eastAsia="Times New Roman" w:hAnsi="Times New Roman" w:cs="Times New Roman"/>
          <w:sz w:val="24"/>
          <w:szCs w:val="24"/>
        </w:rPr>
        <w:t>Hinnates mõju sihtrühmade ja kriteeriumite lõikes, peaks riigiasutustes tegelema tuumajulgeoleku ja hädaolukordadeks valmisolekuga kokku ligikaudu 55–100 inimest</w:t>
      </w:r>
      <w:commentRangeEnd w:id="11"/>
      <w:r w:rsidR="00102981">
        <w:commentReference w:id="11"/>
      </w:r>
      <w:r w:rsidRPr="694B6420">
        <w:rPr>
          <w:rFonts w:ascii="Times New Roman" w:eastAsia="Times New Roman" w:hAnsi="Times New Roman" w:cs="Times New Roman"/>
          <w:sz w:val="24"/>
          <w:szCs w:val="24"/>
        </w:rPr>
        <w:t>. Siseministeeriumi haldusala asutustes 2023.a lõpus tuumaenergia töörühma lõpparuande sisendi tarbeks läbiviidud analüüsi põhjal on julgeoleku- ja hädaolukordadeks valmisoleku tagamiseks vajalike võimearenduste eelarvevajadus kuni 2035. aastani suurusjärgus kuni 54 mln €, sealhulgas Siseministeeriumi haldusalas kuni 21 mln €. Järgnevates etappides on vajalik võimekuste arendamise kulusid täpsemalt hinnata sõltuvalt tuumajaama kohta vajalike detailide ilmnemisest ning täpsemate planeerimisaluste selgumisest.</w:t>
      </w:r>
    </w:p>
    <w:p w14:paraId="2FCDE4C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8CF1791"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2025. aastal töötas avaliku korra ja julgeoleku, riigikaitse, üldiste valitsussektori teenuste ning keskkonnakaitse valdkondades kokku 25 924 riigitöötajat. Selle taustal moodustab tuumajulgeoleku ja hädaolukorra valmisolekuga tegelevate töötajate hulk väga väikese osa – alla 1% kõigist riigitöötajatest.</w:t>
      </w:r>
    </w:p>
    <w:p w14:paraId="0BC7DBA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D42AEE6"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Kohaliku omavalitsuse tasandil tuleb seaduse rakendamisel kaasata eelkõige:</w:t>
      </w:r>
    </w:p>
    <w:p w14:paraId="523C727D" w14:textId="77777777" w:rsidR="00102981" w:rsidRDefault="00102981" w:rsidP="00102981">
      <w:pPr>
        <w:pStyle w:val="Loendilik"/>
        <w:numPr>
          <w:ilvl w:val="0"/>
          <w:numId w:val="34"/>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tuumajaama lähipiirkonnas asuvad 3–4 omavalitsust ja nende kriisikomisjonid (kokku ligikaudu 3–10 töötajat);</w:t>
      </w:r>
    </w:p>
    <w:p w14:paraId="74010371" w14:textId="77777777" w:rsidR="00102981" w:rsidRDefault="00102981" w:rsidP="00102981">
      <w:pPr>
        <w:pStyle w:val="Loendilik"/>
        <w:numPr>
          <w:ilvl w:val="0"/>
          <w:numId w:val="34"/>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kõigi Eesti omavalitsuste julgeoleku ja kriisivalmidusega tegelevad töötajad (umbes 3–5 töötajat omavalitsuse kohta), mis tähendab kokku ligikaudu 12–40 töötajat lähipiirkonnas ja 225–375 töötajat ülejäänud omavalitsustes.</w:t>
      </w:r>
    </w:p>
    <w:p w14:paraId="65EE04A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7366026"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 Sihtrühma suurus jääb seega väga väikeseks – alla 5%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kõigist töötajatest.</w:t>
      </w:r>
    </w:p>
    <w:p w14:paraId="7C1382F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393628C"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Elanikkonna tasandil peavad riskikommunikatsioon ja juhised jõudma kogu Eesti rahvastikuni (1 369 995 elanikku 2025. aasta seisuga). Aktiivne roll hädaolukordade planeerimises ja võimalikus reageerimises lasub siiski eelkõige tuumajaama lähipiirkonna elanikel, mistõttu võib mõju selles rühmas olla märkimisväärne.</w:t>
      </w:r>
    </w:p>
    <w:p w14:paraId="1838463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1EB6089" w14:textId="77777777" w:rsidR="00102981" w:rsidRDefault="00102981" w:rsidP="00102981">
      <w:pPr>
        <w:spacing w:after="0" w:line="240" w:lineRule="auto"/>
        <w:jc w:val="both"/>
      </w:pPr>
      <w:r w:rsidRPr="0BC53370">
        <w:rPr>
          <w:rFonts w:ascii="Times New Roman" w:eastAsia="Times New Roman" w:hAnsi="Times New Roman" w:cs="Times New Roman"/>
          <w:sz w:val="24"/>
          <w:szCs w:val="24"/>
        </w:rPr>
        <w:t xml:space="preserve">Mõju ulatust hinnates võib öelda, et riigi tasandil on mõju suur – osalevate asutuste igapäevane töö muutub uue raamistikuga oluliselt, eriti pärast tuumajaama rajamist.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kriisikomisjonidele  ja elanike on mõju väike kuni mõõdukas (teadlikkuse ja käitumise muutus).</w:t>
      </w:r>
    </w:p>
    <w:p w14:paraId="7DE34175"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2530F9B"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Mõju sagedus erineb sihtrühmade vahel:</w:t>
      </w:r>
    </w:p>
    <w:p w14:paraId="178A6894" w14:textId="77777777" w:rsidR="00102981" w:rsidRDefault="00102981" w:rsidP="00102981">
      <w:pPr>
        <w:pStyle w:val="Loendilik"/>
        <w:numPr>
          <w:ilvl w:val="0"/>
          <w:numId w:val="33"/>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riigi tasandil on mõju suur ja igapäevane, sest regulatiivsed asutused (TTJA, Päästeamet, Keskkonnaamet, PPA) tegelevad pidevalt riskihindamise, järelevalve ja valmisoleku planeerimisega;</w:t>
      </w:r>
    </w:p>
    <w:p w14:paraId="33DAC33E" w14:textId="77777777" w:rsidR="00102981" w:rsidRDefault="00102981" w:rsidP="00102981">
      <w:pPr>
        <w:pStyle w:val="Loendilik"/>
        <w:numPr>
          <w:ilvl w:val="0"/>
          <w:numId w:val="33"/>
        </w:num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tasandil on mõju keskmine, kuna tegevused on regulaarsed, kuid mitte igapäevased (planeerimine, koolitused, kriisiõppused);</w:t>
      </w:r>
    </w:p>
    <w:p w14:paraId="6A80F451" w14:textId="77777777" w:rsidR="00102981" w:rsidRDefault="00102981" w:rsidP="00102981">
      <w:pPr>
        <w:pStyle w:val="Loendilik"/>
        <w:numPr>
          <w:ilvl w:val="0"/>
          <w:numId w:val="33"/>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elanikkonna tasandil on mõju väike, sest kriisikommunikatsioon ja elanikkonnale suunatud õppused toimuvad aeg-ajalt.</w:t>
      </w:r>
    </w:p>
    <w:p w14:paraId="7029BC9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C35B02D"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Ebasoovitavate mõjude kaasnemise riski vaates ei sõltu mõju sellest, kui suur on sihtrühm, vaid sellest, kui palju on teadmata eeldusi (kompetents, ressurss, tehnoloogia valik):</w:t>
      </w:r>
    </w:p>
    <w:p w14:paraId="02B4596F" w14:textId="77777777" w:rsidR="00102981" w:rsidRDefault="00102981" w:rsidP="00102981">
      <w:pPr>
        <w:pStyle w:val="Loendilik"/>
        <w:numPr>
          <w:ilvl w:val="0"/>
          <w:numId w:val="25"/>
        </w:num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Riigi tasand:</w:t>
      </w:r>
      <w:r w:rsidRPr="44233FAD">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keskmine risk </w:t>
      </w:r>
      <w:r w:rsidRPr="44233FAD">
        <w:rPr>
          <w:rFonts w:ascii="Times New Roman" w:eastAsia="Times New Roman" w:hAnsi="Times New Roman" w:cs="Times New Roman"/>
          <w:sz w:val="24"/>
          <w:szCs w:val="24"/>
        </w:rPr>
        <w:t xml:space="preserve">(eelanalüüs rõhutab spetsialistide nappust: CBRN võimekuse </w:t>
      </w:r>
      <w:r w:rsidRPr="36BE4DF8">
        <w:rPr>
          <w:rFonts w:ascii="Times New Roman" w:eastAsia="Times New Roman" w:hAnsi="Times New Roman" w:cs="Times New Roman"/>
          <w:sz w:val="24"/>
          <w:szCs w:val="24"/>
        </w:rPr>
        <w:t>lüngad</w:t>
      </w:r>
      <w:r w:rsidRPr="44233FAD">
        <w:rPr>
          <w:rFonts w:ascii="Times New Roman" w:eastAsia="Times New Roman" w:hAnsi="Times New Roman" w:cs="Times New Roman"/>
          <w:sz w:val="24"/>
          <w:szCs w:val="24"/>
        </w:rPr>
        <w:t xml:space="preserve">; vajadus uue regulatiivse struktuuri järele; </w:t>
      </w:r>
      <w:r w:rsidRPr="41B2E20B">
        <w:rPr>
          <w:rFonts w:ascii="Times New Roman" w:eastAsia="Times New Roman" w:hAnsi="Times New Roman" w:cs="Times New Roman"/>
          <w:sz w:val="24"/>
          <w:szCs w:val="24"/>
        </w:rPr>
        <w:t xml:space="preserve">täiendav </w:t>
      </w:r>
      <w:r w:rsidRPr="44233FAD">
        <w:rPr>
          <w:rFonts w:ascii="Times New Roman" w:eastAsia="Times New Roman" w:hAnsi="Times New Roman" w:cs="Times New Roman"/>
          <w:sz w:val="24"/>
          <w:szCs w:val="24"/>
        </w:rPr>
        <w:t xml:space="preserve">kriisijuhtimise vajadus); </w:t>
      </w:r>
    </w:p>
    <w:p w14:paraId="5BD7BBCF" w14:textId="77777777" w:rsidR="00102981" w:rsidRDefault="00102981" w:rsidP="00102981">
      <w:pPr>
        <w:pStyle w:val="Loendilik"/>
        <w:numPr>
          <w:ilvl w:val="0"/>
          <w:numId w:val="25"/>
        </w:num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KOVi</w:t>
      </w:r>
      <w:proofErr w:type="spellEnd"/>
      <w:r w:rsidRPr="0BC53370">
        <w:rPr>
          <w:rFonts w:ascii="Times New Roman" w:eastAsia="Times New Roman" w:hAnsi="Times New Roman" w:cs="Times New Roman"/>
          <w:sz w:val="24"/>
          <w:szCs w:val="24"/>
        </w:rPr>
        <w:t xml:space="preserve"> tasand: keskmine risk (</w:t>
      </w:r>
      <w:proofErr w:type="spellStart"/>
      <w:r w:rsidRPr="0BC53370">
        <w:rPr>
          <w:rFonts w:ascii="Times New Roman" w:eastAsia="Times New Roman" w:hAnsi="Times New Roman" w:cs="Times New Roman"/>
          <w:sz w:val="24"/>
          <w:szCs w:val="24"/>
        </w:rPr>
        <w:t>KOV-idel</w:t>
      </w:r>
      <w:proofErr w:type="spellEnd"/>
      <w:r w:rsidRPr="0BC53370">
        <w:rPr>
          <w:rFonts w:ascii="Times New Roman" w:eastAsia="Times New Roman" w:hAnsi="Times New Roman" w:cs="Times New Roman"/>
          <w:sz w:val="24"/>
          <w:szCs w:val="24"/>
        </w:rPr>
        <w:t xml:space="preserve"> puudub praegu oskus käsitleda kiirgusõnnetuse eripära; varjumiskohtade nõuded on välja töötamata)</w:t>
      </w:r>
    </w:p>
    <w:p w14:paraId="7E4CCEC9" w14:textId="77777777" w:rsidR="00102981" w:rsidRDefault="00102981" w:rsidP="00102981">
      <w:pPr>
        <w:pStyle w:val="Loendilik"/>
        <w:numPr>
          <w:ilvl w:val="0"/>
          <w:numId w:val="25"/>
        </w:num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 xml:space="preserve">Elanikkonna tasand: keskmine risk </w:t>
      </w:r>
      <w:r w:rsidRPr="44233FAD">
        <w:rPr>
          <w:rFonts w:ascii="Times New Roman" w:eastAsia="Times New Roman" w:hAnsi="Times New Roman" w:cs="Times New Roman"/>
          <w:sz w:val="24"/>
          <w:szCs w:val="24"/>
        </w:rPr>
        <w:t>(sõltub selgitustöö kvaliteedist ja selle vastuvõtmise valmidusest elanikkonna poolt; selektiivne tõlgendamise risk on kõrge</w:t>
      </w:r>
      <w:r w:rsidRPr="41B2E20B">
        <w:rPr>
          <w:rFonts w:ascii="Times New Roman" w:eastAsia="Times New Roman" w:hAnsi="Times New Roman" w:cs="Times New Roman"/>
          <w:sz w:val="24"/>
          <w:szCs w:val="24"/>
        </w:rPr>
        <w:t>).</w:t>
      </w:r>
    </w:p>
    <w:p w14:paraId="63A5FD0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1E8500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Arvestades tuumaenergia kasutuselevõtu ettevalmistamiseks kaardistatud võimearendusvajadusi Siseministeeriumi haldusalas, on oluline rõhutada, et seadusega seotud mõju ei piirdu üksnes regulatiivse muudatusega, vaid toob kaasa ka sisulise ja pikaajalise valmisoleku kasvatamise vajaduse. Tuumaenergia valdkond eeldab riigi tasandil eriteadmisi radioloogiliste, bioloogiliste, keemiliste ja tuumaohtude (CBRN- </w:t>
      </w:r>
      <w:proofErr w:type="spellStart"/>
      <w:r w:rsidRPr="0BC53370">
        <w:rPr>
          <w:rFonts w:ascii="Times New Roman" w:eastAsia="Times New Roman" w:hAnsi="Times New Roman" w:cs="Times New Roman"/>
          <w:i/>
          <w:iCs/>
          <w:sz w:val="24"/>
          <w:szCs w:val="24"/>
        </w:rPr>
        <w:t>Chemical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Biological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Radiological</w:t>
      </w:r>
      <w:proofErr w:type="spellEnd"/>
      <w:r w:rsidRPr="0BC53370">
        <w:rPr>
          <w:rFonts w:ascii="Times New Roman" w:eastAsia="Times New Roman" w:hAnsi="Times New Roman" w:cs="Times New Roman"/>
          <w:i/>
          <w:iCs/>
          <w:sz w:val="24"/>
          <w:szCs w:val="24"/>
        </w:rPr>
        <w:t xml:space="preserve"> and Nuclear)</w:t>
      </w:r>
      <w:r w:rsidRPr="0BC53370">
        <w:rPr>
          <w:rFonts w:ascii="Times New Roman" w:eastAsia="Times New Roman" w:hAnsi="Times New Roman" w:cs="Times New Roman"/>
          <w:sz w:val="24"/>
          <w:szCs w:val="24"/>
        </w:rPr>
        <w:t xml:space="preserve"> käsitlemisel ning standardiseeritud reageerimis-, järelevalve- ja turvaprotokolle, mis peavad olema kooskõlas rahvusvaheliste tuumajulgeoleku standardite ja koostööpõhimõtetega (IAEA, NATO, EL). Rahvusvaheline koostöö tagab, et riigisiseseid standardeid, koolitust ja tuumajulgeoleku meetmeid arendatakse rahvusvaheliste parimate praktikate kohaselt ja vastavuses partnerite ootustega, mis omakorda tugevdab Eesti, kui usaldusväärse tuumariigi mainet.</w:t>
      </w:r>
    </w:p>
    <w:p w14:paraId="78521020"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F418CD7" w14:textId="77777777" w:rsidR="00102981" w:rsidRDefault="00102981" w:rsidP="00102981">
      <w:pPr>
        <w:spacing w:after="0" w:line="240" w:lineRule="auto"/>
        <w:jc w:val="both"/>
      </w:pPr>
      <w:r w:rsidRPr="7368D7C8">
        <w:rPr>
          <w:rFonts w:ascii="Times New Roman" w:eastAsia="Times New Roman" w:hAnsi="Times New Roman" w:cs="Times New Roman"/>
          <w:sz w:val="24"/>
          <w:szCs w:val="24"/>
        </w:rPr>
        <w:t>Nimetatud vajadused toovad kaasa vältimatud investeeringud pädevuste arendamisse, tehniliste võimekuste laiendamisse ja koolitussüsteemide loomisse, sh Sisekaitseakadeemia rolli suurenemise koolitus- ja sertifitseerimiskeskusena. Seadusest tulenev täpsustatud turvanõuete rakendamine ning tuumamaterjali transpordi turvaplaneerimine (TEOS § 78 ja § 79) tähendab, et turvategevus muutub strateegilise julgeolekuvõimekuse osaks, mis nõuab pidevat pädevuse tõendamist, riskipõhist planeerimist ning operatiivset koostööd nii riigisiseselt kui rahvusvaheliselt.</w:t>
      </w:r>
    </w:p>
    <w:p w14:paraId="10C4FFA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08F902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Arvestades Eesti regionaalset julgeolekukeskkonda ja Venemaa jätkuvat agressioonipotentsiaali, tuleb tuumaenergia kasutuselevõtul arvestada ka sõjaliste ohtudega. Euroopa Liidu, NATO ja IAEA praktikad näevad ette, et tuumarajatisi käsitletakse strateegilise ja kriitilise taristuna, millele kehtivad tugevdatud füüsilise kaitse, küberturvalisuse ja vastupidavuse nõuded nii rahuaja kui sõjalise konflikti stsenaariumites. Rahvusvahelise koostöö, NATO kollektiivkaitse põhimõtete ning kriitilise taristu kontekstis tähendab see ka tuumarajatiste käsitlemist strateegilise taristuna, mille kaitse on seotud nii riigikaitseliste kui rahvusvaheliste kohustustega.</w:t>
      </w:r>
    </w:p>
    <w:p w14:paraId="4E9987F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3014B3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Seetõttu mõjutab seadus riigi julgeolekut mitte ainult madala tõenäosusega tehniliste avariide ja radioloogiliste intsidentide mõttes, vaid ka laiemalt riigikaitse seisukohalt. Sõjaliste riskide käsitlemine toimub paralleelselt riigikaitse ja riikliku tuumajulgeoleku planeerimisega, sealhulgas tulevikus tsiviilkriisi ja riigikaitse seaduse rakendamisel ning NATO kollektiivkaitse raamistikus. Mõjuanalüüsi seisukohast tähendab see, et seadus suurendab vajadust strateegilise taristu kaitse, koostöömehhanismide ja operatiivvõime arendamise järele, kuid täpsemad riskid ja meetmed määratakse eraldi salastatud taseme planeerimisdokumentides.</w:t>
      </w:r>
    </w:p>
    <w:p w14:paraId="13AF8A4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0594F4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Kokkuvõtteks on julgeoleku- ja hädaolukorra valmisoleku mõju tervikuna mõõdukas või keskmine just nende tegevuste sisulise intensiivistumise tõttu, mis nõuavad spetsiifilist väljaõpet, süsteemset koostööd ja uute võimekuste arendamist, isegi kui otseselt mõjutatud inimeste osakaal kogu riigi või KOV struktuurides jääb väikseks. Siiski tuleb arvestada, et mõju ulatus on märkimisväärne, kuna mõjutab riigi tasandi institutsioonide tööd suurel määral,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tööd keskmiselt ja elanikkonda eeskätt kommunikatsiooni kaudu. Mõjud on ulatuslikud, kuid enamik ebasoovitavatest mõjudest on juhitavad, kui koolitus- ja võimekuse lüngad adresseeritakse. </w:t>
      </w:r>
    </w:p>
    <w:p w14:paraId="46FE132B" w14:textId="77777777" w:rsidR="00F70A49" w:rsidRDefault="00F70A49" w:rsidP="00102981">
      <w:pPr>
        <w:spacing w:after="0" w:line="240" w:lineRule="auto"/>
        <w:jc w:val="both"/>
        <w:rPr>
          <w:rFonts w:ascii="Times New Roman" w:eastAsia="Times New Roman" w:hAnsi="Times New Roman" w:cs="Times New Roman"/>
          <w:sz w:val="24"/>
          <w:szCs w:val="24"/>
        </w:rPr>
      </w:pPr>
    </w:p>
    <w:p w14:paraId="0D42AC6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Seaduse rakendamisel oluline mõju ka Eesti rahvusvahelisele positsioonile, mainele ja koostöösuhetele, mille tulemusena suureneb nii rahvusvaheliste partnerite ootuste kui ka koostöökohustuste maht. Mõju avaldub nii kahepoolsetes suhetes, regionaalses koostöös kui ka ülemaailmsete tuumaohutuse ja hädaolukorraks valmisoleku mehhanismide kaudu.  </w:t>
      </w:r>
    </w:p>
    <w:p w14:paraId="51DC0CC8"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 </w:t>
      </w:r>
    </w:p>
    <w:p w14:paraId="01E3450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b/>
          <w:bCs/>
          <w:sz w:val="24"/>
          <w:szCs w:val="24"/>
        </w:rPr>
        <w:t>Sotsiaalne ja regionaalne mõju</w:t>
      </w:r>
    </w:p>
    <w:p w14:paraId="06DCC8E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F1352AE" w14:textId="05AC00E5"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Avalikkuse, kohalike omavalitsuste ja kogukondade kaasamine toimub peamiselt planeerimisseaduse (</w:t>
      </w:r>
      <w:proofErr w:type="spellStart"/>
      <w:r w:rsidRPr="0BC53370">
        <w:rPr>
          <w:rFonts w:ascii="Times New Roman" w:eastAsia="Times New Roman" w:hAnsi="Times New Roman" w:cs="Times New Roman"/>
          <w:sz w:val="24"/>
          <w:szCs w:val="24"/>
        </w:rPr>
        <w:t>PlanS</w:t>
      </w:r>
      <w:proofErr w:type="spellEnd"/>
      <w:r w:rsidRPr="0BC53370">
        <w:rPr>
          <w:rFonts w:ascii="Times New Roman" w:eastAsia="Times New Roman" w:hAnsi="Times New Roman" w:cs="Times New Roman"/>
          <w:sz w:val="24"/>
          <w:szCs w:val="24"/>
        </w:rPr>
        <w:t xml:space="preserve">) ning keskkonnamõju strateegilise hindamise (KSH) ja keskkonnamõju hindamise (KMH) menetluste kaudu. TEOS ei sätesta eraldi kaasamiskorda, vaid tugineb olemasolevale planeerimis- ja </w:t>
      </w:r>
      <w:r w:rsidR="00F70A49" w:rsidRPr="0BC53370">
        <w:rPr>
          <w:rFonts w:ascii="Times New Roman" w:eastAsia="Times New Roman" w:hAnsi="Times New Roman" w:cs="Times New Roman"/>
          <w:sz w:val="24"/>
          <w:szCs w:val="24"/>
        </w:rPr>
        <w:t>keskkonnaõigus</w:t>
      </w:r>
      <w:r w:rsidR="00F70A49">
        <w:rPr>
          <w:rFonts w:ascii="Times New Roman" w:eastAsia="Times New Roman" w:hAnsi="Times New Roman" w:cs="Times New Roman"/>
          <w:sz w:val="24"/>
          <w:szCs w:val="24"/>
        </w:rPr>
        <w:t>e</w:t>
      </w:r>
      <w:r w:rsidR="00F70A49" w:rsidRPr="0BC53370">
        <w:rPr>
          <w:rFonts w:ascii="Times New Roman" w:eastAsia="Times New Roman" w:hAnsi="Times New Roman" w:cs="Times New Roman"/>
          <w:sz w:val="24"/>
          <w:szCs w:val="24"/>
        </w:rPr>
        <w:t xml:space="preserve"> </w:t>
      </w:r>
      <w:r w:rsidRPr="0BC53370">
        <w:rPr>
          <w:rFonts w:ascii="Times New Roman" w:eastAsia="Times New Roman" w:hAnsi="Times New Roman" w:cs="Times New Roman"/>
          <w:sz w:val="24"/>
          <w:szCs w:val="24"/>
        </w:rPr>
        <w:t>raamistikule, mis tagab avalikustamise, arvamuste esitamise õiguse, avalikud arutelud, kooskõlastusringid ja vaide võimalused kõigis olulistes etappides alates riigi eriplaneeringust kuni konkreetse tuumakäitise KMH ja tegevusloa menetluseni. Tuumaohutusloa menetlusele kohaldatakse samuti avatud menetlust vastavalt haldusmenetluse seadusele.</w:t>
      </w:r>
    </w:p>
    <w:p w14:paraId="0357C01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871B3BC"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Kuna kaasamise tegelik maht ja sotsiaalne ning regionaalne mõju sõltub asukoha valikust, võimaliku mõjuala suurusest, planeeringuprotsessist ja valitavast tehnoloogiast, ei ole TEOS-e tasandil võimalik hinnata, kui suur osa kohalikust elanikkonnast või millised konkreetse piirkonna sihtrühmad kaasamises osalevad. Seetõttu on mõju selles etapis hinnatav eelkõige protseduurilise raamistikuna, mitte sisulise mõjuna sihtrühmade käitumisele või toimetulekule.</w:t>
      </w:r>
    </w:p>
    <w:p w14:paraId="1D090AA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EEAEDA7" w14:textId="4C443064"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sz w:val="24"/>
          <w:szCs w:val="24"/>
        </w:rPr>
        <w:t xml:space="preserve">TEOS ei määra konkreetset asukohta ega mõjuala, seega eeldatav sihtrühma kaasamise protsess ja suurus on sarnane </w:t>
      </w:r>
      <w:proofErr w:type="spellStart"/>
      <w:r w:rsidRPr="0BC53370">
        <w:rPr>
          <w:rFonts w:ascii="Times New Roman" w:eastAsia="Times New Roman" w:hAnsi="Times New Roman" w:cs="Times New Roman"/>
          <w:sz w:val="24"/>
          <w:szCs w:val="24"/>
        </w:rPr>
        <w:t>PlanS</w:t>
      </w:r>
      <w:proofErr w:type="spellEnd"/>
      <w:r w:rsidRPr="0BC53370">
        <w:rPr>
          <w:rFonts w:ascii="Times New Roman" w:eastAsia="Times New Roman" w:hAnsi="Times New Roman" w:cs="Times New Roman"/>
          <w:sz w:val="24"/>
          <w:szCs w:val="24"/>
        </w:rPr>
        <w:t xml:space="preserve"> ja KSH rakendatavatele menetlustele ning nimetatud protsesside mõjule. Mõju ulatus ehk tegelik kaasamise ulatus ei ole hinnatav antud seaduse tasandil, aga ka sagedus, kuna planeeringuprotsessi ajakava ja intensiivsus selgub alles pärast planeeringu algatamist. Seadus ise ei loo kaasamise sagedust mõjutavaid kohustusi. Ebasoovitavate mõjude risk on madal kuni keskmine, kuna kaasamise protseduur on Eesti planeerimisõiguses hästi reguleeritud ja väljakujunenud. Küll aga võivad tegelikud mõjud olla sõltuvad kogukonna reaktsioonidest ja kaasamisel tehtud vigadest. </w:t>
      </w:r>
    </w:p>
    <w:p w14:paraId="15AC0DF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4A07E99"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Regionaalse mõju hindamiseks on oluline projekti asukohavalik. Tuumaelektrijaama ja kasutatud tuumkütuse lõppladustuspaiga potentsiaalsete asukohtade ruumianalüüs</w:t>
      </w:r>
      <w:r w:rsidRPr="29AA4D19">
        <w:rPr>
          <w:rStyle w:val="Allmrkuseviide"/>
          <w:rFonts w:ascii="Times New Roman" w:eastAsia="Times New Roman" w:hAnsi="Times New Roman" w:cs="Times New Roman"/>
          <w:sz w:val="24"/>
          <w:szCs w:val="24"/>
        </w:rPr>
        <w:footnoteReference w:id="118"/>
      </w:r>
      <w:r w:rsidRPr="29AA4D19">
        <w:rPr>
          <w:rFonts w:ascii="Times New Roman" w:eastAsia="Times New Roman" w:hAnsi="Times New Roman" w:cs="Times New Roman"/>
          <w:sz w:val="24"/>
          <w:szCs w:val="24"/>
        </w:rPr>
        <w:t xml:space="preserve"> viidi läbi tuumaenergia töörühma tellimusel eesmärgiga välja selgitada, kas Eesti Vabariigi territooriumil on potentsiaalseid piirkondi, kuhu saaks kaaluda tuumajaama ning radioaktiivsete jäätmete ning kasutatud tuumkütuse lõppladestuspaiga rajamist, ehk vastata küsimusele, kas Eestisse on põhimõtteliselt võimalik tuumajaama rajada. Ruumianalüüsis leitud  15 piirkonna alusel on võimalik üldistada seaduse rakendamisega kaasnev </w:t>
      </w:r>
      <w:proofErr w:type="spellStart"/>
      <w:r w:rsidRPr="29AA4D19">
        <w:rPr>
          <w:rFonts w:ascii="Times New Roman" w:eastAsia="Times New Roman" w:hAnsi="Times New Roman" w:cs="Times New Roman"/>
          <w:sz w:val="24"/>
          <w:szCs w:val="24"/>
        </w:rPr>
        <w:t>sotsiaal-majanduslik</w:t>
      </w:r>
      <w:proofErr w:type="spellEnd"/>
      <w:r w:rsidRPr="29AA4D19">
        <w:rPr>
          <w:rFonts w:ascii="Times New Roman" w:eastAsia="Times New Roman" w:hAnsi="Times New Roman" w:cs="Times New Roman"/>
          <w:sz w:val="24"/>
          <w:szCs w:val="24"/>
        </w:rPr>
        <w:t xml:space="preserve"> mõju. </w:t>
      </w:r>
    </w:p>
    <w:p w14:paraId="1C255A1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636C3D2" w14:textId="7828E25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Eelnevates uuringutes hinnati sõltuvalt reaktoritüübist tööjõuvajaduseks 150–600 töötajat (keskmisena arvestatakse analüüsis 400 töötajaga).Kuna tuumaelektrijaama asukohavalik toimub hinnatava seaduse jõustumise järgselt, siis piirdutakse mõjude hindamisel vahemike jaotamisega. Võttes vaatluse alla elanikkonna ja nende sissetuleku, siis Eesti omavalituste (vallad) keskmine rahvaarv on 2025. aastal ligikaudu 7900 elanikku (v.a linnad). Varasemalt läbiviidud ruumianalüüsis märgitud omavalituses on keskmine rahvaarv ligikaudu 11640 elanikku. See tähendab, et kui asukohaks osutub Eesti keskmise elanike arvuga omavalitsus, siis lisanduvate pereliikmete osatähtsus omavalituse rahvastikku võib olla maksimaalselt 15%, kuid kuna töötajad ja nendega seotud pereliikmed jaotuvad tõenäoliselt 3–4 omavalituse lõikes, siis nende osatähtsus on ligikaudu 5% või väiksem. Juhul kui vaatleme asukohavalikus potentsiaalsete omavalitsuste keskmist rahvaarvu (11640) ja võimalikku pereliikmete arvu osatähtsust sellest, siis on maksimaalne võimalik osatähtsus 10%, aga perede jaotumise korral piirkonna mitme omavalituse vahel kujuneks keskmiseks osatähtsuseks 3,4%. </w:t>
      </w:r>
    </w:p>
    <w:p w14:paraId="7E02F01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1C22B14"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Kuna omavalituse vaates on oluline maksutulu, mis võimaldab pakkuda avalikke teenuseid, mis on tänasel hetkel kõikides omavalitsustes tagatud, siis vaatleme prognoositavat maksutulu muutust. Maksutulu prognoosimisel on kõige olulisem tulumaks, millest 11,89% laekub omavalitsusele. Eelnevas ruumianalüüsis on eeldusena märgitud, et tuumajaama töötajad saavad ligikaudu kahekordset Eesti keskmist palka (Statistikaamet andmetel 2025. a II kvartalis oli keskmine brutokuupalk 2126.- €). Kasutame samuti kahekordse keskmise palga eeldust, kus maksuvaba tulu on 700.- €, tulumaks 22% ning omavalitusele laekub 11,89% tulumaksust.  </w:t>
      </w:r>
      <w:r w:rsidRPr="29AA4D19">
        <w:rPr>
          <w:rFonts w:ascii="Times New Roman" w:eastAsia="Times New Roman" w:hAnsi="Times New Roman" w:cs="Times New Roman"/>
          <w:sz w:val="24"/>
          <w:szCs w:val="24"/>
        </w:rPr>
        <w:t>Statistikaamet tabelist RV029U</w:t>
      </w:r>
      <w:r w:rsidRPr="29AA4D19">
        <w:rPr>
          <w:rStyle w:val="Allmrkuseviide"/>
          <w:rFonts w:ascii="Times New Roman" w:eastAsia="Times New Roman" w:hAnsi="Times New Roman" w:cs="Times New Roman"/>
          <w:sz w:val="24"/>
          <w:szCs w:val="24"/>
        </w:rPr>
        <w:footnoteReference w:id="119"/>
      </w:r>
      <w:r w:rsidRPr="29AA4D19">
        <w:rPr>
          <w:rFonts w:ascii="Times New Roman" w:eastAsia="Times New Roman" w:hAnsi="Times New Roman" w:cs="Times New Roman"/>
          <w:sz w:val="24"/>
          <w:szCs w:val="24"/>
        </w:rPr>
        <w:t xml:space="preserve"> ja Regionaal- ja põllumajandusministeeriumi tulumaksu arvestamise tabelist</w:t>
      </w:r>
      <w:r w:rsidRPr="29AA4D19">
        <w:rPr>
          <w:rStyle w:val="Allmrkuseviide"/>
          <w:rFonts w:ascii="Times New Roman" w:eastAsia="Times New Roman" w:hAnsi="Times New Roman" w:cs="Times New Roman"/>
          <w:sz w:val="24"/>
          <w:szCs w:val="24"/>
        </w:rPr>
        <w:footnoteReference w:id="120"/>
      </w:r>
      <w:r w:rsidRPr="29AA4D19">
        <w:rPr>
          <w:rFonts w:ascii="Times New Roman" w:eastAsia="Times New Roman" w:hAnsi="Times New Roman" w:cs="Times New Roman"/>
          <w:sz w:val="24"/>
          <w:szCs w:val="24"/>
        </w:rPr>
        <w:t xml:space="preserve"> nähtub, et 2024. aastal oli isikute keskmine kuu sissetulek potentsiaalsetes omavalitustes 1878 eurot ja keskmine palgatulu saajate arv oli 5707 isikut (v.a Tallinn). Tuginedes antud näitajatele, siis suureneks palgatulu saajate arv keskmises potentsiaalses omavalituses 3,3% ja maksutulu 1,2%. </w:t>
      </w:r>
    </w:p>
    <w:p w14:paraId="20FB6E1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8BA46CF"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Kohalikule tasandile avaldab mõju kohaliku kasu tasu maksmise kohustus, millest 50% jääb </w:t>
      </w:r>
      <w:proofErr w:type="spellStart"/>
      <w:r w:rsidRPr="0BC53370">
        <w:rPr>
          <w:rFonts w:ascii="Times New Roman" w:eastAsia="Times New Roman" w:hAnsi="Times New Roman" w:cs="Times New Roman"/>
          <w:sz w:val="24"/>
          <w:szCs w:val="24"/>
        </w:rPr>
        <w:t>KOVi</w:t>
      </w:r>
      <w:proofErr w:type="spellEnd"/>
      <w:r w:rsidRPr="0BC53370">
        <w:rPr>
          <w:rFonts w:ascii="Times New Roman" w:eastAsia="Times New Roman" w:hAnsi="Times New Roman" w:cs="Times New Roman"/>
          <w:sz w:val="24"/>
          <w:szCs w:val="24"/>
        </w:rPr>
        <w:t xml:space="preserve"> ja teine osa maksatakse elanikele. Tasu maksimaalne suurus ühe kalendriaasta eest on väljamaksmise kalendriaasta kuuekordne ühe kuu Eesti töötasu alammäär, mis tähendab, et kehtiva (2025.a ) brutopalga alammäära 886.- eurot alusel on kuuekordne alammäär 5 316.- eurot aastas. Arvestades eelnevat analüüsi ja Eesti keskmist brutopalka, siis kohaliku kasu tasul on mõõdukas kuni suur mõju nii leibkonna aastase sissetuleku, aga ka keskmise aastase brutopalga summaga võrreldes (kuni 20% keskmisest aastasest brutopalga summast). </w:t>
      </w:r>
      <w:proofErr w:type="spellStart"/>
      <w:r w:rsidRPr="0BC53370">
        <w:rPr>
          <w:rFonts w:ascii="Times New Roman" w:eastAsia="Times New Roman" w:hAnsi="Times New Roman" w:cs="Times New Roman"/>
          <w:sz w:val="24"/>
          <w:szCs w:val="24"/>
        </w:rPr>
        <w:t>KOVde</w:t>
      </w:r>
      <w:proofErr w:type="spellEnd"/>
      <w:r w:rsidRPr="0BC53370">
        <w:rPr>
          <w:rFonts w:ascii="Times New Roman" w:eastAsia="Times New Roman" w:hAnsi="Times New Roman" w:cs="Times New Roman"/>
          <w:sz w:val="24"/>
          <w:szCs w:val="24"/>
        </w:rPr>
        <w:t xml:space="preserve"> tulubaas pärast elanikele makstud summat võiks eeldatavalt suureneda 3–4% (arvestades senist potentsiaalsete piirkondade </w:t>
      </w:r>
      <w:proofErr w:type="spellStart"/>
      <w:r w:rsidRPr="0BC53370">
        <w:rPr>
          <w:rFonts w:ascii="Times New Roman" w:eastAsia="Times New Roman" w:hAnsi="Times New Roman" w:cs="Times New Roman"/>
          <w:sz w:val="24"/>
          <w:szCs w:val="24"/>
        </w:rPr>
        <w:t>KOVde</w:t>
      </w:r>
      <w:proofErr w:type="spellEnd"/>
      <w:r w:rsidRPr="0BC53370">
        <w:rPr>
          <w:rFonts w:ascii="Times New Roman" w:eastAsia="Times New Roman" w:hAnsi="Times New Roman" w:cs="Times New Roman"/>
          <w:sz w:val="24"/>
          <w:szCs w:val="24"/>
        </w:rPr>
        <w:t xml:space="preserve"> keskmist maksutulu 17,7 mln eurot aastas, v.a Tallinn), kuid lõplik summa sõltub tuumaelektrijaama võimsusest ja elanike arvust. </w:t>
      </w:r>
    </w:p>
    <w:p w14:paraId="4D3B5BB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93AB0F4" w14:textId="77777777" w:rsidR="00102981" w:rsidRDefault="00102981" w:rsidP="00102981">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Kokkuvõttev mõjuhinnang: mõju Eesti omavalitsustele on väike</w:t>
      </w:r>
      <w:r w:rsidRPr="44233FAD">
        <w:rPr>
          <w:rFonts w:ascii="Times New Roman" w:eastAsia="Times New Roman" w:hAnsi="Times New Roman" w:cs="Times New Roman"/>
          <w:sz w:val="24"/>
          <w:szCs w:val="24"/>
        </w:rPr>
        <w:t xml:space="preserve">, kuna keskmise potentsiaalse omavalituse rahvaarvust moodustaks hinnanguline pereliikme arv 3,4 ja palgatulu saajate arv suureneks ligikaudu 3,3% ning omavalituse maksutulu 1,2%.  </w:t>
      </w:r>
    </w:p>
    <w:p w14:paraId="5BA37E4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A30F49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Teine osa mõjust avaldub inimressursside arendamise vajaduse, s.t hariduse vajaduse mõju kaudu regionaalsel ja sotsiaalsel tasandil. Seaduse rakendamise ja tuumajaama rajamisega kaasnevad mõjud on hinnatud Advokaadibüroo Sorainen AS, Tartu Ülikooli ja GNE Advisory (2023) uuringus „Tuumaenergia töörühmale inimressursside arendamise strateegia koostamine ja regulatiivse raamistiku kaardistamine“</w:t>
      </w:r>
      <w:r w:rsidRPr="29AA4D19">
        <w:rPr>
          <w:rStyle w:val="Allmrkuseviide"/>
          <w:rFonts w:ascii="Times New Roman" w:eastAsia="Times New Roman" w:hAnsi="Times New Roman" w:cs="Times New Roman"/>
          <w:sz w:val="24"/>
          <w:szCs w:val="24"/>
        </w:rPr>
        <w:footnoteReference w:id="121"/>
      </w:r>
      <w:r w:rsidRPr="29AA4D19">
        <w:rPr>
          <w:rFonts w:ascii="Times New Roman" w:eastAsia="Times New Roman" w:hAnsi="Times New Roman" w:cs="Times New Roman"/>
          <w:sz w:val="24"/>
          <w:szCs w:val="24"/>
        </w:rPr>
        <w:t>. Uuringus toodi välja, et sõltuvalt Eesti praeguse ja prognoositava tööjõu olukorrast, on vajalik kahesuunaline personalistrateegia (</w:t>
      </w:r>
      <w:proofErr w:type="spellStart"/>
      <w:r w:rsidRPr="0BC53370">
        <w:rPr>
          <w:rFonts w:ascii="Times New Roman" w:eastAsia="Times New Roman" w:hAnsi="Times New Roman" w:cs="Times New Roman"/>
          <w:i/>
          <w:iCs/>
          <w:sz w:val="24"/>
          <w:szCs w:val="24"/>
        </w:rPr>
        <w:t>two-track</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approach</w:t>
      </w:r>
      <w:proofErr w:type="spellEnd"/>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w:t>
      </w:r>
    </w:p>
    <w:p w14:paraId="3324FE0F"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 xml:space="preserve">1) </w:t>
      </w:r>
      <w:r>
        <w:tab/>
      </w:r>
      <w:r w:rsidRPr="36BE4DF8">
        <w:rPr>
          <w:rFonts w:ascii="Times New Roman" w:eastAsia="Times New Roman" w:hAnsi="Times New Roman" w:cs="Times New Roman"/>
          <w:sz w:val="24"/>
          <w:szCs w:val="24"/>
        </w:rPr>
        <w:t xml:space="preserve">tuumaoskustega töötajate värbamine väljastpoolt riiki, et täita kriitilisi juhtimis- ja eksperdifunktsioone ning toetada programmi kiiret käivitamist kavandatud ajakava kohaselt või alternatiivselt vajalike eriteadmiste leidmiseks on tööde allhanke korras tellimine kvalifitseeritud ja kogenud töövõtjatelt; </w:t>
      </w:r>
    </w:p>
    <w:p w14:paraId="2D3342D1"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 xml:space="preserve">2) </w:t>
      </w:r>
      <w:r>
        <w:tab/>
      </w:r>
      <w:r w:rsidRPr="36BE4DF8">
        <w:rPr>
          <w:rFonts w:ascii="Times New Roman" w:eastAsia="Times New Roman" w:hAnsi="Times New Roman" w:cs="Times New Roman"/>
          <w:sz w:val="24"/>
          <w:szCs w:val="24"/>
        </w:rPr>
        <w:t xml:space="preserve">Eesti riikliku suutlikkuse arendamine, et täita programmi pikaajalisi vajadusi ja tagada selle kestlikkus. </w:t>
      </w:r>
    </w:p>
    <w:p w14:paraId="22971CB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A34D18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Pädevuste arendamine eeldab riiklikult koordineeritud ja järjepidevat tegevust, et kujundada välja terviklik haridus- ja koolitussüsteem, mis toetab nii reguleeriva asutuse, käitaja kui ka teiste tuumaenergiaga seotud üksuste vajadusi. Lisaks riigisisesele võimekuse kasvatamisele on oluline kasutada rahvusvahelist koostööd, sealhulgas IAEA-d ja Eesti ja USA, Kanada ning Soome vahel sõlmitud vastastikuse mõistmise memorandumite (</w:t>
      </w:r>
      <w:proofErr w:type="spellStart"/>
      <w:r w:rsidRPr="29AA4D19">
        <w:rPr>
          <w:rFonts w:ascii="Times New Roman" w:eastAsia="Times New Roman" w:hAnsi="Times New Roman" w:cs="Times New Roman"/>
          <w:i/>
          <w:iCs/>
          <w:sz w:val="24"/>
          <w:szCs w:val="24"/>
        </w:rPr>
        <w:t>MoU-de</w:t>
      </w:r>
      <w:proofErr w:type="spellEnd"/>
      <w:r w:rsidRPr="29AA4D19">
        <w:rPr>
          <w:rFonts w:ascii="Times New Roman" w:eastAsia="Times New Roman" w:hAnsi="Times New Roman" w:cs="Times New Roman"/>
          <w:sz w:val="24"/>
          <w:szCs w:val="24"/>
        </w:rPr>
        <w:t>) alusel toimuvat eksperdi- ja koolitusvahetust ning osalemist rahvusvahelistes ja regionaalsetes koostööprojektides.</w:t>
      </w:r>
    </w:p>
    <w:p w14:paraId="7756DAF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A1C2FE4"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Pädevuse arendamise peamised tegevused hõlmavad:</w:t>
      </w:r>
    </w:p>
    <w:p w14:paraId="06663425" w14:textId="77777777" w:rsidR="00102981" w:rsidRDefault="00102981" w:rsidP="00102981">
      <w:pPr>
        <w:spacing w:after="0" w:line="240" w:lineRule="auto"/>
      </w:pPr>
      <w:r w:rsidRPr="7368D7C8">
        <w:rPr>
          <w:rFonts w:ascii="Times New Roman" w:eastAsia="Times New Roman" w:hAnsi="Times New Roman" w:cs="Times New Roman"/>
          <w:sz w:val="24"/>
          <w:szCs w:val="24"/>
        </w:rPr>
        <w:t>• stipendiumid välismaal õppimiseks;</w:t>
      </w:r>
      <w:r>
        <w:br/>
      </w:r>
      <w:r w:rsidRPr="7368D7C8">
        <w:rPr>
          <w:rFonts w:ascii="Times New Roman" w:eastAsia="Times New Roman" w:hAnsi="Times New Roman" w:cs="Times New Roman"/>
          <w:sz w:val="24"/>
          <w:szCs w:val="24"/>
        </w:rPr>
        <w:t>• ülikoolide õppekavade arendamist tuumaenergiaga seotud valdkondades;</w:t>
      </w:r>
      <w:r>
        <w:br/>
      </w:r>
      <w:r w:rsidRPr="7368D7C8">
        <w:rPr>
          <w:rFonts w:ascii="Times New Roman" w:eastAsia="Times New Roman" w:hAnsi="Times New Roman" w:cs="Times New Roman"/>
          <w:sz w:val="24"/>
          <w:szCs w:val="24"/>
        </w:rPr>
        <w:t>• tehnoloogide, operaatorite ja muude spetsialistide kutseõpet;</w:t>
      </w:r>
      <w:r>
        <w:br/>
      </w:r>
      <w:r w:rsidRPr="7368D7C8">
        <w:rPr>
          <w:rFonts w:ascii="Times New Roman" w:eastAsia="Times New Roman" w:hAnsi="Times New Roman" w:cs="Times New Roman"/>
          <w:sz w:val="24"/>
          <w:szCs w:val="24"/>
        </w:rPr>
        <w:t>• IAEA tehnilise koostööprogramme, koolitusi ja lähetusi;</w:t>
      </w:r>
      <w:r>
        <w:br/>
      </w:r>
      <w:r w:rsidRPr="7368D7C8">
        <w:rPr>
          <w:rFonts w:ascii="Times New Roman" w:eastAsia="Times New Roman" w:hAnsi="Times New Roman" w:cs="Times New Roman"/>
          <w:sz w:val="24"/>
          <w:szCs w:val="24"/>
        </w:rPr>
        <w:t>• rahvusvahelistes ja regionaalsetes koostööprojektides osalemist;</w:t>
      </w:r>
      <w:r>
        <w:br/>
      </w:r>
      <w:r w:rsidRPr="7368D7C8">
        <w:rPr>
          <w:rFonts w:ascii="Times New Roman" w:eastAsia="Times New Roman" w:hAnsi="Times New Roman" w:cs="Times New Roman"/>
          <w:sz w:val="24"/>
          <w:szCs w:val="24"/>
        </w:rPr>
        <w:t>• töökohapõhist koolitust ja praktilise pädevuse arendamist.</w:t>
      </w:r>
    </w:p>
    <w:p w14:paraId="19EB1BA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B908F96"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Tuumaenergia töörühma (2023) lõpparuandes „Tuumaenergia kasutuselevõtmise võimalused Eestis“</w:t>
      </w:r>
      <w:r w:rsidRPr="29AA4D19">
        <w:rPr>
          <w:rStyle w:val="Allmrkuseviide"/>
          <w:rFonts w:ascii="Times New Roman" w:eastAsia="Times New Roman" w:hAnsi="Times New Roman" w:cs="Times New Roman"/>
          <w:sz w:val="24"/>
          <w:szCs w:val="24"/>
        </w:rPr>
        <w:footnoteReference w:id="122"/>
      </w:r>
      <w:r w:rsidRPr="29AA4D19">
        <w:rPr>
          <w:rFonts w:ascii="Times New Roman" w:eastAsia="Times New Roman" w:hAnsi="Times New Roman" w:cs="Times New Roman"/>
          <w:sz w:val="24"/>
          <w:szCs w:val="24"/>
        </w:rPr>
        <w:t xml:space="preserve"> on kaardistatud olemasolevad koolitusprogrammid, mis toimuvad Tallinna Tehnikaülikooli elektrotehnika ja </w:t>
      </w:r>
      <w:proofErr w:type="spellStart"/>
      <w:r w:rsidRPr="29AA4D19">
        <w:rPr>
          <w:rFonts w:ascii="Times New Roman" w:eastAsia="Times New Roman" w:hAnsi="Times New Roman" w:cs="Times New Roman"/>
          <w:sz w:val="24"/>
          <w:szCs w:val="24"/>
        </w:rPr>
        <w:t>mehhatroonika</w:t>
      </w:r>
      <w:proofErr w:type="spellEnd"/>
      <w:r w:rsidRPr="29AA4D19">
        <w:rPr>
          <w:rFonts w:ascii="Times New Roman" w:eastAsia="Times New Roman" w:hAnsi="Times New Roman" w:cs="Times New Roman"/>
          <w:sz w:val="24"/>
          <w:szCs w:val="24"/>
        </w:rPr>
        <w:t xml:space="preserve"> instituudis, Tartu Ülikooli füüsikainstituudis ja tehnoloogia-instituudis, aga ka </w:t>
      </w:r>
      <w:proofErr w:type="spellStart"/>
      <w:r w:rsidRPr="29AA4D19">
        <w:rPr>
          <w:rFonts w:ascii="Times New Roman" w:eastAsia="Times New Roman" w:hAnsi="Times New Roman" w:cs="Times New Roman"/>
          <w:sz w:val="24"/>
          <w:szCs w:val="24"/>
        </w:rPr>
        <w:t>bio</w:t>
      </w:r>
      <w:proofErr w:type="spellEnd"/>
      <w:r w:rsidRPr="29AA4D19">
        <w:rPr>
          <w:rFonts w:ascii="Times New Roman" w:eastAsia="Times New Roman" w:hAnsi="Times New Roman" w:cs="Times New Roman"/>
          <w:sz w:val="24"/>
          <w:szCs w:val="24"/>
        </w:rPr>
        <w:t xml:space="preserve">- ja keskkonnafüüsika osakonnas. Järeldatakse, et Eestis on olemas kiirgus- ja tuumaohutusõpingud (kursused haridusasutustes ja erikoolitused valdkonnas töötavatele inimestele) ning kiirgusekspertide tunnustamise süsteem. Kuna aga Eestis ei ole senini tuumaenergia kasutusel olnud, on Eestis spetsialistide tuumaohutusalased teadmised piiratud. Näiteks pole Eestil piisavalt inimressursse ja pädevust, et kehtestada asjakohased ohutusnõuded ja -eeskirjad ja teostada järelevalvet käitaja tegevuse üle. Ühtlasi on märgitud ära, et eelnimetatud ülikoolid on kinnitanud huvi ja võimekust töötada Eestis välja ulatuslik tuumaenergiaalane õppeprogramm. Ülikoolide eesmärk on suurendada õppekohtade arvu sellistes valdkondades nagu teadus, IKT, inseneritöö jne (need on ka valdkonnad, kus eri prognooside kohaselt vajatakse tulevikus ka üldiselt rohkem kvalifitseeritud inimesi) ning toetada Eesti talendipoliitikat, et meelitada Eestisse üliõpilasi ja toetada lõpetajate Eestisse jäämist ja siin töötamist. </w:t>
      </w:r>
    </w:p>
    <w:p w14:paraId="23E156F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6D31E86"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Tuumaenergia töörühma lõpparuande peatükis </w:t>
      </w:r>
      <w:r w:rsidRPr="29AA4D19">
        <w:rPr>
          <w:rFonts w:ascii="Times New Roman" w:eastAsia="Times New Roman" w:hAnsi="Times New Roman" w:cs="Times New Roman"/>
          <w:i/>
          <w:iCs/>
          <w:sz w:val="24"/>
          <w:szCs w:val="24"/>
        </w:rPr>
        <w:t>Inimressursside arendamine</w:t>
      </w:r>
      <w:r w:rsidRPr="29AA4D19">
        <w:rPr>
          <w:rFonts w:ascii="Times New Roman" w:eastAsia="Times New Roman" w:hAnsi="Times New Roman" w:cs="Times New Roman"/>
          <w:sz w:val="24"/>
          <w:szCs w:val="24"/>
        </w:rPr>
        <w:t xml:space="preserve"> ning alapunktis tööjõuturu väljavaated ja vajadused on välja toodud vastavalt tegevusalale OSKA uuringus kaardistatud andmed (tabel 6.4). Kaardistatud on tegevusalade ja ametite lõikes Eestis töötavate isikute arv, kes eeldatavalt kasutavad tuumaenergia kasutuselevõtmiseks vajalikke oskuseid. </w:t>
      </w:r>
    </w:p>
    <w:p w14:paraId="3C46C2C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1AA82A5"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Prognoosi täpsustamiseks on oluline märkida, et Eesti potentsiaalsele tuumatööstusele vajalikke oskusi pakkuvad peamised töökohad on järgmised: tuumainsenerid; ohutus- ja keskkonnaspetsialistid; reaktorikäitajad; kiirguskaitsespetsialistid; keemikud ja füüsikud. Teine oluline rühm vajalikke oskusi on järgmistel töökohtadel: elektrikud; elektriinsenerid; keemiainsenerid; mehaanikainsenerid; ehitusinsenerid. </w:t>
      </w:r>
    </w:p>
    <w:p w14:paraId="05629237"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4526"/>
        <w:gridCol w:w="4526"/>
      </w:tblGrid>
      <w:tr w:rsidR="00102981" w14:paraId="632C8BA1"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1900A25" w14:textId="77777777" w:rsidR="00102981" w:rsidRDefault="00102981" w:rsidP="00EF510D">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Tegevusala</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7DE206D1" w14:textId="77777777" w:rsidR="00102981" w:rsidRDefault="00102981" w:rsidP="00EF510D">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Töötajate arv Eestis OSKA andmetel</w:t>
            </w:r>
          </w:p>
        </w:tc>
      </w:tr>
      <w:tr w:rsidR="00102981" w14:paraId="11043A35"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EF57FEC"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C: töötlev tööstus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B3951CE"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5560 inseneri 2915 keemiaoperaatorit 4370 keevitajat</w:t>
            </w:r>
          </w:p>
        </w:tc>
      </w:tr>
      <w:tr w:rsidR="00102981" w14:paraId="083C616E"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A39CC28"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D: elektrienergia, gaasi, auru ja konditsioneeritud õhuga varustamine</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465A109E"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1090 elektri- ja energeetikainseneri 110 tööstusinseneri 5530 elektrikut.</w:t>
            </w:r>
          </w:p>
        </w:tc>
      </w:tr>
      <w:tr w:rsidR="00102981" w14:paraId="2754335F"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0F727F3F"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 veevarustus; kanalisatsioon, </w:t>
            </w:r>
            <w:r w:rsidRPr="41B2E20B">
              <w:rPr>
                <w:rFonts w:ascii="Times New Roman" w:eastAsia="Times New Roman" w:hAnsi="Times New Roman" w:cs="Times New Roman"/>
                <w:sz w:val="24"/>
                <w:szCs w:val="24"/>
              </w:rPr>
              <w:t>jäätmete ja</w:t>
            </w:r>
            <w:r w:rsidRPr="44233FAD">
              <w:rPr>
                <w:rFonts w:ascii="Times New Roman" w:eastAsia="Times New Roman" w:hAnsi="Times New Roman" w:cs="Times New Roman"/>
                <w:sz w:val="24"/>
                <w:szCs w:val="24"/>
              </w:rPr>
              <w:t xml:space="preserve"> saastekäitlus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68855E6"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30 keskkonnaspetsialisti 230 keskkonnaseire spetsialisti/analüütikut 140 keskkonnakeemia ja -füüsika spetsialisti 90 laboritehnikut</w:t>
            </w:r>
          </w:p>
        </w:tc>
      </w:tr>
      <w:tr w:rsidR="00102981" w14:paraId="52503235"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4437CAE"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F: ehitus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0C130FC2"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2660 inseneri 12 815 ehitusinseneri 2670 ehitusmasinate operaatorit</w:t>
            </w:r>
          </w:p>
        </w:tc>
      </w:tr>
      <w:tr w:rsidR="00102981" w14:paraId="5684C61E" w14:textId="77777777" w:rsidTr="00EF510D">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9A305F3"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 kutse-, teadus- ja tehnikaalane tegevus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2E282E4B" w14:textId="77777777" w:rsidR="00102981" w:rsidRDefault="00102981" w:rsidP="00EF510D">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6845 teadurit ja insener</w:t>
            </w:r>
          </w:p>
        </w:tc>
      </w:tr>
    </w:tbl>
    <w:p w14:paraId="3EB142B1"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rPr>
        <w:t>Tabel 6.4. Tuumaenergia kasutusele võtmisega seotud sarnaste oskustega tegevusalad ja ametid koos töötajate arvuga Eestis (Allikas: OSKA uuring)</w:t>
      </w:r>
      <w:r w:rsidRPr="0BC53370">
        <w:rPr>
          <w:rFonts w:ascii="Times New Roman" w:eastAsia="Times New Roman" w:hAnsi="Times New Roman" w:cs="Times New Roman"/>
          <w:sz w:val="24"/>
          <w:szCs w:val="24"/>
        </w:rPr>
        <w:t xml:space="preserve"> </w:t>
      </w:r>
    </w:p>
    <w:p w14:paraId="3158595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5674A2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Töötajate prognoosis hinnatakse, et elektrisektoris jääb elektriinseneride prognoositav tööhõive järgmise viie aasta jooksul muutumatuks, kuid kogu sektoris koolitatakse liiga vähe insenere ja tehnikuid. Tekib märkimisväärne puudus inseneridest, tehnikutest ja operaatoritest. </w:t>
      </w:r>
    </w:p>
    <w:p w14:paraId="06955A5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AB7AC13" w14:textId="77777777" w:rsidR="00102981" w:rsidRPr="007724E3" w:rsidRDefault="7C25CD37" w:rsidP="00102981">
      <w:pPr>
        <w:spacing w:after="0" w:line="240" w:lineRule="auto"/>
        <w:jc w:val="both"/>
        <w:rPr>
          <w:del w:id="12" w:author="Birgit Hermann - JUSTDIGI" w:date="2026-01-09T12:17:00Z" w16du:dateUtc="2026-01-09T12:17:17Z"/>
          <w:rFonts w:ascii="Times New Roman" w:eastAsia="Times New Roman" w:hAnsi="Times New Roman" w:cs="Times New Roman"/>
          <w:color w:val="000000" w:themeColor="text1"/>
          <w:sz w:val="24"/>
          <w:szCs w:val="24"/>
        </w:rPr>
      </w:pPr>
      <w:r w:rsidRPr="694B6420">
        <w:rPr>
          <w:rFonts w:ascii="Times New Roman" w:eastAsia="Times New Roman" w:hAnsi="Times New Roman" w:cs="Times New Roman"/>
          <w:sz w:val="24"/>
          <w:szCs w:val="24"/>
        </w:rPr>
        <w:t xml:space="preserve">Regionaalne ja sotsiaalne mõju hariduse ja kompetentside arendamisel avaldub Tallinnas ja Tartus võimalike tudengite või täienduskoolitust saavate õppijate arvu kaudu, aga ka õppejõudude ning ekspertide arvu kaudu. </w:t>
      </w:r>
      <w:commentRangeStart w:id="13"/>
      <w:r w:rsidRPr="694B6420">
        <w:rPr>
          <w:rFonts w:ascii="Times New Roman" w:eastAsia="Times New Roman" w:hAnsi="Times New Roman" w:cs="Times New Roman"/>
          <w:sz w:val="24"/>
          <w:szCs w:val="24"/>
        </w:rPr>
        <w:t>Mõju sihtrühmale on väike, kuna õppekohtade arv on väike 20–30 täiendavat tudengit aastas, mis moodustab alla 5% igal aastal kõrgkooli õppima asuvate õpilaste arvust.</w:t>
      </w:r>
      <w:commentRangeEnd w:id="13"/>
      <w:r w:rsidR="00102981">
        <w:commentReference w:id="13"/>
      </w:r>
    </w:p>
    <w:p w14:paraId="63512107" w14:textId="6E83EF05" w:rsidR="00102981" w:rsidRDefault="00102981" w:rsidP="00102981">
      <w:pPr>
        <w:spacing w:after="0" w:line="240" w:lineRule="auto"/>
        <w:jc w:val="both"/>
        <w:rPr>
          <w:rFonts w:ascii="Times New Roman" w:eastAsia="Times New Roman" w:hAnsi="Times New Roman" w:cs="Times New Roman"/>
          <w:sz w:val="24"/>
          <w:szCs w:val="24"/>
        </w:rPr>
      </w:pPr>
    </w:p>
    <w:p w14:paraId="37D982D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Käitajale ja arendajale suureneb halduskoormus seoses uute menetlustega (eelhinnang, ehitusloa sisend ja tuumaohutusluba) ja põhjalikuma dokumentatsiooni nõudega haldusmenetluste raames (asukohahindamine, jäätmekäitlus, dekomissioneerimine). </w:t>
      </w:r>
    </w:p>
    <w:p w14:paraId="76F03527" w14:textId="62C843AF"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 </w:t>
      </w:r>
    </w:p>
    <w:p w14:paraId="46544034" w14:textId="6E240567" w:rsidR="00102981" w:rsidRDefault="00102981" w:rsidP="00102981">
      <w:pPr>
        <w:spacing w:after="0" w:line="240" w:lineRule="auto"/>
        <w:jc w:val="both"/>
        <w:rPr>
          <w:rFonts w:ascii="Times New Roman" w:eastAsia="Times New Roman" w:hAnsi="Times New Roman" w:cs="Times New Roman"/>
          <w:b/>
          <w:bCs/>
          <w:color w:val="000000" w:themeColor="text1"/>
          <w:sz w:val="24"/>
          <w:szCs w:val="24"/>
        </w:rPr>
      </w:pPr>
      <w:r w:rsidRPr="29AA4D19">
        <w:rPr>
          <w:rFonts w:ascii="Times New Roman" w:eastAsia="Times New Roman" w:hAnsi="Times New Roman" w:cs="Times New Roman"/>
          <w:b/>
          <w:bCs/>
          <w:color w:val="000000" w:themeColor="text1"/>
          <w:sz w:val="24"/>
          <w:szCs w:val="24"/>
        </w:rPr>
        <w:t>Keskkonna- ja eluslooduse mõjude analüüs</w:t>
      </w:r>
    </w:p>
    <w:p w14:paraId="292FF54B" w14:textId="77777777" w:rsidR="00102981" w:rsidRDefault="7C25CD37" w:rsidP="00102981">
      <w:pPr>
        <w:spacing w:before="240" w:after="240"/>
        <w:jc w:val="both"/>
        <w:rPr>
          <w:rFonts w:ascii="Times New Roman" w:eastAsia="Times New Roman" w:hAnsi="Times New Roman" w:cs="Times New Roman"/>
          <w:color w:val="000000" w:themeColor="text1"/>
          <w:sz w:val="24"/>
          <w:szCs w:val="24"/>
        </w:rPr>
      </w:pPr>
      <w:r w:rsidRPr="694B6420">
        <w:rPr>
          <w:rFonts w:ascii="Times New Roman" w:eastAsia="Times New Roman" w:hAnsi="Times New Roman" w:cs="Times New Roman"/>
          <w:color w:val="000000" w:themeColor="text1"/>
          <w:sz w:val="24"/>
          <w:szCs w:val="24"/>
        </w:rPr>
        <w:t xml:space="preserve">Tuumaenergia ja -ohutuse seaduse keskkonna- ja eluslooduse mõjude analüüs käsitleb regulatiivse raamistiku loomisega võimalikke kaasnevaid keskkonnamõjusid. TEOS ei määra konkreetse tuumakäitise asukohta ega tehnoloogiat ning seetõttu ei põhjusta seaduse vastuvõtmine otseseid füüsilisi keskkonnamõjusid. </w:t>
      </w:r>
    </w:p>
    <w:p w14:paraId="2FE1FA7D" w14:textId="35C1E846"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vastuvõtmisega kaasnevad võimalikud otsesed keskkonnamõjud tulenevad seaduses sätestatud kohustustest ja uue loodava pädeva asutuse ülesannetest, sh kohustusest anda kooskõlastus tuumakäitise asukoha eelvalikule, mis hõlmab keskkonna seisukohast olulisi aspekte (TEOS § 10). </w:t>
      </w:r>
      <w:r w:rsidRPr="0BC53370">
        <w:rPr>
          <w:rFonts w:ascii="Times New Roman" w:eastAsia="Times New Roman" w:hAnsi="Times New Roman" w:cs="Times New Roman"/>
          <w:color w:val="000000" w:themeColor="text1"/>
          <w:sz w:val="24"/>
          <w:szCs w:val="24"/>
        </w:rPr>
        <w:t xml:space="preserve">Tuumakäitise asukoha hindamise täpsemad nõuded ja andmekoosseisu kehtestab tulevikus valdkonna eest vastutav minister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määrusega. Asukohavalik viiakse läbi riigi eriplaneeringu planeerimisseaduse alusel ning kohaldatakse planeerimisseaduse nõudeid arvestades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sätestatud erisusi.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raames kooskõlastab pädev asutus tuumakäitise asukoha eelvaliku otsuse eelnõu tuumaohutuse seisukohalt, kontrollides, et vajalikud keskkonna- ja ohutustingimused on hinnatud ja arvestatud. Seega otsene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keskkonnamõju on regulatiivne ning menetluslik. </w:t>
      </w:r>
    </w:p>
    <w:p w14:paraId="0B5368C0"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poolt reguleeritavate tegevuste võimalikke potentsiaalseid keskkonna-, asukoha- või tehnoloogiamõjusid hinnatakse tulevikus iga tuumakäitise projekti põhiselt teiste asjakohaste seaduste alusel (nt ehitusseadustik, planeerimisseadus, keskkonnamõju hindamise ja keskkonnajuhtimissüsteemi seadus jt). </w:t>
      </w:r>
    </w:p>
    <w:p w14:paraId="19E65157" w14:textId="40243E03" w:rsidR="00102981" w:rsidRDefault="00102981" w:rsidP="00102981">
      <w:pPr>
        <w:spacing w:before="240" w:after="240"/>
        <w:jc w:val="both"/>
        <w:rPr>
          <w:rFonts w:ascii="Times New Roman" w:eastAsia="Times New Roman" w:hAnsi="Times New Roman" w:cs="Times New Roman"/>
          <w:sz w:val="24"/>
          <w:szCs w:val="24"/>
          <w:vertAlign w:val="superscript"/>
        </w:rPr>
      </w:pPr>
      <w:r w:rsidRPr="6583C18D">
        <w:rPr>
          <w:rFonts w:ascii="Times New Roman" w:eastAsia="Times New Roman" w:hAnsi="Times New Roman" w:cs="Times New Roman"/>
          <w:color w:val="000000" w:themeColor="text1"/>
          <w:sz w:val="24"/>
          <w:szCs w:val="24"/>
        </w:rPr>
        <w:t xml:space="preserve">Planeerimisseaduse </w:t>
      </w:r>
      <w:r w:rsidRPr="656F9EAA">
        <w:rPr>
          <w:rStyle w:val="Allmrkuseviide"/>
          <w:rFonts w:ascii="Times New Roman" w:eastAsia="Times New Roman" w:hAnsi="Times New Roman" w:cs="Times New Roman"/>
          <w:color w:val="000000" w:themeColor="text1"/>
          <w:sz w:val="24"/>
          <w:szCs w:val="24"/>
        </w:rPr>
        <w:footnoteReference w:id="123"/>
      </w:r>
      <w:r w:rsidRPr="6583C18D">
        <w:rPr>
          <w:rFonts w:ascii="Times New Roman" w:eastAsia="Times New Roman" w:hAnsi="Times New Roman" w:cs="Times New Roman"/>
          <w:color w:val="000000" w:themeColor="text1"/>
          <w:sz w:val="24"/>
          <w:szCs w:val="24"/>
        </w:rPr>
        <w:t xml:space="preserve"> </w:t>
      </w:r>
      <w:r w:rsidRPr="06EE2FB7">
        <w:rPr>
          <w:rFonts w:ascii="Times New Roman" w:eastAsia="Times New Roman" w:hAnsi="Times New Roman" w:cs="Times New Roman"/>
          <w:color w:val="000000" w:themeColor="text1"/>
          <w:sz w:val="24"/>
          <w:szCs w:val="24"/>
        </w:rPr>
        <w:t>(</w:t>
      </w:r>
      <w:proofErr w:type="spellStart"/>
      <w:r w:rsidRPr="0BC53370">
        <w:rPr>
          <w:rFonts w:ascii="Times New Roman" w:eastAsia="Times New Roman" w:hAnsi="Times New Roman" w:cs="Times New Roman"/>
          <w:i/>
          <w:iCs/>
          <w:color w:val="000000" w:themeColor="text1"/>
          <w:sz w:val="24"/>
          <w:szCs w:val="24"/>
        </w:rPr>
        <w:t>PlanS</w:t>
      </w:r>
      <w:proofErr w:type="spellEnd"/>
      <w:r w:rsidRPr="06EE2FB7">
        <w:rPr>
          <w:rFonts w:ascii="Times New Roman" w:eastAsia="Times New Roman" w:hAnsi="Times New Roman" w:cs="Times New Roman"/>
          <w:color w:val="000000" w:themeColor="text1"/>
          <w:sz w:val="24"/>
          <w:szCs w:val="24"/>
        </w:rPr>
        <w:t xml:space="preserve">) </w:t>
      </w:r>
      <w:r w:rsidRPr="6583C18D">
        <w:rPr>
          <w:rFonts w:ascii="Times New Roman" w:eastAsia="Times New Roman" w:hAnsi="Times New Roman" w:cs="Times New Roman"/>
          <w:color w:val="000000" w:themeColor="text1"/>
          <w:sz w:val="24"/>
          <w:szCs w:val="24"/>
        </w:rPr>
        <w:t>§ 27</w:t>
      </w:r>
      <w:r w:rsidRPr="405C7062">
        <w:rPr>
          <w:rFonts w:ascii="Times New Roman" w:eastAsia="Times New Roman" w:hAnsi="Times New Roman" w:cs="Times New Roman"/>
          <w:color w:val="000000" w:themeColor="text1"/>
          <w:sz w:val="24"/>
          <w:szCs w:val="24"/>
        </w:rPr>
        <w:t xml:space="preserve"> lg 1</w:t>
      </w:r>
      <w:r w:rsidRPr="6583C18D">
        <w:rPr>
          <w:rFonts w:ascii="Times New Roman" w:eastAsia="Times New Roman" w:hAnsi="Times New Roman" w:cs="Times New Roman"/>
          <w:color w:val="000000" w:themeColor="text1"/>
          <w:sz w:val="24"/>
          <w:szCs w:val="24"/>
        </w:rPr>
        <w:t xml:space="preserve"> alusel on olulise ruumilise mõjuga ehituse püstitamiseks, mille asukoha valiku või toimimise vastu on suur riiklik või rahvusvaheline </w:t>
      </w:r>
      <w:r w:rsidR="00A816A9">
        <w:rPr>
          <w:rFonts w:ascii="Times New Roman" w:eastAsia="Times New Roman" w:hAnsi="Times New Roman" w:cs="Times New Roman"/>
          <w:color w:val="000000" w:themeColor="text1"/>
          <w:sz w:val="24"/>
          <w:szCs w:val="24"/>
        </w:rPr>
        <w:t xml:space="preserve">huvi, </w:t>
      </w:r>
      <w:r w:rsidRPr="6583C18D">
        <w:rPr>
          <w:rFonts w:ascii="Times New Roman" w:eastAsia="Times New Roman" w:hAnsi="Times New Roman" w:cs="Times New Roman"/>
          <w:color w:val="000000" w:themeColor="text1"/>
          <w:sz w:val="24"/>
          <w:szCs w:val="24"/>
        </w:rPr>
        <w:t>vajalik koostada riiklik eriplaneering.</w:t>
      </w:r>
      <w:r w:rsidRPr="01325512">
        <w:rPr>
          <w:rFonts w:ascii="Times New Roman" w:eastAsia="Times New Roman" w:hAnsi="Times New Roman" w:cs="Times New Roman"/>
          <w:b/>
          <w:bCs/>
          <w:color w:val="000000" w:themeColor="text1"/>
          <w:sz w:val="24"/>
          <w:szCs w:val="24"/>
        </w:rPr>
        <w:t xml:space="preserve"> </w:t>
      </w:r>
      <w:proofErr w:type="spellStart"/>
      <w:r w:rsidRPr="06EE2FB7">
        <w:rPr>
          <w:rFonts w:ascii="Times New Roman" w:eastAsia="Times New Roman" w:hAnsi="Times New Roman" w:cs="Times New Roman"/>
          <w:color w:val="000000" w:themeColor="text1"/>
          <w:sz w:val="24"/>
          <w:szCs w:val="24"/>
        </w:rPr>
        <w:t>PlanS</w:t>
      </w:r>
      <w:proofErr w:type="spellEnd"/>
      <w:r w:rsidRPr="0BB18B28">
        <w:rPr>
          <w:rFonts w:ascii="Times New Roman" w:eastAsia="Times New Roman" w:hAnsi="Times New Roman" w:cs="Times New Roman"/>
          <w:color w:val="000000" w:themeColor="text1"/>
          <w:sz w:val="24"/>
          <w:szCs w:val="24"/>
        </w:rPr>
        <w:t xml:space="preserve"> </w:t>
      </w:r>
      <w:r w:rsidRPr="3F9F2BEA">
        <w:rPr>
          <w:rFonts w:ascii="Times New Roman" w:eastAsia="Times New Roman" w:hAnsi="Times New Roman" w:cs="Times New Roman"/>
          <w:color w:val="000000" w:themeColor="text1"/>
          <w:sz w:val="24"/>
          <w:szCs w:val="24"/>
        </w:rPr>
        <w:t xml:space="preserve">§ 27 lg 6 </w:t>
      </w:r>
      <w:r w:rsidRPr="7C9D8025">
        <w:rPr>
          <w:rFonts w:ascii="Times New Roman" w:eastAsia="Times New Roman" w:hAnsi="Times New Roman" w:cs="Times New Roman"/>
          <w:color w:val="000000" w:themeColor="text1"/>
          <w:sz w:val="24"/>
          <w:szCs w:val="24"/>
        </w:rPr>
        <w:t>sätestab, et riikliku</w:t>
      </w:r>
      <w:r w:rsidRPr="6583C18D">
        <w:rPr>
          <w:rFonts w:ascii="Times New Roman" w:eastAsia="Times New Roman" w:hAnsi="Times New Roman" w:cs="Times New Roman"/>
          <w:color w:val="000000" w:themeColor="text1"/>
          <w:sz w:val="24"/>
          <w:szCs w:val="24"/>
        </w:rPr>
        <w:t xml:space="preserve"> eriplaneeringu (edaspidi ka kui </w:t>
      </w:r>
      <w:r w:rsidRPr="0BC53370">
        <w:rPr>
          <w:rFonts w:ascii="Times New Roman" w:eastAsia="Times New Roman" w:hAnsi="Times New Roman" w:cs="Times New Roman"/>
          <w:i/>
          <w:iCs/>
          <w:color w:val="000000" w:themeColor="text1"/>
          <w:sz w:val="24"/>
          <w:szCs w:val="24"/>
        </w:rPr>
        <w:t>REP</w:t>
      </w:r>
      <w:r w:rsidRPr="6583C18D">
        <w:rPr>
          <w:rFonts w:ascii="Times New Roman" w:eastAsia="Times New Roman" w:hAnsi="Times New Roman" w:cs="Times New Roman"/>
          <w:color w:val="000000" w:themeColor="text1"/>
          <w:sz w:val="24"/>
          <w:szCs w:val="24"/>
        </w:rPr>
        <w:t>) koostamisel on kohustuslik koostada keskkonnamõju strateegiline hindamine.</w:t>
      </w:r>
      <w:r w:rsidRPr="6689CB84">
        <w:rPr>
          <w:rFonts w:ascii="Times New Roman" w:eastAsia="Times New Roman" w:hAnsi="Times New Roman" w:cs="Times New Roman"/>
          <w:sz w:val="24"/>
          <w:szCs w:val="24"/>
        </w:rPr>
        <w:t xml:space="preserve"> </w:t>
      </w:r>
      <w:r w:rsidRPr="6583C18D">
        <w:rPr>
          <w:rFonts w:ascii="Times New Roman" w:eastAsia="Times New Roman" w:hAnsi="Times New Roman" w:cs="Times New Roman"/>
          <w:color w:val="000000" w:themeColor="text1"/>
          <w:sz w:val="24"/>
          <w:szCs w:val="24"/>
        </w:rPr>
        <w:t>Keskkonnamõju strateegilise hindamise eesmärk on olulise keskkonnamõju tuvastamine, alternatiivsete võimaluste väljaselgitamine ning ebasoodsat mõju leevendavate meetmete leidmiseks korraldatav hindamine. Keskkonnamõju hindamise ja keskkonnajuhtimissüste</w:t>
      </w:r>
      <w:r w:rsidRPr="6583C18D">
        <w:rPr>
          <w:rFonts w:ascii="Times New Roman" w:eastAsia="Times New Roman" w:hAnsi="Times New Roman" w:cs="Times New Roman"/>
          <w:sz w:val="24"/>
          <w:szCs w:val="24"/>
        </w:rPr>
        <w:t xml:space="preserve">emi seaduse </w:t>
      </w:r>
      <w:r w:rsidRPr="4D22046A">
        <w:rPr>
          <w:rFonts w:ascii="Times New Roman" w:eastAsia="Times New Roman" w:hAnsi="Times New Roman" w:cs="Times New Roman"/>
          <w:sz w:val="24"/>
          <w:szCs w:val="24"/>
        </w:rPr>
        <w:t>(</w:t>
      </w:r>
      <w:proofErr w:type="spellStart"/>
      <w:r w:rsidRPr="0BC53370">
        <w:rPr>
          <w:rFonts w:ascii="Times New Roman" w:eastAsia="Times New Roman" w:hAnsi="Times New Roman" w:cs="Times New Roman"/>
          <w:i/>
          <w:iCs/>
          <w:sz w:val="24"/>
          <w:szCs w:val="24"/>
        </w:rPr>
        <w:t>KeHJS</w:t>
      </w:r>
      <w:proofErr w:type="spellEnd"/>
      <w:r w:rsidRPr="6583C18D">
        <w:rPr>
          <w:rFonts w:ascii="Times New Roman" w:eastAsia="Times New Roman" w:hAnsi="Times New Roman" w:cs="Times New Roman"/>
          <w:sz w:val="24"/>
          <w:szCs w:val="24"/>
        </w:rPr>
        <w:t>)</w:t>
      </w:r>
      <w:r w:rsidRPr="40D488D5">
        <w:rPr>
          <w:rStyle w:val="Allmrkuseviide"/>
          <w:rFonts w:ascii="Times New Roman" w:eastAsia="Times New Roman" w:hAnsi="Times New Roman" w:cs="Times New Roman"/>
          <w:sz w:val="24"/>
          <w:szCs w:val="24"/>
        </w:rPr>
        <w:footnoteReference w:id="124"/>
      </w:r>
      <w:r w:rsidRPr="6583C18D">
        <w:rPr>
          <w:rFonts w:ascii="Times New Roman" w:eastAsia="Times New Roman" w:hAnsi="Times New Roman" w:cs="Times New Roman"/>
          <w:sz w:val="24"/>
          <w:szCs w:val="24"/>
        </w:rPr>
        <w:t xml:space="preserve"> § 11 lg 2 kohaselt selgitatakse keskkonnariskiga tegevuste suhtes otsuste tegemisel välja nende tegevuste mõju keskkonnale. Tulenedes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§-le 3 on keskkonnamõju hindamine kohustuslik</w:t>
      </w:r>
      <w:r w:rsidRPr="06EE2FB7">
        <w:rPr>
          <w:rFonts w:ascii="Times New Roman" w:eastAsia="Times New Roman" w:hAnsi="Times New Roman" w:cs="Times New Roman"/>
          <w:sz w:val="24"/>
          <w:szCs w:val="24"/>
        </w:rPr>
        <w:t>,</w:t>
      </w:r>
      <w:r w:rsidRPr="6583C18D">
        <w:rPr>
          <w:rFonts w:ascii="Times New Roman" w:eastAsia="Times New Roman" w:hAnsi="Times New Roman" w:cs="Times New Roman"/>
          <w:sz w:val="24"/>
          <w:szCs w:val="24"/>
        </w:rPr>
        <w:t xml:space="preserve"> juhul kui taotletakse tegevusluba või selle muutmist ning selle aluseks olev kavandatav tegevus toob eeldatavalt kaasa olulise keskkonnamõju.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 6 lg 1 p-de 4, 6-7 kohaselt on olulise mõjuga tegevus mh tuumaelektrijaama või muu tuumaseadme ehitamine, sulgemine või dekomiss</w:t>
      </w:r>
      <w:r w:rsidRPr="1F221ED9">
        <w:rPr>
          <w:rFonts w:ascii="Times New Roman" w:eastAsia="Times New Roman" w:hAnsi="Times New Roman" w:cs="Times New Roman"/>
          <w:color w:val="000000" w:themeColor="text1"/>
          <w:sz w:val="24"/>
          <w:szCs w:val="24"/>
        </w:rPr>
        <w:t>i</w:t>
      </w:r>
      <w:r w:rsidRPr="6583C18D">
        <w:rPr>
          <w:rFonts w:ascii="Times New Roman" w:eastAsia="Times New Roman" w:hAnsi="Times New Roman" w:cs="Times New Roman"/>
          <w:sz w:val="24"/>
          <w:szCs w:val="24"/>
        </w:rPr>
        <w:t xml:space="preserve">oneerimine, välja arvatud uurimisseade lõhustuva või tuumasünteesmaterjali tootmiseks või töötlemiseks, kui selle maksimaalne soojusvõimsus ei ületa ühte kilovatti püsivat soojuskoormust; tuumkütuse tootmine või rikastamine ning kasutatud tuumkütuse töötlemine, käitlemine, lõppladustamine või ladustamine mujal kui tekkekohas kauem kui kümme aastat; kõrgaktiivsete radioaktiivsete jäätmete käitlemine, üksnes radioaktiivsete jäätmete lõppladustamine või ladustamine mujal kui tekkekohas kauem kui kümme aastat.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§3</w:t>
      </w:r>
      <w:r w:rsidRPr="6583C18D">
        <w:rPr>
          <w:rFonts w:ascii="Times New Roman" w:eastAsia="Times New Roman" w:hAnsi="Times New Roman" w:cs="Times New Roman"/>
          <w:sz w:val="24"/>
          <w:szCs w:val="24"/>
          <w:vertAlign w:val="superscript"/>
        </w:rPr>
        <w:t xml:space="preserve">1 </w:t>
      </w:r>
      <w:r w:rsidRPr="6583C18D">
        <w:rPr>
          <w:rFonts w:ascii="Times New Roman" w:eastAsia="Times New Roman" w:hAnsi="Times New Roman" w:cs="Times New Roman"/>
          <w:sz w:val="24"/>
          <w:szCs w:val="24"/>
        </w:rPr>
        <w:t>lg 1 kohaselt on keskkonnamõju hindamise eesmärk anda tegevusloa andjale teavet kavandatava tegevuse ja selle reaalsete alternatiivsete võimalustega kaasneva olulise keskkonnamõju kohta ning kavandatavaks tegevuseks sobivaima lahendusvariandi valikuks, millega on võimalik vältida või vähendada ebasoodsat mõju keskkonnale ning edendada säästvat arengut.</w:t>
      </w:r>
    </w:p>
    <w:p w14:paraId="33CB23F0"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Võttes eeltoodut arvesse, viiakse konkreetsete projektide puhul tuumakäitise asukoha ja tehnoloogia valikul kohustuslikult läbi keskkonnamõjude hindamine. See hõlmab nii </w:t>
      </w:r>
      <w:proofErr w:type="spellStart"/>
      <w:r w:rsidRPr="0BC53370">
        <w:rPr>
          <w:rFonts w:ascii="Times New Roman" w:eastAsia="Times New Roman" w:hAnsi="Times New Roman" w:cs="Times New Roman"/>
          <w:color w:val="000000" w:themeColor="text1"/>
          <w:sz w:val="24"/>
          <w:szCs w:val="24"/>
        </w:rPr>
        <w:t>PlanS</w:t>
      </w:r>
      <w:proofErr w:type="spellEnd"/>
      <w:r w:rsidRPr="0BC53370">
        <w:rPr>
          <w:rFonts w:ascii="Times New Roman" w:eastAsia="Times New Roman" w:hAnsi="Times New Roman" w:cs="Times New Roman"/>
          <w:color w:val="000000" w:themeColor="text1"/>
          <w:sz w:val="24"/>
          <w:szCs w:val="24"/>
        </w:rPr>
        <w:t xml:space="preserve"> § 27 lg 6 alusel strateegilist keskkonnamõju hindamist (KSH) kui ka hilisemas etapis </w:t>
      </w:r>
      <w:proofErr w:type="spellStart"/>
      <w:r w:rsidRPr="0BC53370">
        <w:rPr>
          <w:rFonts w:ascii="Times New Roman" w:eastAsia="Times New Roman" w:hAnsi="Times New Roman" w:cs="Times New Roman"/>
          <w:color w:val="000000" w:themeColor="text1"/>
          <w:sz w:val="24"/>
          <w:szCs w:val="24"/>
        </w:rPr>
        <w:t>KeHJS</w:t>
      </w:r>
      <w:proofErr w:type="spellEnd"/>
      <w:r w:rsidRPr="0BC53370">
        <w:rPr>
          <w:rFonts w:ascii="Times New Roman" w:eastAsia="Times New Roman" w:hAnsi="Times New Roman" w:cs="Times New Roman"/>
          <w:color w:val="000000" w:themeColor="text1"/>
          <w:sz w:val="24"/>
          <w:szCs w:val="24"/>
        </w:rPr>
        <w:t xml:space="preserve"> </w:t>
      </w:r>
      <w:r w:rsidRPr="0BC53370">
        <w:rPr>
          <w:rFonts w:ascii="Times New Roman" w:eastAsia="Times New Roman" w:hAnsi="Times New Roman" w:cs="Times New Roman"/>
          <w:sz w:val="24"/>
          <w:szCs w:val="24"/>
        </w:rPr>
        <w:t>§ 3</w:t>
      </w:r>
      <w:r w:rsidRPr="0BC53370">
        <w:rPr>
          <w:rFonts w:ascii="Times New Roman" w:eastAsia="Times New Roman" w:hAnsi="Times New Roman" w:cs="Times New Roman"/>
          <w:color w:val="000000" w:themeColor="text1"/>
          <w:sz w:val="24"/>
          <w:szCs w:val="24"/>
        </w:rPr>
        <w:t xml:space="preserve"> alusel tuumakäitise projektipõhist keskkonnamõju hindamist (KMH), et ennetada või vajadusel leevendada võimalikke negatiivseid keskkonnamõjusid. Lisaks hinnatakse piiriülese keskkonnamõju võimalikkust tulevikus teostavate keskkonnamõju hindamiste raames vastavalt piiriülese keskkonnamõju hindamise konventsioonile ja Eestis kehtivale seadusandlusele.</w:t>
      </w:r>
    </w:p>
    <w:p w14:paraId="132E83E9"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ADE93F7">
        <w:rPr>
          <w:rFonts w:ascii="Times New Roman" w:eastAsia="Times New Roman" w:hAnsi="Times New Roman" w:cs="Times New Roman"/>
          <w:color w:val="000000" w:themeColor="text1"/>
          <w:sz w:val="24"/>
          <w:szCs w:val="24"/>
        </w:rPr>
        <w:t>TEOSega</w:t>
      </w:r>
      <w:proofErr w:type="spellEnd"/>
      <w:r w:rsidRPr="0ADE93F7">
        <w:rPr>
          <w:rFonts w:ascii="Times New Roman" w:eastAsia="Times New Roman" w:hAnsi="Times New Roman" w:cs="Times New Roman"/>
          <w:color w:val="000000" w:themeColor="text1"/>
          <w:sz w:val="24"/>
          <w:szCs w:val="24"/>
        </w:rPr>
        <w:t xml:space="preserve"> võivad kaasneda kaudsed keskkonnamõjud, tulenevalt asjaolust, et TEOS loob õigusliku aluse ja raamtingimused tuumaenergia kasutamiseks Eestis ning võimaldab tulevaste tegevuste jaoks vajalike täpsustavate määruste väljatöötamist. </w:t>
      </w:r>
      <w:proofErr w:type="spellStart"/>
      <w:r w:rsidRPr="0ADE93F7">
        <w:rPr>
          <w:rFonts w:ascii="Times New Roman" w:eastAsia="Times New Roman" w:hAnsi="Times New Roman" w:cs="Times New Roman"/>
          <w:color w:val="000000" w:themeColor="text1"/>
          <w:sz w:val="24"/>
          <w:szCs w:val="24"/>
        </w:rPr>
        <w:t>TEOSe</w:t>
      </w:r>
      <w:proofErr w:type="spellEnd"/>
      <w:r w:rsidRPr="0ADE93F7">
        <w:rPr>
          <w:rFonts w:ascii="Times New Roman" w:eastAsia="Times New Roman" w:hAnsi="Times New Roman" w:cs="Times New Roman"/>
          <w:color w:val="000000" w:themeColor="text1"/>
          <w:sz w:val="24"/>
          <w:szCs w:val="24"/>
        </w:rPr>
        <w:t xml:space="preserve">  kaudne mõju on oluline, sest TEOS loob aluse potentsiaalse olulise keskkonnamõjuga tegevustele nagu tuumaenergia kasutamine, sh tuumakäitise planeerimine, ehitamine, käitamine ja dekomissioneerimine ning tuumamaterjali käitlemine. Oluline on rõhutada, et iga potentsiaalse tegevuse puhul hinnatakse põhjalikult riske ning valitakse lahendusviisid, mis tagavad võimalikult väikese keskkonnamõju või vajadusel selle tõhusa leevendamise. Rahvusvaheline Aatomienergiaagentuur on</w:t>
      </w:r>
      <w:r w:rsidRPr="20F9871F">
        <w:rPr>
          <w:rFonts w:ascii="Times New Roman" w:eastAsia="Times New Roman" w:hAnsi="Times New Roman" w:cs="Times New Roman"/>
          <w:color w:val="000000" w:themeColor="text1"/>
          <w:sz w:val="24"/>
          <w:szCs w:val="24"/>
        </w:rPr>
        <w:t xml:space="preserve"> tuumaohutusjuhendis</w:t>
      </w:r>
      <w:r w:rsidRPr="0ADE93F7">
        <w:rPr>
          <w:rFonts w:ascii="Times New Roman" w:eastAsia="Times New Roman" w:hAnsi="Times New Roman" w:cs="Times New Roman"/>
          <w:color w:val="000000" w:themeColor="text1"/>
          <w:sz w:val="24"/>
          <w:szCs w:val="24"/>
        </w:rPr>
        <w:t xml:space="preserve"> </w:t>
      </w:r>
      <w:r w:rsidRPr="5A36C1D2">
        <w:rPr>
          <w:rFonts w:ascii="Times New Roman" w:eastAsia="Times New Roman" w:hAnsi="Times New Roman" w:cs="Times New Roman"/>
          <w:color w:val="000000" w:themeColor="text1"/>
          <w:sz w:val="24"/>
          <w:szCs w:val="24"/>
        </w:rPr>
        <w:t>“</w:t>
      </w:r>
      <w:proofErr w:type="spellStart"/>
      <w:r w:rsidRPr="5A36C1D2">
        <w:rPr>
          <w:rFonts w:ascii="Times New Roman" w:eastAsia="Times New Roman" w:hAnsi="Times New Roman" w:cs="Times New Roman"/>
          <w:color w:val="000000" w:themeColor="text1"/>
          <w:sz w:val="24"/>
          <w:szCs w:val="24"/>
        </w:rPr>
        <w:t>N</w:t>
      </w:r>
      <w:r w:rsidRPr="0BC53370">
        <w:rPr>
          <w:rFonts w:ascii="Times New Roman" w:eastAsia="Times New Roman" w:hAnsi="Times New Roman" w:cs="Times New Roman"/>
          <w:i/>
          <w:iCs/>
          <w:color w:val="000000" w:themeColor="text1"/>
          <w:sz w:val="24"/>
          <w:szCs w:val="24"/>
        </w:rPr>
        <w:t>uclear</w:t>
      </w:r>
      <w:proofErr w:type="spellEnd"/>
      <w:r w:rsidRPr="0BC53370">
        <w:rPr>
          <w:rFonts w:ascii="Times New Roman" w:eastAsia="Times New Roman" w:hAnsi="Times New Roman" w:cs="Times New Roman"/>
          <w:i/>
          <w:iCs/>
          <w:color w:val="000000" w:themeColor="text1"/>
          <w:sz w:val="24"/>
          <w:szCs w:val="24"/>
        </w:rPr>
        <w:t xml:space="preserve"> Energy Basic </w:t>
      </w:r>
      <w:proofErr w:type="spellStart"/>
      <w:r w:rsidRPr="0BC53370">
        <w:rPr>
          <w:rFonts w:ascii="Times New Roman" w:eastAsia="Times New Roman" w:hAnsi="Times New Roman" w:cs="Times New Roman"/>
          <w:i/>
          <w:iCs/>
          <w:color w:val="000000" w:themeColor="text1"/>
          <w:sz w:val="24"/>
          <w:szCs w:val="24"/>
        </w:rPr>
        <w:t>Principles</w:t>
      </w:r>
      <w:proofErr w:type="spellEnd"/>
      <w:r w:rsidRPr="5F704F0A">
        <w:rPr>
          <w:rFonts w:ascii="Times New Roman" w:eastAsia="Times New Roman" w:hAnsi="Times New Roman" w:cs="Times New Roman"/>
          <w:color w:val="000000" w:themeColor="text1"/>
          <w:sz w:val="24"/>
          <w:szCs w:val="24"/>
        </w:rPr>
        <w:t>”</w:t>
      </w:r>
      <w:r w:rsidRPr="3017474B">
        <w:rPr>
          <w:rStyle w:val="Allmrkuseviide"/>
          <w:rFonts w:ascii="Times New Roman" w:eastAsia="Times New Roman" w:hAnsi="Times New Roman" w:cs="Times New Roman"/>
          <w:color w:val="000000" w:themeColor="text1"/>
          <w:sz w:val="24"/>
          <w:szCs w:val="24"/>
        </w:rPr>
        <w:footnoteReference w:id="125"/>
      </w:r>
      <w:r w:rsidRPr="53E8BDC0">
        <w:rPr>
          <w:rFonts w:ascii="Times New Roman" w:eastAsia="Times New Roman" w:hAnsi="Times New Roman" w:cs="Times New Roman"/>
          <w:color w:val="000000" w:themeColor="text1"/>
          <w:sz w:val="24"/>
          <w:szCs w:val="24"/>
        </w:rPr>
        <w:t xml:space="preserve"> </w:t>
      </w:r>
      <w:r w:rsidRPr="5F704F0A">
        <w:rPr>
          <w:rFonts w:ascii="Times New Roman" w:eastAsia="Times New Roman" w:hAnsi="Times New Roman" w:cs="Times New Roman"/>
          <w:color w:val="000000" w:themeColor="text1"/>
          <w:sz w:val="24"/>
          <w:szCs w:val="24"/>
        </w:rPr>
        <w:t>välja</w:t>
      </w:r>
      <w:r w:rsidRPr="0ADE93F7">
        <w:rPr>
          <w:rFonts w:ascii="Times New Roman" w:eastAsia="Times New Roman" w:hAnsi="Times New Roman" w:cs="Times New Roman"/>
          <w:color w:val="000000" w:themeColor="text1"/>
          <w:sz w:val="24"/>
          <w:szCs w:val="24"/>
        </w:rPr>
        <w:t xml:space="preserve"> toonud, et tuumaenergia rahumeelse kasutamise peamine nõue on, et selle kasutamine oleks kasulik, vastutustundlik ja säästev, tagades samal ajal nii avalikkuse kui ka keskkonna kaitse. </w:t>
      </w:r>
    </w:p>
    <w:p w14:paraId="7A872D53" w14:textId="05FDBABA"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võimalik keskkonnamõju iseloom on </w:t>
      </w:r>
      <w:proofErr w:type="spellStart"/>
      <w:r w:rsidRPr="0BC53370">
        <w:rPr>
          <w:rFonts w:ascii="Times New Roman" w:eastAsia="Times New Roman" w:hAnsi="Times New Roman" w:cs="Times New Roman"/>
          <w:color w:val="000000" w:themeColor="text1"/>
          <w:sz w:val="24"/>
          <w:szCs w:val="24"/>
        </w:rPr>
        <w:t>raamistikuline</w:t>
      </w:r>
      <w:proofErr w:type="spellEnd"/>
      <w:r w:rsidRPr="0BC53370">
        <w:rPr>
          <w:rFonts w:ascii="Times New Roman" w:eastAsia="Times New Roman" w:hAnsi="Times New Roman" w:cs="Times New Roman"/>
          <w:color w:val="000000" w:themeColor="text1"/>
          <w:sz w:val="24"/>
          <w:szCs w:val="24"/>
        </w:rPr>
        <w:t xml:space="preserve">, ennetav ning reguleeriv.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on riikliku ulatusega, kuid keskkonnamõju avaldub tuumakäitise asukohapõhiselt (va võimalik piiriülene keskkonnamõju avarii- või hädaolukorras). Ulatuse suurus regulatiivsel tasemel on mõõdukas, sest eelduslikult on TTJA töötajatest üle 30% seotud ohutuse ja menetlusreeglite kontrollimise ja jälgimisega. Kuivõrd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on iseloomult regulatiivne, realiseerub selle otsene ja kaudne võimalik keskkonnamõju eeskätt planeerimis- ja otsustusprotsessides,  nt tuumakäitise planeerimisfaasis. Regulatiivse raamistiku sihtrühm on lai (riigiasutused (TTJA, KOV); ettevõtjad (tulevane käitaja); avalikkus), kuid reaalne keskkonnamõju saab tulevikus esineda valdavalt ainult konkreetse tuumakäitise asukoha põhiselt, omades võimalikku mõju vahetus läheduses asuvatele elanikele. TEOS ei põhjusta otseseid ebasoovitatavaid mõjusid. Oluline on märkida, et võimalike ebasoovitavate keskkonnamõjude avaldumise risk on praegu vaid kaudne ning sõltub tulevikus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reguleeritavatest konkreetsetest tegevustest, </w:t>
      </w:r>
      <w:r w:rsidR="00A816A9">
        <w:rPr>
          <w:rFonts w:ascii="Times New Roman" w:eastAsia="Times New Roman" w:hAnsi="Times New Roman" w:cs="Times New Roman"/>
          <w:color w:val="000000" w:themeColor="text1"/>
          <w:sz w:val="24"/>
          <w:szCs w:val="24"/>
        </w:rPr>
        <w:t>lisaks ka</w:t>
      </w:r>
      <w:r w:rsidR="00A816A9" w:rsidRPr="0BC53370">
        <w:rPr>
          <w:rFonts w:ascii="Times New Roman" w:eastAsia="Times New Roman" w:hAnsi="Times New Roman" w:cs="Times New Roman"/>
          <w:color w:val="000000" w:themeColor="text1"/>
          <w:sz w:val="24"/>
          <w:szCs w:val="24"/>
        </w:rPr>
        <w:t xml:space="preserve"> </w:t>
      </w:r>
      <w:r w:rsidRPr="0BC53370">
        <w:rPr>
          <w:rFonts w:ascii="Times New Roman" w:eastAsia="Times New Roman" w:hAnsi="Times New Roman" w:cs="Times New Roman"/>
          <w:color w:val="000000" w:themeColor="text1"/>
          <w:sz w:val="24"/>
          <w:szCs w:val="24"/>
        </w:rPr>
        <w:t>tuumakäitise asukohast ja tehnoloogia valikust.</w:t>
      </w:r>
    </w:p>
    <w:p w14:paraId="2EE2C563" w14:textId="77777777" w:rsidR="00102981" w:rsidRDefault="00102981" w:rsidP="00102981">
      <w:pPr>
        <w:spacing w:before="240" w:after="240"/>
        <w:jc w:val="both"/>
        <w:rPr>
          <w:rFonts w:ascii="Times New Roman" w:eastAsia="Times New Roman" w:hAnsi="Times New Roman" w:cs="Times New Roman"/>
          <w:sz w:val="24"/>
          <w:szCs w:val="24"/>
        </w:rPr>
      </w:pPr>
      <w:r w:rsidRPr="0BC53370">
        <w:rPr>
          <w:rFonts w:ascii="Times New Roman" w:eastAsia="Times New Roman" w:hAnsi="Times New Roman" w:cs="Times New Roman"/>
          <w:b/>
          <w:bCs/>
          <w:color w:val="000000" w:themeColor="text1"/>
          <w:sz w:val="24"/>
          <w:szCs w:val="24"/>
        </w:rPr>
        <w:t xml:space="preserve">Järgnevalt on välja toodud olulisemate </w:t>
      </w:r>
      <w:proofErr w:type="spellStart"/>
      <w:r w:rsidRPr="0BC53370">
        <w:rPr>
          <w:rFonts w:ascii="Times New Roman" w:eastAsia="Times New Roman" w:hAnsi="Times New Roman" w:cs="Times New Roman"/>
          <w:b/>
          <w:bCs/>
          <w:color w:val="000000" w:themeColor="text1"/>
          <w:sz w:val="24"/>
          <w:szCs w:val="24"/>
        </w:rPr>
        <w:t>TEOSe</w:t>
      </w:r>
      <w:proofErr w:type="spellEnd"/>
      <w:r w:rsidRPr="0BC53370">
        <w:rPr>
          <w:rFonts w:ascii="Times New Roman" w:eastAsia="Times New Roman" w:hAnsi="Times New Roman" w:cs="Times New Roman"/>
          <w:b/>
          <w:bCs/>
          <w:color w:val="000000" w:themeColor="text1"/>
          <w:sz w:val="24"/>
          <w:szCs w:val="24"/>
        </w:rPr>
        <w:t xml:space="preserve"> poolt potentsiaalsete kaudsete keskkonnamõjude avaldumise analüüs mõjuvaldkondade kaupa.</w:t>
      </w:r>
    </w:p>
    <w:p w14:paraId="4CBB20BC" w14:textId="77777777" w:rsidR="00102981" w:rsidRDefault="00102981" w:rsidP="00102981">
      <w:pPr>
        <w:spacing w:before="240" w:after="240"/>
        <w:jc w:val="both"/>
        <w:rPr>
          <w:rFonts w:ascii="Times New Roman" w:eastAsia="Times New Roman" w:hAnsi="Times New Roman" w:cs="Times New Roman"/>
          <w:sz w:val="24"/>
          <w:szCs w:val="24"/>
        </w:rPr>
      </w:pPr>
      <w:proofErr w:type="spellStart"/>
      <w:r w:rsidRPr="29AA4D19">
        <w:rPr>
          <w:rFonts w:ascii="Times New Roman" w:eastAsia="Times New Roman" w:hAnsi="Times New Roman" w:cs="Times New Roman"/>
          <w:sz w:val="24"/>
          <w:szCs w:val="24"/>
        </w:rPr>
        <w:t>TEOSe</w:t>
      </w:r>
      <w:proofErr w:type="spellEnd"/>
      <w:r w:rsidRPr="521D6438">
        <w:rPr>
          <w:rFonts w:ascii="Times New Roman" w:eastAsia="Times New Roman" w:hAnsi="Times New Roman" w:cs="Times New Roman"/>
          <w:sz w:val="24"/>
          <w:szCs w:val="24"/>
        </w:rPr>
        <w:t xml:space="preserve"> keskkonna- ja eluslooduse mõjude analüüsi on käsitletud käesolevas seaduse eelnõu mõjude analüüsis teiste mõjuvaldkondadega võrreldes detailsemalt, kuna võimalik tuumaenergia kasutuselevõtu reguleerimine kätkeb endas potentsiaalselt suure keskkonnariskiga tegevusi, mille raamtingimused kujundatakse </w:t>
      </w:r>
      <w:proofErr w:type="spellStart"/>
      <w:r w:rsidRPr="521D6438">
        <w:rPr>
          <w:rFonts w:ascii="Times New Roman" w:eastAsia="Times New Roman" w:hAnsi="Times New Roman" w:cs="Times New Roman"/>
          <w:sz w:val="24"/>
          <w:szCs w:val="24"/>
        </w:rPr>
        <w:t>TEOSega</w:t>
      </w:r>
      <w:proofErr w:type="spellEnd"/>
      <w:r w:rsidRPr="521D6438">
        <w:rPr>
          <w:rFonts w:ascii="Times New Roman" w:eastAsia="Times New Roman" w:hAnsi="Times New Roman" w:cs="Times New Roman"/>
          <w:sz w:val="24"/>
          <w:szCs w:val="24"/>
        </w:rPr>
        <w:t>. Kuigi TEOS ei põhjusta keskkonna  ja eluslooduse mõjuliikide puhul otsest mõju ning selle mõju avaldub valdavalt regulatiivsete ja menetluslike nõuete kehtestamise kaudu, on tuumaenergeetika puhul vajalik hinnata võimalikke kaudseid keskkonnamõjusid senisest põhjalikumalt ja terviklikult. See hõlmab nii kiirgusmõjusid, tuumajäätmete käitlemist, avarii- ja hädaolukordadega seotud riske kui ka mõju erinevatele looduskeskkonna komponentidele, et tagada, et loodav regulatiivne raamistik toetaks tulevikus ohutute ja keskkonnahoidlike lahendusvariantide valiku. Antud analüüsi on valitud asjakohased mõjuvaldkonnad vastavalt Justiits- ja digiministeeriumi juhendile „Mõjude määratlemise kontrollküsimustik“</w:t>
      </w:r>
      <w:r w:rsidRPr="521D6438">
        <w:rPr>
          <w:rStyle w:val="Allmrkuseviide"/>
          <w:rFonts w:ascii="Times New Roman" w:eastAsia="Times New Roman" w:hAnsi="Times New Roman" w:cs="Times New Roman"/>
          <w:sz w:val="24"/>
          <w:szCs w:val="24"/>
        </w:rPr>
        <w:footnoteReference w:id="126"/>
      </w:r>
      <w:r w:rsidRPr="521D6438">
        <w:rPr>
          <w:rFonts w:ascii="Times New Roman" w:eastAsia="Times New Roman" w:hAnsi="Times New Roman" w:cs="Times New Roman"/>
          <w:sz w:val="24"/>
          <w:szCs w:val="24"/>
        </w:rPr>
        <w:t xml:space="preserve"> ja Rahvusvahelise Aatomienergiaagentuuri (IAEA) juhendile  No. NG-T-3.17 </w:t>
      </w:r>
      <w:r w:rsidRPr="0BC53370">
        <w:rPr>
          <w:rFonts w:ascii="Times New Roman" w:eastAsia="Times New Roman" w:hAnsi="Times New Roman" w:cs="Times New Roman"/>
          <w:i/>
          <w:iCs/>
          <w:sz w:val="24"/>
          <w:szCs w:val="24"/>
        </w:rPr>
        <w:t>“</w:t>
      </w:r>
      <w:proofErr w:type="spellStart"/>
      <w:r w:rsidRPr="0BC53370">
        <w:rPr>
          <w:rFonts w:ascii="Times New Roman" w:eastAsia="Times New Roman" w:hAnsi="Times New Roman" w:cs="Times New Roman"/>
          <w:i/>
          <w:iCs/>
          <w:sz w:val="24"/>
          <w:szCs w:val="24"/>
        </w:rPr>
        <w:t>Strategic</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Environmental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Assessment</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for</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Power Programmes: </w:t>
      </w:r>
      <w:proofErr w:type="spellStart"/>
      <w:r w:rsidRPr="0BC53370">
        <w:rPr>
          <w:rFonts w:ascii="Times New Roman" w:eastAsia="Times New Roman" w:hAnsi="Times New Roman" w:cs="Times New Roman"/>
          <w:i/>
          <w:iCs/>
          <w:sz w:val="24"/>
          <w:szCs w:val="24"/>
        </w:rPr>
        <w:t>Guidelines</w:t>
      </w:r>
      <w:proofErr w:type="spellEnd"/>
      <w:r w:rsidRPr="0BC53370">
        <w:rPr>
          <w:rFonts w:ascii="Times New Roman" w:eastAsia="Times New Roman" w:hAnsi="Times New Roman" w:cs="Times New Roman"/>
          <w:i/>
          <w:iCs/>
          <w:sz w:val="24"/>
          <w:szCs w:val="24"/>
        </w:rPr>
        <w:t>”</w:t>
      </w:r>
      <w:r w:rsidRPr="521D6438">
        <w:rPr>
          <w:rStyle w:val="Allmrkuseviide"/>
          <w:rFonts w:ascii="Times New Roman" w:eastAsia="Times New Roman" w:hAnsi="Times New Roman" w:cs="Times New Roman"/>
          <w:sz w:val="24"/>
          <w:szCs w:val="24"/>
        </w:rPr>
        <w:footnoteReference w:id="127"/>
      </w:r>
      <w:r w:rsidRPr="521D6438">
        <w:rPr>
          <w:rFonts w:ascii="Times New Roman" w:eastAsia="Times New Roman" w:hAnsi="Times New Roman" w:cs="Times New Roman"/>
          <w:sz w:val="24"/>
          <w:szCs w:val="24"/>
        </w:rPr>
        <w:t xml:space="preserve"> vastavalt tuumaenergia spetsiifilistele mõjuliikidele. </w:t>
      </w:r>
    </w:p>
    <w:p w14:paraId="41E3A7DC"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Analüüsitavad mõjuvaldkonnad on järgnevad:</w:t>
      </w:r>
    </w:p>
    <w:p w14:paraId="55AB7B69" w14:textId="77777777" w:rsidR="00102981" w:rsidRDefault="00102981" w:rsidP="00102981">
      <w:pPr>
        <w:numPr>
          <w:ilvl w:val="0"/>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kiirgus ja kiirgusmõjud </w:t>
      </w:r>
    </w:p>
    <w:p w14:paraId="2EAA58D7" w14:textId="77777777" w:rsidR="00102981" w:rsidRDefault="00102981" w:rsidP="00102981">
      <w:pPr>
        <w:numPr>
          <w:ilvl w:val="1"/>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tuumajäätmed ja nende käitlemine </w:t>
      </w:r>
    </w:p>
    <w:p w14:paraId="581F06F2" w14:textId="77777777" w:rsidR="00102981" w:rsidRDefault="00102981" w:rsidP="00102981">
      <w:pPr>
        <w:numPr>
          <w:ilvl w:val="1"/>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avarii- ja hädaolukorrad keskkonnamõjude seisukohast</w:t>
      </w:r>
    </w:p>
    <w:p w14:paraId="395A5FC2" w14:textId="77777777" w:rsidR="00102981" w:rsidRDefault="00102981" w:rsidP="00102981">
      <w:pPr>
        <w:numPr>
          <w:ilvl w:val="0"/>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välisõhk ja kliima</w:t>
      </w:r>
    </w:p>
    <w:p w14:paraId="5B187A41" w14:textId="77777777" w:rsidR="00102981" w:rsidRDefault="00102981" w:rsidP="00102981">
      <w:pPr>
        <w:numPr>
          <w:ilvl w:val="0"/>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veekeskkond</w:t>
      </w:r>
    </w:p>
    <w:p w14:paraId="5516F537" w14:textId="77777777" w:rsidR="00102981" w:rsidRDefault="00102981" w:rsidP="00102981">
      <w:pPr>
        <w:numPr>
          <w:ilvl w:val="0"/>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elusloodus ja elurikkus</w:t>
      </w:r>
    </w:p>
    <w:p w14:paraId="6CCA2482" w14:textId="77777777" w:rsidR="00102981" w:rsidRDefault="00102981" w:rsidP="00102981">
      <w:pPr>
        <w:numPr>
          <w:ilvl w:val="0"/>
          <w:numId w:val="14"/>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muld ja aluspinnas.</w:t>
      </w:r>
    </w:p>
    <w:p w14:paraId="21E76DC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4DA72FEC">
        <w:rPr>
          <w:rFonts w:ascii="Times New Roman" w:eastAsia="Times New Roman" w:hAnsi="Times New Roman" w:cs="Times New Roman"/>
          <w:b/>
          <w:bCs/>
          <w:color w:val="000000" w:themeColor="text1"/>
          <w:sz w:val="24"/>
          <w:szCs w:val="24"/>
        </w:rPr>
        <w:t>Kiirgus ja kiirgusmõjud</w:t>
      </w:r>
    </w:p>
    <w:p w14:paraId="466B9ADA" w14:textId="77777777" w:rsidR="00102981" w:rsidRDefault="00102981" w:rsidP="00102981">
      <w:pPr>
        <w:spacing w:before="240" w:after="240"/>
        <w:jc w:val="both"/>
        <w:rPr>
          <w:rFonts w:ascii="Times New Roman" w:eastAsia="Times New Roman" w:hAnsi="Times New Roman" w:cs="Times New Roman"/>
          <w:sz w:val="24"/>
          <w:szCs w:val="24"/>
        </w:rPr>
      </w:pPr>
      <w:r w:rsidRPr="4DA72FEC">
        <w:rPr>
          <w:rFonts w:ascii="Times New Roman" w:eastAsia="Times New Roman" w:hAnsi="Times New Roman" w:cs="Times New Roman"/>
          <w:color w:val="000000" w:themeColor="text1"/>
          <w:sz w:val="24"/>
          <w:szCs w:val="24"/>
        </w:rPr>
        <w:t xml:space="preserve">Tuumaenergia ja -ohutuse seadus loob õigusliku aluse ning raamistiku tuumaenergia rahumeelseks kasutamiseks Eestis ning reguleerib sellega seotud tegevusi kogu tuumakütusetsükli ulatuses. Seadusega kehtestatakse üldnõuded tuumaenergia kasutamiseks ning tuumamaterjali ohutuks ja turvaliseks käitlemiseks, tagamaks sealjuures inimeste tervise, keskkonnakaitse ja riigi julgeolek. </w:t>
      </w:r>
      <w:r w:rsidRPr="4DA72FEC">
        <w:rPr>
          <w:rFonts w:ascii="Times New Roman" w:eastAsia="Times New Roman" w:hAnsi="Times New Roman" w:cs="Times New Roman"/>
          <w:sz w:val="24"/>
          <w:szCs w:val="24"/>
        </w:rPr>
        <w:t xml:space="preserve">Lisaks mh kohaldatakse </w:t>
      </w:r>
      <w:proofErr w:type="spellStart"/>
      <w:r w:rsidRPr="4DA72FEC">
        <w:rPr>
          <w:rFonts w:ascii="Times New Roman" w:eastAsia="Times New Roman" w:hAnsi="Times New Roman" w:cs="Times New Roman"/>
          <w:sz w:val="24"/>
          <w:szCs w:val="24"/>
        </w:rPr>
        <w:t>TEOSe</w:t>
      </w:r>
      <w:proofErr w:type="spellEnd"/>
      <w:r w:rsidRPr="4DA72FEC">
        <w:rPr>
          <w:rFonts w:ascii="Times New Roman" w:eastAsia="Times New Roman" w:hAnsi="Times New Roman" w:cs="Times New Roman"/>
          <w:sz w:val="24"/>
          <w:szCs w:val="24"/>
        </w:rPr>
        <w:t xml:space="preserve"> 5. peatüki alusel tuumamaterjali, tuumakäitise ja tuumkütusetsükliga seotud tegevustele selles peatükis viidatud kiirgusseaduse</w:t>
      </w:r>
      <w:r w:rsidRPr="4DA72FEC">
        <w:rPr>
          <w:rStyle w:val="Allmrkuseviide"/>
          <w:rFonts w:ascii="Times New Roman" w:eastAsia="Times New Roman" w:hAnsi="Times New Roman" w:cs="Times New Roman"/>
          <w:sz w:val="24"/>
          <w:szCs w:val="24"/>
        </w:rPr>
        <w:footnoteReference w:id="128"/>
      </w:r>
      <w:r w:rsidRPr="4DA72FEC">
        <w:rPr>
          <w:rFonts w:ascii="Times New Roman" w:eastAsia="Times New Roman" w:hAnsi="Times New Roman" w:cs="Times New Roman"/>
          <w:sz w:val="24"/>
          <w:szCs w:val="24"/>
        </w:rPr>
        <w:t xml:space="preserve"> kiirgusohutusega seotud üldsätteid. Need puudutavad kiirgusohutuse põhimõtete (põhjendatus, optimeerimine, dooside piiramine) järgimist, kiirgustegevuse teostaja </w:t>
      </w:r>
      <w:proofErr w:type="spellStart"/>
      <w:r w:rsidRPr="4DA72FEC">
        <w:rPr>
          <w:rFonts w:ascii="Times New Roman" w:eastAsia="Times New Roman" w:hAnsi="Times New Roman" w:cs="Times New Roman"/>
          <w:sz w:val="24"/>
          <w:szCs w:val="24"/>
        </w:rPr>
        <w:t>üldkohustusi</w:t>
      </w:r>
      <w:proofErr w:type="spellEnd"/>
      <w:r w:rsidRPr="4DA72FEC">
        <w:rPr>
          <w:rFonts w:ascii="Times New Roman" w:eastAsia="Times New Roman" w:hAnsi="Times New Roman" w:cs="Times New Roman"/>
          <w:sz w:val="24"/>
          <w:szCs w:val="24"/>
        </w:rPr>
        <w:t xml:space="preserve"> kiirgusohutuse tagamisel, töökoha kiirgusohutusnõudeid (sh kiirgustöötajate kategoriseerimine, koolitus- ja tervisekontrolli nõuded, kiirgusseire ning kontrolli- ja jälgimisala määramine) ning elanike ja kiirgustöötajate efektiiv- ja ekvivalentdoosi hindamise nõudeid. Tegemist on põhjalike ja rahvusvaheliste standarditega kooskõlas olevate kiirgusohutuse alustaladega, mis tagavad järjepideva, tõenduspõhise ja kõrgetasemelise kaitse ka tuumaenergia valdkonnas.</w:t>
      </w:r>
    </w:p>
    <w:p w14:paraId="29206714" w14:textId="3DFD6FB8"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4DA72FEC">
        <w:rPr>
          <w:rFonts w:ascii="Times New Roman" w:eastAsia="Times New Roman" w:hAnsi="Times New Roman" w:cs="Times New Roman"/>
          <w:color w:val="000000" w:themeColor="text1"/>
          <w:sz w:val="24"/>
          <w:szCs w:val="24"/>
        </w:rPr>
        <w:t>Tuumaenergia kasutuselevõtust tulenev ioniseeriva kiirguse võimalik mõju keskkonnale (pinnas, vesi, õhk, elusloodus) on tuumakäitiste kõige olulisem keskkonnarisk, kuid konkreetse tegevuse ja/või käitise keskkonnamõju hinnatakse iga projekti ja tegevuse põhjal tulevikus eraldi.</w:t>
      </w:r>
    </w:p>
    <w:p w14:paraId="5B1F217D" w14:textId="0733C020"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TEOSel</w:t>
      </w:r>
      <w:proofErr w:type="spellEnd"/>
      <w:r w:rsidRPr="0BC53370">
        <w:rPr>
          <w:rFonts w:ascii="Times New Roman" w:eastAsia="Times New Roman" w:hAnsi="Times New Roman" w:cs="Times New Roman"/>
          <w:color w:val="000000" w:themeColor="text1"/>
          <w:sz w:val="24"/>
          <w:szCs w:val="24"/>
        </w:rPr>
        <w:t xml:space="preserve"> on märkimisväärne kaudne positiivne regulatiivne mõju ioniseeriva kiirgusega seotud tuumaenergia tegevusvaldkondadele. Seadus kehtestab tuumaohutuse tagamiseks vajalikud alusnõuded ning loob ühtse ja toimiva raamistiku, mis hõlmab muuhulgas tegevuslubade väljastamise ja riikliku järelevalve süsteemi, dekomissioneerimise ning tuumkütuse ja -jäätmete käitlemise korralduse, tuumakäitiste ja tuumamaterjalidega seotud hädaolukordadeks valmistumise põhimõtted, tuumakontrollimeetmed ning tuumaenergia kasutamisega seotud julgeoleku- ja füüsilise kaitse nõuded. Samuti sätestab seadus tuumavastutuse alused. TEOS kehtestab ühtsed ja läbipaistvad regulatiivsed nõuded ning tagab tuumaenergia ohutu ja vastutustundliku kasutuselevõtmise eeldused. Lisaks toetab terviklik regulatiivne raamistik kiirgusdooside hoidmist nii madalal kui mõistlikult võimalik (ALARA-põhimõte</w:t>
      </w:r>
      <w:r w:rsidR="00A726E9">
        <w:rPr>
          <w:rStyle w:val="Allmrkuseviide"/>
          <w:rFonts w:ascii="Times New Roman" w:eastAsia="Times New Roman" w:hAnsi="Times New Roman" w:cs="Times New Roman"/>
          <w:color w:val="000000" w:themeColor="text1"/>
          <w:sz w:val="24"/>
          <w:szCs w:val="24"/>
        </w:rPr>
        <w:footnoteReference w:id="129"/>
      </w:r>
      <w:r w:rsidRPr="0BC53370">
        <w:rPr>
          <w:rFonts w:ascii="Times New Roman" w:eastAsia="Times New Roman" w:hAnsi="Times New Roman" w:cs="Times New Roman"/>
          <w:color w:val="000000" w:themeColor="text1"/>
          <w:sz w:val="24"/>
          <w:szCs w:val="24"/>
        </w:rPr>
        <w:t xml:space="preserve">) ning vähendab avarii- ja hädaolukordade esinemise tõenäosust ja nende tagajärgede ulatuse riski.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kaudne keskkonnamõju ioniseeriva kiirguse kahjulike mõjude ennetamise kaudu on märkimisväärne, kuna ioniseeriva kiirguse keskkonnariskid on otseselt seotud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kehtestatud nõuete ning regulatiivsete mehhanismide tõhususega.</w:t>
      </w:r>
    </w:p>
    <w:p w14:paraId="54548D3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Kaudselt võib negatiivse mõjuna välja tuua, et TEOS-e jõustumisega muutub seni teostamatu tegevus õiguslikult võimalikuks, tuues kaasa täiesti uue riskikategooria (tuumaenergia) lisandumise, mida enne Eesti õigusloomes ei olnud. </w:t>
      </w:r>
    </w:p>
    <w:p w14:paraId="4ABADB96"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Tuumajäätmed ja nende käitlemine</w:t>
      </w:r>
    </w:p>
    <w:p w14:paraId="7D86EA72"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79FE0016">
        <w:rPr>
          <w:rFonts w:ascii="Times New Roman" w:eastAsia="Times New Roman" w:hAnsi="Times New Roman" w:cs="Times New Roman"/>
          <w:color w:val="000000" w:themeColor="text1"/>
          <w:sz w:val="24"/>
          <w:szCs w:val="24"/>
        </w:rPr>
        <w:t>Tuumajäätmete ja nende käitlemisega seotud keskkonnamõjud moodustavad olulise osa ioniseeriva kiirgusega seotud kaudsetest mõjudest ning on tegeliku tuumakäitise rajamisel keskse tähtsusega ja potentsiaalselt märkimisväärse mõjuga valdkonnad.</w:t>
      </w:r>
    </w:p>
    <w:p w14:paraId="3BDD1944"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Radioaktiivsete jäätmete, sh tuumajäätmete käitlemine, vaheladustamine, transport, kasutatud tuumkütuse käitlemine ja lõppladustamine on tegevusvaldkonnad, mis kaasnevad tuumaenergia võimaliku kasutuselevõtuga ning võivad tulevikus kujutada endast olulist keskkonnamõju. TEOS loob õigusliku aluse tegevustele, mille käigus tuumajäätmed võivad tekkida ning mille pikaajaline keskkonnamõju ulatub tuhandetesse aastatesse. Seetõttu on mõju olemuslikult kaudne, potentsiaalselt pikaajaline ja strateegiliselt kõrge tähendusega.</w:t>
      </w:r>
    </w:p>
    <w:p w14:paraId="2C1F174D" w14:textId="650C46E5" w:rsidR="00102981" w:rsidRDefault="00102981" w:rsidP="00102981">
      <w:pPr>
        <w:spacing w:line="276" w:lineRule="auto"/>
        <w:jc w:val="both"/>
        <w:rPr>
          <w:rFonts w:ascii="Times New Roman" w:eastAsia="Times New Roman" w:hAnsi="Times New Roman" w:cs="Times New Roman"/>
          <w:color w:val="000000" w:themeColor="text1"/>
          <w:sz w:val="24"/>
          <w:szCs w:val="24"/>
          <w:highlight w:val="yellow"/>
        </w:rPr>
      </w:pPr>
      <w:r w:rsidRPr="0BC53370">
        <w:rPr>
          <w:rFonts w:ascii="Times New Roman" w:eastAsia="Times New Roman" w:hAnsi="Times New Roman" w:cs="Times New Roman"/>
          <w:color w:val="000000" w:themeColor="text1"/>
          <w:sz w:val="24"/>
          <w:szCs w:val="24"/>
        </w:rPr>
        <w:t xml:space="preserve">Kaudse olulise positiivse mõjuna saab esile tuua, et TEOS kehtestab selge ja tervikliku jäätmekäitluse raamistiku, mis vähendab keskkonnariski. </w:t>
      </w:r>
      <w:r w:rsidRPr="0BC53370">
        <w:rPr>
          <w:rFonts w:ascii="Times New Roman" w:eastAsia="Times New Roman" w:hAnsi="Times New Roman" w:cs="Times New Roman"/>
          <w:sz w:val="24"/>
          <w:szCs w:val="24"/>
        </w:rPr>
        <w:t>Kiirgusseaduses on juba praegu sätestatud radioaktiivsete jäätmete käitlemise põhialused, hõlmates radioaktiivsete jäätmete käitlemise, konditsioneerimise, pakendamise nõudeid, radioaktiivsete jäätmete klassifitseerimist, nõudeid käitluskohale  ja ladustuskohale, radioaktiivsete jäätmete üleandmise korda ladustuskohta ning pakendite vastavusnäitajad, samuti radioaktiivsete jäätmete riigi valdusse võtmise korda ja ladustuskoha sulgemise nõudeid. TEOS toetub kiirgusseaduses olemasolevatele kiirgusohutuse alustele, kuid sätestab täiendavalt tuumakütusetsüklile omased erisätted, mis mh täpsustavad tuumajäätmete käitlemise põhimõtteid, veo nõudeid, vastutust, tuumaohutuse nõuetest vabastamise nõudeid, riikliku sekkumise ja lõppladustamise korraldust. Lisaks kehtestatakse tulevikus rakendusaktina valdkonna eest vastutava ministri määrus, millega sätestatakse kasutatud tuumkütuse käitlemise täpsemad nõuded.</w:t>
      </w:r>
      <w:r w:rsidRPr="0BC53370">
        <w:rPr>
          <w:rFonts w:ascii="Times New Roman" w:eastAsia="Times New Roman" w:hAnsi="Times New Roman" w:cs="Times New Roman"/>
          <w:color w:val="000000" w:themeColor="text1"/>
          <w:sz w:val="24"/>
          <w:szCs w:val="24"/>
        </w:rPr>
        <w:t xml:space="preserve"> </w:t>
      </w:r>
    </w:p>
    <w:p w14:paraId="3FCDB765"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TEOS vähendab juhusliku reostuse riske, tagab ülevaate tuumajäätmete asukoha, käitlemise ja mahu kohta ning loob tervikliku, IAEA ohutusstandarditele vastava jäätmekäitluse süsteemi. TEOS sätestab geoloogiliselt pikaealiste ja kõrgaktiivsete jäätmete käitlemise ja lõppladustamise </w:t>
      </w:r>
      <w:proofErr w:type="spellStart"/>
      <w:r w:rsidRPr="0BC53370">
        <w:rPr>
          <w:rFonts w:ascii="Times New Roman" w:eastAsia="Times New Roman" w:hAnsi="Times New Roman" w:cs="Times New Roman"/>
          <w:color w:val="000000" w:themeColor="text1"/>
          <w:sz w:val="24"/>
          <w:szCs w:val="24"/>
        </w:rPr>
        <w:t>üldkorra</w:t>
      </w:r>
      <w:proofErr w:type="spellEnd"/>
      <w:r w:rsidRPr="0BC53370">
        <w:rPr>
          <w:rFonts w:ascii="Times New Roman" w:eastAsia="Times New Roman" w:hAnsi="Times New Roman" w:cs="Times New Roman"/>
          <w:color w:val="000000" w:themeColor="text1"/>
          <w:sz w:val="24"/>
          <w:szCs w:val="24"/>
        </w:rPr>
        <w:t xml:space="preserve">, mis loob aluse ohutusanalüüsidel põhinevate pikaajaliste lahenduste väljatöötamiseks. Sellega vähendatakse ohtu, et pikaealised jäätmed paiknevad ajutistes või ebapiisavate ohutusstandarditega rajatistes ning tagatakse, et juba enne jäätmete tekkimist on olemas strateegia ning nõuded nende jäätmetega ümber käimiseks. TEOS näeb ette kohustuse moodustada </w:t>
      </w:r>
      <w:proofErr w:type="spellStart"/>
      <w:r w:rsidRPr="0BC53370">
        <w:rPr>
          <w:rFonts w:ascii="Times New Roman" w:eastAsia="Times New Roman" w:hAnsi="Times New Roman" w:cs="Times New Roman"/>
          <w:color w:val="000000" w:themeColor="text1"/>
          <w:sz w:val="24"/>
          <w:szCs w:val="24"/>
        </w:rPr>
        <w:t>dekomissioneerimisreserv</w:t>
      </w:r>
      <w:proofErr w:type="spellEnd"/>
      <w:r w:rsidRPr="0BC53370">
        <w:rPr>
          <w:rFonts w:ascii="Times New Roman" w:eastAsia="Times New Roman" w:hAnsi="Times New Roman" w:cs="Times New Roman"/>
          <w:color w:val="000000" w:themeColor="text1"/>
          <w:sz w:val="24"/>
          <w:szCs w:val="24"/>
        </w:rPr>
        <w:t xml:space="preserve"> ning riiklik </w:t>
      </w:r>
      <w:proofErr w:type="spellStart"/>
      <w:r w:rsidRPr="0BC53370">
        <w:rPr>
          <w:rFonts w:ascii="Times New Roman" w:eastAsia="Times New Roman" w:hAnsi="Times New Roman" w:cs="Times New Roman"/>
          <w:color w:val="000000" w:themeColor="text1"/>
          <w:sz w:val="24"/>
          <w:szCs w:val="24"/>
        </w:rPr>
        <w:t>dekomissioneerimisfond</w:t>
      </w:r>
      <w:proofErr w:type="spellEnd"/>
      <w:r w:rsidRPr="0BC53370">
        <w:rPr>
          <w:rFonts w:ascii="Times New Roman" w:eastAsia="Times New Roman" w:hAnsi="Times New Roman" w:cs="Times New Roman"/>
          <w:color w:val="000000" w:themeColor="text1"/>
          <w:sz w:val="24"/>
          <w:szCs w:val="24"/>
        </w:rPr>
        <w:t xml:space="preserve">, mis tagab, et tuumakäitiste sulgemiseks, jäätmete ohutuks käitlemiseks ja vajadusel keskkonna taastamiseks on olemas pikaajalised ja ette määratud rahalised vahendid. Selline lähenemine vähendab märkimisväärselt tulevikuriski, et rajatised jäävad pärast tegevuse lõpetamist rahastamata või nõuetekohaselt likvideerimata. Samuti toetab see </w:t>
      </w:r>
      <w:proofErr w:type="spellStart"/>
      <w:r w:rsidRPr="0BC53370">
        <w:rPr>
          <w:rFonts w:ascii="Times New Roman" w:eastAsia="Times New Roman" w:hAnsi="Times New Roman" w:cs="Times New Roman"/>
          <w:color w:val="000000" w:themeColor="text1"/>
          <w:sz w:val="24"/>
          <w:szCs w:val="24"/>
        </w:rPr>
        <w:t>põlvkondadevahelise</w:t>
      </w:r>
      <w:proofErr w:type="spellEnd"/>
      <w:r w:rsidRPr="0BC53370">
        <w:rPr>
          <w:rFonts w:ascii="Times New Roman" w:eastAsia="Times New Roman" w:hAnsi="Times New Roman" w:cs="Times New Roman"/>
          <w:color w:val="000000" w:themeColor="text1"/>
          <w:sz w:val="24"/>
          <w:szCs w:val="24"/>
        </w:rPr>
        <w:t xml:space="preserve"> vastutuse põhimõtet ning vähendab võimalust, et kulud või riskid kanduksid üle tulevastele põlvkondadele või riigieelarvele. Lisaks määratleb TEOS, kes vastutab tuumajäätmete käitlemise, järelevalve ja rahastamise eest, mis muudab süsteemi läbipaistvamaks ja tõstab keskkonnakaitse taset. </w:t>
      </w:r>
    </w:p>
    <w:p w14:paraId="52017009" w14:textId="77777777" w:rsidR="00102981" w:rsidRDefault="00102981" w:rsidP="00102981">
      <w:pPr>
        <w:spacing w:before="240" w:after="240"/>
        <w:jc w:val="both"/>
        <w:rPr>
          <w:rFonts w:ascii="Times New Roman" w:eastAsia="Times New Roman" w:hAnsi="Times New Roman" w:cs="Times New Roman"/>
          <w:sz w:val="24"/>
          <w:szCs w:val="24"/>
        </w:rPr>
      </w:pPr>
      <w:r w:rsidRPr="0BC53370">
        <w:rPr>
          <w:rFonts w:ascii="Times New Roman" w:eastAsia="Times New Roman" w:hAnsi="Times New Roman" w:cs="Times New Roman"/>
          <w:color w:val="000000" w:themeColor="text1"/>
          <w:sz w:val="24"/>
          <w:szCs w:val="24"/>
        </w:rPr>
        <w:t xml:space="preserve">Kaudne negatiivne mõju seisneb eelkõige selles, et TEOS loob eelduse uute radioaktiivsete jäätmete voogude tekkimiseks Eestis, sealhulgas võimaliku vajaduse käidelda kõrgaktiivseid radioaktiivseid jäätmeid (kasutatud tuumkütus). </w:t>
      </w:r>
      <w:r w:rsidRPr="0BC53370">
        <w:rPr>
          <w:rFonts w:ascii="Times New Roman" w:eastAsia="Times New Roman" w:hAnsi="Times New Roman" w:cs="Times New Roman"/>
          <w:sz w:val="24"/>
          <w:szCs w:val="24"/>
        </w:rPr>
        <w:t>Samas kehtestab TEOS nende jäätmete käitlemiseks ja vastutuse jaotuseks regulatiivse süsteemi, mis vähendab kontrollimatu keskkonnariski tõenäosust ning tagab, et jäätmete teke, käitlemine ja lõplik ladustamine toimuvad rahvusvaheliste nõuete kohaselt.</w:t>
      </w:r>
    </w:p>
    <w:p w14:paraId="1C33FB03"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Avarii- ja hädaolukorrad keskkonnamõjude seisukohast</w:t>
      </w:r>
    </w:p>
    <w:p w14:paraId="11317198"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Tuumaavarii või hädaolukordadeks valmisolek moodustavad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raamistiku ühe olulisema keskkonnakaitselise komponendi. Kuigi seaduse kehtestamisega ei kaasne otseseid keskkonnamõjusid, loob TEOS süsteemi, mille abil ennetatakse tuumaavarii või kiirgushädaolukorra potentsiaalseid mõjusid ning tagatakse nende juhtude tõhus käsitlemine.</w:t>
      </w:r>
    </w:p>
    <w:p w14:paraId="30DF7CF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kaasneb selge positiivne kaudne mõju, kuna loob tugeva ennetus- ja reageerimissüsteemi tuumaavarii vältimiseks ning nende tagajärgede leevendamiseks keskkonnas. TEOS tagab, et tuumaenergeetikaga seotud hädaolukordi käsitletakse ühtse riikliku kriisijuhtimise süsteemi raames. Lisaks nõuab TEOS hädaolukorra lahendamise kavade koostamist ning periodiseeritud ajakohastamist, mis vähendab nii avarii tekkimise tõenäosust kui ka keskkonnakahju ulatust avarii korral.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rakendamisel suureneb riigi võime vältida olukordi, kus keskkonda satub kontrollimatult radioaktiivseid aineid. Tuumaavariide ja hädaolukordade lahendamine toimub vastavalt üldisele riiklikule kriisi- ja hädaolukorra juhtimise korraldusele, rakendades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kirjeldatud tuumaohutuse spetsiifilisi meetmeid.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tulevikus kehtestavate alamaktidega reguleeritakse ennetavalt avariiliste olukordade ärahoidmist. Tulevane pädev asutus hindab koostöös teiste valdkondlikku puutumust omavate asutustega tulevikus käitaja nõuetele vastavust ja rakendavate meetmete piisavust, et tagada tuumaohutus.</w:t>
      </w:r>
    </w:p>
    <w:p w14:paraId="08CA7BD5"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kaudne negatiivne mõju tuleneb eelkõige sellest, et TEOS loob õigusliku raamistiku tegevustele, millega seostatakse rahvusvaheliselt madala tõenäosusega, kuid potentsiaalselt ulatusliku mõjuga riske (nt tuumaavarii või hädaolukord). Need riskid ei tulene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kehtestamisest kui sellisest, vaid tulevaste võimalike tuumakäitise rajamisest ja käitamisest, mida käsitletakse tulevikus eraldi tuumaohutusloa menetluste raames. Samas tuleb keskkonnamõjude analüüsis arvestada, et isegi hästi toimiv hädaolukorra- ja valmisolekusüsteem ei kõrvalda avarii või hädaolukorra võimalust täielikult ning selliste sündmuste keskkonnamõjud võivad olla pikaajalised. Seadusega loodav valmisoleku- ja juhtimisraamistik vähendab riske märkimisväärselt, kuid ei välista vajadust pidevateks investeeringuteks riskijuhtimisse ja administratiivsetesse võimekustesse.</w:t>
      </w:r>
    </w:p>
    <w:p w14:paraId="5AFD5B44"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Välisõhk ja kliima</w:t>
      </w:r>
    </w:p>
    <w:p w14:paraId="44A32515"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vastuvõtmine ei põhjusta otsest mõju välisõhule ja kliimale, kuid loob hea aluse kliimapoliitiliselt oluliste energiainvesteeringute tegemiseks, mis võib tulevikus vähendada fossiilset energiatarbimist. </w:t>
      </w:r>
    </w:p>
    <w:p w14:paraId="41D26741"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ADE93F7">
        <w:rPr>
          <w:rFonts w:ascii="Times New Roman" w:eastAsia="Times New Roman" w:hAnsi="Times New Roman" w:cs="Times New Roman"/>
          <w:color w:val="000000" w:themeColor="text1"/>
          <w:sz w:val="24"/>
          <w:szCs w:val="24"/>
        </w:rPr>
        <w:t xml:space="preserve">8. veebruaril 2023. aastal kiitis Riigikogu heaks </w:t>
      </w:r>
      <w:r w:rsidRPr="31A4BBAE">
        <w:rPr>
          <w:rFonts w:ascii="Times New Roman" w:eastAsia="Times New Roman" w:hAnsi="Times New Roman" w:cs="Times New Roman"/>
          <w:color w:val="000000" w:themeColor="text1"/>
          <w:sz w:val="24"/>
          <w:szCs w:val="24"/>
        </w:rPr>
        <w:t xml:space="preserve">otsuse </w:t>
      </w:r>
      <w:r w:rsidRPr="0ADE93F7">
        <w:rPr>
          <w:rFonts w:ascii="Times New Roman" w:eastAsia="Times New Roman" w:hAnsi="Times New Roman" w:cs="Times New Roman"/>
          <w:color w:val="000000" w:themeColor="text1"/>
          <w:sz w:val="24"/>
          <w:szCs w:val="24"/>
        </w:rPr>
        <w:t>„Kliimapoliitika põhialuste“</w:t>
      </w:r>
      <w:r w:rsidRPr="5400BA71">
        <w:rPr>
          <w:rStyle w:val="Allmrkuseviide"/>
          <w:rFonts w:ascii="Times New Roman" w:eastAsia="Times New Roman" w:hAnsi="Times New Roman" w:cs="Times New Roman"/>
          <w:color w:val="000000" w:themeColor="text1"/>
          <w:sz w:val="24"/>
          <w:szCs w:val="24"/>
        </w:rPr>
        <w:footnoteReference w:id="130"/>
      </w:r>
      <w:r w:rsidRPr="0ADE93F7">
        <w:rPr>
          <w:rFonts w:ascii="Times New Roman" w:eastAsia="Times New Roman" w:hAnsi="Times New Roman" w:cs="Times New Roman"/>
          <w:color w:val="000000" w:themeColor="text1"/>
          <w:sz w:val="24"/>
          <w:szCs w:val="24"/>
        </w:rPr>
        <w:t xml:space="preserve"> uuendamise, millega seati Eesti pikaajaliseks sihiks saavutada </w:t>
      </w:r>
      <w:r w:rsidRPr="64E11A82">
        <w:rPr>
          <w:rFonts w:ascii="Times New Roman" w:eastAsia="Times New Roman" w:hAnsi="Times New Roman" w:cs="Times New Roman"/>
          <w:color w:val="000000" w:themeColor="text1"/>
          <w:sz w:val="24"/>
          <w:szCs w:val="24"/>
        </w:rPr>
        <w:t xml:space="preserve">2050. aastaks </w:t>
      </w:r>
      <w:r w:rsidRPr="0ADE93F7">
        <w:rPr>
          <w:rFonts w:ascii="Times New Roman" w:eastAsia="Times New Roman" w:hAnsi="Times New Roman" w:cs="Times New Roman"/>
          <w:color w:val="000000" w:themeColor="text1"/>
          <w:sz w:val="24"/>
          <w:szCs w:val="24"/>
        </w:rPr>
        <w:t>kliimaneutraalsus. Eesmärgi saavutamiseks ja edasiste sammude planeerimiseks koostatakse Eestis regulaarselt energiamajanduse arengukava. Eesti “Energiamajanduse arengukava aastani 2035”</w:t>
      </w:r>
      <w:r w:rsidRPr="413DC6FA">
        <w:rPr>
          <w:rStyle w:val="Allmrkuseviide"/>
          <w:rFonts w:ascii="Times New Roman" w:eastAsia="Times New Roman" w:hAnsi="Times New Roman" w:cs="Times New Roman"/>
          <w:color w:val="000000" w:themeColor="text1"/>
          <w:sz w:val="24"/>
          <w:szCs w:val="24"/>
        </w:rPr>
        <w:footnoteReference w:id="131"/>
      </w:r>
      <w:r w:rsidRPr="0ADE93F7">
        <w:rPr>
          <w:rFonts w:ascii="Times New Roman" w:eastAsia="Times New Roman" w:hAnsi="Times New Roman" w:cs="Times New Roman"/>
          <w:color w:val="000000" w:themeColor="text1"/>
          <w:sz w:val="24"/>
          <w:szCs w:val="24"/>
        </w:rPr>
        <w:t xml:space="preserve"> eelnõus (edaspidi ka kui </w:t>
      </w:r>
      <w:r w:rsidRPr="0BC53370">
        <w:rPr>
          <w:rFonts w:ascii="Times New Roman" w:eastAsia="Times New Roman" w:hAnsi="Times New Roman" w:cs="Times New Roman"/>
          <w:i/>
          <w:iCs/>
          <w:color w:val="000000" w:themeColor="text1"/>
          <w:sz w:val="24"/>
          <w:szCs w:val="24"/>
        </w:rPr>
        <w:t>ENMAK 2035</w:t>
      </w:r>
      <w:r w:rsidRPr="0ADE93F7">
        <w:rPr>
          <w:rFonts w:ascii="Times New Roman" w:eastAsia="Times New Roman" w:hAnsi="Times New Roman" w:cs="Times New Roman"/>
          <w:color w:val="000000" w:themeColor="text1"/>
          <w:sz w:val="24"/>
          <w:szCs w:val="24"/>
        </w:rPr>
        <w:t xml:space="preserve">) on sõnastatud Eesti eesmärgid ja tegevused energiajulgeoleku tagamiseks konkurentsivõimelise hinnaga üleminekul kliimaneutraalsele energiatootmisele aastaks 2050. ENMAK 2035 </w:t>
      </w:r>
      <w:proofErr w:type="spellStart"/>
      <w:r w:rsidRPr="0ADE93F7">
        <w:rPr>
          <w:rFonts w:ascii="Times New Roman" w:eastAsia="Times New Roman" w:hAnsi="Times New Roman" w:cs="Times New Roman"/>
          <w:color w:val="000000" w:themeColor="text1"/>
          <w:sz w:val="24"/>
          <w:szCs w:val="24"/>
        </w:rPr>
        <w:t>üldeesmärk</w:t>
      </w:r>
      <w:proofErr w:type="spellEnd"/>
      <w:r w:rsidRPr="0ADE93F7">
        <w:rPr>
          <w:rFonts w:ascii="Times New Roman" w:eastAsia="Times New Roman" w:hAnsi="Times New Roman" w:cs="Times New Roman"/>
          <w:color w:val="000000" w:themeColor="text1"/>
          <w:sz w:val="24"/>
          <w:szCs w:val="24"/>
        </w:rPr>
        <w:t xml:space="preserve"> on, et Eesti energiamajandus tagab energiajulgeoleku, kasvatab riigi konkurentsivõimet ja aitab kaasa puhta energiaga majandusele üleminekule. Pikaajalise sihina on arengukavasse sisse toodud ka tuumaenergia võimalik kasutuselevõtt aastast 2035-2040 võimaldades tuumaenergial asendada fossiilkütuste kasutust elektri- ja soojusmajanduses. Lisaks tuuakse ENMAK 2035-s välja, et tuumaenergia võimalik kasutuselevõtt on võimalik ainult juhul, kui on täidetud vastavad ohutus- ja keskkonnakaitselised nõuded.</w:t>
      </w:r>
    </w:p>
    <w:p w14:paraId="3FCFED2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71EEC16F">
        <w:rPr>
          <w:rFonts w:ascii="Times New Roman" w:eastAsia="Times New Roman" w:hAnsi="Times New Roman" w:cs="Times New Roman"/>
          <w:color w:val="000000" w:themeColor="text1"/>
          <w:sz w:val="24"/>
          <w:szCs w:val="24"/>
        </w:rPr>
        <w:t>Tuumaenergia töörühma 2023. aasta lõpparuandes “Tuumaenergia kasutuselevõtmise võimalused Eestis”</w:t>
      </w:r>
      <w:r w:rsidRPr="71EEC16F">
        <w:rPr>
          <w:rStyle w:val="Allmrkuseviide"/>
          <w:rFonts w:ascii="Times New Roman" w:eastAsia="Times New Roman" w:hAnsi="Times New Roman" w:cs="Times New Roman"/>
          <w:color w:val="000000" w:themeColor="text1"/>
          <w:sz w:val="24"/>
          <w:szCs w:val="24"/>
        </w:rPr>
        <w:footnoteReference w:id="132"/>
      </w:r>
      <w:r w:rsidRPr="71EEC16F">
        <w:rPr>
          <w:rFonts w:ascii="Times New Roman" w:eastAsia="Times New Roman" w:hAnsi="Times New Roman" w:cs="Times New Roman"/>
          <w:color w:val="000000" w:themeColor="text1"/>
          <w:sz w:val="24"/>
          <w:szCs w:val="24"/>
        </w:rPr>
        <w:t xml:space="preserve"> viidatakse Tallinna Tehnikaülikooli Energiatehnoloogia instituudi poolt koostatud tuumaenergia olelusringi analüüsile, kus on kirjeldatud, et tuumaenergia süsinikujalajälg jääb vahemikku 1,43–122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(keskmiselt 20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 xml:space="preserve">-ekv/kWh) ning on võrreldav nö heitevabade alternatiivsete energiaallikate, näiteks tuuleenergia, päikeseenergia, </w:t>
      </w:r>
      <w:proofErr w:type="spellStart"/>
      <w:r w:rsidRPr="71EEC16F">
        <w:rPr>
          <w:rFonts w:ascii="Times New Roman" w:eastAsia="Times New Roman" w:hAnsi="Times New Roman" w:cs="Times New Roman"/>
          <w:color w:val="000000" w:themeColor="text1"/>
          <w:sz w:val="24"/>
          <w:szCs w:val="24"/>
        </w:rPr>
        <w:t>geotermaalenergia</w:t>
      </w:r>
      <w:proofErr w:type="spellEnd"/>
      <w:r w:rsidRPr="71EEC16F">
        <w:rPr>
          <w:rFonts w:ascii="Times New Roman" w:eastAsia="Times New Roman" w:hAnsi="Times New Roman" w:cs="Times New Roman"/>
          <w:color w:val="000000" w:themeColor="text1"/>
          <w:sz w:val="24"/>
          <w:szCs w:val="24"/>
        </w:rPr>
        <w:t xml:space="preserve"> ja </w:t>
      </w:r>
      <w:proofErr w:type="spellStart"/>
      <w:r w:rsidRPr="71EEC16F">
        <w:rPr>
          <w:rFonts w:ascii="Times New Roman" w:eastAsia="Times New Roman" w:hAnsi="Times New Roman" w:cs="Times New Roman"/>
          <w:color w:val="000000" w:themeColor="text1"/>
          <w:sz w:val="24"/>
          <w:szCs w:val="24"/>
        </w:rPr>
        <w:t>hüdroeneriga</w:t>
      </w:r>
      <w:proofErr w:type="spellEnd"/>
      <w:r w:rsidRPr="71EEC16F">
        <w:rPr>
          <w:rFonts w:ascii="Times New Roman" w:eastAsia="Times New Roman" w:hAnsi="Times New Roman" w:cs="Times New Roman"/>
          <w:color w:val="000000" w:themeColor="text1"/>
          <w:sz w:val="24"/>
          <w:szCs w:val="24"/>
        </w:rPr>
        <w:t xml:space="preserve"> olelusringi heitega (11–53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ning on oluliselt väiksem, kui fossiilsetest kütustest toodetud energia olelusringi jalajälg (&gt;856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Rahvusvahelise Majanduskoostöö ja Arengu Organisatsiooni  (OECD) kuuluv Tuumaenergiaagentuur (NEA) on oma 2021. aasta aruandes “</w:t>
      </w:r>
      <w:proofErr w:type="spellStart"/>
      <w:r w:rsidRPr="0BC53370">
        <w:rPr>
          <w:rFonts w:ascii="Times New Roman" w:eastAsia="Times New Roman" w:hAnsi="Times New Roman" w:cs="Times New Roman"/>
          <w:i/>
          <w:iCs/>
          <w:color w:val="000000" w:themeColor="text1"/>
          <w:sz w:val="24"/>
          <w:szCs w:val="24"/>
        </w:rPr>
        <w:t>Nuclear</w:t>
      </w:r>
      <w:proofErr w:type="spellEnd"/>
      <w:r w:rsidRPr="0BC53370">
        <w:rPr>
          <w:rFonts w:ascii="Times New Roman" w:eastAsia="Times New Roman" w:hAnsi="Times New Roman" w:cs="Times New Roman"/>
          <w:i/>
          <w:iCs/>
          <w:color w:val="000000" w:themeColor="text1"/>
          <w:sz w:val="24"/>
          <w:szCs w:val="24"/>
        </w:rPr>
        <w:t xml:space="preserve"> Energy in </w:t>
      </w:r>
      <w:proofErr w:type="spellStart"/>
      <w:r w:rsidRPr="0BC53370">
        <w:rPr>
          <w:rFonts w:ascii="Times New Roman" w:eastAsia="Times New Roman" w:hAnsi="Times New Roman" w:cs="Times New Roman"/>
          <w:i/>
          <w:iCs/>
          <w:color w:val="000000" w:themeColor="text1"/>
          <w:sz w:val="24"/>
          <w:szCs w:val="24"/>
        </w:rPr>
        <w:t>the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Circular</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Carbon</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Economy</w:t>
      </w:r>
      <w:proofErr w:type="spellEnd"/>
      <w:r w:rsidRPr="0BC53370">
        <w:rPr>
          <w:rFonts w:ascii="Times New Roman" w:eastAsia="Times New Roman" w:hAnsi="Times New Roman" w:cs="Times New Roman"/>
          <w:i/>
          <w:iCs/>
          <w:color w:val="000000" w:themeColor="text1"/>
          <w:sz w:val="24"/>
          <w:szCs w:val="24"/>
        </w:rPr>
        <w:t xml:space="preserve"> G20”</w:t>
      </w:r>
      <w:r w:rsidRPr="0BC53370">
        <w:rPr>
          <w:rStyle w:val="Allmrkuseviide"/>
          <w:rFonts w:ascii="Times New Roman" w:eastAsia="Times New Roman" w:hAnsi="Times New Roman" w:cs="Times New Roman"/>
          <w:i/>
          <w:iCs/>
          <w:color w:val="000000" w:themeColor="text1"/>
          <w:sz w:val="24"/>
          <w:szCs w:val="24"/>
        </w:rPr>
        <w:footnoteReference w:id="133"/>
      </w:r>
      <w:r w:rsidRPr="0BC53370">
        <w:rPr>
          <w:rFonts w:ascii="Times New Roman" w:eastAsia="Times New Roman" w:hAnsi="Times New Roman" w:cs="Times New Roman"/>
          <w:i/>
          <w:iCs/>
          <w:color w:val="000000" w:themeColor="text1"/>
          <w:sz w:val="24"/>
          <w:szCs w:val="24"/>
        </w:rPr>
        <w:t xml:space="preserve"> </w:t>
      </w:r>
      <w:r w:rsidRPr="71EEC16F">
        <w:rPr>
          <w:rFonts w:ascii="Times New Roman" w:eastAsia="Times New Roman" w:hAnsi="Times New Roman" w:cs="Times New Roman"/>
          <w:color w:val="000000" w:themeColor="text1"/>
          <w:sz w:val="24"/>
          <w:szCs w:val="24"/>
        </w:rPr>
        <w:t>välja toonud, et tuumaenergiat peetakse väga stabiilseks, turvaliseks ja töökindlaks elektritootmise tehnoloogiaks, mis on väga madala süsinikuheitega elektriallikas. Samas aruandes on viidatud Valitsustevahelise Kliimamuutuste Nõukogu (IPCC) andmetele, mille hinnangul on tuumaenergia olelusringi globaalseks mediaan-</w:t>
      </w:r>
      <w:proofErr w:type="spellStart"/>
      <w:r w:rsidRPr="71EEC16F">
        <w:rPr>
          <w:rFonts w:ascii="Times New Roman" w:eastAsia="Times New Roman" w:hAnsi="Times New Roman" w:cs="Times New Roman"/>
          <w:color w:val="000000" w:themeColor="text1"/>
          <w:sz w:val="24"/>
          <w:szCs w:val="24"/>
        </w:rPr>
        <w:t>heitmeks</w:t>
      </w:r>
      <w:proofErr w:type="spellEnd"/>
      <w:r w:rsidRPr="71EEC16F">
        <w:rPr>
          <w:rFonts w:ascii="Times New Roman" w:eastAsia="Times New Roman" w:hAnsi="Times New Roman" w:cs="Times New Roman"/>
          <w:color w:val="000000" w:themeColor="text1"/>
          <w:sz w:val="24"/>
          <w:szCs w:val="24"/>
        </w:rPr>
        <w:t xml:space="preserve"> 12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 xml:space="preserve"> g/kWh, mis on võrreldav tuuleenergia olelusringi heitega, olles üle kolme korra madalam kui päikeseenergia olelusringi heide. </w:t>
      </w:r>
    </w:p>
    <w:p w14:paraId="26CA928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lang w:val="en-US"/>
        </w:rPr>
      </w:pPr>
      <w:r w:rsidRPr="29AA4D19">
        <w:rPr>
          <w:rFonts w:ascii="Times New Roman" w:eastAsia="Times New Roman" w:hAnsi="Times New Roman" w:cs="Times New Roman"/>
          <w:color w:val="000000" w:themeColor="text1"/>
          <w:sz w:val="24"/>
          <w:szCs w:val="24"/>
          <w:lang w:val="en-US"/>
        </w:rPr>
        <w:t xml:space="preserve">Lisaks on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Parlament</w:t>
      </w:r>
      <w:proofErr w:type="spellEnd"/>
      <w:r w:rsidRPr="29AA4D19">
        <w:rPr>
          <w:rFonts w:ascii="Times New Roman" w:eastAsia="Times New Roman" w:hAnsi="Times New Roman" w:cs="Times New Roman"/>
          <w:color w:val="000000" w:themeColor="text1"/>
          <w:sz w:val="24"/>
          <w:szCs w:val="24"/>
          <w:lang w:val="en-US"/>
        </w:rPr>
        <w:t xml:space="preserve"> 2023. </w:t>
      </w:r>
      <w:proofErr w:type="spellStart"/>
      <w:r w:rsidRPr="29AA4D19">
        <w:rPr>
          <w:rFonts w:ascii="Times New Roman" w:eastAsia="Times New Roman" w:hAnsi="Times New Roman" w:cs="Times New Roman"/>
          <w:color w:val="000000" w:themeColor="text1"/>
          <w:sz w:val="24"/>
          <w:szCs w:val="24"/>
          <w:lang w:val="en-US"/>
        </w:rPr>
        <w:t>aastal</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kiitnud</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heaks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aruande</w:t>
      </w:r>
      <w:proofErr w:type="spellEnd"/>
      <w:r w:rsidRPr="29AA4D19">
        <w:rPr>
          <w:rFonts w:ascii="Times New Roman" w:eastAsia="Times New Roman" w:hAnsi="Times New Roman" w:cs="Times New Roman"/>
          <w:color w:val="000000" w:themeColor="text1"/>
          <w:sz w:val="24"/>
          <w:szCs w:val="24"/>
          <w:lang w:val="en-US"/>
        </w:rPr>
        <w:t xml:space="preserve"> “</w:t>
      </w:r>
      <w:r w:rsidRPr="0BC53370">
        <w:rPr>
          <w:rFonts w:ascii="Times New Roman" w:eastAsia="Times New Roman" w:hAnsi="Times New Roman" w:cs="Times New Roman"/>
          <w:i/>
          <w:iCs/>
          <w:color w:val="000000" w:themeColor="text1"/>
          <w:sz w:val="24"/>
          <w:szCs w:val="24"/>
          <w:lang w:val="en-US"/>
        </w:rPr>
        <w:t>REPORT on small modular reactors</w:t>
      </w:r>
      <w:r w:rsidRPr="29AA4D19">
        <w:rPr>
          <w:rFonts w:ascii="Times New Roman" w:eastAsia="Times New Roman" w:hAnsi="Times New Roman" w:cs="Times New Roman"/>
          <w:color w:val="000000" w:themeColor="text1"/>
          <w:sz w:val="24"/>
          <w:szCs w:val="24"/>
          <w:lang w:val="en-US"/>
        </w:rPr>
        <w:t>”,</w:t>
      </w:r>
      <w:r w:rsidRPr="29AA4D19">
        <w:rPr>
          <w:rStyle w:val="Allmrkuseviide"/>
          <w:rFonts w:ascii="Times New Roman" w:eastAsia="Times New Roman" w:hAnsi="Times New Roman" w:cs="Times New Roman"/>
          <w:color w:val="000000" w:themeColor="text1"/>
          <w:sz w:val="24"/>
          <w:szCs w:val="24"/>
          <w:lang w:val="en-US"/>
        </w:rPr>
        <w:footnoteReference w:id="134"/>
      </w:r>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milles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tuuakse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välja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väikeste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moodulreaktorite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tulevast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tähtsust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energiasüsteemis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Tuumatehnoloogiad</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kanti</w:t>
      </w:r>
      <w:proofErr w:type="spellEnd"/>
      <w:r w:rsidRPr="29AA4D19">
        <w:rPr>
          <w:rFonts w:ascii="Times New Roman" w:eastAsia="Times New Roman" w:hAnsi="Times New Roman" w:cs="Times New Roman"/>
          <w:color w:val="000000" w:themeColor="text1"/>
          <w:sz w:val="24"/>
          <w:szCs w:val="24"/>
          <w:lang w:val="en-US"/>
        </w:rPr>
        <w:t xml:space="preserve"> ka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Parlamendi</w:t>
      </w:r>
      <w:proofErr w:type="spellEnd"/>
      <w:r w:rsidRPr="29AA4D19">
        <w:rPr>
          <w:rFonts w:ascii="Times New Roman" w:eastAsia="Times New Roman" w:hAnsi="Times New Roman" w:cs="Times New Roman"/>
          <w:color w:val="000000" w:themeColor="text1"/>
          <w:sz w:val="24"/>
          <w:szCs w:val="24"/>
          <w:lang w:val="en-US"/>
        </w:rPr>
        <w:t xml:space="preserve"> 28.06.2024 </w:t>
      </w:r>
      <w:proofErr w:type="spellStart"/>
      <w:r w:rsidRPr="29AA4D19">
        <w:rPr>
          <w:rFonts w:ascii="Times New Roman" w:eastAsia="Times New Roman" w:hAnsi="Times New Roman" w:cs="Times New Roman"/>
          <w:color w:val="000000" w:themeColor="text1"/>
          <w:sz w:val="24"/>
          <w:szCs w:val="24"/>
          <w:lang w:val="en-US"/>
        </w:rPr>
        <w:t>kliimaneutraalse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tööstuse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proofErr w:type="gramStart"/>
      <w:r w:rsidRPr="29AA4D19">
        <w:rPr>
          <w:rFonts w:ascii="Times New Roman" w:eastAsia="Times New Roman" w:hAnsi="Times New Roman" w:cs="Times New Roman"/>
          <w:color w:val="000000" w:themeColor="text1"/>
          <w:sz w:val="24"/>
          <w:szCs w:val="24"/>
          <w:lang w:val="en-US"/>
        </w:rPr>
        <w:t>määrusesse</w:t>
      </w:r>
      <w:proofErr w:type="spellEnd"/>
      <w:r w:rsidRPr="29AA4D19">
        <w:rPr>
          <w:rFonts w:ascii="Times New Roman" w:eastAsia="Times New Roman" w:hAnsi="Times New Roman" w:cs="Times New Roman"/>
          <w:color w:val="000000" w:themeColor="text1"/>
          <w:sz w:val="24"/>
          <w:szCs w:val="24"/>
          <w:lang w:val="en-US"/>
        </w:rPr>
        <w:t xml:space="preserve"> ”Regulation</w:t>
      </w:r>
      <w:proofErr w:type="gramEnd"/>
      <w:r w:rsidRPr="0BC53370">
        <w:rPr>
          <w:rFonts w:ascii="Times New Roman" w:eastAsia="Times New Roman" w:hAnsi="Times New Roman" w:cs="Times New Roman"/>
          <w:i/>
          <w:iCs/>
          <w:color w:val="000000" w:themeColor="text1"/>
          <w:sz w:val="24"/>
          <w:szCs w:val="24"/>
          <w:lang w:val="en-US"/>
        </w:rPr>
        <w:t xml:space="preserve"> (EU) 2024/1735 of the European Parliament and of the Council of 13 June 2024 on establishing a framework of measures for strengthening Europe’s net-zero technology manufacturing ecosystem and amending Regulation (EU) 2018/1724</w:t>
      </w:r>
      <w:r w:rsidRPr="29AA4D19">
        <w:rPr>
          <w:rFonts w:ascii="Times New Roman" w:eastAsia="Times New Roman" w:hAnsi="Times New Roman" w:cs="Times New Roman"/>
          <w:color w:val="000000" w:themeColor="text1"/>
          <w:sz w:val="24"/>
          <w:szCs w:val="24"/>
          <w:lang w:val="en-US"/>
        </w:rPr>
        <w:t>”</w:t>
      </w:r>
      <w:r w:rsidRPr="29AA4D19">
        <w:rPr>
          <w:rStyle w:val="Allmrkuseviide"/>
          <w:rFonts w:ascii="Times New Roman" w:eastAsia="Times New Roman" w:hAnsi="Times New Roman" w:cs="Times New Roman"/>
          <w:color w:val="000000" w:themeColor="text1"/>
          <w:sz w:val="24"/>
          <w:szCs w:val="24"/>
          <w:lang w:val="en-US"/>
        </w:rPr>
        <w:footnoteReference w:id="135"/>
      </w:r>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mille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eesmärk</w:t>
      </w:r>
      <w:proofErr w:type="spellEnd"/>
      <w:r w:rsidRPr="29AA4D19">
        <w:rPr>
          <w:rFonts w:ascii="Times New Roman" w:eastAsia="Times New Roman" w:hAnsi="Times New Roman" w:cs="Times New Roman"/>
          <w:color w:val="000000" w:themeColor="text1"/>
          <w:sz w:val="24"/>
          <w:szCs w:val="24"/>
          <w:lang w:val="en-US"/>
        </w:rPr>
        <w:t xml:space="preserve"> on </w:t>
      </w:r>
      <w:proofErr w:type="spellStart"/>
      <w:r w:rsidRPr="29AA4D19">
        <w:rPr>
          <w:rFonts w:ascii="Times New Roman" w:eastAsia="Times New Roman" w:hAnsi="Times New Roman" w:cs="Times New Roman"/>
          <w:color w:val="000000" w:themeColor="text1"/>
          <w:sz w:val="24"/>
          <w:szCs w:val="24"/>
          <w:lang w:val="en-US"/>
        </w:rPr>
        <w:t>suurendada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puhaste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tehnoloogiate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tootmist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Liidus</w:t>
      </w:r>
      <w:proofErr w:type="spellEnd"/>
      <w:r w:rsidRPr="29AA4D19">
        <w:rPr>
          <w:rFonts w:ascii="Times New Roman" w:eastAsia="Times New Roman" w:hAnsi="Times New Roman" w:cs="Times New Roman"/>
          <w:color w:val="000000" w:themeColor="text1"/>
          <w:sz w:val="24"/>
          <w:szCs w:val="24"/>
          <w:lang w:val="en-US"/>
        </w:rPr>
        <w:t xml:space="preserve">. </w:t>
      </w:r>
    </w:p>
    <w:p w14:paraId="4464A501"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Võttes arvesse eeltoodut omab TEOS kaudset positiivset mõju Eesti kliimaeesmärkide täitmisele ning energiajulgeoleku saavutamisele olles eeltingimuseks tuumaenergia, kui madala süsinikuheitega energiaallika kasutuselevõtuks. Kui tuumaenergia tulevikus asendab fossiilkütusest toodetud elektrit, aitab see vähendada CO₂ heidet ja üleüldist õhusaastet Eestis. Selliselt on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kliimale strateegiliselt positiivne, kuigi faktiline heite muutus toimub projektide käivitumisel. </w:t>
      </w:r>
    </w:p>
    <w:p w14:paraId="641AEE47"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29AA4D19">
        <w:rPr>
          <w:rFonts w:ascii="Times New Roman" w:eastAsia="Times New Roman" w:hAnsi="Times New Roman" w:cs="Times New Roman"/>
          <w:color w:val="000000" w:themeColor="text1"/>
          <w:sz w:val="24"/>
          <w:szCs w:val="24"/>
        </w:rPr>
        <w:t>Kaudse negatiivse mõjuna</w:t>
      </w:r>
      <w:r w:rsidRPr="0ADE93F7">
        <w:rPr>
          <w:rFonts w:ascii="Times New Roman" w:eastAsia="Times New Roman" w:hAnsi="Times New Roman" w:cs="Times New Roman"/>
          <w:color w:val="000000" w:themeColor="text1"/>
          <w:sz w:val="24"/>
          <w:szCs w:val="24"/>
        </w:rPr>
        <w:t xml:space="preserve"> võib käsitleda asjaolu, et TEOS loob õigusliku aluse tegevustele, millega seoses võib tulevikus rajatava tuumakäitise võimaliku õnnetuse korral atmosfääri paiskuvate radioaktiivsete ainete kaudu kaasneda keskkonnale potentsiaalselt negatiivne mõju. Lisaks on teoreetiliselt võimalik, et </w:t>
      </w:r>
      <w:r w:rsidRPr="48D5476B">
        <w:rPr>
          <w:rFonts w:ascii="Times New Roman" w:eastAsia="Times New Roman" w:hAnsi="Times New Roman" w:cs="Times New Roman"/>
          <w:color w:val="000000" w:themeColor="text1"/>
          <w:sz w:val="24"/>
          <w:szCs w:val="24"/>
        </w:rPr>
        <w:t>tulevikus</w:t>
      </w:r>
      <w:r w:rsidRPr="0ADE93F7">
        <w:rPr>
          <w:rFonts w:ascii="Times New Roman" w:eastAsia="Times New Roman" w:hAnsi="Times New Roman" w:cs="Times New Roman"/>
          <w:color w:val="000000" w:themeColor="text1"/>
          <w:sz w:val="24"/>
          <w:szCs w:val="24"/>
        </w:rPr>
        <w:t xml:space="preserve"> tuumakäitisest lubatud rutiinsed väljutused keskkonda ületavad lubatud piirnorme ja </w:t>
      </w:r>
      <w:r w:rsidRPr="1AD3C6AD">
        <w:rPr>
          <w:rFonts w:ascii="Times New Roman" w:eastAsia="Times New Roman" w:hAnsi="Times New Roman" w:cs="Times New Roman"/>
          <w:color w:val="000000" w:themeColor="text1"/>
          <w:sz w:val="24"/>
          <w:szCs w:val="24"/>
        </w:rPr>
        <w:t>loaga määratud</w:t>
      </w:r>
      <w:r w:rsidRPr="0ADE93F7">
        <w:rPr>
          <w:rFonts w:ascii="Times New Roman" w:eastAsia="Times New Roman" w:hAnsi="Times New Roman" w:cs="Times New Roman"/>
          <w:color w:val="000000" w:themeColor="text1"/>
          <w:sz w:val="24"/>
          <w:szCs w:val="24"/>
        </w:rPr>
        <w:t xml:space="preserve"> tingimusi. Tavapärase tööolukorra ning võimaliku avarii- või hädaolukorra riske ja maandusmeetmeid hinnatakse tulevikus tuumakäitise lubade menetluse käigus. </w:t>
      </w:r>
      <w:r w:rsidRPr="40C88F6D">
        <w:rPr>
          <w:rFonts w:ascii="Times New Roman" w:eastAsia="Times New Roman" w:hAnsi="Times New Roman" w:cs="Times New Roman"/>
          <w:color w:val="000000" w:themeColor="text1"/>
          <w:sz w:val="24"/>
          <w:szCs w:val="24"/>
        </w:rPr>
        <w:t xml:space="preserve">Vastavalt Rahvusvahelise Aatomienergiaagentuuri ohutusjuhendile </w:t>
      </w:r>
      <w:r w:rsidRPr="40C88F6D">
        <w:rPr>
          <w:rFonts w:ascii="Times New Roman" w:eastAsia="Times New Roman" w:hAnsi="Times New Roman" w:cs="Times New Roman"/>
          <w:sz w:val="24"/>
          <w:szCs w:val="24"/>
        </w:rPr>
        <w:t>NS-G-3.2</w:t>
      </w:r>
      <w:r w:rsidRPr="40C88F6D">
        <w:rPr>
          <w:rFonts w:ascii="Times New Roman" w:eastAsia="Times New Roman" w:hAnsi="Times New Roman" w:cs="Times New Roman"/>
          <w:color w:val="000000" w:themeColor="text1"/>
          <w:sz w:val="24"/>
          <w:szCs w:val="24"/>
        </w:rPr>
        <w:t xml:space="preserve"> “</w:t>
      </w:r>
      <w:proofErr w:type="spellStart"/>
      <w:r w:rsidRPr="0BC53370">
        <w:rPr>
          <w:rFonts w:ascii="Times New Roman" w:eastAsia="Times New Roman" w:hAnsi="Times New Roman" w:cs="Times New Roman"/>
          <w:i/>
          <w:iCs/>
          <w:sz w:val="24"/>
          <w:szCs w:val="24"/>
        </w:rPr>
        <w:t>Dispersion</w:t>
      </w:r>
      <w:proofErr w:type="spellEnd"/>
      <w:r w:rsidRPr="0BC53370">
        <w:rPr>
          <w:rFonts w:ascii="Times New Roman" w:eastAsia="Times New Roman" w:hAnsi="Times New Roman" w:cs="Times New Roman"/>
          <w:i/>
          <w:iCs/>
          <w:sz w:val="24"/>
          <w:szCs w:val="24"/>
        </w:rPr>
        <w:t xml:space="preserve"> of </w:t>
      </w:r>
      <w:proofErr w:type="spellStart"/>
      <w:r w:rsidRPr="0BC53370">
        <w:rPr>
          <w:rFonts w:ascii="Times New Roman" w:eastAsia="Times New Roman" w:hAnsi="Times New Roman" w:cs="Times New Roman"/>
          <w:i/>
          <w:iCs/>
          <w:sz w:val="24"/>
          <w:szCs w:val="24"/>
        </w:rPr>
        <w:t>Radioactive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Material</w:t>
      </w:r>
      <w:proofErr w:type="spellEnd"/>
      <w:r w:rsidRPr="0BC53370">
        <w:rPr>
          <w:rFonts w:ascii="Times New Roman" w:eastAsia="Times New Roman" w:hAnsi="Times New Roman" w:cs="Times New Roman"/>
          <w:i/>
          <w:iCs/>
          <w:sz w:val="24"/>
          <w:szCs w:val="24"/>
        </w:rPr>
        <w:t xml:space="preserve"> in Air and </w:t>
      </w:r>
      <w:proofErr w:type="spellStart"/>
      <w:r w:rsidRPr="0BC53370">
        <w:rPr>
          <w:rFonts w:ascii="Times New Roman" w:eastAsia="Times New Roman" w:hAnsi="Times New Roman" w:cs="Times New Roman"/>
          <w:i/>
          <w:iCs/>
          <w:sz w:val="24"/>
          <w:szCs w:val="24"/>
        </w:rPr>
        <w:t>Water</w:t>
      </w:r>
      <w:proofErr w:type="spellEnd"/>
      <w:r w:rsidRPr="0BC53370">
        <w:rPr>
          <w:rFonts w:ascii="Times New Roman" w:eastAsia="Times New Roman" w:hAnsi="Times New Roman" w:cs="Times New Roman"/>
          <w:i/>
          <w:iCs/>
          <w:sz w:val="24"/>
          <w:szCs w:val="24"/>
        </w:rPr>
        <w:t xml:space="preserve"> and </w:t>
      </w:r>
      <w:proofErr w:type="spellStart"/>
      <w:r w:rsidRPr="0BC53370">
        <w:rPr>
          <w:rFonts w:ascii="Times New Roman" w:eastAsia="Times New Roman" w:hAnsi="Times New Roman" w:cs="Times New Roman"/>
          <w:i/>
          <w:iCs/>
          <w:sz w:val="24"/>
          <w:szCs w:val="24"/>
        </w:rPr>
        <w:t>Consideration</w:t>
      </w:r>
      <w:proofErr w:type="spellEnd"/>
      <w:r w:rsidRPr="0BC53370">
        <w:rPr>
          <w:rFonts w:ascii="Times New Roman" w:eastAsia="Times New Roman" w:hAnsi="Times New Roman" w:cs="Times New Roman"/>
          <w:i/>
          <w:iCs/>
          <w:sz w:val="24"/>
          <w:szCs w:val="24"/>
        </w:rPr>
        <w:t xml:space="preserve"> of </w:t>
      </w:r>
      <w:proofErr w:type="spellStart"/>
      <w:r w:rsidRPr="0BC53370">
        <w:rPr>
          <w:rFonts w:ascii="Times New Roman" w:eastAsia="Times New Roman" w:hAnsi="Times New Roman" w:cs="Times New Roman"/>
          <w:i/>
          <w:iCs/>
          <w:sz w:val="24"/>
          <w:szCs w:val="24"/>
        </w:rPr>
        <w:t>Population</w:t>
      </w:r>
      <w:proofErr w:type="spellEnd"/>
      <w:r w:rsidRPr="0BC53370">
        <w:rPr>
          <w:rFonts w:ascii="Times New Roman" w:eastAsia="Times New Roman" w:hAnsi="Times New Roman" w:cs="Times New Roman"/>
          <w:i/>
          <w:iCs/>
          <w:sz w:val="24"/>
          <w:szCs w:val="24"/>
        </w:rPr>
        <w:t xml:space="preserve"> Distribution in </w:t>
      </w:r>
      <w:proofErr w:type="spellStart"/>
      <w:r w:rsidRPr="0BC53370">
        <w:rPr>
          <w:rFonts w:ascii="Times New Roman" w:eastAsia="Times New Roman" w:hAnsi="Times New Roman" w:cs="Times New Roman"/>
          <w:i/>
          <w:iCs/>
          <w:sz w:val="24"/>
          <w:szCs w:val="24"/>
        </w:rPr>
        <w:t>Site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Evaluation</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for</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Power </w:t>
      </w:r>
      <w:proofErr w:type="spellStart"/>
      <w:r w:rsidRPr="0BC53370">
        <w:rPr>
          <w:rFonts w:ascii="Times New Roman" w:eastAsia="Times New Roman" w:hAnsi="Times New Roman" w:cs="Times New Roman"/>
          <w:i/>
          <w:iCs/>
          <w:sz w:val="24"/>
          <w:szCs w:val="24"/>
        </w:rPr>
        <w:t>Plants</w:t>
      </w:r>
      <w:proofErr w:type="spellEnd"/>
      <w:r w:rsidRPr="40C88F6D">
        <w:rPr>
          <w:rFonts w:ascii="Times New Roman" w:eastAsia="Times New Roman" w:hAnsi="Times New Roman" w:cs="Times New Roman"/>
          <w:sz w:val="24"/>
          <w:szCs w:val="24"/>
        </w:rPr>
        <w:t>”</w:t>
      </w:r>
      <w:r w:rsidRPr="0EBDB676">
        <w:rPr>
          <w:rStyle w:val="Allmrkuseviide"/>
          <w:rFonts w:ascii="Times New Roman" w:eastAsia="Times New Roman" w:hAnsi="Times New Roman" w:cs="Times New Roman"/>
          <w:color w:val="000000" w:themeColor="text1"/>
          <w:sz w:val="24"/>
          <w:szCs w:val="24"/>
        </w:rPr>
        <w:footnoteReference w:id="136"/>
      </w:r>
      <w:r w:rsidRPr="40C88F6D">
        <w:rPr>
          <w:rFonts w:ascii="Times New Roman" w:eastAsia="Times New Roman" w:hAnsi="Times New Roman" w:cs="Times New Roman"/>
          <w:color w:val="000000" w:themeColor="text1"/>
          <w:sz w:val="24"/>
          <w:szCs w:val="24"/>
        </w:rPr>
        <w:t xml:space="preserve"> </w:t>
      </w:r>
      <w:r w:rsidRPr="147F3138">
        <w:rPr>
          <w:rFonts w:ascii="Times New Roman" w:eastAsia="Times New Roman" w:hAnsi="Times New Roman" w:cs="Times New Roman"/>
          <w:color w:val="000000" w:themeColor="text1"/>
          <w:sz w:val="24"/>
          <w:szCs w:val="24"/>
        </w:rPr>
        <w:t>tuleb lühiajaliste</w:t>
      </w:r>
      <w:r w:rsidRPr="0ADE93F7">
        <w:rPr>
          <w:rFonts w:ascii="Times New Roman" w:eastAsia="Times New Roman" w:hAnsi="Times New Roman" w:cs="Times New Roman"/>
          <w:color w:val="000000" w:themeColor="text1"/>
          <w:sz w:val="24"/>
          <w:szCs w:val="24"/>
        </w:rPr>
        <w:t xml:space="preserve"> või pikaajaliste radioaktiivsete väljutuste mõju ja tagajärgi elanikkonnale ja keskkonnale hinnata võttes arvesse tuumakäitise asukoha piirkondlike ja täpseid asukohapõhiseid meteoroloogilisi andmeid hindamaks asukohapõhiselt radioaktiivsete ainete hajumisvõimalusi keskkonnas. </w:t>
      </w:r>
      <w:r w:rsidRPr="147F3138">
        <w:rPr>
          <w:rFonts w:ascii="Times New Roman" w:eastAsia="Times New Roman" w:hAnsi="Times New Roman" w:cs="Times New Roman"/>
          <w:color w:val="000000" w:themeColor="text1"/>
          <w:sz w:val="24"/>
          <w:szCs w:val="24"/>
        </w:rPr>
        <w:t>Samas juhendis kirjeldatakse, et võimalikud radioaktiivsete ainete</w:t>
      </w:r>
      <w:r w:rsidRPr="0ADE93F7">
        <w:rPr>
          <w:rFonts w:ascii="Times New Roman" w:eastAsia="Times New Roman" w:hAnsi="Times New Roman" w:cs="Times New Roman"/>
          <w:color w:val="000000" w:themeColor="text1"/>
          <w:sz w:val="24"/>
          <w:szCs w:val="24"/>
        </w:rPr>
        <w:t xml:space="preserve"> hajumistingimused on seotud maa- ja vee kasutusega, rahvastiku jaotusega, asukoha ümbruse taristuga ning asjakohaste radioloogiliste parameetritega (nt väljutatava olulise radionukliidi väljutuskiirus, väljutatud radioaktiivse aine keemilised ja füüsikalised omadused ning geomeetria). </w:t>
      </w:r>
    </w:p>
    <w:p w14:paraId="78340E9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Nimetatud riskide maandamise eelduseks on </w:t>
      </w: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loodav tugev raamistik, mis mh hõlmab pädeva, volitusnormidega regulaatori moodustamist, kes on tulevikus võimeline kontrollima tuumakäitise nõuetele vastavust ning vajadusel võimeline ohu ennetamiseks või rikkumise kõrvaldamiseks vastavad tegevused peatama või isikud vastutusele võtma.</w:t>
      </w:r>
    </w:p>
    <w:p w14:paraId="002130F8"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Kaudse negatiivse mõjuna saab välja tuua, et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rakendamine võib juhtida investeeringute ümberpaigutamist taastuvenergiast tuumaenergiale, mis omakorda võib ajutiselt pidurdada taastuvenergiaallikate kasutuselevõtmise edenemist. See on aga poliitikakujunduse küsimus, mitte keskkonnaalane mõju. </w:t>
      </w:r>
    </w:p>
    <w:p w14:paraId="146059D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 xml:space="preserve">Elusloodus ja elurikkus  </w:t>
      </w:r>
    </w:p>
    <w:p w14:paraId="4F641681" w14:textId="5EC8C9A0"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otsene mõju kaitstavatele loodusobjektidele ja liikidele, rohevõrgustikele, maastikule, </w:t>
      </w:r>
      <w:proofErr w:type="spellStart"/>
      <w:r w:rsidRPr="0BC53370">
        <w:rPr>
          <w:rFonts w:ascii="Times New Roman" w:eastAsia="Times New Roman" w:hAnsi="Times New Roman" w:cs="Times New Roman"/>
          <w:color w:val="000000" w:themeColor="text1"/>
          <w:sz w:val="24"/>
          <w:szCs w:val="24"/>
        </w:rPr>
        <w:t>võõrliikidele</w:t>
      </w:r>
      <w:proofErr w:type="spellEnd"/>
      <w:r w:rsidRPr="0BC53370">
        <w:rPr>
          <w:rFonts w:ascii="Times New Roman" w:eastAsia="Times New Roman" w:hAnsi="Times New Roman" w:cs="Times New Roman"/>
          <w:color w:val="000000" w:themeColor="text1"/>
          <w:sz w:val="24"/>
          <w:szCs w:val="24"/>
        </w:rPr>
        <w:t xml:space="preserve"> (sh GMO) ja ökosüsteemiteenustele ning jahindusele puudub. TEOS ei muuda kaitsealade piire ega -korda. Tuumakäitise planeerimisele kohaldatakse planeerimisseadust, arvestades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sätestatud erisusi, tagades tuumakäitise asukohaks kõige väiksema võimaliku keskkonnamõjuga koha. Asukohavaliku ning riikliku eriplaneeringu raames koostatakse vajalikud analüüsid, sh keskkonnamõju strateegiline hindamine (KSH) ja</w:t>
      </w:r>
      <w:r w:rsidR="00B2465D">
        <w:rPr>
          <w:rFonts w:ascii="Times New Roman" w:eastAsia="Times New Roman" w:hAnsi="Times New Roman" w:cs="Times New Roman"/>
          <w:color w:val="000000" w:themeColor="text1"/>
          <w:sz w:val="24"/>
          <w:szCs w:val="24"/>
        </w:rPr>
        <w:t xml:space="preserve"> edasiste tegevuslubade menetluste käigus</w:t>
      </w:r>
      <w:r w:rsidRPr="0BC53370">
        <w:rPr>
          <w:rFonts w:ascii="Times New Roman" w:eastAsia="Times New Roman" w:hAnsi="Times New Roman" w:cs="Times New Roman"/>
          <w:color w:val="000000" w:themeColor="text1"/>
          <w:sz w:val="24"/>
          <w:szCs w:val="24"/>
        </w:rPr>
        <w:t xml:space="preserve"> keskkonnamõju hindamine (KMH). Otsest mõju elusloodusele ja elurikkusele hinnatakse tulevikus projektipõhiselt, tuginedes asukohapõhistele andmetele ja kasutatavale tehnoloogiale. Mõjud elusloodusele ja elurikkusele võivad avalduda tuumarajatiste ehitamisest ja nende olemasolust tulenevate füüsiliste häiringute kaudu, sh müra, vibratsiooni ja valguse kaudu, mis võivad põhjustada elupaikade kadumist või muutumist kas otseselt või kaudselt.</w:t>
      </w:r>
    </w:p>
    <w:p w14:paraId="5F095FED" w14:textId="35CA390A"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Kuigi </w:t>
      </w: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ei rajata tuumakäitisi, võimaldab TEOS potentsiaalselt tuumakäitiste ehitamist ning seega võib seadusega lubatud tegevustega kaasneda kaudne negatiivne mõju ranniku- või sisemaakooslustele, sõltuvalt asukohavalikust. Seadus loob tegevusraamistiku, mis hõlmab madala tõenäosusega, kuid kõrge mõjuga riske tuumaõnnetuse tekkeks, mis omakorda võib avaldada mõju elusloodusele ja elurikkusele. Tuumakäitise asukoha hindamise täpsemad nõuded ja andmekoosseisu kehtestab tulevikus valdkonna eest vastutav minister määrusega.  </w:t>
      </w:r>
    </w:p>
    <w:p w14:paraId="05B1E1E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ADE93F7">
        <w:rPr>
          <w:rFonts w:ascii="Times New Roman" w:eastAsia="Times New Roman" w:hAnsi="Times New Roman" w:cs="Times New Roman"/>
          <w:color w:val="000000" w:themeColor="text1"/>
          <w:sz w:val="24"/>
          <w:szCs w:val="24"/>
        </w:rPr>
        <w:t>2022. aastal koostatud “Tuumaelektrijaama ja kasutatud tuumkütuse lõppladestuspaiga potentsiaalsete asukohtade ruumianalüüsi koostamine”</w:t>
      </w:r>
      <w:r w:rsidRPr="1A68649A">
        <w:rPr>
          <w:rStyle w:val="Allmrkuseviide"/>
          <w:rFonts w:ascii="Times New Roman" w:eastAsia="Times New Roman" w:hAnsi="Times New Roman" w:cs="Times New Roman"/>
          <w:color w:val="000000" w:themeColor="text1"/>
          <w:sz w:val="24"/>
          <w:szCs w:val="24"/>
        </w:rPr>
        <w:footnoteReference w:id="137"/>
      </w:r>
      <w:r w:rsidRPr="0ADE93F7">
        <w:rPr>
          <w:rFonts w:ascii="Times New Roman" w:eastAsia="Times New Roman" w:hAnsi="Times New Roman" w:cs="Times New Roman"/>
          <w:color w:val="000000" w:themeColor="text1"/>
          <w:sz w:val="24"/>
          <w:szCs w:val="24"/>
        </w:rPr>
        <w:t xml:space="preserve"> vahearuandes (edaspidi kui </w:t>
      </w:r>
      <w:r w:rsidRPr="0BC53370">
        <w:rPr>
          <w:rFonts w:ascii="Times New Roman" w:eastAsia="Times New Roman" w:hAnsi="Times New Roman" w:cs="Times New Roman"/>
          <w:i/>
          <w:iCs/>
          <w:color w:val="000000" w:themeColor="text1"/>
          <w:sz w:val="24"/>
          <w:szCs w:val="24"/>
        </w:rPr>
        <w:t>Ruumianalüüsi vahearuanne</w:t>
      </w:r>
      <w:r w:rsidRPr="0ADE93F7">
        <w:rPr>
          <w:rFonts w:ascii="Times New Roman" w:eastAsia="Times New Roman" w:hAnsi="Times New Roman" w:cs="Times New Roman"/>
          <w:color w:val="000000" w:themeColor="text1"/>
          <w:sz w:val="24"/>
          <w:szCs w:val="24"/>
        </w:rPr>
        <w:t xml:space="preserve">) on välja toodud tuumakäitiste asukohavalikut välistavate asjaoludena mh loodusreservaadid ja sihtkaitsevööndid, Natura 2000 alad, </w:t>
      </w:r>
      <w:proofErr w:type="spellStart"/>
      <w:r w:rsidRPr="0ADE93F7">
        <w:rPr>
          <w:rFonts w:ascii="Times New Roman" w:eastAsia="Times New Roman" w:hAnsi="Times New Roman" w:cs="Times New Roman"/>
          <w:color w:val="000000" w:themeColor="text1"/>
          <w:sz w:val="24"/>
          <w:szCs w:val="24"/>
        </w:rPr>
        <w:t>vääriselupaigad</w:t>
      </w:r>
      <w:proofErr w:type="spellEnd"/>
      <w:r w:rsidRPr="0ADE93F7">
        <w:rPr>
          <w:rFonts w:ascii="Times New Roman" w:eastAsia="Times New Roman" w:hAnsi="Times New Roman" w:cs="Times New Roman"/>
          <w:color w:val="000000" w:themeColor="text1"/>
          <w:sz w:val="24"/>
          <w:szCs w:val="24"/>
        </w:rPr>
        <w:t xml:space="preserve"> riigi- ja eramaal, kaitsealuste liikide (I–II kaitsekategooria) leiukohad koos neid ümbritsevate puhvritega ning olulised veekogud, näiteks lõhejõed. Need ja teised samalaadsed kõrge looduskaitselise väärtusega alad peavad tuumakäitise asukohavalikul olema välistatud, tagades, et tuumakäitise planeerimine ei põhjusta pöördumatut mõju elusloodusele ja elurikkusele. </w:t>
      </w:r>
    </w:p>
    <w:p w14:paraId="1434872E"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Veekeskkond</w:t>
      </w:r>
    </w:p>
    <w:p w14:paraId="3E32B9E4" w14:textId="77777777" w:rsidR="00102981" w:rsidRDefault="00102981" w:rsidP="00102981">
      <w:pPr>
        <w:spacing w:before="240" w:after="240"/>
        <w:jc w:val="both"/>
        <w:rPr>
          <w:rFonts w:ascii="Times New Roman" w:eastAsia="Times New Roman" w:hAnsi="Times New Roman" w:cs="Times New Roman"/>
          <w:sz w:val="24"/>
          <w:szCs w:val="24"/>
        </w:rPr>
      </w:pPr>
      <w:proofErr w:type="spellStart"/>
      <w:r w:rsidRPr="0ADE93F7">
        <w:rPr>
          <w:rFonts w:ascii="Times New Roman" w:eastAsia="Times New Roman" w:hAnsi="Times New Roman" w:cs="Times New Roman"/>
          <w:color w:val="000000" w:themeColor="text1"/>
          <w:sz w:val="24"/>
          <w:szCs w:val="24"/>
        </w:rPr>
        <w:t>TEOSe</w:t>
      </w:r>
      <w:proofErr w:type="spellEnd"/>
      <w:r w:rsidRPr="0ADE93F7">
        <w:rPr>
          <w:rFonts w:ascii="Times New Roman" w:eastAsia="Times New Roman" w:hAnsi="Times New Roman" w:cs="Times New Roman"/>
          <w:color w:val="000000" w:themeColor="text1"/>
          <w:sz w:val="24"/>
          <w:szCs w:val="24"/>
        </w:rPr>
        <w:t xml:space="preserve"> otsene mõju veekeskkonnale puudub. Tuumakäitise mõju veekeskkonnale on eelkõige seotud käitise asukohavalikuga. Tulenedes 2023. aastal koostatud </w:t>
      </w:r>
      <w:r w:rsidRPr="0712A800">
        <w:rPr>
          <w:rFonts w:ascii="Times New Roman" w:eastAsia="Times New Roman" w:hAnsi="Times New Roman" w:cs="Times New Roman"/>
          <w:color w:val="000000" w:themeColor="text1"/>
          <w:sz w:val="24"/>
          <w:szCs w:val="24"/>
        </w:rPr>
        <w:t>ruumianalüüsi</w:t>
      </w:r>
      <w:r w:rsidRPr="0ADE93F7">
        <w:rPr>
          <w:rFonts w:ascii="Times New Roman" w:eastAsia="Times New Roman" w:hAnsi="Times New Roman" w:cs="Times New Roman"/>
          <w:color w:val="000000" w:themeColor="text1"/>
          <w:sz w:val="24"/>
          <w:szCs w:val="24"/>
        </w:rPr>
        <w:t xml:space="preserve"> lõpparuandele “Tuumaelektrijaama ja kasutatud tuumkütuse lõppladustuspaiga potentsiaalsete asukohtade ruumianalüüsi koostamine”</w:t>
      </w:r>
      <w:r w:rsidRPr="2829FEEE">
        <w:rPr>
          <w:rStyle w:val="Allmrkuseviide"/>
          <w:rFonts w:ascii="Times New Roman" w:eastAsia="Times New Roman" w:hAnsi="Times New Roman" w:cs="Times New Roman"/>
          <w:color w:val="000000" w:themeColor="text1"/>
          <w:sz w:val="24"/>
          <w:szCs w:val="24"/>
        </w:rPr>
        <w:footnoteReference w:id="138"/>
      </w:r>
      <w:r w:rsidRPr="0ADE93F7">
        <w:rPr>
          <w:rFonts w:ascii="Times New Roman" w:eastAsia="Times New Roman" w:hAnsi="Times New Roman" w:cs="Times New Roman"/>
          <w:color w:val="000000" w:themeColor="text1"/>
          <w:sz w:val="24"/>
          <w:szCs w:val="24"/>
        </w:rPr>
        <w:t xml:space="preserve"> on potentsiaalselt võimalik tuumakäitist rajada Eesti 16</w:t>
      </w:r>
      <w:r w:rsidRPr="57033D97">
        <w:rPr>
          <w:rFonts w:ascii="Times New Roman" w:eastAsia="Times New Roman" w:hAnsi="Times New Roman" w:cs="Times New Roman"/>
          <w:color w:val="000000" w:themeColor="text1"/>
          <w:sz w:val="24"/>
          <w:szCs w:val="24"/>
        </w:rPr>
        <w:t>. rannikupiirkonda.</w:t>
      </w:r>
      <w:r w:rsidRPr="0ADE93F7">
        <w:rPr>
          <w:rFonts w:ascii="Times New Roman" w:eastAsia="Times New Roman" w:hAnsi="Times New Roman" w:cs="Times New Roman"/>
          <w:color w:val="000000" w:themeColor="text1"/>
          <w:sz w:val="24"/>
          <w:szCs w:val="24"/>
        </w:rPr>
        <w:t xml:space="preserve">  </w:t>
      </w:r>
      <w:r w:rsidRPr="57033D97">
        <w:rPr>
          <w:rFonts w:ascii="Times New Roman" w:eastAsia="Times New Roman" w:hAnsi="Times New Roman" w:cs="Times New Roman"/>
          <w:color w:val="000000" w:themeColor="text1"/>
          <w:sz w:val="24"/>
          <w:szCs w:val="24"/>
        </w:rPr>
        <w:t>Tuumakäitise</w:t>
      </w:r>
      <w:r w:rsidRPr="0ADE93F7">
        <w:rPr>
          <w:rFonts w:ascii="Times New Roman" w:eastAsia="Times New Roman" w:hAnsi="Times New Roman" w:cs="Times New Roman"/>
          <w:color w:val="000000" w:themeColor="text1"/>
          <w:sz w:val="24"/>
          <w:szCs w:val="24"/>
        </w:rPr>
        <w:t xml:space="preserve"> asukohavalik tehakse riikliku eriplaneeringu käigus, tuginedes eeluuringutele ja keskkonnamõju hinnangutele. Asukohapõhiselt hinnatakse </w:t>
      </w:r>
      <w:r w:rsidRPr="57033D97">
        <w:rPr>
          <w:rFonts w:ascii="Times New Roman" w:eastAsia="Times New Roman" w:hAnsi="Times New Roman" w:cs="Times New Roman"/>
          <w:color w:val="000000" w:themeColor="text1"/>
          <w:sz w:val="24"/>
          <w:szCs w:val="24"/>
        </w:rPr>
        <w:t>mh tuumakäitise jahutusvee</w:t>
      </w:r>
      <w:r w:rsidRPr="0ADE93F7">
        <w:rPr>
          <w:rFonts w:ascii="Times New Roman" w:eastAsia="Times New Roman" w:hAnsi="Times New Roman" w:cs="Times New Roman"/>
          <w:color w:val="000000" w:themeColor="text1"/>
          <w:sz w:val="24"/>
          <w:szCs w:val="24"/>
        </w:rPr>
        <w:t xml:space="preserve"> kättesaadavust, võimalike lekkekohtade riske kui ka mõju pinna-, põhja- ja mereveele. </w:t>
      </w:r>
    </w:p>
    <w:p w14:paraId="3B1232ED"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26BCBD00">
        <w:rPr>
          <w:rFonts w:ascii="Times New Roman" w:eastAsia="Times New Roman" w:hAnsi="Times New Roman" w:cs="Times New Roman"/>
          <w:color w:val="000000" w:themeColor="text1"/>
          <w:sz w:val="24"/>
          <w:szCs w:val="24"/>
        </w:rPr>
        <w:t xml:space="preserve">Rahvusvahelise </w:t>
      </w:r>
      <w:r w:rsidRPr="32221086">
        <w:rPr>
          <w:rFonts w:ascii="Times New Roman" w:eastAsia="Times New Roman" w:hAnsi="Times New Roman" w:cs="Times New Roman"/>
          <w:color w:val="000000" w:themeColor="text1"/>
          <w:sz w:val="24"/>
          <w:szCs w:val="24"/>
        </w:rPr>
        <w:t>Aatomienergiaagentuuri</w:t>
      </w:r>
      <w:r w:rsidRPr="0ADE93F7">
        <w:rPr>
          <w:rFonts w:ascii="Times New Roman" w:eastAsia="Times New Roman" w:hAnsi="Times New Roman" w:cs="Times New Roman"/>
          <w:color w:val="000000" w:themeColor="text1"/>
          <w:sz w:val="24"/>
          <w:szCs w:val="24"/>
        </w:rPr>
        <w:t xml:space="preserve"> ohutusjuhendi nr NS-G-3.2 “</w:t>
      </w:r>
      <w:proofErr w:type="spellStart"/>
      <w:r w:rsidRPr="0BC53370">
        <w:rPr>
          <w:rFonts w:ascii="Times New Roman" w:eastAsia="Times New Roman" w:hAnsi="Times New Roman" w:cs="Times New Roman"/>
          <w:i/>
          <w:iCs/>
          <w:color w:val="000000" w:themeColor="text1"/>
          <w:sz w:val="24"/>
          <w:szCs w:val="24"/>
        </w:rPr>
        <w:t>Dispersion</w:t>
      </w:r>
      <w:proofErr w:type="spellEnd"/>
      <w:r w:rsidRPr="0BC53370">
        <w:rPr>
          <w:rFonts w:ascii="Times New Roman" w:eastAsia="Times New Roman" w:hAnsi="Times New Roman" w:cs="Times New Roman"/>
          <w:i/>
          <w:iCs/>
          <w:color w:val="000000" w:themeColor="text1"/>
          <w:sz w:val="24"/>
          <w:szCs w:val="24"/>
        </w:rPr>
        <w:t xml:space="preserve"> of </w:t>
      </w:r>
      <w:proofErr w:type="spellStart"/>
      <w:r w:rsidRPr="0BC53370">
        <w:rPr>
          <w:rFonts w:ascii="Times New Roman" w:eastAsia="Times New Roman" w:hAnsi="Times New Roman" w:cs="Times New Roman"/>
          <w:i/>
          <w:iCs/>
          <w:color w:val="000000" w:themeColor="text1"/>
          <w:sz w:val="24"/>
          <w:szCs w:val="24"/>
        </w:rPr>
        <w:t>Radioactive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Material</w:t>
      </w:r>
      <w:proofErr w:type="spellEnd"/>
      <w:r w:rsidRPr="0BC53370">
        <w:rPr>
          <w:rFonts w:ascii="Times New Roman" w:eastAsia="Times New Roman" w:hAnsi="Times New Roman" w:cs="Times New Roman"/>
          <w:i/>
          <w:iCs/>
          <w:color w:val="000000" w:themeColor="text1"/>
          <w:sz w:val="24"/>
          <w:szCs w:val="24"/>
        </w:rPr>
        <w:t xml:space="preserve"> in Air and </w:t>
      </w:r>
      <w:proofErr w:type="spellStart"/>
      <w:r w:rsidRPr="0BC53370">
        <w:rPr>
          <w:rFonts w:ascii="Times New Roman" w:eastAsia="Times New Roman" w:hAnsi="Times New Roman" w:cs="Times New Roman"/>
          <w:i/>
          <w:iCs/>
          <w:color w:val="000000" w:themeColor="text1"/>
          <w:sz w:val="24"/>
          <w:szCs w:val="24"/>
        </w:rPr>
        <w:t>Water</w:t>
      </w:r>
      <w:proofErr w:type="spellEnd"/>
      <w:r w:rsidRPr="0BC53370">
        <w:rPr>
          <w:rFonts w:ascii="Times New Roman" w:eastAsia="Times New Roman" w:hAnsi="Times New Roman" w:cs="Times New Roman"/>
          <w:i/>
          <w:iCs/>
          <w:color w:val="000000" w:themeColor="text1"/>
          <w:sz w:val="24"/>
          <w:szCs w:val="24"/>
        </w:rPr>
        <w:t xml:space="preserve"> and </w:t>
      </w:r>
      <w:proofErr w:type="spellStart"/>
      <w:r w:rsidRPr="0BC53370">
        <w:rPr>
          <w:rFonts w:ascii="Times New Roman" w:eastAsia="Times New Roman" w:hAnsi="Times New Roman" w:cs="Times New Roman"/>
          <w:i/>
          <w:iCs/>
          <w:color w:val="000000" w:themeColor="text1"/>
          <w:sz w:val="24"/>
          <w:szCs w:val="24"/>
        </w:rPr>
        <w:t>Consideration</w:t>
      </w:r>
      <w:proofErr w:type="spellEnd"/>
      <w:r w:rsidRPr="0BC53370">
        <w:rPr>
          <w:rFonts w:ascii="Times New Roman" w:eastAsia="Times New Roman" w:hAnsi="Times New Roman" w:cs="Times New Roman"/>
          <w:i/>
          <w:iCs/>
          <w:color w:val="000000" w:themeColor="text1"/>
          <w:sz w:val="24"/>
          <w:szCs w:val="24"/>
        </w:rPr>
        <w:t xml:space="preserve"> of </w:t>
      </w:r>
      <w:proofErr w:type="spellStart"/>
      <w:r w:rsidRPr="0BC53370">
        <w:rPr>
          <w:rFonts w:ascii="Times New Roman" w:eastAsia="Times New Roman" w:hAnsi="Times New Roman" w:cs="Times New Roman"/>
          <w:i/>
          <w:iCs/>
          <w:color w:val="000000" w:themeColor="text1"/>
          <w:sz w:val="24"/>
          <w:szCs w:val="24"/>
        </w:rPr>
        <w:t>Population</w:t>
      </w:r>
      <w:proofErr w:type="spellEnd"/>
      <w:r w:rsidRPr="0BC53370">
        <w:rPr>
          <w:rFonts w:ascii="Times New Roman" w:eastAsia="Times New Roman" w:hAnsi="Times New Roman" w:cs="Times New Roman"/>
          <w:i/>
          <w:iCs/>
          <w:color w:val="000000" w:themeColor="text1"/>
          <w:sz w:val="24"/>
          <w:szCs w:val="24"/>
        </w:rPr>
        <w:t xml:space="preserve"> Distribution in </w:t>
      </w:r>
      <w:proofErr w:type="spellStart"/>
      <w:r w:rsidRPr="0BC53370">
        <w:rPr>
          <w:rFonts w:ascii="Times New Roman" w:eastAsia="Times New Roman" w:hAnsi="Times New Roman" w:cs="Times New Roman"/>
          <w:i/>
          <w:iCs/>
          <w:color w:val="000000" w:themeColor="text1"/>
          <w:sz w:val="24"/>
          <w:szCs w:val="24"/>
        </w:rPr>
        <w:t>Site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Evaluation</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for</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Nuclear</w:t>
      </w:r>
      <w:proofErr w:type="spellEnd"/>
      <w:r w:rsidRPr="0BC53370">
        <w:rPr>
          <w:rFonts w:ascii="Times New Roman" w:eastAsia="Times New Roman" w:hAnsi="Times New Roman" w:cs="Times New Roman"/>
          <w:i/>
          <w:iCs/>
          <w:color w:val="000000" w:themeColor="text1"/>
          <w:sz w:val="24"/>
          <w:szCs w:val="24"/>
        </w:rPr>
        <w:t xml:space="preserve"> Power </w:t>
      </w:r>
      <w:proofErr w:type="spellStart"/>
      <w:r w:rsidRPr="0BC53370">
        <w:rPr>
          <w:rFonts w:ascii="Times New Roman" w:eastAsia="Times New Roman" w:hAnsi="Times New Roman" w:cs="Times New Roman"/>
          <w:i/>
          <w:iCs/>
          <w:color w:val="000000" w:themeColor="text1"/>
          <w:sz w:val="24"/>
          <w:szCs w:val="24"/>
        </w:rPr>
        <w:t>Plants</w:t>
      </w:r>
      <w:proofErr w:type="spellEnd"/>
      <w:r w:rsidRPr="0BC53370">
        <w:rPr>
          <w:rFonts w:ascii="Times New Roman" w:eastAsia="Times New Roman" w:hAnsi="Times New Roman" w:cs="Times New Roman"/>
          <w:i/>
          <w:iCs/>
          <w:color w:val="000000" w:themeColor="text1"/>
          <w:sz w:val="24"/>
          <w:szCs w:val="24"/>
        </w:rPr>
        <w:t>”</w:t>
      </w:r>
      <w:r w:rsidRPr="777111CA">
        <w:rPr>
          <w:rStyle w:val="Allmrkuseviide"/>
          <w:rFonts w:ascii="Times New Roman" w:eastAsia="Times New Roman" w:hAnsi="Times New Roman" w:cs="Times New Roman"/>
          <w:color w:val="000000" w:themeColor="text1"/>
          <w:sz w:val="24"/>
          <w:szCs w:val="24"/>
        </w:rPr>
        <w:footnoteReference w:id="139"/>
      </w:r>
      <w:r w:rsidRPr="0ADE93F7">
        <w:rPr>
          <w:rFonts w:ascii="Times New Roman" w:eastAsia="Times New Roman" w:hAnsi="Times New Roman" w:cs="Times New Roman"/>
          <w:color w:val="000000" w:themeColor="text1"/>
          <w:sz w:val="24"/>
          <w:szCs w:val="24"/>
        </w:rPr>
        <w:t xml:space="preserve"> kohaselt on </w:t>
      </w:r>
      <w:proofErr w:type="spellStart"/>
      <w:r w:rsidRPr="0ADE93F7">
        <w:rPr>
          <w:rFonts w:ascii="Times New Roman" w:eastAsia="Times New Roman" w:hAnsi="Times New Roman" w:cs="Times New Roman"/>
          <w:color w:val="000000" w:themeColor="text1"/>
          <w:sz w:val="24"/>
          <w:szCs w:val="24"/>
        </w:rPr>
        <w:t>hüdrosfäär</w:t>
      </w:r>
      <w:proofErr w:type="spellEnd"/>
      <w:r w:rsidRPr="0ADE93F7">
        <w:rPr>
          <w:rFonts w:ascii="Times New Roman" w:eastAsia="Times New Roman" w:hAnsi="Times New Roman" w:cs="Times New Roman"/>
          <w:color w:val="000000" w:themeColor="text1"/>
          <w:sz w:val="24"/>
          <w:szCs w:val="24"/>
        </w:rPr>
        <w:t xml:space="preserve"> peamine levikutee, mille kaudu radioaktiivsed ained võivad tuumakäitisest vabastamisel (nii lubatud heitmete kui ka võimalike intsidentide korral) jõuda keskkonda ning kanduda piirkondadesse, kus vett kasutatakse muudel eesmärkidel. </w:t>
      </w:r>
    </w:p>
    <w:p w14:paraId="448AD8F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Kuigi TEOS ei raja tuumakäitisi, loob see õigusliku võimalikkuse tegevustele, mis võivad tulevikus mõjutada veekeskkonda. Seega võib seadusega lubatud tegevustega kaasneda kaudne negatiivne mõju ranniku- või sisemaakooslustele, sõltuvalt asukohavalikust. Võimalik mõju veekogudele (nt jahutusvee võtmise ja väljalaske, radioaktiivsete või keemiliste heitmete, lekkekohtade või ehitustegevuse tõttu) avaldub üksnes projektipõhiselt ning seda hinnatakse tuumakäitise keskkonnamõjude hindamiste raames. Oluline on tulevikus silmas pidada, et tuumakäitise jahutusvee tarve võib mõjutada veekogu veebilanssi, vee temperatuuri ja elustikku, põhjustada väljalaskevee kõrgemat temperatuuri või muuta ökoloogilisi veekeskkonna tingimusi. On võimalik, et tuumakäitise kasutusfaasis võivad jahutussüsteemid ja puhastussüsteemidest pärinevad heitmed halvendada ümbritseva vee kvaliteeti, sõltudes jaama tootmisvõimsusest ja heitvett sisaldavate ainete koostisest.</w:t>
      </w:r>
    </w:p>
    <w:p w14:paraId="1DB2C1B2"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Muld ja aluspinnas</w:t>
      </w:r>
    </w:p>
    <w:p w14:paraId="6DBD7917"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TEOSel</w:t>
      </w:r>
      <w:proofErr w:type="spellEnd"/>
      <w:r w:rsidRPr="0BC53370">
        <w:rPr>
          <w:rFonts w:ascii="Times New Roman" w:eastAsia="Times New Roman" w:hAnsi="Times New Roman" w:cs="Times New Roman"/>
          <w:color w:val="000000" w:themeColor="text1"/>
          <w:sz w:val="24"/>
          <w:szCs w:val="24"/>
        </w:rPr>
        <w:t xml:space="preserve"> puudub otsene mõju mulla ja pinnase seisundile, kuna seadus ei määra võimaliku tuumakäitise asukohta ega põhjusta tegevusi, mis võiksid mulla kvaliteeti või pinnasefunktsioone vahetult mõjutada. Kõik mulla- ja pinnasemõjud selgitatakse välja tuumakäitise kavandamise ja keskkonnamõju hindamiste  protsessis.</w:t>
      </w:r>
    </w:p>
    <w:p w14:paraId="18DB66B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Mõju mullale ja pinnasele tuleneb tulevikus eelkõige tuumakäitise ehitamisest ja taristu rajamisest. Ehitustööd võivad põhjustada pinnase </w:t>
      </w:r>
      <w:proofErr w:type="spellStart"/>
      <w:r w:rsidRPr="0BC53370">
        <w:rPr>
          <w:rFonts w:ascii="Times New Roman" w:eastAsia="Times New Roman" w:hAnsi="Times New Roman" w:cs="Times New Roman"/>
          <w:color w:val="000000" w:themeColor="text1"/>
          <w:sz w:val="24"/>
          <w:szCs w:val="24"/>
        </w:rPr>
        <w:t>tihendumist</w:t>
      </w:r>
      <w:proofErr w:type="spellEnd"/>
      <w:r w:rsidRPr="0BC53370">
        <w:rPr>
          <w:rFonts w:ascii="Times New Roman" w:eastAsia="Times New Roman" w:hAnsi="Times New Roman" w:cs="Times New Roman"/>
          <w:color w:val="000000" w:themeColor="text1"/>
          <w:sz w:val="24"/>
          <w:szCs w:val="24"/>
        </w:rPr>
        <w:t>, katmist ja kuivendamist, samuti võib kaasneda saasteainete sattumise risk pinnasesse ehitus- ja käitamisfaasis. Pinnase seisund ja geoloogilised tingimused on tuumarajatise ohutuse seisukohalt olulised, eriti kui osa rajatisi paikneb maa all, mis võib mõjutada põhjaveekihtide omadusi ja pinnase stabiilsust. Tuumakäitise elutsükli jooksul on võimalik, et pinnasesse satuvad mitteradioaktiivsed või radioloogilised ained, mistõttu kohaldatakse seaduse alusel tulevikus ka kiirgusseire ning vajadusel remediatsioonimeetmed. Radioaktiivsete ainete sattumisel keskkonda oleks mõju väga oluline, kuid selliste stsenaariumide ennetamine ja vältimine on TEOS-e üks põhieesmärkidest.</w:t>
      </w:r>
    </w:p>
    <w:p w14:paraId="34010C0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ADE93F7">
        <w:rPr>
          <w:rFonts w:ascii="Times New Roman" w:eastAsia="Times New Roman" w:hAnsi="Times New Roman" w:cs="Times New Roman"/>
          <w:color w:val="000000" w:themeColor="text1"/>
          <w:sz w:val="24"/>
          <w:szCs w:val="24"/>
        </w:rPr>
        <w:t xml:space="preserve">Tuumakäitise reaalne mõju ulatus pinnastikule sõltub nii </w:t>
      </w:r>
      <w:r w:rsidRPr="699D8C7E">
        <w:rPr>
          <w:rFonts w:ascii="Times New Roman" w:eastAsia="Times New Roman" w:hAnsi="Times New Roman" w:cs="Times New Roman"/>
          <w:color w:val="000000" w:themeColor="text1"/>
          <w:sz w:val="24"/>
          <w:szCs w:val="24"/>
        </w:rPr>
        <w:t xml:space="preserve">käitise </w:t>
      </w:r>
      <w:r w:rsidRPr="0ADE93F7">
        <w:rPr>
          <w:rFonts w:ascii="Times New Roman" w:eastAsia="Times New Roman" w:hAnsi="Times New Roman" w:cs="Times New Roman"/>
          <w:color w:val="000000" w:themeColor="text1"/>
          <w:sz w:val="24"/>
          <w:szCs w:val="24"/>
        </w:rPr>
        <w:t xml:space="preserve">tehnilisest lahendusest kui asukoha omadustest, sealhulgas pinnase koostisest, kandevõimest, põhjavee liikumisest ning vajadusest teostada ulatuslikke kaeve- või pinnasekorrektsioonitöid. </w:t>
      </w:r>
      <w:r w:rsidRPr="699D8C7E">
        <w:rPr>
          <w:rFonts w:ascii="Times New Roman" w:eastAsia="Times New Roman" w:hAnsi="Times New Roman" w:cs="Times New Roman"/>
          <w:color w:val="000000" w:themeColor="text1"/>
          <w:sz w:val="24"/>
          <w:szCs w:val="24"/>
        </w:rPr>
        <w:t>Varasemad teostatud ruumianalüüsid</w:t>
      </w:r>
      <w:r w:rsidRPr="0ADE93F7">
        <w:rPr>
          <w:rFonts w:ascii="Times New Roman" w:eastAsia="Times New Roman" w:hAnsi="Times New Roman" w:cs="Times New Roman"/>
          <w:color w:val="000000" w:themeColor="text1"/>
          <w:sz w:val="24"/>
          <w:szCs w:val="24"/>
        </w:rPr>
        <w:t xml:space="preserve"> on näidanud, et Eestis on mitu potentsiaalset piirkonda tuumajaama rajamiseks, kuid asukohaspetsiifilisi uuringuid tehakse alles riigi eriplaneeringu ja keskkonnamõju strateegilise hindamise käigus. Nende protsesside eesmärk on mh tagada, et valitud </w:t>
      </w:r>
      <w:r w:rsidRPr="699D8C7E">
        <w:rPr>
          <w:rFonts w:ascii="Times New Roman" w:eastAsia="Times New Roman" w:hAnsi="Times New Roman" w:cs="Times New Roman"/>
          <w:color w:val="000000" w:themeColor="text1"/>
          <w:sz w:val="24"/>
          <w:szCs w:val="24"/>
        </w:rPr>
        <w:t xml:space="preserve">tuumakäitise </w:t>
      </w:r>
      <w:r w:rsidRPr="0ADE93F7">
        <w:rPr>
          <w:rFonts w:ascii="Times New Roman" w:eastAsia="Times New Roman" w:hAnsi="Times New Roman" w:cs="Times New Roman"/>
          <w:color w:val="000000" w:themeColor="text1"/>
          <w:sz w:val="24"/>
          <w:szCs w:val="24"/>
        </w:rPr>
        <w:t xml:space="preserve">asukoht ei ohustaks mulla ega pinnase seisundit ning vajadusel kavandatakse </w:t>
      </w:r>
      <w:r w:rsidRPr="699D8C7E">
        <w:rPr>
          <w:rFonts w:ascii="Times New Roman" w:eastAsia="Times New Roman" w:hAnsi="Times New Roman" w:cs="Times New Roman"/>
          <w:color w:val="000000" w:themeColor="text1"/>
          <w:sz w:val="24"/>
          <w:szCs w:val="24"/>
        </w:rPr>
        <w:t xml:space="preserve">keskkonnale </w:t>
      </w:r>
      <w:r w:rsidRPr="0ADE93F7">
        <w:rPr>
          <w:rFonts w:ascii="Times New Roman" w:eastAsia="Times New Roman" w:hAnsi="Times New Roman" w:cs="Times New Roman"/>
          <w:color w:val="000000" w:themeColor="text1"/>
          <w:sz w:val="24"/>
          <w:szCs w:val="24"/>
        </w:rPr>
        <w:t>sobivad leevendusmeetmed.</w:t>
      </w:r>
    </w:p>
    <w:p w14:paraId="2737E25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BC53370">
        <w:rPr>
          <w:rFonts w:ascii="Times New Roman" w:eastAsia="Times New Roman" w:hAnsi="Times New Roman" w:cs="Times New Roman"/>
          <w:color w:val="000000" w:themeColor="text1"/>
          <w:sz w:val="24"/>
          <w:szCs w:val="24"/>
        </w:rPr>
        <w:t xml:space="preserve">Ruumianalüüsi vahearuandes on kuue väikse moodulreaktori võrdluse tulemusel välja toodud näiteks maksimaalselt mõjutatav kogu maa-ala tuumakäitise puhul koos aiaga piiratud alaga maksimaalselt 20 ha, reaktorihoone enda pindala maksimaalselt 1 ha ning hädaolukorra planeerimistsooni (EPZ) kaugus tinglikult 1 km. Analüüsitud reaktorid paigaldataks valdavas osas maa alla. </w:t>
      </w:r>
    </w:p>
    <w:p w14:paraId="25F3872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Kaudse positiivse mõjuna saab esile tuua, et TEOS loob tugeva tuumaohutuse regulatiivse raamistiku, mis aitab ennetada olukordi, kus radioaktiivsed või muud ohtlikud ained võiksid tulevikus sattuda mulda või pinnasesse ning kahjustada seeläbi ümbritsevat keskkonda. Seadus kujundab aluse rangetele ohutusnõuetele, mis toetavad käitise elukaare jooksul pinnase kaitset.</w:t>
      </w:r>
    </w:p>
    <w:p w14:paraId="0A952263"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7368D7C8">
        <w:rPr>
          <w:rFonts w:ascii="Times New Roman" w:eastAsia="Times New Roman" w:hAnsi="Times New Roman" w:cs="Times New Roman"/>
          <w:color w:val="000000" w:themeColor="text1"/>
          <w:sz w:val="24"/>
          <w:szCs w:val="24"/>
        </w:rPr>
        <w:t>Kaudne negatiivne mõju seisneb selles, et TEOS loob võimalikkuse tegevustele, mis võivad tulevikus — sõltuvalt valitud asukohast ja tehnilisest lahendusest — mõjutada mulla kvaliteeti või pinnase omadusi. Need mõjud realiseeruvad ainult juhul, kui tuumakäitis rajatakse, ning neid mõjusid hinnatakse ja maandatakse üksnes konkreetse objekti raames.</w:t>
      </w:r>
    </w:p>
    <w:p w14:paraId="1654F86C" w14:textId="7BF3B550"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sz w:val="24"/>
          <w:szCs w:val="24"/>
        </w:rPr>
        <w:t xml:space="preserve">Kokkuvõttes on </w:t>
      </w: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võimalikud keskkonna- ja eluslooduse mõjud peamiselt kaudsed ja regulatiivsed. Seadus ei määra tuumakäitise asukohta ega tehnoloogiat ning seetõttu ei kaasne selle vastuvõtmisega otseseid füüsilisi keskkonnamõjusid. TEOS loob õigusliku raamistiku, mille alusel kavandatakse ja lubatakse tulevikus tuumaenergiaga seotud tegevusi, kusjuures iga konkreetse projekti keskkonnamõjud (sh mõju elusloodusele, veele, mullale, õhule ja kliimale) hinnatakse eraldi riikliku eriplaneeringu</w:t>
      </w:r>
      <w:r w:rsidR="00B2465D">
        <w:rPr>
          <w:rFonts w:ascii="Times New Roman" w:eastAsia="Times New Roman" w:hAnsi="Times New Roman" w:cs="Times New Roman"/>
          <w:sz w:val="24"/>
          <w:szCs w:val="24"/>
        </w:rPr>
        <w:t xml:space="preserve"> ja selle keskkonnamõju</w:t>
      </w:r>
      <w:r w:rsidRPr="0BC53370">
        <w:rPr>
          <w:rFonts w:ascii="Times New Roman" w:eastAsia="Times New Roman" w:hAnsi="Times New Roman" w:cs="Times New Roman"/>
          <w:sz w:val="24"/>
          <w:szCs w:val="24"/>
        </w:rPr>
        <w:t xml:space="preserve"> strateegilise hindamise (KSH) </w:t>
      </w:r>
      <w:r w:rsidR="00B2465D">
        <w:rPr>
          <w:rFonts w:ascii="Times New Roman" w:eastAsia="Times New Roman" w:hAnsi="Times New Roman" w:cs="Times New Roman"/>
          <w:sz w:val="24"/>
          <w:szCs w:val="24"/>
        </w:rPr>
        <w:t>ning hiljem ehitusloale tehtava</w:t>
      </w:r>
      <w:r w:rsidRPr="0BC53370">
        <w:rPr>
          <w:rFonts w:ascii="Times New Roman" w:eastAsia="Times New Roman" w:hAnsi="Times New Roman" w:cs="Times New Roman"/>
          <w:sz w:val="24"/>
          <w:szCs w:val="24"/>
        </w:rPr>
        <w:t xml:space="preserve"> keskkonnamõju hindamise (KMH) käigus. </w:t>
      </w:r>
      <w:r w:rsidRPr="0BC53370">
        <w:rPr>
          <w:rFonts w:ascii="Times New Roman" w:eastAsia="Times New Roman" w:hAnsi="Times New Roman" w:cs="Times New Roman"/>
          <w:color w:val="000000" w:themeColor="text1"/>
          <w:sz w:val="24"/>
          <w:szCs w:val="24"/>
        </w:rPr>
        <w:t>Võimaliku keskkonna- ja eluslooduse mõju ulatuse suurus regulatiivsel tasemel on mõõdukas, sest eelduslikult on TTJA töötajatest üle 30% seotud ohutuse ja menetlusreeglite kontrollimise ja jälgimisega.</w:t>
      </w:r>
    </w:p>
    <w:p w14:paraId="54CB1383" w14:textId="77777777" w:rsidR="00102981" w:rsidRDefault="00102981" w:rsidP="00102981">
      <w:pPr>
        <w:spacing w:before="240" w:after="240"/>
        <w:jc w:val="both"/>
      </w:pPr>
      <w:r w:rsidRPr="7368D7C8">
        <w:rPr>
          <w:rFonts w:ascii="Times New Roman" w:eastAsia="Times New Roman" w:hAnsi="Times New Roman" w:cs="Times New Roman"/>
          <w:sz w:val="24"/>
          <w:szCs w:val="24"/>
        </w:rPr>
        <w:t>Positiivse kaudse mõjuna kehtestab TEOS tuumaohutuse, kiirguskaitse ja tuumajäätmete käitlemise üldnõuded ning häda- ja avariiolukordadeks valmisoleku põhimõtted, vähendades radioaktiivsete ainete sattumise riski keskkonda ning toetades Eesti kliimaeesmärkide saavutamist läbi madala süsinikuheitega tuumaenergia võimaliku kasutuselevõtu. Negatiivse kaudse mõjuna loob seadus eeldused uue kõrge keskkonnariskiga tegevusvaldkonna ja pikaealiste radioaktiivsete jäätmete tekkele, kusjuures nende mõjude ulatus ja iseloom sõltuvad tulevikus tehtavatest asukoha- ja tehnoloogiavalikutest ning rakendatavatest ohutusmeetmetest.</w:t>
      </w:r>
    </w:p>
    <w:p w14:paraId="11D60DB1" w14:textId="77777777" w:rsidR="00F415F0" w:rsidRDefault="00F415F0">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27531967" w14:textId="067000A9" w:rsidR="00102981" w:rsidRPr="00F415F0" w:rsidRDefault="00102981" w:rsidP="00102981">
      <w:pPr>
        <w:spacing w:after="0" w:line="240" w:lineRule="auto"/>
      </w:pPr>
      <w:r w:rsidRPr="4045F53D">
        <w:rPr>
          <w:rFonts w:ascii="Times New Roman" w:hAnsi="Times New Roman" w:cs="Times New Roman"/>
          <w:b/>
          <w:bCs/>
          <w:sz w:val="28"/>
          <w:szCs w:val="28"/>
        </w:rPr>
        <w:t>7. Seaduse rakendamisega seotud riigi ja kohaliku omavalitsuse tegevused, eeldatavad kulud ja tulud</w:t>
      </w:r>
    </w:p>
    <w:p w14:paraId="3A02580A" w14:textId="77777777" w:rsidR="00102981" w:rsidRDefault="00102981" w:rsidP="00102981">
      <w:pPr>
        <w:spacing w:after="0" w:line="240" w:lineRule="auto"/>
        <w:jc w:val="both"/>
        <w:rPr>
          <w:rFonts w:ascii="Times New Roman" w:hAnsi="Times New Roman" w:cs="Times New Roman"/>
          <w:b/>
          <w:bCs/>
          <w:sz w:val="24"/>
          <w:szCs w:val="24"/>
        </w:rPr>
      </w:pPr>
    </w:p>
    <w:p w14:paraId="06F84663"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Tuumaenergia ja -ohutuse seaduse rakendamine eeldab mitmete uute riiklike funktsioonide loomist ja olemasolevate asutuste pädevuse laiendamist, et tagada tuumaohutuse, tuumajulgeoleku ja tuumakontrolli tõhus korraldus. Seaduse jõustumisel kaasneb riigi tasandil nii institutsionaalne kui rahaline mõju, kohaliku omavalitsuste tasandil avaldub mõju eelkõige kogukonnaga suhtlemisega kaasneva töökoormuse tõusuga, rahaline mõju avaldub läbi kohaliku kasu meetme ja kohalikule omavalitsusele laekuva maksutulu kaudu.</w:t>
      </w:r>
    </w:p>
    <w:p w14:paraId="7DB0F3C4" w14:textId="77777777" w:rsidR="00102981" w:rsidRDefault="00102981" w:rsidP="00102981">
      <w:pPr>
        <w:spacing w:after="0" w:line="240" w:lineRule="auto"/>
        <w:jc w:val="both"/>
        <w:rPr>
          <w:rFonts w:ascii="Times New Roman" w:hAnsi="Times New Roman" w:cs="Times New Roman"/>
          <w:sz w:val="24"/>
          <w:szCs w:val="24"/>
        </w:rPr>
      </w:pPr>
    </w:p>
    <w:p w14:paraId="0884A210" w14:textId="3ED26B21"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Seaduse rakendamine toob kaasa kiirgus- ja tuumaohutuse funktsioonide lisandumise  </w:t>
      </w:r>
      <w:proofErr w:type="spellStart"/>
      <w:r w:rsidRPr="0BC53370">
        <w:rPr>
          <w:rFonts w:ascii="Times New Roman" w:hAnsi="Times New Roman" w:cs="Times New Roman"/>
          <w:sz w:val="24"/>
          <w:szCs w:val="24"/>
        </w:rPr>
        <w:t>TTJA</w:t>
      </w:r>
      <w:r w:rsidR="00B2465D">
        <w:rPr>
          <w:rFonts w:ascii="Times New Roman" w:hAnsi="Times New Roman" w:cs="Times New Roman"/>
          <w:sz w:val="24"/>
          <w:szCs w:val="24"/>
        </w:rPr>
        <w:t>le</w:t>
      </w:r>
      <w:proofErr w:type="spellEnd"/>
      <w:r w:rsidRPr="0BC53370">
        <w:rPr>
          <w:rFonts w:ascii="Times New Roman" w:hAnsi="Times New Roman" w:cs="Times New Roman"/>
          <w:sz w:val="24"/>
          <w:szCs w:val="24"/>
        </w:rPr>
        <w:t>, kuhu moodustatakse eraldi kiirgus- ja tuumaohutuse osakond. Sellega kaasnevad  organisatsiooni struktuuri muutmise ja uue osakonna loomise kulud, spetsialistide värbamise ja koolitusega seotud kulud, tuumaohutusele orienteeritud juhtimissüsteemide väljatöötamine, rahvusvahelise koostöö mehhanismide (IAEA, EL, WENRA, ENSREG) ülesehitamine, sidusrühmade kaasamise ja kommunikatsioonivõimekuse arendamine.</w:t>
      </w:r>
    </w:p>
    <w:p w14:paraId="6349FD07" w14:textId="77777777" w:rsidR="00102981" w:rsidRDefault="00102981" w:rsidP="00102981">
      <w:pPr>
        <w:spacing w:after="0" w:line="240" w:lineRule="auto"/>
        <w:jc w:val="both"/>
        <w:rPr>
          <w:rFonts w:ascii="Times New Roman" w:hAnsi="Times New Roman" w:cs="Times New Roman"/>
          <w:sz w:val="24"/>
          <w:szCs w:val="24"/>
        </w:rPr>
      </w:pPr>
    </w:p>
    <w:p w14:paraId="287CDEBE"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Asutuse koosseisu on vaja suurendada, kaasates ligikaudu 80 uut spetsialisti ohutushindamise, järelevalve, rahvusvahelise koostöö ja õigusloome valdkonnas (vajadus erinevates etappides ning riigieelarveline kulu on detailsemalt kirjeldatud mõjuhindamise peatükis). Lisaks tuleb tagada laboratoorne ja analüütiline võimekus tuumamaterjali ja radioaktiivsete ainete tuvastamiseks ning radioloogilise seire läbiviimiseks. Pädeva asutuse rahastamine peab olema jätkusuutlik ning eraldatud muudest tegevustest, mis tähendab eraldi eelarvelist mehhanismi ja menetlus- ning järelevalvetasudest laekuvate tulude suunamist otse kiirgus- ja tuumaohutuse osakonna tegevustesse.</w:t>
      </w:r>
    </w:p>
    <w:p w14:paraId="5979F9C3" w14:textId="77777777" w:rsidR="00102981" w:rsidRDefault="00102981" w:rsidP="00102981">
      <w:pPr>
        <w:spacing w:after="0" w:line="240" w:lineRule="auto"/>
        <w:jc w:val="both"/>
        <w:rPr>
          <w:rFonts w:ascii="Times New Roman" w:hAnsi="Times New Roman" w:cs="Times New Roman"/>
          <w:sz w:val="24"/>
          <w:szCs w:val="24"/>
        </w:rPr>
      </w:pPr>
    </w:p>
    <w:p w14:paraId="376F8668"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 xml:space="preserve">Seaduse rakendamiseks tuleb välja töötada ja kehtestada mitmeid rakendusakte ja koostada juhendeid, mis reguleerivad muuhulgas tuumaohutusloa menetlust, ohutushinnangute koostamist ja ülevaatamist, dekomissioneerimisfondi ja finantstagatiste moodustamist, hädaolukorra riskianalüüsi ja reageerimisplaanide nõudeid, tuumamaterjali arvestuse ja kontrolli korda ning jäätmekäitluse ja lõppladustamise tehnilisi tingimusi. </w:t>
      </w:r>
    </w:p>
    <w:p w14:paraId="4C841215" w14:textId="77777777" w:rsidR="00102981" w:rsidRDefault="00102981" w:rsidP="00102981">
      <w:pPr>
        <w:spacing w:after="0" w:line="240" w:lineRule="auto"/>
        <w:jc w:val="both"/>
        <w:rPr>
          <w:rFonts w:ascii="Times New Roman" w:hAnsi="Times New Roman" w:cs="Times New Roman"/>
          <w:sz w:val="24"/>
          <w:szCs w:val="24"/>
        </w:rPr>
      </w:pPr>
    </w:p>
    <w:p w14:paraId="01B6825B" w14:textId="77777777"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Rahvusvaheliste kohustuste täitmine eeldab riikliku tuumamaterjali arvestuse (sh IT lahendused) ja kontrolli süsteemi (SSAC) täiendamist ning regulaarset koostööd Euroopa Komisjoni ja Rahvusvahelise Aatomienergiaagentuuri (IAEA) inspektoritega. Lisaks tuleb laiendada Eesti osalemist perioodilistes rahvusvahelistes vastastikhindamistes ja aruandlussüsteemides, mis nõuab pädeva asutuse ja Kliimaministeeriumi tehnilist ja halduslikku valmisolekut.</w:t>
      </w:r>
    </w:p>
    <w:p w14:paraId="51B37E8D" w14:textId="77777777" w:rsidR="00102981" w:rsidRDefault="00102981" w:rsidP="00102981">
      <w:pPr>
        <w:spacing w:after="0" w:line="240" w:lineRule="auto"/>
        <w:jc w:val="both"/>
        <w:rPr>
          <w:rFonts w:ascii="Times New Roman" w:hAnsi="Times New Roman" w:cs="Times New Roman"/>
          <w:sz w:val="24"/>
          <w:szCs w:val="24"/>
        </w:rPr>
      </w:pPr>
    </w:p>
    <w:p w14:paraId="6E0AC87B" w14:textId="77777777"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Hädaolukordadeks valmisoleku tagamiseks tuleb uuendada riskianalüüse ja reageerimisplaane Päästeameti, Häirekeskuse ning Politsei- ja Piirivalveameti pädevuses. Samuti tuleb rajada või uuendada varajase hoiatamise ja elanikkonna teavitamise süsteemi, tagades selle tehniline võimekus koostöös TTJA ja Siseministeeriumiga. Julgeoleku vaates on oluline ka Kaitsepolitseiameti roll, kelle ülesandeks on hinnata ja ennetada tuumajulgeolekuga seotud ohte, sh pahatahtlikke tegevusi ja sabotaažiriski, ning tagada, et riskianalüüsid ja valmisolekuplaanid arvestaksid sisemisi ja väliseid julgeolekuohtude.</w:t>
      </w:r>
    </w:p>
    <w:p w14:paraId="2EB9FEAF" w14:textId="77777777" w:rsidR="00102981" w:rsidRDefault="00102981" w:rsidP="00102981">
      <w:pPr>
        <w:spacing w:after="0" w:line="240" w:lineRule="auto"/>
        <w:jc w:val="both"/>
        <w:rPr>
          <w:rFonts w:ascii="Times New Roman" w:hAnsi="Times New Roman" w:cs="Times New Roman"/>
          <w:sz w:val="24"/>
          <w:szCs w:val="24"/>
        </w:rPr>
      </w:pPr>
    </w:p>
    <w:p w14:paraId="306C5DE9" w14:textId="75D05CB0"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Teadus- ja arendustegevuse toetamiseks kaasatakse kõrgkoolid ja teadusasutused, kes võiks tulevikus kanda tuumaohutuse ja kiirguse valdkonna kompetentsi arendamise rolli ning pakkuda koolitusi regulatiivsetele asutustele ja tulevastele spetsialistidele.</w:t>
      </w:r>
    </w:p>
    <w:p w14:paraId="485B816B" w14:textId="77777777" w:rsidR="00102981" w:rsidRDefault="00102981" w:rsidP="00102981">
      <w:pPr>
        <w:spacing w:after="0" w:line="240" w:lineRule="auto"/>
        <w:jc w:val="both"/>
        <w:rPr>
          <w:rFonts w:ascii="Times New Roman" w:hAnsi="Times New Roman" w:cs="Times New Roman"/>
          <w:sz w:val="24"/>
          <w:szCs w:val="24"/>
        </w:rPr>
      </w:pPr>
    </w:p>
    <w:p w14:paraId="7980D489"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Avalikkuse kaasamine ja teavitamine on seaduse rakendamisel oluline osa. Riik peab välja töötama kommunikatsioonistrateegia, mis hõlmab selgitustööd elanikkonnale ja kohalikele omavalitsustele, et tagada läbipaistvus ja usaldus tuumaenergia arendamise protsessis.</w:t>
      </w:r>
    </w:p>
    <w:p w14:paraId="5E6696D6" w14:textId="77777777" w:rsidR="00102981" w:rsidRDefault="00102981" w:rsidP="00102981">
      <w:pPr>
        <w:spacing w:after="0" w:line="240" w:lineRule="auto"/>
        <w:jc w:val="both"/>
        <w:rPr>
          <w:rFonts w:ascii="Times New Roman" w:hAnsi="Times New Roman" w:cs="Times New Roman"/>
          <w:sz w:val="24"/>
          <w:szCs w:val="24"/>
        </w:rPr>
      </w:pPr>
    </w:p>
    <w:p w14:paraId="20B56E61" w14:textId="6DF37F75"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Kohalike omavalitsuste peamine roll seisneb planeerimismenetlustes ja avalikkuse kaasamises tuumakäitiste asukoha kavandamisel. Omavalitsused osalevad planeeringute koostamisel ja kooskõlastamisel, hindavad kavandatavate käitiste mõju kohalikele kogukondadele ning teevad koostööd pädeva asutuse ja Kliimaministeeriumiga riskikommunikatsiooni ja kriisiharjutuste läbiviimisel. Kuigi seaduse rakendamine ei too omavalitsustele kaasa otseseid püsikulutusi, võib tuumakäitistega seotud planeeringute, keskkonnamõjude hindamise, kriisiplaanide, evakuatsiooni- ja varjumisvõimaluste kaardistamine ning elanikkonna teavitustegevuse tugevdamine suureneda töökoormus</w:t>
      </w:r>
      <w:r w:rsidR="000C3CBF">
        <w:rPr>
          <w:rFonts w:ascii="Times New Roman" w:hAnsi="Times New Roman" w:cs="Times New Roman"/>
          <w:sz w:val="24"/>
          <w:szCs w:val="24"/>
        </w:rPr>
        <w:t>t</w:t>
      </w:r>
      <w:r w:rsidRPr="0BC53370">
        <w:rPr>
          <w:rFonts w:ascii="Times New Roman" w:hAnsi="Times New Roman" w:cs="Times New Roman"/>
          <w:sz w:val="24"/>
          <w:szCs w:val="24"/>
        </w:rPr>
        <w:t xml:space="preserve">.  </w:t>
      </w:r>
    </w:p>
    <w:p w14:paraId="6B584286" w14:textId="77777777" w:rsidR="00102981" w:rsidRDefault="00102981" w:rsidP="00102981">
      <w:pPr>
        <w:spacing w:before="240" w:after="24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Tuumajaama asukohajärgsel omavalitsusel on õigus kohalikule kasu tasule.  Tasu suurus sõltub tuumajaama elektritoodangu mahust (0,3 eurot/MWh). Ehitusperioodil ja </w:t>
      </w:r>
      <w:proofErr w:type="spellStart"/>
      <w:r w:rsidRPr="0BC53370">
        <w:rPr>
          <w:rFonts w:ascii="Times New Roman" w:hAnsi="Times New Roman" w:cs="Times New Roman"/>
          <w:sz w:val="24"/>
          <w:szCs w:val="24"/>
        </w:rPr>
        <w:t>dekomissioneerimisperioodil</w:t>
      </w:r>
      <w:proofErr w:type="spellEnd"/>
      <w:r w:rsidRPr="0BC53370">
        <w:rPr>
          <w:rFonts w:ascii="Times New Roman" w:hAnsi="Times New Roman" w:cs="Times New Roman"/>
          <w:sz w:val="24"/>
          <w:szCs w:val="24"/>
        </w:rPr>
        <w:t xml:space="preserve"> on see tasu 10% maksimaalsest võimalikust teoreetilisest tasust. Laekunud tasust 50% peab omavalitsus edasi jagama kohalikele elanikele. Elanikele raha jagamisega võib kaasneda mõningane halduskoormuse tõus. </w:t>
      </w:r>
    </w:p>
    <w:p w14:paraId="33FCECDE"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Eeldatavalt kaasnevad seaduse rakendamisega järgmised kulud: pädeva asutuse loomise ja personali koolituse kulud, laboratoorsete ja tehniliste võimekuste arendamise kulud (nii investeeringud kui iga-aastased hoolduskulud), aruandluse, auditite ning hindamistega seotud kulud ning hädaolukordadeks valmisoleku ja riskikommunikatsiooni arendamisega seotud kulud. Alates tuumaenergia programmi rakendamisest kuni tuumaelektrijaamas elektritootmise alguseni (st ligikaudu 10 aastase perioodi peale kokku) on suurusjärgus 73 miljonit eurot. Lisandub pääste- ja tehnilise võimekuse arendamise kulu, mis konservatiivse hinnangu kohaselt (võttes aluseks suurte tuumajaamade (üle 1000 MW) vajadusi) võib  ulatuda 10 aastase perioodi peale kokku kuni 54 miljoni euroni. Iga-aastased riigieelarvelised  püsikulud tuumajaama käitamise faasis on ligikaudu 6,5 milj eurot + päästevõimekuse püsikulud umbes 2 miljoni eurot, ehk siis  tuumajaama töötamise ajal jääks iga-aastaseks riigieelarveliseks püsikuluks ligikaudu 8,5 miljonit eurot.</w:t>
      </w:r>
    </w:p>
    <w:p w14:paraId="0917C091" w14:textId="77777777" w:rsidR="00102981" w:rsidRDefault="00102981" w:rsidP="00102981">
      <w:pPr>
        <w:spacing w:after="0" w:line="240" w:lineRule="auto"/>
        <w:jc w:val="both"/>
        <w:rPr>
          <w:rFonts w:ascii="Times New Roman" w:hAnsi="Times New Roman" w:cs="Times New Roman"/>
          <w:sz w:val="24"/>
          <w:szCs w:val="24"/>
        </w:rPr>
      </w:pPr>
    </w:p>
    <w:p w14:paraId="7675C405"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Seaduse rakendamine loob eeldused tuumaenergia sektori arenguks ning toob riigile nii otseseid kui kaudseid tulusid. Otsene tulu tuleneb menetlustasudest ja järelevalvetasudest, samuti paraneb õigusliku selguse ja rahvusvaheliste standardite ülevõtmise kaudu investeerimiskeskkond, mis soodustab tuumaenergia kui uue energiatootmise haru kujunemist ja sellest tulenevat maksutulu. Kaudset kasu pakuvad energiajulgeoleku tugevnemine, kõrgtehnoloogilise kompetentsi kasv, tuumaohutuse valdkonna teadus- ja arendustegevuse areng ning parem valmisolek hädaolukordadeks.</w:t>
      </w:r>
    </w:p>
    <w:p w14:paraId="1EEDE2D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724F341" w14:textId="4CE0F51E"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Seaduse rakendamisega seotud tuumakäitise ehitamise ja tuumaohutuslubade menetlus- ja järelevalvetasude süsteem tuleb Eestis luua esmakordselt. </w:t>
      </w:r>
      <w:proofErr w:type="spellStart"/>
      <w:r w:rsidRPr="0BC53370">
        <w:rPr>
          <w:rFonts w:ascii="Times New Roman" w:hAnsi="Times New Roman" w:cs="Times New Roman"/>
          <w:sz w:val="24"/>
          <w:szCs w:val="24"/>
        </w:rPr>
        <w:t>TEOSega</w:t>
      </w:r>
      <w:proofErr w:type="spellEnd"/>
      <w:r w:rsidRPr="0BC53370">
        <w:rPr>
          <w:rFonts w:ascii="Times New Roman" w:hAnsi="Times New Roman" w:cs="Times New Roman"/>
          <w:sz w:val="24"/>
          <w:szCs w:val="24"/>
        </w:rPr>
        <w:t xml:space="preserve"> luuakse volitusnormid vajalike rakendusaktide kehtestamiseks, mille alusel töötatakse välja menetlustasu, ehituse ja riikliku järelevalvetasu määrad, ning nende arvestamise ja tasumise kord. Tasude kujundamisel lähtutakse rahvusvaheliselt tunnustatud põhimõtetest. </w:t>
      </w:r>
      <w:r w:rsidRPr="0BC53370">
        <w:rPr>
          <w:rFonts w:ascii="Times New Roman" w:eastAsia="Times New Roman" w:hAnsi="Times New Roman" w:cs="Times New Roman"/>
          <w:sz w:val="24"/>
          <w:szCs w:val="24"/>
        </w:rPr>
        <w:t xml:space="preserve">Kulupõhisuse ja proportsionaalsuse põhimõtte kohaselt peavad tasud katma otsesed tööaja- ning põhjendatud kaudkulud, kuid mitte rahastama muid pädeva asutuse valdkondi. </w:t>
      </w:r>
      <w:r w:rsidRPr="0BC53370">
        <w:rPr>
          <w:rFonts w:ascii="Times New Roman" w:hAnsi="Times New Roman" w:cs="Times New Roman"/>
          <w:sz w:val="24"/>
          <w:szCs w:val="24"/>
        </w:rPr>
        <w:t>Riskipõhisuse põhimõte tähendab, et järelevalvetasu suurus sõltub rajatise kategooriast ja tegevusega seotud riskitasemest. Läbipaistvuse ja prognoositavuse tagamiseks kehtestatakse avalik tunnitariif, selged arvutusvalemid ning tehakse kord aastas tasude indekseerimine.</w:t>
      </w:r>
    </w:p>
    <w:p w14:paraId="50241ADF" w14:textId="77777777" w:rsidR="001D378E" w:rsidRDefault="001D378E" w:rsidP="00102981">
      <w:pPr>
        <w:spacing w:after="0" w:line="240" w:lineRule="auto"/>
        <w:jc w:val="both"/>
        <w:rPr>
          <w:rFonts w:ascii="Times New Roman" w:hAnsi="Times New Roman" w:cs="Times New Roman"/>
          <w:sz w:val="24"/>
          <w:szCs w:val="24"/>
        </w:rPr>
      </w:pPr>
    </w:p>
    <w:p w14:paraId="4F94DC94" w14:textId="77777777"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Kuna süsteem tuleb alles luua ning esimestel aastatel on pädeva asutuse kuludest suur osa </w:t>
      </w:r>
      <w:proofErr w:type="spellStart"/>
      <w:r w:rsidRPr="0BC53370">
        <w:rPr>
          <w:rFonts w:ascii="Times New Roman" w:hAnsi="Times New Roman" w:cs="Times New Roman"/>
          <w:sz w:val="24"/>
          <w:szCs w:val="24"/>
        </w:rPr>
        <w:t>püsikululised</w:t>
      </w:r>
      <w:proofErr w:type="spellEnd"/>
      <w:r w:rsidRPr="0BC53370">
        <w:rPr>
          <w:rFonts w:ascii="Times New Roman" w:hAnsi="Times New Roman" w:cs="Times New Roman"/>
          <w:sz w:val="24"/>
          <w:szCs w:val="24"/>
        </w:rPr>
        <w:t xml:space="preserve"> ja seotud võimekuse ülesehitamisega, võib tasudest laekuv tulu esialgu katta üksnes väiksema osa, hinnanguliselt ligikaudu 20% tegevuskuludest. Tasude osakaal suureneb järk-järgult koos programmi arenguga, töömahu kasvamise ja tasumudeli praktikas kinnistumisega. Rahvusvaheliselt katavad tuumaohutust reguleerivate asutuste tasud valdava osa eelarvest — USA-s kuni 90–100% ja Põhjamaades 70–85% —, kuid nendes riikides on süsteem välja kujunenud aastakümnete jooksul. Eestis kujundatakse tasumudel lähtuvalt konkreetsest tuumaenergiaprogrammist ja selle tegelikest kuludest, mis täpsustuvad rakendusaktide ja asutuse sisulise ülesehitustöö käigus.</w:t>
      </w:r>
    </w:p>
    <w:p w14:paraId="1CDEFD0C" w14:textId="77777777" w:rsidR="00102981" w:rsidRDefault="00102981" w:rsidP="00102981">
      <w:pPr>
        <w:spacing w:after="0" w:line="240" w:lineRule="auto"/>
        <w:jc w:val="both"/>
        <w:rPr>
          <w:rFonts w:ascii="Times New Roman" w:hAnsi="Times New Roman" w:cs="Times New Roman"/>
          <w:sz w:val="24"/>
          <w:szCs w:val="24"/>
        </w:rPr>
      </w:pPr>
    </w:p>
    <w:p w14:paraId="319E82B0"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Kokkuvõttes eeldab seaduse rakendamine riigi tasandil uut institutsionaalset võimekust ja investeeringuid, kuid loob pikaajalise ja kulutõhusa süsteemi tuumaenergia ohutuks ja läbipaistvaks arendamiseks. Kulud on proportsionaalsed riigi strateegiliste eesmärkidega ning osaliselt kaetakse need menetlustasude ja rahvusvaheliste rahastusallikate kaudu. Kohalikule omavalitsusele avaldub mõju peamiselt planeerimise ja kaasamise kaudu ning ei too kaasa olulist eelarvelist koormust.</w:t>
      </w:r>
    </w:p>
    <w:p w14:paraId="395A5A11" w14:textId="77777777" w:rsidR="004A0BF4" w:rsidRDefault="004A0BF4" w:rsidP="00290223">
      <w:pPr>
        <w:spacing w:after="0" w:line="240" w:lineRule="auto"/>
        <w:jc w:val="both"/>
        <w:rPr>
          <w:rFonts w:ascii="Times New Roman" w:hAnsi="Times New Roman" w:cs="Times New Roman"/>
          <w:b/>
          <w:bCs/>
          <w:sz w:val="24"/>
          <w:szCs w:val="24"/>
        </w:rPr>
      </w:pPr>
    </w:p>
    <w:p w14:paraId="2CBB86D9" w14:textId="6707C10D" w:rsidR="004A0BF4" w:rsidRDefault="7B9BE86C"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8. Rakendusaktid</w:t>
      </w:r>
    </w:p>
    <w:p w14:paraId="5BD2FDF1" w14:textId="77777777" w:rsidR="00C16E9D" w:rsidRDefault="00C16E9D" w:rsidP="0010584B">
      <w:pPr>
        <w:pStyle w:val="paragraph"/>
        <w:spacing w:before="0" w:beforeAutospacing="0" w:after="0" w:afterAutospacing="0"/>
        <w:contextualSpacing/>
        <w:jc w:val="both"/>
        <w:textAlignment w:val="baseline"/>
        <w:rPr>
          <w:bCs/>
        </w:rPr>
      </w:pPr>
    </w:p>
    <w:p w14:paraId="2AA2D70B" w14:textId="2F6D66D2" w:rsidR="00EF6ED9" w:rsidRDefault="00EF6ED9" w:rsidP="0010584B">
      <w:pPr>
        <w:pStyle w:val="paragraph"/>
        <w:spacing w:before="0" w:beforeAutospacing="0" w:after="0" w:afterAutospacing="0"/>
        <w:contextualSpacing/>
        <w:jc w:val="both"/>
        <w:textAlignment w:val="baseline"/>
        <w:rPr>
          <w:bCs/>
        </w:rPr>
      </w:pPr>
      <w:r w:rsidRPr="00EF6ED9">
        <w:rPr>
          <w:bCs/>
        </w:rPr>
        <w:t xml:space="preserve">Seaduse rakendamiseks tuleb kehtestada järgmised ministri määrused, mille rakendusaktide kavandid on seletuskirjale lisatud (lisa </w:t>
      </w:r>
      <w:r w:rsidR="00EC5199">
        <w:t>4</w:t>
      </w:r>
      <w:r w:rsidRPr="00EF6ED9">
        <w:rPr>
          <w:bCs/>
        </w:rPr>
        <w:t>):</w:t>
      </w:r>
    </w:p>
    <w:p w14:paraId="0554C01B" w14:textId="4A4AB182" w:rsidR="00DE7F7F" w:rsidRDefault="00DE7F7F" w:rsidP="1042B377">
      <w:pPr>
        <w:pStyle w:val="paragraph"/>
        <w:spacing w:before="0" w:beforeAutospacing="0" w:after="0" w:afterAutospacing="0"/>
        <w:contextualSpacing/>
        <w:jc w:val="both"/>
        <w:textAlignment w:val="baseline"/>
      </w:pPr>
    </w:p>
    <w:p w14:paraId="0D5B2F2D" w14:textId="58DFD689" w:rsidR="00DE7F7F" w:rsidRDefault="7C9DC734" w:rsidP="6847F3F5">
      <w:pPr>
        <w:pStyle w:val="paragraph"/>
        <w:spacing w:before="0" w:beforeAutospacing="0" w:after="0" w:afterAutospacing="0"/>
        <w:contextualSpacing/>
        <w:jc w:val="both"/>
        <w:textAlignment w:val="baseline"/>
      </w:pPr>
      <w:r>
        <w:t>1) „Pädeva asutuse toimingute eest tasutava menetlustasu, ehituse ja riikliku järelevalvetasu määrad, arvestamise ja tasumise kord ning nõuded menetlustasude tagatistele„ (TEOS §7 lõike 4 punkt 1, § 66 lõike 8, § 67 lõike 8 ja § 68 lõike 8 alusel, kavand nr 1);</w:t>
      </w:r>
    </w:p>
    <w:p w14:paraId="76B86E6C" w14:textId="45C48FDA" w:rsidR="00DE7F7F" w:rsidRDefault="7C9DC734" w:rsidP="6847F3F5">
      <w:pPr>
        <w:pStyle w:val="paragraph"/>
        <w:spacing w:before="0" w:beforeAutospacing="0" w:after="0" w:afterAutospacing="0"/>
        <w:contextualSpacing/>
        <w:jc w:val="both"/>
        <w:textAlignment w:val="baseline"/>
      </w:pPr>
      <w:r>
        <w:t xml:space="preserve">2) „Pädeva asutuse poolt oma tegevusvaldkonnas osutatavate tasuliste teenuste kirjeldused ja teenustasud“ (TEOS §7 lõike 4 punkt 2 alusel, kavand nr 2);   </w:t>
      </w:r>
    </w:p>
    <w:p w14:paraId="2BB978E3" w14:textId="255368B3" w:rsidR="00DE7F7F" w:rsidRDefault="7C9DC734" w:rsidP="6847F3F5">
      <w:pPr>
        <w:pStyle w:val="paragraph"/>
        <w:spacing w:before="0" w:beforeAutospacing="0" w:after="0" w:afterAutospacing="0"/>
        <w:contextualSpacing/>
        <w:jc w:val="both"/>
        <w:textAlignment w:val="baseline"/>
      </w:pPr>
      <w:r>
        <w:t>3) „Tuumakäitise asukoha eelvaliku hindamise ja asukoha hindamisaruande täpsustatud nõuded ja andmekoosseis“ (TEOS §10 lõike 3 ja §11 lõike 2 alusel, kavand nr 3);</w:t>
      </w:r>
    </w:p>
    <w:p w14:paraId="2AFEE8EC" w14:textId="1D3C53A7" w:rsidR="00DE7F7F" w:rsidRDefault="7C9DC734" w:rsidP="6847F3F5">
      <w:pPr>
        <w:pStyle w:val="paragraph"/>
        <w:spacing w:before="0" w:beforeAutospacing="0" w:after="0" w:afterAutospacing="0"/>
        <w:contextualSpacing/>
        <w:jc w:val="both"/>
        <w:textAlignment w:val="baseline"/>
      </w:pPr>
      <w:r>
        <w:t>4) „Eelhinnangu taotlusele esitatavad täpsustatud nõuded, taotluse andmete loetelud, taotluse hindamise kriteeriumid ja eelhinnangu andmekoosseis“ (TEOS §13 lõike 4 alusel, kavand nr 4);</w:t>
      </w:r>
    </w:p>
    <w:p w14:paraId="51CE9A5B" w14:textId="47DEA793" w:rsidR="00DE7F7F" w:rsidRDefault="7C9DC734" w:rsidP="6847F3F5">
      <w:pPr>
        <w:pStyle w:val="paragraph"/>
        <w:spacing w:before="0" w:beforeAutospacing="0" w:after="0" w:afterAutospacing="0"/>
        <w:contextualSpacing/>
        <w:jc w:val="both"/>
        <w:textAlignment w:val="baseline"/>
      </w:pPr>
      <w:r>
        <w:t>5) „Süsteemide, konstruktsioonide ja komponentide ohutusklassifikatsioon“ ( TEOS §15 lõike 6 alusel, kavand nr 5);</w:t>
      </w:r>
    </w:p>
    <w:p w14:paraId="6CEBCCFA" w14:textId="4BBDCA11" w:rsidR="00DE7F7F" w:rsidRDefault="7C9DC734" w:rsidP="6847F3F5">
      <w:pPr>
        <w:pStyle w:val="paragraph"/>
        <w:spacing w:before="0" w:beforeAutospacing="0" w:after="0" w:afterAutospacing="0"/>
        <w:contextualSpacing/>
        <w:jc w:val="both"/>
        <w:textAlignment w:val="baseline"/>
      </w:pPr>
      <w:r>
        <w:t>6) „Tuumakäitise ohutushindamise nõuded ja metoodika ning esialgse ohutusa</w:t>
      </w:r>
      <w:r w:rsidR="00BB49AB">
        <w:t>r</w:t>
      </w:r>
      <w:r>
        <w:t xml:space="preserve">uande, ohutusaruande </w:t>
      </w:r>
      <w:r w:rsidR="00BB49AB">
        <w:t>vorm, sisu ja menetlemine</w:t>
      </w:r>
      <w:r>
        <w:t>“ (TEOS §16 lõike 7</w:t>
      </w:r>
      <w:r w:rsidR="00747815">
        <w:t xml:space="preserve"> ja</w:t>
      </w:r>
      <w:r>
        <w:t xml:space="preserve"> § 40 lõike 5 alusel, kavand nr 6);</w:t>
      </w:r>
    </w:p>
    <w:p w14:paraId="3ADE6A65" w14:textId="2AED8217" w:rsidR="006A5D22" w:rsidRDefault="006A5D22" w:rsidP="6847F3F5">
      <w:pPr>
        <w:pStyle w:val="paragraph"/>
        <w:spacing w:before="0" w:beforeAutospacing="0" w:after="0" w:afterAutospacing="0"/>
        <w:contextualSpacing/>
        <w:jc w:val="both"/>
        <w:textAlignment w:val="baseline"/>
      </w:pPr>
      <w:r>
        <w:t>7) „</w:t>
      </w:r>
      <w:r w:rsidR="004F0094" w:rsidRPr="004F0094">
        <w:t>Korduva ohutushindamise nõuded ja metoodika tuumakäitise käitamisel</w:t>
      </w:r>
      <w:r>
        <w:t>“ (</w:t>
      </w:r>
      <w:r w:rsidR="00365E42">
        <w:t xml:space="preserve">TEOS </w:t>
      </w:r>
      <w:r>
        <w:t>§ 43 lõike 5 alusel, kavand nr 7);</w:t>
      </w:r>
    </w:p>
    <w:p w14:paraId="22D5588B" w14:textId="5E65698B" w:rsidR="00DE7F7F" w:rsidRDefault="006A5D22" w:rsidP="6847F3F5">
      <w:pPr>
        <w:pStyle w:val="paragraph"/>
        <w:spacing w:before="0" w:beforeAutospacing="0" w:after="0" w:afterAutospacing="0"/>
        <w:contextualSpacing/>
        <w:jc w:val="both"/>
        <w:textAlignment w:val="baseline"/>
      </w:pPr>
      <w:r>
        <w:t>8</w:t>
      </w:r>
      <w:r w:rsidR="7C9DC734">
        <w:t xml:space="preserve">) „ Pädeva asutuse tuumaohutushinnangu koostamise ja dokumentide säilitamise kord“ (TEOS §16 lõike 7 alusel, kavand nr </w:t>
      </w:r>
      <w:r>
        <w:t>8</w:t>
      </w:r>
      <w:r w:rsidR="7C9DC734">
        <w:t>);</w:t>
      </w:r>
    </w:p>
    <w:p w14:paraId="0CF96617" w14:textId="5BB59352" w:rsidR="00DE7F7F" w:rsidRDefault="006A5D22" w:rsidP="6847F3F5">
      <w:pPr>
        <w:pStyle w:val="paragraph"/>
        <w:spacing w:before="0" w:beforeAutospacing="0" w:after="0" w:afterAutospacing="0"/>
        <w:contextualSpacing/>
        <w:jc w:val="both"/>
        <w:textAlignment w:val="baseline"/>
      </w:pPr>
      <w:r>
        <w:t>9</w:t>
      </w:r>
      <w:r w:rsidR="7C9DC734">
        <w:t xml:space="preserve">) „Tuumaelektrijaama dekomissioneerimise kava koostamise, ajakohastamise ja esitamise nõuded ning </w:t>
      </w:r>
      <w:proofErr w:type="spellStart"/>
      <w:r w:rsidR="7C9DC734">
        <w:t>dekomissioneerimikulude</w:t>
      </w:r>
      <w:proofErr w:type="spellEnd"/>
      <w:r w:rsidR="7C9DC734">
        <w:t xml:space="preserve"> prognoosi esitamise vorm“  (TEOS §18 lõike 3, § 46 lõike 4 ja §69 lõike 9 alusel, kavand nr </w:t>
      </w:r>
      <w:r>
        <w:t>9</w:t>
      </w:r>
      <w:r w:rsidR="7C9DC734">
        <w:t>);</w:t>
      </w:r>
    </w:p>
    <w:p w14:paraId="040591B7" w14:textId="1D6EB4E8" w:rsidR="00DE7F7F" w:rsidRDefault="006A5D22" w:rsidP="6847F3F5">
      <w:pPr>
        <w:pStyle w:val="paragraph"/>
        <w:spacing w:before="0" w:beforeAutospacing="0" w:after="0" w:afterAutospacing="0"/>
        <w:contextualSpacing/>
        <w:jc w:val="both"/>
        <w:textAlignment w:val="baseline"/>
      </w:pPr>
      <w:r>
        <w:t>10</w:t>
      </w:r>
      <w:r w:rsidR="7C9DC734">
        <w:t>) „Tuumaohutuslubade taotluste ja lubade andmekoosseisud,  tegevuste ja dokumentide kooskõlastamise ja teavitamise täpsustatud nõuded ja järelevalve kord“ (TEOS § 29 lõike 9</w:t>
      </w:r>
      <w:r w:rsidR="0009039E">
        <w:t xml:space="preserve">, </w:t>
      </w:r>
      <w:r w:rsidR="0009039E" w:rsidRPr="0009039E">
        <w:t>§ 3</w:t>
      </w:r>
      <w:r w:rsidR="0009039E">
        <w:t>6</w:t>
      </w:r>
      <w:r w:rsidR="0009039E" w:rsidRPr="0009039E">
        <w:t xml:space="preserve"> lõige 3</w:t>
      </w:r>
      <w:r w:rsidR="00CE5269">
        <w:t xml:space="preserve"> ja § 37 lõige 3 punktide 2-3</w:t>
      </w:r>
      <w:r w:rsidR="7C9DC734">
        <w:t xml:space="preserve"> alusel, kavand nr </w:t>
      </w:r>
      <w:r>
        <w:t>10</w:t>
      </w:r>
      <w:r w:rsidR="7C9DC734">
        <w:t>);</w:t>
      </w:r>
    </w:p>
    <w:p w14:paraId="7A4C5361" w14:textId="117461BE" w:rsidR="00DE7F7F" w:rsidRDefault="7C9DC734" w:rsidP="6847F3F5">
      <w:pPr>
        <w:pStyle w:val="paragraph"/>
        <w:spacing w:before="0" w:beforeAutospacing="0" w:after="0" w:afterAutospacing="0"/>
        <w:contextualSpacing/>
        <w:jc w:val="both"/>
        <w:textAlignment w:val="baseline"/>
      </w:pPr>
      <w:r>
        <w:t>1</w:t>
      </w:r>
      <w:r w:rsidR="005B6105">
        <w:t>1</w:t>
      </w:r>
      <w:r>
        <w:t>) „Tuumakäitise katsetusprogrammi sisu ning katsetamise nõuded ja kord“ (TEOS § 41 lõike 4 alusel, kavand nr 1</w:t>
      </w:r>
      <w:r w:rsidR="005B6105">
        <w:t>1</w:t>
      </w:r>
      <w:r>
        <w:t>);</w:t>
      </w:r>
    </w:p>
    <w:p w14:paraId="7459B338" w14:textId="2406B6D8" w:rsidR="00DE7F7F" w:rsidRDefault="7C9DC734" w:rsidP="6847F3F5">
      <w:pPr>
        <w:pStyle w:val="paragraph"/>
        <w:spacing w:before="0" w:beforeAutospacing="0" w:after="0" w:afterAutospacing="0"/>
        <w:contextualSpacing/>
        <w:jc w:val="both"/>
        <w:textAlignment w:val="baseline"/>
      </w:pPr>
      <w:r>
        <w:t>1</w:t>
      </w:r>
      <w:r w:rsidR="005B6105">
        <w:t>2</w:t>
      </w:r>
      <w:r>
        <w:t>) „Tuumajäätmete käitluskava koostamise ja esitamise nõuded“ (TEOS § 42 lõike 3 alusel, kavand nr 1</w:t>
      </w:r>
      <w:r w:rsidR="005B6105">
        <w:t>2</w:t>
      </w:r>
      <w:r>
        <w:t>);</w:t>
      </w:r>
    </w:p>
    <w:p w14:paraId="6905D692" w14:textId="491875B9" w:rsidR="00DE7F7F" w:rsidRDefault="7C9DC734" w:rsidP="6847F3F5">
      <w:pPr>
        <w:pStyle w:val="paragraph"/>
        <w:spacing w:before="0" w:beforeAutospacing="0" w:after="0" w:afterAutospacing="0"/>
        <w:contextualSpacing/>
        <w:jc w:val="both"/>
        <w:textAlignment w:val="baseline"/>
      </w:pPr>
      <w:r>
        <w:t>1</w:t>
      </w:r>
      <w:r w:rsidR="005B6105">
        <w:t>3</w:t>
      </w:r>
      <w:r>
        <w:t>) „Tuumakäitise vastutavate ametikohtade loetelu, kvalifikatsiooni- ja pädevusnõuded ja nende tõendamiskord ning töötajate väljaõppe, täiendõppe ja  pädevuse hindamise nõuded“ (TEOS § 44 lõike 8 alusel, kavand nr 1</w:t>
      </w:r>
      <w:r w:rsidR="005B6105">
        <w:t>3</w:t>
      </w:r>
      <w:r>
        <w:t>);</w:t>
      </w:r>
    </w:p>
    <w:p w14:paraId="714836A4" w14:textId="7562B1DA" w:rsidR="00DE7F7F" w:rsidRDefault="500C4449" w:rsidP="1F221ED9">
      <w:pPr>
        <w:pStyle w:val="paragraph"/>
        <w:spacing w:before="0" w:beforeAutospacing="0" w:after="0" w:afterAutospacing="0"/>
        <w:contextualSpacing/>
        <w:jc w:val="both"/>
        <w:textAlignment w:val="baseline"/>
      </w:pPr>
      <w:r>
        <w:t>1</w:t>
      </w:r>
      <w:r w:rsidR="4BC8CCEB">
        <w:t>4</w:t>
      </w:r>
      <w:r>
        <w:t xml:space="preserve">) “Tuumakäitise dekomissioneerimisloa </w:t>
      </w:r>
      <w:r w:rsidR="001E5248">
        <w:t xml:space="preserve">ja taotluse </w:t>
      </w:r>
      <w:r>
        <w:t>andmekoosseis, dekomissioneerimise dokumenteerimine, dokumentatsiooni säilitamise ja andmete pädevale asutusele esitamise kord (TEOS § 45 lõike 4 ja § 47 lõike 8 alusel, kavand nr 1</w:t>
      </w:r>
      <w:r w:rsidR="4BC8CCEB">
        <w:t>4</w:t>
      </w:r>
      <w:r>
        <w:t>);</w:t>
      </w:r>
    </w:p>
    <w:p w14:paraId="7A91CA25" w14:textId="25DE12B4" w:rsidR="00DE7F7F" w:rsidRDefault="7C9DC734" w:rsidP="6847F3F5">
      <w:pPr>
        <w:pStyle w:val="paragraph"/>
        <w:spacing w:before="0" w:beforeAutospacing="0" w:after="0" w:afterAutospacing="0"/>
        <w:contextualSpacing/>
        <w:jc w:val="both"/>
        <w:textAlignment w:val="baseline"/>
      </w:pPr>
      <w:r>
        <w:t>1</w:t>
      </w:r>
      <w:r w:rsidR="005B6105">
        <w:t>5</w:t>
      </w:r>
      <w:r>
        <w:t>)  „Täpsustatud nõuded tuumakäitise hädaolukorra riskianalüüsile“  (TEOS § 50 lõike 3 alusel, kavand nr 1</w:t>
      </w:r>
      <w:r w:rsidR="005B6105">
        <w:t>5</w:t>
      </w:r>
      <w:r>
        <w:t>);</w:t>
      </w:r>
    </w:p>
    <w:p w14:paraId="5D807D12" w14:textId="7ACBA0E2" w:rsidR="00DE7F7F" w:rsidRDefault="7C9DC734" w:rsidP="6847F3F5">
      <w:pPr>
        <w:pStyle w:val="paragraph"/>
        <w:spacing w:before="0" w:beforeAutospacing="0" w:after="0" w:afterAutospacing="0"/>
        <w:contextualSpacing/>
        <w:jc w:val="both"/>
        <w:textAlignment w:val="baseline"/>
      </w:pPr>
      <w:r>
        <w:t>1</w:t>
      </w:r>
      <w:r w:rsidR="005B6105">
        <w:t>6</w:t>
      </w:r>
      <w:r>
        <w:t>) „Täpsustatud nõuded tuumakäitise hädaolukorra plaanile ja selle rakendamisele“ (TEOS § 51 lõike 4 alusel, kavand nr 1</w:t>
      </w:r>
      <w:r w:rsidR="005B6105">
        <w:t>6</w:t>
      </w:r>
      <w:r>
        <w:t>);</w:t>
      </w:r>
    </w:p>
    <w:p w14:paraId="398EFE34" w14:textId="696C7B7A" w:rsidR="00DE7F7F" w:rsidRDefault="7C9DC734" w:rsidP="6847F3F5">
      <w:pPr>
        <w:pStyle w:val="paragraph"/>
        <w:spacing w:before="0" w:beforeAutospacing="0" w:after="0" w:afterAutospacing="0"/>
        <w:contextualSpacing/>
        <w:jc w:val="both"/>
        <w:textAlignment w:val="baseline"/>
      </w:pPr>
      <w:r>
        <w:t>1</w:t>
      </w:r>
      <w:r w:rsidR="005B6105">
        <w:t>7</w:t>
      </w:r>
      <w:r>
        <w:t>) „Täpsustatud nõuded kasutatud tuumkütuse käitlemisele“ (TEOS § 55 lõike 3 alusel, kavand nr 1</w:t>
      </w:r>
      <w:r w:rsidR="005B6105">
        <w:t>7</w:t>
      </w:r>
      <w:r>
        <w:t>);</w:t>
      </w:r>
    </w:p>
    <w:p w14:paraId="0B85DA61" w14:textId="6DAFA924" w:rsidR="00DE7F7F" w:rsidRDefault="0076179A" w:rsidP="6847F3F5">
      <w:pPr>
        <w:pStyle w:val="paragraph"/>
        <w:spacing w:before="0" w:beforeAutospacing="0" w:after="0" w:afterAutospacing="0"/>
        <w:contextualSpacing/>
        <w:jc w:val="both"/>
        <w:textAlignment w:val="baseline"/>
      </w:pPr>
      <w:r>
        <w:t>1</w:t>
      </w:r>
      <w:r w:rsidR="005B6105">
        <w:t>8</w:t>
      </w:r>
      <w:r w:rsidR="7C9DC734">
        <w:t xml:space="preserve">) „Dekomissioneerimisreservi suuruse hindamise metoodika, käitamisloa omaja riiklikusse dekomissioneerimisfondi tehtavate sissemaksete suuruse ja käitaja poolt antava finantstagatise tingimused ning riikliku dekomissioneerimisfondi sissemaksete, väljamaksete ja vara valitsemise kord“ (TEOS § 69 lõigete 3 ja 5 alusel, kavand nr </w:t>
      </w:r>
      <w:r>
        <w:t>1</w:t>
      </w:r>
      <w:r w:rsidR="005B6105">
        <w:t>8</w:t>
      </w:r>
      <w:r w:rsidR="7C9DC734">
        <w:t>);</w:t>
      </w:r>
    </w:p>
    <w:p w14:paraId="4B6606F2" w14:textId="0EFEAF1E" w:rsidR="00DE7F7F" w:rsidRDefault="005B6105" w:rsidP="6847F3F5">
      <w:pPr>
        <w:pStyle w:val="paragraph"/>
        <w:spacing w:before="0" w:beforeAutospacing="0" w:after="0" w:afterAutospacing="0"/>
        <w:contextualSpacing/>
        <w:jc w:val="both"/>
        <w:textAlignment w:val="baseline"/>
      </w:pPr>
      <w:r>
        <w:t>19</w:t>
      </w:r>
      <w:r w:rsidR="7C9DC734">
        <w:t xml:space="preserve">) „Nõuded tuumamaterjali arvestuse korraldamisele, andmete loetelu, inventeerimise ning aruandluse esitamise kord ning tähtajad“ ( TEOS § 71 lõike 2  alusel, kavand nr </w:t>
      </w:r>
      <w:r>
        <w:t>19</w:t>
      </w:r>
      <w:r w:rsidR="7C9DC734">
        <w:t>);</w:t>
      </w:r>
    </w:p>
    <w:p w14:paraId="56EEFF98" w14:textId="316585BE" w:rsidR="00DE7F7F" w:rsidRDefault="005B6105" w:rsidP="6847F3F5">
      <w:pPr>
        <w:pStyle w:val="paragraph"/>
        <w:spacing w:before="0" w:beforeAutospacing="0" w:after="0" w:afterAutospacing="0"/>
        <w:contextualSpacing/>
        <w:jc w:val="both"/>
        <w:textAlignment w:val="baseline"/>
      </w:pPr>
      <w:r>
        <w:t>20</w:t>
      </w:r>
      <w:r w:rsidR="7C9DC734">
        <w:t xml:space="preserve">) „Tuumamaterjali riikliku registri põhimäärus“ (TEOS § 73 lõike 5 alusel, kavand nr </w:t>
      </w:r>
      <w:r>
        <w:t>20</w:t>
      </w:r>
      <w:r w:rsidR="7C9DC734">
        <w:t>);</w:t>
      </w:r>
    </w:p>
    <w:p w14:paraId="7A70E190" w14:textId="350660A2" w:rsidR="00DE7F7F" w:rsidRDefault="7C9DC734" w:rsidP="6847F3F5">
      <w:pPr>
        <w:pStyle w:val="paragraph"/>
        <w:spacing w:before="0" w:beforeAutospacing="0" w:after="0" w:afterAutospacing="0"/>
        <w:contextualSpacing/>
        <w:jc w:val="both"/>
        <w:textAlignment w:val="baseline"/>
      </w:pPr>
      <w:r>
        <w:t>2</w:t>
      </w:r>
      <w:r w:rsidR="005B6105">
        <w:t>1</w:t>
      </w:r>
      <w:r>
        <w:t>) „Tuumamaterjali füüsilise kaitse nõuded, tüüpohu profiili ja kavandamise aluseks oleva ohu määramise kord ja tuumamaterjali kategoriseerimise alused“  (TEOS § 77 lõike 2 alusel, kavand nr 2</w:t>
      </w:r>
      <w:r w:rsidR="005B6105">
        <w:t>1</w:t>
      </w:r>
      <w:r>
        <w:t>);</w:t>
      </w:r>
    </w:p>
    <w:p w14:paraId="2A84418E" w14:textId="0790E112" w:rsidR="00DE7F7F" w:rsidRDefault="7C9DC734" w:rsidP="6847F3F5">
      <w:pPr>
        <w:pStyle w:val="paragraph"/>
        <w:spacing w:before="0" w:beforeAutospacing="0" w:after="0" w:afterAutospacing="0"/>
        <w:contextualSpacing/>
        <w:jc w:val="both"/>
        <w:textAlignment w:val="baseline"/>
      </w:pPr>
      <w:r>
        <w:t>2</w:t>
      </w:r>
      <w:r w:rsidR="005B6105">
        <w:t>2</w:t>
      </w:r>
      <w:r>
        <w:t xml:space="preserve">) „Nõuded tuumakäitise </w:t>
      </w:r>
      <w:proofErr w:type="spellStart"/>
      <w:r>
        <w:t>siseturvateenistusele</w:t>
      </w:r>
      <w:proofErr w:type="spellEnd"/>
      <w:r>
        <w:t xml:space="preserve"> ja turvateenistujate kvalifikatsioonile ning sertifitseerimisele“ (TEOS § 78 lõike 2 alusel, kavand nr 2</w:t>
      </w:r>
      <w:r w:rsidR="005B6105">
        <w:t>2</w:t>
      </w:r>
      <w:r>
        <w:t>);</w:t>
      </w:r>
    </w:p>
    <w:p w14:paraId="7BC3F013" w14:textId="187D2F33" w:rsidR="00DE7F7F" w:rsidRDefault="7C9DC734" w:rsidP="6847F3F5">
      <w:pPr>
        <w:pStyle w:val="paragraph"/>
        <w:spacing w:before="0" w:beforeAutospacing="0" w:after="0" w:afterAutospacing="0"/>
        <w:contextualSpacing/>
        <w:jc w:val="both"/>
        <w:textAlignment w:val="baseline"/>
      </w:pPr>
      <w:r>
        <w:t>2</w:t>
      </w:r>
      <w:r w:rsidR="005B6105">
        <w:t>3</w:t>
      </w:r>
      <w:r>
        <w:t>) „Nõuded tuumakäitise käitaja finantstagatisele“ (TEOS § 96 lõike 4 alusel, kavand nr 2</w:t>
      </w:r>
      <w:r w:rsidR="005B6105">
        <w:t>3</w:t>
      </w:r>
      <w:r>
        <w:t>).</w:t>
      </w:r>
    </w:p>
    <w:p w14:paraId="64B2E9B5" w14:textId="75BCEF05" w:rsidR="00DE7F7F" w:rsidRDefault="00DE7F7F" w:rsidP="0010584B">
      <w:pPr>
        <w:pStyle w:val="paragraph"/>
        <w:spacing w:before="0" w:beforeAutospacing="0" w:after="0" w:afterAutospacing="0"/>
        <w:contextualSpacing/>
        <w:jc w:val="both"/>
        <w:textAlignment w:val="baseline"/>
        <w:rPr>
          <w:bCs/>
        </w:rPr>
      </w:pPr>
    </w:p>
    <w:p w14:paraId="2779B6EF" w14:textId="77777777" w:rsidR="0089526C" w:rsidRDefault="0089526C" w:rsidP="004A0BF4">
      <w:pPr>
        <w:spacing w:after="0" w:line="240" w:lineRule="auto"/>
        <w:jc w:val="both"/>
        <w:rPr>
          <w:rFonts w:ascii="Times New Roman" w:hAnsi="Times New Roman" w:cs="Times New Roman"/>
          <w:b/>
          <w:sz w:val="28"/>
          <w:szCs w:val="28"/>
        </w:rPr>
      </w:pPr>
    </w:p>
    <w:p w14:paraId="1CCB5803" w14:textId="77777777" w:rsidR="0089526C" w:rsidRPr="007724E3" w:rsidRDefault="0089526C" w:rsidP="0089526C">
      <w:pPr>
        <w:spacing w:after="0" w:line="240" w:lineRule="auto"/>
        <w:jc w:val="both"/>
        <w:rPr>
          <w:rFonts w:ascii="Times New Roman" w:hAnsi="Times New Roman" w:cs="Times New Roman"/>
          <w:b/>
          <w:bCs/>
          <w:sz w:val="28"/>
          <w:szCs w:val="28"/>
        </w:rPr>
      </w:pPr>
      <w:r w:rsidRPr="007724E3">
        <w:rPr>
          <w:rFonts w:ascii="Times New Roman" w:hAnsi="Times New Roman" w:cs="Times New Roman"/>
          <w:b/>
          <w:bCs/>
          <w:sz w:val="28"/>
          <w:szCs w:val="28"/>
        </w:rPr>
        <w:t>9. Seaduse jõustumine</w:t>
      </w:r>
    </w:p>
    <w:p w14:paraId="3FFC39D7" w14:textId="77777777" w:rsidR="0089526C" w:rsidRDefault="0089526C" w:rsidP="0089526C">
      <w:pPr>
        <w:spacing w:after="0" w:line="240" w:lineRule="auto"/>
        <w:jc w:val="both"/>
        <w:rPr>
          <w:rFonts w:ascii="Times New Roman" w:hAnsi="Times New Roman" w:cs="Times New Roman"/>
          <w:szCs w:val="24"/>
        </w:rPr>
      </w:pPr>
    </w:p>
    <w:p w14:paraId="55F0169B" w14:textId="77777777" w:rsidR="0089526C" w:rsidRDefault="0089526C" w:rsidP="0089526C">
      <w:pPr>
        <w:spacing w:after="0" w:line="240" w:lineRule="auto"/>
        <w:jc w:val="both"/>
        <w:rPr>
          <w:rFonts w:ascii="Times New Roman" w:hAnsi="Times New Roman" w:cs="Times New Roman"/>
          <w:szCs w:val="24"/>
        </w:rPr>
      </w:pPr>
    </w:p>
    <w:p w14:paraId="230523B9" w14:textId="39AE869C" w:rsidR="0089526C" w:rsidRDefault="02FF9CB9" w:rsidP="54848C41">
      <w:pPr>
        <w:spacing w:after="0" w:line="240" w:lineRule="auto"/>
        <w:jc w:val="both"/>
        <w:rPr>
          <w:rFonts w:ascii="Times New Roman" w:hAnsi="Times New Roman" w:cs="Times New Roman"/>
          <w:sz w:val="24"/>
          <w:szCs w:val="24"/>
        </w:rPr>
      </w:pPr>
      <w:r w:rsidRPr="1F221ED9">
        <w:rPr>
          <w:rFonts w:ascii="Times New Roman" w:hAnsi="Times New Roman" w:cs="Times New Roman"/>
          <w:sz w:val="24"/>
          <w:szCs w:val="24"/>
        </w:rPr>
        <w:t xml:space="preserve">Eelnõukohane seadus </w:t>
      </w:r>
      <w:commentRangeStart w:id="14"/>
      <w:r w:rsidRPr="1F221ED9">
        <w:rPr>
          <w:rFonts w:ascii="Times New Roman" w:hAnsi="Times New Roman" w:cs="Times New Roman"/>
          <w:sz w:val="24"/>
          <w:szCs w:val="24"/>
        </w:rPr>
        <w:t>jõustub 2027. aasta 1. jaanuaril.</w:t>
      </w:r>
      <w:commentRangeEnd w:id="14"/>
      <w:r w:rsidR="00E94532">
        <w:rPr>
          <w:rStyle w:val="Kommentaariviide"/>
        </w:rPr>
        <w:commentReference w:id="14"/>
      </w:r>
    </w:p>
    <w:p w14:paraId="7715BFC4" w14:textId="511C9F37" w:rsidR="0089526C" w:rsidRDefault="0089526C" w:rsidP="0089526C">
      <w:pPr>
        <w:spacing w:after="0" w:line="240" w:lineRule="auto"/>
        <w:jc w:val="both"/>
        <w:rPr>
          <w:rFonts w:ascii="Times New Roman" w:hAnsi="Times New Roman" w:cs="Times New Roman"/>
        </w:rPr>
      </w:pPr>
    </w:p>
    <w:p w14:paraId="4A43C346" w14:textId="77777777" w:rsidR="0089526C" w:rsidRDefault="0089526C" w:rsidP="0089526C">
      <w:pPr>
        <w:spacing w:after="0" w:line="240" w:lineRule="auto"/>
        <w:jc w:val="both"/>
        <w:rPr>
          <w:rFonts w:ascii="Times New Roman" w:hAnsi="Times New Roman" w:cs="Times New Roman"/>
          <w:szCs w:val="24"/>
        </w:rPr>
      </w:pPr>
    </w:p>
    <w:p w14:paraId="6B8307B3" w14:textId="15914680" w:rsidR="0089526C" w:rsidRPr="007724E3" w:rsidRDefault="630B3FD2" w:rsidP="004A0BF4">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 xml:space="preserve">10. </w:t>
      </w:r>
      <w:r w:rsidR="1BA1206E" w:rsidRPr="44233FAD">
        <w:rPr>
          <w:rFonts w:ascii="Times New Roman" w:hAnsi="Times New Roman" w:cs="Times New Roman"/>
          <w:b/>
          <w:bCs/>
          <w:sz w:val="28"/>
          <w:szCs w:val="28"/>
        </w:rPr>
        <w:t>Eelnõu k</w:t>
      </w:r>
      <w:r w:rsidRPr="44233FAD">
        <w:rPr>
          <w:rFonts w:ascii="Times New Roman" w:hAnsi="Times New Roman" w:cs="Times New Roman"/>
          <w:b/>
          <w:bCs/>
          <w:sz w:val="28"/>
          <w:szCs w:val="28"/>
        </w:rPr>
        <w:t>ooskõlastamine</w:t>
      </w:r>
      <w:r w:rsidR="755B6D4D" w:rsidRPr="44233FAD">
        <w:rPr>
          <w:rFonts w:ascii="Times New Roman" w:hAnsi="Times New Roman" w:cs="Times New Roman"/>
          <w:b/>
          <w:bCs/>
          <w:sz w:val="28"/>
          <w:szCs w:val="28"/>
        </w:rPr>
        <w:t xml:space="preserve"> ja avalik konsultatsioon</w:t>
      </w:r>
    </w:p>
    <w:p w14:paraId="3DC43DEC" w14:textId="2C9DC89F" w:rsidR="004A0BF4" w:rsidRDefault="004A0BF4" w:rsidP="042D9477">
      <w:pPr>
        <w:pStyle w:val="Pealkiri1"/>
        <w:spacing w:before="0" w:after="0" w:line="240" w:lineRule="auto"/>
        <w:jc w:val="both"/>
        <w:rPr>
          <w:rFonts w:ascii="Times New Roman" w:eastAsia="Times New Roman" w:hAnsi="Times New Roman" w:cs="Times New Roman"/>
          <w:b/>
          <w:bCs/>
          <w:sz w:val="24"/>
          <w:szCs w:val="24"/>
        </w:rPr>
      </w:pPr>
    </w:p>
    <w:p w14:paraId="6699DC50" w14:textId="5BFFF386" w:rsidR="004A0BF4" w:rsidRDefault="23140AD6" w:rsidP="00246B81">
      <w:pPr>
        <w:spacing w:after="0" w:line="240" w:lineRule="auto"/>
        <w:jc w:val="both"/>
        <w:rPr>
          <w:rFonts w:ascii="Times New Roman" w:eastAsia="Times New Roman" w:hAnsi="Times New Roman" w:cs="Times New Roman"/>
          <w:sz w:val="24"/>
          <w:szCs w:val="24"/>
        </w:rPr>
      </w:pPr>
      <w:r w:rsidRPr="1F221ED9">
        <w:rPr>
          <w:rFonts w:ascii="Times New Roman" w:eastAsia="Times New Roman" w:hAnsi="Times New Roman" w:cs="Times New Roman"/>
          <w:sz w:val="24"/>
          <w:szCs w:val="24"/>
        </w:rPr>
        <w:t xml:space="preserve">Eelnõu saadetakse kooskõlastamiseks eelnõude infosüsteemi (EIS) kaudu </w:t>
      </w:r>
      <w:r w:rsidR="7130A3F2" w:rsidRPr="1F221ED9">
        <w:rPr>
          <w:rFonts w:ascii="Times New Roman" w:eastAsia="Times New Roman" w:hAnsi="Times New Roman" w:cs="Times New Roman"/>
          <w:sz w:val="24"/>
          <w:szCs w:val="24"/>
        </w:rPr>
        <w:t>Haridus- ja Teadusministeerium</w:t>
      </w:r>
      <w:r w:rsidR="352A71BA" w:rsidRPr="1F221ED9">
        <w:rPr>
          <w:rFonts w:ascii="Times New Roman" w:eastAsia="Times New Roman" w:hAnsi="Times New Roman" w:cs="Times New Roman"/>
          <w:sz w:val="24"/>
          <w:szCs w:val="24"/>
        </w:rPr>
        <w:t>ile</w:t>
      </w:r>
      <w:r w:rsidR="7130A3F2" w:rsidRPr="1F221ED9">
        <w:rPr>
          <w:rFonts w:ascii="Times New Roman" w:eastAsia="Times New Roman" w:hAnsi="Times New Roman" w:cs="Times New Roman"/>
          <w:sz w:val="24"/>
          <w:szCs w:val="24"/>
        </w:rPr>
        <w:t xml:space="preserve">, </w:t>
      </w:r>
      <w:r w:rsidR="5CF3D434" w:rsidRPr="1F221ED9">
        <w:rPr>
          <w:rFonts w:ascii="Times New Roman" w:eastAsia="Times New Roman" w:hAnsi="Times New Roman" w:cs="Times New Roman"/>
          <w:sz w:val="24"/>
          <w:szCs w:val="24"/>
        </w:rPr>
        <w:t xml:space="preserve">Justiits- ja Digiministeeriumile, </w:t>
      </w:r>
      <w:r w:rsidR="2532D28C" w:rsidRPr="1F221ED9">
        <w:rPr>
          <w:rFonts w:ascii="Times New Roman" w:eastAsia="Times New Roman" w:hAnsi="Times New Roman" w:cs="Times New Roman"/>
          <w:sz w:val="24"/>
          <w:szCs w:val="24"/>
        </w:rPr>
        <w:t>Kaitseministeerium</w:t>
      </w:r>
      <w:r w:rsidR="5553C8A4" w:rsidRPr="1F221ED9">
        <w:rPr>
          <w:rFonts w:ascii="Times New Roman" w:eastAsia="Times New Roman" w:hAnsi="Times New Roman" w:cs="Times New Roman"/>
          <w:sz w:val="24"/>
          <w:szCs w:val="24"/>
        </w:rPr>
        <w:t>ile</w:t>
      </w:r>
      <w:r w:rsidR="2532D28C" w:rsidRPr="1F221ED9">
        <w:rPr>
          <w:rFonts w:ascii="Times New Roman" w:eastAsia="Times New Roman" w:hAnsi="Times New Roman" w:cs="Times New Roman"/>
          <w:sz w:val="24"/>
          <w:szCs w:val="24"/>
        </w:rPr>
        <w:t xml:space="preserve">, </w:t>
      </w:r>
      <w:r w:rsidR="4B7A961C" w:rsidRPr="1F221ED9">
        <w:rPr>
          <w:rFonts w:ascii="Times New Roman" w:eastAsia="Times New Roman" w:hAnsi="Times New Roman" w:cs="Times New Roman"/>
          <w:sz w:val="24"/>
          <w:szCs w:val="24"/>
        </w:rPr>
        <w:t>Majandus- ja Kommunikatsiooniministeerium</w:t>
      </w:r>
      <w:r w:rsidR="6178CE6E"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Rahandusministeerium</w:t>
      </w:r>
      <w:r w:rsidR="4AE24AD4"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Regionaal- ja Põllumajandusministeerium</w:t>
      </w:r>
      <w:r w:rsidR="5DF13A55"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Siseministeerium</w:t>
      </w:r>
      <w:r w:rsidR="43EC344C"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xml:space="preserve">, </w:t>
      </w:r>
      <w:r w:rsidR="39942D26" w:rsidRPr="1F221ED9">
        <w:rPr>
          <w:rFonts w:ascii="Times New Roman" w:eastAsia="Times New Roman" w:hAnsi="Times New Roman" w:cs="Times New Roman"/>
          <w:sz w:val="24"/>
          <w:szCs w:val="24"/>
        </w:rPr>
        <w:t>Sotsiaalministeerium</w:t>
      </w:r>
      <w:r w:rsidR="5E68784E" w:rsidRPr="1F221ED9">
        <w:rPr>
          <w:rFonts w:ascii="Times New Roman" w:eastAsia="Times New Roman" w:hAnsi="Times New Roman" w:cs="Times New Roman"/>
          <w:sz w:val="24"/>
          <w:szCs w:val="24"/>
        </w:rPr>
        <w:t>ile</w:t>
      </w:r>
      <w:r w:rsidR="00C16E9D">
        <w:rPr>
          <w:rFonts w:ascii="Times New Roman" w:eastAsia="Times New Roman" w:hAnsi="Times New Roman" w:cs="Times New Roman"/>
          <w:sz w:val="24"/>
          <w:szCs w:val="24"/>
        </w:rPr>
        <w:t xml:space="preserve"> ja </w:t>
      </w:r>
      <w:r w:rsidR="4B7A961C" w:rsidRPr="1F221ED9">
        <w:rPr>
          <w:rFonts w:ascii="Times New Roman" w:eastAsia="Times New Roman" w:hAnsi="Times New Roman" w:cs="Times New Roman"/>
          <w:sz w:val="24"/>
          <w:szCs w:val="24"/>
        </w:rPr>
        <w:t>Välisministeerium</w:t>
      </w:r>
      <w:r w:rsidR="3C631965" w:rsidRPr="1F221ED9">
        <w:rPr>
          <w:rFonts w:ascii="Times New Roman" w:eastAsia="Times New Roman" w:hAnsi="Times New Roman" w:cs="Times New Roman"/>
          <w:sz w:val="24"/>
          <w:szCs w:val="24"/>
        </w:rPr>
        <w:t>ile</w:t>
      </w:r>
      <w:r w:rsidR="37D1D771" w:rsidRPr="1F221ED9">
        <w:rPr>
          <w:rFonts w:ascii="Times New Roman" w:eastAsia="Times New Roman" w:hAnsi="Times New Roman" w:cs="Times New Roman"/>
          <w:sz w:val="24"/>
          <w:szCs w:val="24"/>
        </w:rPr>
        <w:t xml:space="preserve"> </w:t>
      </w:r>
      <w:r w:rsidR="6578C764" w:rsidRPr="1F221ED9">
        <w:rPr>
          <w:rFonts w:ascii="Times New Roman" w:eastAsia="Times New Roman" w:hAnsi="Times New Roman" w:cs="Times New Roman"/>
          <w:sz w:val="24"/>
          <w:szCs w:val="24"/>
        </w:rPr>
        <w:t xml:space="preserve">ning </w:t>
      </w:r>
      <w:r w:rsidR="37D1D771" w:rsidRPr="1F221ED9">
        <w:rPr>
          <w:rFonts w:ascii="Times New Roman" w:eastAsia="Times New Roman" w:hAnsi="Times New Roman" w:cs="Times New Roman"/>
          <w:sz w:val="24"/>
          <w:szCs w:val="24"/>
        </w:rPr>
        <w:t>arvamuse avaldamiseks</w:t>
      </w:r>
      <w:r w:rsidR="4B7A961C" w:rsidRPr="1F221ED9">
        <w:rPr>
          <w:rFonts w:ascii="Times New Roman" w:eastAsia="Times New Roman" w:hAnsi="Times New Roman" w:cs="Times New Roman"/>
          <w:sz w:val="24"/>
          <w:szCs w:val="24"/>
        </w:rPr>
        <w:t xml:space="preserve"> Eesti Linnade ja Valdade Lii</w:t>
      </w:r>
      <w:r w:rsidR="0E1535CE" w:rsidRPr="1F221ED9">
        <w:rPr>
          <w:rFonts w:ascii="Times New Roman" w:eastAsia="Times New Roman" w:hAnsi="Times New Roman" w:cs="Times New Roman"/>
          <w:sz w:val="24"/>
          <w:szCs w:val="24"/>
        </w:rPr>
        <w:t>dule</w:t>
      </w:r>
      <w:r w:rsidR="4B7A961C" w:rsidRPr="1F221ED9">
        <w:rPr>
          <w:rFonts w:ascii="Times New Roman" w:eastAsia="Times New Roman" w:hAnsi="Times New Roman" w:cs="Times New Roman"/>
          <w:sz w:val="24"/>
          <w:szCs w:val="24"/>
        </w:rPr>
        <w:t>, Eesti Keskkonnaühenduste Ko</w:t>
      </w:r>
      <w:r w:rsidR="057CA97A" w:rsidRPr="1F221ED9">
        <w:rPr>
          <w:rFonts w:ascii="Times New Roman" w:eastAsia="Times New Roman" w:hAnsi="Times New Roman" w:cs="Times New Roman"/>
          <w:sz w:val="24"/>
          <w:szCs w:val="24"/>
        </w:rPr>
        <w:t>jale</w:t>
      </w:r>
      <w:r w:rsidR="4B7A961C" w:rsidRPr="1F221ED9">
        <w:rPr>
          <w:rFonts w:ascii="Times New Roman" w:eastAsia="Times New Roman" w:hAnsi="Times New Roman" w:cs="Times New Roman"/>
          <w:sz w:val="24"/>
          <w:szCs w:val="24"/>
        </w:rPr>
        <w:t>,</w:t>
      </w:r>
      <w:r w:rsidR="7E1B8FE9" w:rsidRPr="1F221ED9">
        <w:rPr>
          <w:rFonts w:ascii="Times New Roman" w:eastAsia="Times New Roman" w:hAnsi="Times New Roman" w:cs="Times New Roman"/>
          <w:sz w:val="24"/>
          <w:szCs w:val="24"/>
        </w:rPr>
        <w:t xml:space="preserve"> MTÜ</w:t>
      </w:r>
      <w:r w:rsidR="5C6E8D2F" w:rsidRPr="1F221ED9">
        <w:rPr>
          <w:rFonts w:ascii="Times New Roman" w:eastAsia="Times New Roman" w:hAnsi="Times New Roman" w:cs="Times New Roman"/>
          <w:sz w:val="24"/>
          <w:szCs w:val="24"/>
        </w:rPr>
        <w:t>-le</w:t>
      </w:r>
      <w:r w:rsidR="7E1B8FE9" w:rsidRPr="1F221ED9">
        <w:rPr>
          <w:rFonts w:ascii="Times New Roman" w:eastAsia="Times New Roman" w:hAnsi="Times New Roman" w:cs="Times New Roman"/>
          <w:sz w:val="24"/>
          <w:szCs w:val="24"/>
        </w:rPr>
        <w:t xml:space="preserve"> Eesti Roheline Liikumine</w:t>
      </w:r>
      <w:r w:rsidR="76333F96" w:rsidRPr="1F221ED9">
        <w:rPr>
          <w:rFonts w:ascii="Times New Roman" w:eastAsia="Times New Roman" w:hAnsi="Times New Roman" w:cs="Times New Roman"/>
          <w:sz w:val="24"/>
          <w:szCs w:val="24"/>
        </w:rPr>
        <w:t xml:space="preserve">, </w:t>
      </w:r>
      <w:proofErr w:type="spellStart"/>
      <w:r w:rsidR="7E1B8FE9" w:rsidRPr="1F221ED9">
        <w:rPr>
          <w:rFonts w:ascii="Times New Roman" w:eastAsia="Times New Roman" w:hAnsi="Times New Roman" w:cs="Times New Roman"/>
          <w:sz w:val="24"/>
          <w:szCs w:val="24"/>
        </w:rPr>
        <w:t>SA</w:t>
      </w:r>
      <w:r w:rsidR="14CF619B" w:rsidRPr="1F221ED9">
        <w:rPr>
          <w:rFonts w:ascii="Times New Roman" w:eastAsia="Times New Roman" w:hAnsi="Times New Roman" w:cs="Times New Roman"/>
          <w:sz w:val="24"/>
          <w:szCs w:val="24"/>
        </w:rPr>
        <w:t>-le</w:t>
      </w:r>
      <w:proofErr w:type="spellEnd"/>
      <w:r w:rsidR="14CF619B" w:rsidRPr="1F221ED9">
        <w:rPr>
          <w:rFonts w:ascii="Times New Roman" w:eastAsia="Times New Roman" w:hAnsi="Times New Roman" w:cs="Times New Roman"/>
          <w:sz w:val="24"/>
          <w:szCs w:val="24"/>
        </w:rPr>
        <w:t xml:space="preserve"> </w:t>
      </w:r>
      <w:r w:rsidR="7E1B8FE9" w:rsidRPr="1F221ED9">
        <w:rPr>
          <w:rFonts w:ascii="Times New Roman" w:eastAsia="Times New Roman" w:hAnsi="Times New Roman" w:cs="Times New Roman"/>
          <w:sz w:val="24"/>
          <w:szCs w:val="24"/>
        </w:rPr>
        <w:t>Keskkonnaõiguse Keskus</w:t>
      </w:r>
      <w:r w:rsidR="3D70CB57" w:rsidRPr="1F221ED9">
        <w:rPr>
          <w:rFonts w:ascii="Times New Roman" w:eastAsia="Times New Roman" w:hAnsi="Times New Roman" w:cs="Times New Roman"/>
          <w:sz w:val="24"/>
          <w:szCs w:val="24"/>
        </w:rPr>
        <w:t>.</w:t>
      </w:r>
    </w:p>
    <w:p w14:paraId="36F33EC3" w14:textId="7CC238D9" w:rsidR="004A0BF4" w:rsidRDefault="004A0BF4" w:rsidP="00290223">
      <w:pPr>
        <w:spacing w:after="0" w:line="240" w:lineRule="auto"/>
        <w:jc w:val="both"/>
        <w:rPr>
          <w:rFonts w:ascii="Times New Roman" w:hAnsi="Times New Roman" w:cs="Times New Roman"/>
          <w:b/>
          <w:bCs/>
          <w:sz w:val="24"/>
          <w:szCs w:val="24"/>
        </w:rPr>
      </w:pPr>
    </w:p>
    <w:sectPr w:rsidR="004A0BF4">
      <w:footerReference w:type="default" r:id="rId2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rgit Hermann - JUSTDIGI" w:date="1900-01-01T00:00:00Z" w:initials="BJ">
    <w:p w14:paraId="04D35C67" w14:textId="24F038D1" w:rsidR="00000000" w:rsidRDefault="00000000">
      <w:r>
        <w:annotationRef/>
      </w:r>
      <w:r w:rsidRPr="31EFB52A">
        <w:t>Väide, et eelnõus sisalduvad nõuded ei kuulu halduskoormuse mõiste alla on eksitav. Loetelus toodud nõuded viitavad halduskoormuse reegli rakendamise eranditele ning see sobituks teksti pärast järgmist lõiku.</w:t>
      </w:r>
    </w:p>
  </w:comment>
  <w:comment w:id="1" w:author="Katariina Kärsten - JUSTDIGI" w:date="2026-01-21T11:01:00Z" w:initials="KK">
    <w:p w14:paraId="2375B1F6" w14:textId="77777777" w:rsidR="008D0A8A" w:rsidRDefault="008D0A8A" w:rsidP="008D0A8A">
      <w:pPr>
        <w:pStyle w:val="Kommentaaritekst"/>
      </w:pPr>
      <w:r>
        <w:rPr>
          <w:rStyle w:val="Kommentaariviide"/>
        </w:rPr>
        <w:annotationRef/>
      </w:r>
      <w:r>
        <w:t xml:space="preserve">Eelnõus arvestatakse Riigikogu menetluses oleva TSIRKS eelnõu jõustumisega enne TEOST. Palume see seos siin ära nimetada. </w:t>
      </w:r>
    </w:p>
  </w:comment>
  <w:comment w:id="2" w:author="Birgit Hermann - JUSTDIGI" w:date="2026-01-09T11:45:00Z" w:initials="BJ">
    <w:p w14:paraId="77AC9C3C" w14:textId="7B733972" w:rsidR="00000000" w:rsidRDefault="00000000">
      <w:r>
        <w:annotationRef/>
      </w:r>
      <w:r w:rsidRPr="46C4454F">
        <w:t>Võiks täpsustada, kui ulatuslik tuumaavarii kahjulik mõju võib olla? Kas tuumakäitise territooriumi vahetusläheduses või laiemalt?</w:t>
      </w:r>
    </w:p>
  </w:comment>
  <w:comment w:id="4" w:author="Katariina Kärsten - JUSTDIGI" w:date="2026-01-21T07:57:00Z" w:initials="KK">
    <w:p w14:paraId="7F2B5CE5" w14:textId="77777777" w:rsidR="00240088" w:rsidRDefault="00240088" w:rsidP="00240088">
      <w:pPr>
        <w:pStyle w:val="Kommentaaritekst"/>
      </w:pPr>
      <w:r>
        <w:rPr>
          <w:rStyle w:val="Kommentaariviide"/>
        </w:rPr>
        <w:annotationRef/>
      </w:r>
      <w:r>
        <w:t xml:space="preserve">Vastutusele? Palun vaadake üle, ilmselt näpuviga. </w:t>
      </w:r>
    </w:p>
  </w:comment>
  <w:comment w:id="5" w:author="Birgit Hermann - JUSTDIGI" w:date="2026-01-09T13:14:00Z" w:initials="BJ">
    <w:p w14:paraId="524C2C87" w14:textId="3F47F0DF" w:rsidR="00000000" w:rsidRDefault="00000000">
      <w:r>
        <w:annotationRef/>
      </w:r>
      <w:r w:rsidRPr="07F48DEE">
        <w:t>Kas seda mõju on ka plaanis analüüsida? Samuti on puudu laiem analüüs, mida tuumaenergia kasutuselevõtt Eestis energeetikas või laiemalt majanduslikult tähendaks. Kui on kavas teha ka põhjalikum mõjuanalüüs, siis võiks seda seletuskirjas märkida.</w:t>
      </w:r>
    </w:p>
  </w:comment>
  <w:comment w:id="6" w:author="Birgit Hermann - JUSTDIGI" w:date="2026-01-09T11:47:00Z" w:initials="BJ">
    <w:p w14:paraId="02547F13" w14:textId="5FEFC597" w:rsidR="00000000" w:rsidRDefault="00000000">
      <w:r>
        <w:annotationRef/>
      </w:r>
      <w:r w:rsidRPr="7C95ACFB">
        <w:t xml:space="preserve">Seda lisa ei ole esitatud. </w:t>
      </w:r>
    </w:p>
  </w:comment>
  <w:comment w:id="7" w:author="Birgit Hermann - JUSTDIGI" w:date="2026-01-09T13:17:00Z" w:initials="BJ">
    <w:p w14:paraId="65868A76" w14:textId="774D35FB" w:rsidR="00000000" w:rsidRDefault="00000000">
      <w:r>
        <w:annotationRef/>
      </w:r>
      <w:r w:rsidRPr="7F45EB78">
        <w:t>Selguse huvides tuleks täpsustada, kas need 80 inimest on juba täna TTJA olemasolevad töötajad või eeldab see uute töötajate juurde värbamist (kui jah, siis kui palju?).</w:t>
      </w:r>
    </w:p>
  </w:comment>
  <w:comment w:id="8" w:author="Birgit Hermann - JUSTDIGI" w:date="2026-01-09T13:18:00Z" w:initials="BJ">
    <w:p w14:paraId="55978E07" w14:textId="7B59338A" w:rsidR="00000000" w:rsidRDefault="00000000">
      <w:r>
        <w:annotationRef/>
      </w:r>
      <w:r w:rsidRPr="2A24BC01">
        <w:t>Kus täpsemalt?</w:t>
      </w:r>
    </w:p>
  </w:comment>
  <w:comment w:id="9" w:author="Birgit Hermann - JUSTDIGI" w:date="2026-01-09T13:57:00Z" w:initials="BJ">
    <w:p w14:paraId="7226AE0F" w14:textId="4436248F" w:rsidR="00000000" w:rsidRDefault="00000000">
      <w:r>
        <w:annotationRef/>
      </w:r>
      <w:r w:rsidRPr="1818985F">
        <w:t>Siin võiks siiski maksumuse vahemiku välja tuua.</w:t>
      </w:r>
    </w:p>
  </w:comment>
  <w:comment w:id="10" w:author="Birgit Hermann - JUSTDIGI" w:date="2026-01-09T14:07:00Z" w:initials="BJ">
    <w:p w14:paraId="3C070A26" w14:textId="419EBB2A" w:rsidR="00000000" w:rsidRDefault="00000000">
      <w:r>
        <w:annotationRef/>
      </w:r>
      <w:r w:rsidRPr="25F8445C">
        <w:t>Kuidas riik toetab asukoha KOV-i kriisireguleerimise pädevusi?</w:t>
      </w:r>
    </w:p>
  </w:comment>
  <w:comment w:id="11" w:author="Birgit Hermann - JUSTDIGI" w:date="2026-01-09T14:08:00Z" w:initials="BJ">
    <w:p w14:paraId="10B45D09" w14:textId="21C1AE75" w:rsidR="00000000" w:rsidRDefault="00000000">
      <w:r>
        <w:annotationRef/>
      </w:r>
      <w:r w:rsidRPr="14041BFE">
        <w:t>Palume hinnata mõju vastavate riigiasutuste kaupa. Mõju TTJA-le on põhjalikult hinnatud, kuid tuleks analüüsida ka mõju Päästeametile, PPA-le, KAPO-le, Sisekaitseakadeemiale.</w:t>
      </w:r>
    </w:p>
  </w:comment>
  <w:comment w:id="13" w:author="Birgit Hermann - JUSTDIGI" w:date="2026-01-09T14:24:00Z" w:initials="BJ">
    <w:p w14:paraId="6963E86E" w14:textId="5E0B87E3" w:rsidR="00000000" w:rsidRDefault="00000000">
      <w:r>
        <w:annotationRef/>
      </w:r>
      <w:r w:rsidRPr="7DCCB45C">
        <w:t>Siin esitatud hinnang ei ole asjakohane. Sihtrühm on ju kogu tulevikus tuumakäitise jaoks vajaminev tööjõud, mitte ekstraordinaarselt täna elektriinseneeria õppekavadel õppivad tudengid. (Kuivõrd ei ole isegi teada, mil määral vastab nende tänane väljaõppe tuumaenergeetikas vajalikele kompetentsidele).</w:t>
      </w:r>
    </w:p>
  </w:comment>
  <w:comment w:id="14" w:author="Katariina Kärsten - JUSTDIGI" w:date="2026-01-21T12:26:00Z" w:initials="KK">
    <w:p w14:paraId="22F80D3B" w14:textId="77777777" w:rsidR="00E94532" w:rsidRDefault="00E94532" w:rsidP="00E94532">
      <w:pPr>
        <w:pStyle w:val="Kommentaaritekst"/>
      </w:pPr>
      <w:r>
        <w:rPr>
          <w:rStyle w:val="Kommentaariviide"/>
        </w:rPr>
        <w:annotationRef/>
      </w:r>
      <w:r>
        <w:t xml:space="preserve">Palume lisada jõustumisaja põhjendus.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D35C67" w15:done="0"/>
  <w15:commentEx w15:paraId="2375B1F6" w15:done="0"/>
  <w15:commentEx w15:paraId="77AC9C3C" w15:done="0"/>
  <w15:commentEx w15:paraId="7F2B5CE5" w15:done="0"/>
  <w15:commentEx w15:paraId="524C2C87" w15:done="0"/>
  <w15:commentEx w15:paraId="02547F13" w15:done="0"/>
  <w15:commentEx w15:paraId="65868A76" w15:done="0"/>
  <w15:commentEx w15:paraId="55978E07" w15:done="0"/>
  <w15:commentEx w15:paraId="7226AE0F" w15:done="0"/>
  <w15:commentEx w15:paraId="3C070A26" w15:done="0"/>
  <w15:commentEx w15:paraId="10B45D09" w15:done="0"/>
  <w15:commentEx w15:paraId="6963E86E" w15:done="0"/>
  <w15:commentEx w15:paraId="22F80D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974C3D" w16cex:dateUtc="2026-01-09T07:57:00Z"/>
  <w16cex:commentExtensible w16cex:durableId="59887723" w16cex:dateUtc="2026-01-21T09:01:00Z"/>
  <w16cex:commentExtensible w16cex:durableId="16DF0E4C" w16cex:dateUtc="2026-01-09T09:45:00Z"/>
  <w16cex:commentExtensible w16cex:durableId="36A93F4F" w16cex:dateUtc="2026-01-21T05:57:00Z"/>
  <w16cex:commentExtensible w16cex:durableId="0A870529" w16cex:dateUtc="2026-01-09T11:14:00Z"/>
  <w16cex:commentExtensible w16cex:durableId="03207354" w16cex:dateUtc="2026-01-09T09:47:00Z"/>
  <w16cex:commentExtensible w16cex:durableId="26A69A17" w16cex:dateUtc="2026-01-09T11:17:00Z"/>
  <w16cex:commentExtensible w16cex:durableId="7F8DF901" w16cex:dateUtc="2026-01-09T11:18:00Z"/>
  <w16cex:commentExtensible w16cex:durableId="45AABCD4" w16cex:dateUtc="2026-01-09T11:57:00Z"/>
  <w16cex:commentExtensible w16cex:durableId="5F3A51B0" w16cex:dateUtc="2026-01-09T12:07:00Z"/>
  <w16cex:commentExtensible w16cex:durableId="68AE91E9" w16cex:dateUtc="2026-01-09T12:08:00Z"/>
  <w16cex:commentExtensible w16cex:durableId="3C7E6408" w16cex:dateUtc="2026-01-09T12:24:00Z"/>
  <w16cex:commentExtensible w16cex:durableId="039B9E64" w16cex:dateUtc="2026-01-21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D35C67" w16cid:durableId="23974C3D"/>
  <w16cid:commentId w16cid:paraId="2375B1F6" w16cid:durableId="59887723"/>
  <w16cid:commentId w16cid:paraId="77AC9C3C" w16cid:durableId="16DF0E4C"/>
  <w16cid:commentId w16cid:paraId="7F2B5CE5" w16cid:durableId="36A93F4F"/>
  <w16cid:commentId w16cid:paraId="524C2C87" w16cid:durableId="0A870529"/>
  <w16cid:commentId w16cid:paraId="02547F13" w16cid:durableId="03207354"/>
  <w16cid:commentId w16cid:paraId="65868A76" w16cid:durableId="26A69A17"/>
  <w16cid:commentId w16cid:paraId="55978E07" w16cid:durableId="7F8DF901"/>
  <w16cid:commentId w16cid:paraId="7226AE0F" w16cid:durableId="45AABCD4"/>
  <w16cid:commentId w16cid:paraId="3C070A26" w16cid:durableId="5F3A51B0"/>
  <w16cid:commentId w16cid:paraId="10B45D09" w16cid:durableId="68AE91E9"/>
  <w16cid:commentId w16cid:paraId="6963E86E" w16cid:durableId="3C7E6408"/>
  <w16cid:commentId w16cid:paraId="22F80D3B" w16cid:durableId="039B9E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12BD2" w14:textId="77777777" w:rsidR="00A2364A" w:rsidRDefault="00A2364A">
      <w:pPr>
        <w:spacing w:after="0" w:line="240" w:lineRule="auto"/>
      </w:pPr>
      <w:r>
        <w:separator/>
      </w:r>
    </w:p>
  </w:endnote>
  <w:endnote w:type="continuationSeparator" w:id="0">
    <w:p w14:paraId="1EEA3B24" w14:textId="77777777" w:rsidR="00A2364A" w:rsidRDefault="00A23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063734"/>
      <w:docPartObj>
        <w:docPartGallery w:val="Page Numbers (Bottom of Page)"/>
        <w:docPartUnique/>
      </w:docPartObj>
    </w:sdtPr>
    <w:sdtEndPr>
      <w:rPr>
        <w:rFonts w:ascii="Times New Roman" w:hAnsi="Times New Roman" w:cs="Times New Roman"/>
      </w:rPr>
    </w:sdtEndPr>
    <w:sdtContent>
      <w:p w14:paraId="7758F08C" w14:textId="239578B8" w:rsidR="00B57623" w:rsidRPr="00102981" w:rsidRDefault="00B57623">
        <w:pPr>
          <w:pStyle w:val="Jalus"/>
          <w:jc w:val="right"/>
          <w:rPr>
            <w:rFonts w:ascii="Times New Roman" w:hAnsi="Times New Roman" w:cs="Times New Roman"/>
          </w:rPr>
        </w:pPr>
        <w:r w:rsidRPr="00102981">
          <w:rPr>
            <w:rFonts w:ascii="Times New Roman" w:hAnsi="Times New Roman" w:cs="Times New Roman"/>
          </w:rPr>
          <w:fldChar w:fldCharType="begin"/>
        </w:r>
        <w:r w:rsidRPr="00102981">
          <w:rPr>
            <w:rFonts w:ascii="Times New Roman" w:hAnsi="Times New Roman" w:cs="Times New Roman"/>
          </w:rPr>
          <w:instrText>PAGE   \* MERGEFORMAT</w:instrText>
        </w:r>
        <w:r w:rsidRPr="00102981">
          <w:rPr>
            <w:rFonts w:ascii="Times New Roman" w:hAnsi="Times New Roman" w:cs="Times New Roman"/>
          </w:rPr>
          <w:fldChar w:fldCharType="separate"/>
        </w:r>
        <w:r w:rsidRPr="00102981">
          <w:rPr>
            <w:rFonts w:ascii="Times New Roman" w:hAnsi="Times New Roman" w:cs="Times New Roman"/>
          </w:rPr>
          <w:t>2</w:t>
        </w:r>
        <w:r w:rsidRPr="00102981">
          <w:rPr>
            <w:rFonts w:ascii="Times New Roman" w:hAnsi="Times New Roman" w:cs="Times New Roman"/>
          </w:rPr>
          <w:fldChar w:fldCharType="end"/>
        </w:r>
      </w:p>
    </w:sdtContent>
  </w:sdt>
  <w:p w14:paraId="4E7DB26C" w14:textId="02AEC390" w:rsidR="44233FAD" w:rsidRDefault="44233FAD" w:rsidP="44233F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01425" w14:textId="77777777" w:rsidR="00A2364A" w:rsidRDefault="00A2364A">
      <w:pPr>
        <w:spacing w:after="0" w:line="240" w:lineRule="auto"/>
      </w:pPr>
      <w:r>
        <w:separator/>
      </w:r>
    </w:p>
  </w:footnote>
  <w:footnote w:type="continuationSeparator" w:id="0">
    <w:p w14:paraId="371B31A5" w14:textId="77777777" w:rsidR="00A2364A" w:rsidRDefault="00A2364A">
      <w:pPr>
        <w:spacing w:after="0" w:line="240" w:lineRule="auto"/>
      </w:pPr>
      <w:r>
        <w:continuationSeparator/>
      </w:r>
    </w:p>
  </w:footnote>
  <w:footnote w:id="1">
    <w:p w14:paraId="49F666C2" w14:textId="5FD3187D" w:rsidR="002A3107" w:rsidRPr="00364ACA" w:rsidRDefault="002A310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Tuumkütusetsükkel algab </w:t>
      </w:r>
      <w:r w:rsidR="002F4389" w:rsidRPr="00364ACA">
        <w:rPr>
          <w:rFonts w:ascii="Times New Roman" w:hAnsi="Times New Roman" w:cs="Times New Roman"/>
        </w:rPr>
        <w:t>tuumamaterjali</w:t>
      </w:r>
      <w:r w:rsidRPr="00364ACA">
        <w:rPr>
          <w:rFonts w:ascii="Times New Roman" w:hAnsi="Times New Roman" w:cs="Times New Roman"/>
        </w:rPr>
        <w:t xml:space="preserve"> kaevandamisega, eelnõukohane seadus seda </w:t>
      </w:r>
      <w:r w:rsidR="002F4389" w:rsidRPr="00364ACA">
        <w:rPr>
          <w:rFonts w:ascii="Times New Roman" w:hAnsi="Times New Roman" w:cs="Times New Roman"/>
        </w:rPr>
        <w:t xml:space="preserve">tegevust </w:t>
      </w:r>
      <w:r w:rsidRPr="00364ACA">
        <w:rPr>
          <w:rFonts w:ascii="Times New Roman" w:hAnsi="Times New Roman" w:cs="Times New Roman"/>
        </w:rPr>
        <w:t>ei reguleeri.</w:t>
      </w:r>
    </w:p>
  </w:footnote>
  <w:footnote w:id="2">
    <w:p w14:paraId="4FC75CA2" w14:textId="199564BE" w:rsidR="12EF0C2B" w:rsidRPr="00364ACA" w:rsidRDefault="12EF0C2B" w:rsidP="12EF0C2B">
      <w:pPr>
        <w:pStyle w:val="Allmrkusetekst"/>
        <w:rPr>
          <w:rFonts w:ascii="Times New Roman" w:hAnsi="Times New Roman" w:cs="Times New Roman"/>
        </w:rPr>
      </w:pPr>
      <w:r w:rsidRPr="00364ACA">
        <w:rPr>
          <w:rStyle w:val="Allmrkuseviide"/>
          <w:rFonts w:ascii="Times New Roman" w:hAnsi="Times New Roman" w:cs="Times New Roman"/>
        </w:rPr>
        <w:footnoteRef/>
      </w:r>
      <w:r w:rsidR="1749834D" w:rsidRPr="00364ACA">
        <w:rPr>
          <w:rStyle w:val="Hperlink"/>
          <w:rFonts w:ascii="Times New Roman" w:hAnsi="Times New Roman" w:cs="Times New Roman"/>
        </w:rPr>
        <w:t>https://www.riigiteataja.ee/akt/122052025008?leiaKehtiv</w:t>
      </w:r>
      <w:r w:rsidR="1749834D" w:rsidRPr="00364ACA">
        <w:rPr>
          <w:rFonts w:ascii="Times New Roman" w:hAnsi="Times New Roman" w:cs="Times New Roman"/>
        </w:rPr>
        <w:t xml:space="preserve"> </w:t>
      </w:r>
    </w:p>
  </w:footnote>
  <w:footnote w:id="3">
    <w:p w14:paraId="3B138B10" w14:textId="0D3DC70D" w:rsidR="005762EB" w:rsidRPr="00364ACA" w:rsidRDefault="005762EB">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r w:rsidR="00E401EE" w:rsidRPr="00364ACA">
        <w:rPr>
          <w:rFonts w:ascii="Times New Roman" w:hAnsi="Times New Roman" w:cs="Times New Roman"/>
        </w:rPr>
        <w:t>„</w:t>
      </w:r>
      <w:r w:rsidR="00767464" w:rsidRPr="00364ACA">
        <w:rPr>
          <w:rFonts w:ascii="Times New Roman" w:hAnsi="Times New Roman" w:cs="Times New Roman"/>
        </w:rPr>
        <w:t>Tuumaregulaator</w:t>
      </w:r>
      <w:r w:rsidR="00E401EE" w:rsidRPr="00364ACA">
        <w:rPr>
          <w:rFonts w:ascii="Times New Roman" w:hAnsi="Times New Roman" w:cs="Times New Roman"/>
        </w:rPr>
        <w:t>“</w:t>
      </w:r>
      <w:r w:rsidR="00767464" w:rsidRPr="00364ACA">
        <w:rPr>
          <w:rFonts w:ascii="Times New Roman" w:hAnsi="Times New Roman" w:cs="Times New Roman"/>
        </w:rPr>
        <w:t xml:space="preserve"> </w:t>
      </w:r>
      <w:r w:rsidR="00326736" w:rsidRPr="00364ACA">
        <w:rPr>
          <w:rFonts w:ascii="Times New Roman" w:hAnsi="Times New Roman" w:cs="Times New Roman"/>
        </w:rPr>
        <w:t xml:space="preserve">või </w:t>
      </w:r>
      <w:r w:rsidR="00E401EE" w:rsidRPr="00364ACA">
        <w:rPr>
          <w:rFonts w:ascii="Times New Roman" w:hAnsi="Times New Roman" w:cs="Times New Roman"/>
        </w:rPr>
        <w:t>„</w:t>
      </w:r>
      <w:r w:rsidR="00326736" w:rsidRPr="00364ACA">
        <w:rPr>
          <w:rFonts w:ascii="Times New Roman" w:hAnsi="Times New Roman" w:cs="Times New Roman"/>
        </w:rPr>
        <w:t>regulaator</w:t>
      </w:r>
      <w:r w:rsidR="00E401EE" w:rsidRPr="00364ACA">
        <w:rPr>
          <w:rFonts w:ascii="Times New Roman" w:hAnsi="Times New Roman" w:cs="Times New Roman"/>
        </w:rPr>
        <w:t>“</w:t>
      </w:r>
      <w:r w:rsidR="00326736" w:rsidRPr="00364ACA">
        <w:rPr>
          <w:rFonts w:ascii="Times New Roman" w:hAnsi="Times New Roman" w:cs="Times New Roman"/>
        </w:rPr>
        <w:t xml:space="preserve"> </w:t>
      </w:r>
      <w:r w:rsidR="007E28EC" w:rsidRPr="00364ACA">
        <w:rPr>
          <w:rFonts w:ascii="Times New Roman" w:hAnsi="Times New Roman" w:cs="Times New Roman"/>
        </w:rPr>
        <w:t>on tuum</w:t>
      </w:r>
      <w:r w:rsidR="00496224" w:rsidRPr="00364ACA">
        <w:rPr>
          <w:rFonts w:ascii="Times New Roman" w:hAnsi="Times New Roman" w:cs="Times New Roman"/>
        </w:rPr>
        <w:t>kütusetsükli</w:t>
      </w:r>
      <w:r w:rsidR="00082074" w:rsidRPr="00364ACA">
        <w:rPr>
          <w:rFonts w:ascii="Times New Roman" w:hAnsi="Times New Roman" w:cs="Times New Roman"/>
        </w:rPr>
        <w:t xml:space="preserve"> tegevus</w:t>
      </w:r>
      <w:r w:rsidR="00F91A52" w:rsidRPr="00364ACA">
        <w:rPr>
          <w:rFonts w:ascii="Times New Roman" w:hAnsi="Times New Roman" w:cs="Times New Roman"/>
        </w:rPr>
        <w:t xml:space="preserve">i reguleeriva ja </w:t>
      </w:r>
      <w:r w:rsidR="00F91A52" w:rsidRPr="00364ACA">
        <w:rPr>
          <w:rFonts w:ascii="Times New Roman" w:hAnsi="Times New Roman" w:cs="Times New Roman"/>
        </w:rPr>
        <w:t xml:space="preserve">loastava </w:t>
      </w:r>
      <w:r w:rsidR="007E28EC" w:rsidRPr="00364ACA">
        <w:rPr>
          <w:rFonts w:ascii="Times New Roman" w:hAnsi="Times New Roman" w:cs="Times New Roman"/>
        </w:rPr>
        <w:t>pädev</w:t>
      </w:r>
      <w:r w:rsidR="00082074" w:rsidRPr="00364ACA">
        <w:rPr>
          <w:rFonts w:ascii="Times New Roman" w:hAnsi="Times New Roman" w:cs="Times New Roman"/>
        </w:rPr>
        <w:t>a</w:t>
      </w:r>
      <w:r w:rsidR="007E28EC" w:rsidRPr="00364ACA">
        <w:rPr>
          <w:rFonts w:ascii="Times New Roman" w:hAnsi="Times New Roman" w:cs="Times New Roman"/>
        </w:rPr>
        <w:t xml:space="preserve"> asutus</w:t>
      </w:r>
      <w:r w:rsidR="00082074" w:rsidRPr="00364ACA">
        <w:rPr>
          <w:rFonts w:ascii="Times New Roman" w:hAnsi="Times New Roman" w:cs="Times New Roman"/>
        </w:rPr>
        <w:t xml:space="preserve">e </w:t>
      </w:r>
      <w:r w:rsidR="000518AE" w:rsidRPr="00364ACA">
        <w:rPr>
          <w:rFonts w:ascii="Times New Roman" w:hAnsi="Times New Roman" w:cs="Times New Roman"/>
        </w:rPr>
        <w:t>nimi</w:t>
      </w:r>
      <w:r w:rsidR="00082074" w:rsidRPr="00364ACA">
        <w:rPr>
          <w:rFonts w:ascii="Times New Roman" w:hAnsi="Times New Roman" w:cs="Times New Roman"/>
        </w:rPr>
        <w:t xml:space="preserve"> </w:t>
      </w:r>
      <w:r w:rsidR="00011445" w:rsidRPr="00364ACA">
        <w:rPr>
          <w:rFonts w:ascii="Times New Roman" w:hAnsi="Times New Roman" w:cs="Times New Roman"/>
        </w:rPr>
        <w:t xml:space="preserve">vastavalt IAEA juhistele ja </w:t>
      </w:r>
      <w:r w:rsidR="00FE5710" w:rsidRPr="00364ACA">
        <w:rPr>
          <w:rFonts w:ascii="Times New Roman" w:hAnsi="Times New Roman" w:cs="Times New Roman"/>
        </w:rPr>
        <w:t>t</w:t>
      </w:r>
      <w:r w:rsidR="00366FCB" w:rsidRPr="00364ACA">
        <w:rPr>
          <w:rFonts w:ascii="Times New Roman" w:hAnsi="Times New Roman" w:cs="Times New Roman"/>
        </w:rPr>
        <w:t>uumaenerg</w:t>
      </w:r>
      <w:r w:rsidR="00910D54" w:rsidRPr="00364ACA">
        <w:rPr>
          <w:rFonts w:ascii="Times New Roman" w:hAnsi="Times New Roman" w:cs="Times New Roman"/>
        </w:rPr>
        <w:t>ia</w:t>
      </w:r>
      <w:r w:rsidR="00BD08E4" w:rsidRPr="00364ACA">
        <w:rPr>
          <w:rFonts w:ascii="Times New Roman" w:hAnsi="Times New Roman" w:cs="Times New Roman"/>
        </w:rPr>
        <w:t>t tootvate ja kasutavate riikide</w:t>
      </w:r>
      <w:r w:rsidR="005248D9" w:rsidRPr="00364ACA">
        <w:rPr>
          <w:rFonts w:ascii="Times New Roman" w:hAnsi="Times New Roman" w:cs="Times New Roman"/>
        </w:rPr>
        <w:t xml:space="preserve"> õiguslikule regulatsioonile</w:t>
      </w:r>
      <w:r w:rsidR="007E28EC" w:rsidRPr="00364ACA">
        <w:rPr>
          <w:rFonts w:ascii="Times New Roman" w:hAnsi="Times New Roman" w:cs="Times New Roman"/>
        </w:rPr>
        <w:t>.</w:t>
      </w:r>
      <w:r w:rsidR="000518AE" w:rsidRPr="00364ACA">
        <w:rPr>
          <w:rFonts w:ascii="Times New Roman" w:hAnsi="Times New Roman" w:cs="Times New Roman"/>
        </w:rPr>
        <w:t xml:space="preserve"> </w:t>
      </w:r>
      <w:r w:rsidR="00E401EE" w:rsidRPr="00364ACA">
        <w:rPr>
          <w:rFonts w:ascii="Times New Roman" w:hAnsi="Times New Roman" w:cs="Times New Roman"/>
        </w:rPr>
        <w:t>Eelnõus kasutatakse mõistet „pädev asutus“</w:t>
      </w:r>
      <w:r w:rsidR="00375DC7" w:rsidRPr="00364ACA">
        <w:rPr>
          <w:rFonts w:ascii="Times New Roman" w:hAnsi="Times New Roman" w:cs="Times New Roman"/>
        </w:rPr>
        <w:t xml:space="preserve"> ja </w:t>
      </w:r>
      <w:r w:rsidR="00A47D9A" w:rsidRPr="00364ACA">
        <w:rPr>
          <w:rFonts w:ascii="Times New Roman" w:hAnsi="Times New Roman" w:cs="Times New Roman"/>
        </w:rPr>
        <w:t xml:space="preserve">ka </w:t>
      </w:r>
      <w:r w:rsidR="00B71026" w:rsidRPr="00364ACA">
        <w:rPr>
          <w:rFonts w:ascii="Times New Roman" w:hAnsi="Times New Roman" w:cs="Times New Roman"/>
        </w:rPr>
        <w:t xml:space="preserve">valdavalt </w:t>
      </w:r>
      <w:r w:rsidR="00A47D9A" w:rsidRPr="00364ACA">
        <w:rPr>
          <w:rFonts w:ascii="Times New Roman" w:hAnsi="Times New Roman" w:cs="Times New Roman"/>
        </w:rPr>
        <w:t xml:space="preserve">seletuskirjas, kuid </w:t>
      </w:r>
      <w:r w:rsidR="0050397B" w:rsidRPr="00364ACA">
        <w:rPr>
          <w:rFonts w:ascii="Times New Roman" w:hAnsi="Times New Roman" w:cs="Times New Roman"/>
        </w:rPr>
        <w:t xml:space="preserve">rahvusvahelistele dokumentidele või uuringutele viidates </w:t>
      </w:r>
      <w:r w:rsidR="007A238A" w:rsidRPr="00364ACA">
        <w:rPr>
          <w:rFonts w:ascii="Times New Roman" w:hAnsi="Times New Roman" w:cs="Times New Roman"/>
        </w:rPr>
        <w:t>on kasutatud ka mõistet „tuumaregulaator“</w:t>
      </w:r>
      <w:r w:rsidR="00786B49" w:rsidRPr="00364ACA">
        <w:rPr>
          <w:rFonts w:ascii="Times New Roman" w:hAnsi="Times New Roman" w:cs="Times New Roman"/>
        </w:rPr>
        <w:t>, et</w:t>
      </w:r>
      <w:r w:rsidR="00DD3442" w:rsidRPr="00364ACA">
        <w:rPr>
          <w:rFonts w:ascii="Times New Roman" w:hAnsi="Times New Roman" w:cs="Times New Roman"/>
        </w:rPr>
        <w:t xml:space="preserve"> selgitada pädeva asutuse rolli </w:t>
      </w:r>
      <w:r w:rsidR="00C753F3" w:rsidRPr="00364ACA">
        <w:rPr>
          <w:rFonts w:ascii="Times New Roman" w:hAnsi="Times New Roman" w:cs="Times New Roman"/>
        </w:rPr>
        <w:t>just sellest aspektist lähtudes</w:t>
      </w:r>
      <w:r w:rsidR="00DD3442" w:rsidRPr="00364ACA">
        <w:rPr>
          <w:rFonts w:ascii="Times New Roman" w:hAnsi="Times New Roman" w:cs="Times New Roman"/>
        </w:rPr>
        <w:t>.</w:t>
      </w:r>
    </w:p>
  </w:footnote>
  <w:footnote w:id="4">
    <w:p w14:paraId="7548AE7B" w14:textId="74EC5E55" w:rsidR="00953C9A" w:rsidRPr="006F2FBD" w:rsidRDefault="00953C9A">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 w:anchor="8asmgc23" w:history="1">
        <w:r w:rsidRPr="00364ACA">
          <w:rPr>
            <w:rStyle w:val="Hperlink"/>
            <w:rFonts w:ascii="Times New Roman" w:hAnsi="Times New Roman" w:cs="Times New Roman"/>
          </w:rPr>
          <w:t>Tuumaenergia ja -ohutuse seaduse eelnõu väljatöötamise kavatsus – EIS</w:t>
        </w:r>
      </w:hyperlink>
    </w:p>
  </w:footnote>
  <w:footnote w:id="5">
    <w:p w14:paraId="47188215" w14:textId="356F751C" w:rsidR="67B39F5B" w:rsidRPr="00364ACA" w:rsidRDefault="67B39F5B" w:rsidP="67B39F5B">
      <w:pPr>
        <w:pStyle w:val="Allmrkusetekst"/>
        <w:rPr>
          <w:rFonts w:ascii="Times New Roman" w:hAnsi="Times New Roman" w:cs="Times New Roman"/>
        </w:rPr>
      </w:pPr>
      <w:r w:rsidRPr="00364ACA">
        <w:rPr>
          <w:rStyle w:val="Allmrkuseviide"/>
          <w:rFonts w:ascii="Times New Roman" w:hAnsi="Times New Roman" w:cs="Times New Roman"/>
        </w:rPr>
        <w:footnoteRef/>
      </w:r>
      <w:r w:rsidR="51C22B24" w:rsidRPr="00364ACA">
        <w:rPr>
          <w:rFonts w:ascii="Times New Roman" w:hAnsi="Times New Roman" w:cs="Times New Roman"/>
        </w:rPr>
        <w:t xml:space="preserve"> </w:t>
      </w:r>
      <w:hyperlink r:id="rId2">
        <w:r w:rsidR="51C22B24" w:rsidRPr="00364ACA">
          <w:rPr>
            <w:rStyle w:val="Hperlink"/>
            <w:rFonts w:ascii="Times New Roman" w:hAnsi="Times New Roman" w:cs="Times New Roman"/>
          </w:rPr>
          <w:t>https://www.riigiteataja.ee/akt/964536</w:t>
        </w:r>
      </w:hyperlink>
      <w:r w:rsidR="51C22B24" w:rsidRPr="00364ACA">
        <w:rPr>
          <w:rFonts w:ascii="Times New Roman" w:hAnsi="Times New Roman" w:cs="Times New Roman"/>
        </w:rPr>
        <w:t xml:space="preserve"> </w:t>
      </w:r>
    </w:p>
  </w:footnote>
  <w:footnote w:id="6">
    <w:p w14:paraId="60EA4442" w14:textId="73C3A699" w:rsidR="4DC53D96" w:rsidRPr="00364ACA" w:rsidRDefault="4DC53D96" w:rsidP="4DC53D96">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r w:rsidR="293053A6" w:rsidRPr="00364ACA">
        <w:rPr>
          <w:rStyle w:val="Hperlink"/>
          <w:rFonts w:ascii="Times New Roman" w:hAnsi="Times New Roman" w:cs="Times New Roman"/>
        </w:rPr>
        <w:t>https://eur-lex.europa.eu/legal-content/ET/TXT/PDF/?uri=CELEX:32009L0071</w:t>
      </w:r>
      <w:r w:rsidR="293053A6" w:rsidRPr="00364ACA">
        <w:rPr>
          <w:rFonts w:ascii="Times New Roman" w:hAnsi="Times New Roman" w:cs="Times New Roman"/>
        </w:rPr>
        <w:t xml:space="preserve"> </w:t>
      </w:r>
    </w:p>
  </w:footnote>
  <w:footnote w:id="7">
    <w:p w14:paraId="556123B6" w14:textId="1576FA13" w:rsidR="397A0832" w:rsidRPr="00364ACA" w:rsidRDefault="397A0832" w:rsidP="397A0832">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3">
        <w:r w:rsidRPr="00364ACA">
          <w:rPr>
            <w:rStyle w:val="Hperlink"/>
            <w:rFonts w:ascii="Times New Roman" w:hAnsi="Times New Roman" w:cs="Times New Roman"/>
          </w:rPr>
          <w:t>https://eur-lex.europa.eu/legal-content/ET/TXT/PDF/?uri=CELEX:32014L0087</w:t>
        </w:r>
      </w:hyperlink>
      <w:r w:rsidRPr="00364ACA">
        <w:rPr>
          <w:rFonts w:ascii="Times New Roman" w:hAnsi="Times New Roman" w:cs="Times New Roman"/>
        </w:rPr>
        <w:t xml:space="preserve"> </w:t>
      </w:r>
    </w:p>
  </w:footnote>
  <w:footnote w:id="8">
    <w:p w14:paraId="2805D40D" w14:textId="3EEFABE2" w:rsidR="68D6CDDC" w:rsidRPr="00364ACA" w:rsidRDefault="68D6CDDC" w:rsidP="68D6CDDC">
      <w:pPr>
        <w:pStyle w:val="Allmrkusetekst"/>
        <w:rPr>
          <w:rFonts w:ascii="Times New Roman" w:hAnsi="Times New Roman" w:cs="Times New Roman"/>
        </w:rPr>
      </w:pPr>
      <w:r w:rsidRPr="00364ACA">
        <w:rPr>
          <w:rStyle w:val="Allmrkuseviide"/>
          <w:rFonts w:ascii="Times New Roman" w:hAnsi="Times New Roman" w:cs="Times New Roman"/>
        </w:rPr>
        <w:footnoteRef/>
      </w:r>
      <w:r w:rsidR="29EFAF95" w:rsidRPr="00364ACA">
        <w:rPr>
          <w:rFonts w:ascii="Times New Roman" w:hAnsi="Times New Roman" w:cs="Times New Roman"/>
        </w:rPr>
        <w:t xml:space="preserve"> </w:t>
      </w:r>
      <w:hyperlink r:id="rId4">
        <w:r w:rsidR="29EFAF95" w:rsidRPr="00364ACA">
          <w:rPr>
            <w:rStyle w:val="Hperlink"/>
            <w:rFonts w:ascii="Times New Roman" w:hAnsi="Times New Roman" w:cs="Times New Roman"/>
          </w:rPr>
          <w:t>https://www.riigiteataja.ee/akt/110072020052?leiaKehtiv</w:t>
        </w:r>
      </w:hyperlink>
      <w:r w:rsidR="29EFAF95" w:rsidRPr="00364ACA">
        <w:rPr>
          <w:rFonts w:ascii="Times New Roman" w:hAnsi="Times New Roman" w:cs="Times New Roman"/>
        </w:rPr>
        <w:t xml:space="preserve"> </w:t>
      </w:r>
    </w:p>
  </w:footnote>
  <w:footnote w:id="9">
    <w:p w14:paraId="53819FEA" w14:textId="5D91CD8C" w:rsidR="6FD5679D" w:rsidRDefault="6FD5679D" w:rsidP="6FD5679D">
      <w:pPr>
        <w:pStyle w:val="Allmrkusetekst"/>
      </w:pPr>
      <w:r w:rsidRPr="00364ACA">
        <w:rPr>
          <w:rStyle w:val="Allmrkuseviide"/>
          <w:rFonts w:ascii="Times New Roman" w:hAnsi="Times New Roman" w:cs="Times New Roman"/>
        </w:rPr>
        <w:footnoteRef/>
      </w:r>
      <w:r w:rsidR="55045EF2" w:rsidRPr="00364ACA">
        <w:rPr>
          <w:rFonts w:ascii="Times New Roman" w:hAnsi="Times New Roman" w:cs="Times New Roman"/>
        </w:rPr>
        <w:t xml:space="preserve"> </w:t>
      </w:r>
      <w:hyperlink r:id="rId5">
        <w:r w:rsidR="55045EF2" w:rsidRPr="00364ACA">
          <w:rPr>
            <w:rStyle w:val="Hperlink"/>
            <w:rFonts w:ascii="Times New Roman" w:hAnsi="Times New Roman" w:cs="Times New Roman"/>
          </w:rPr>
          <w:t>https://www.iaea.org/publications/15236/iaea-nuclear-safety-and-security-glossary</w:t>
        </w:r>
      </w:hyperlink>
      <w:r w:rsidR="55045EF2">
        <w:t xml:space="preserve"> </w:t>
      </w:r>
    </w:p>
  </w:footnote>
  <w:footnote w:id="10">
    <w:p w14:paraId="07068AD9" w14:textId="5DF0C6AC"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6" w:history="1">
        <w:r w:rsidR="00B40AA3" w:rsidRPr="00364ACA">
          <w:rPr>
            <w:rStyle w:val="Hperlink"/>
            <w:rFonts w:ascii="Times New Roman" w:hAnsi="Times New Roman" w:cs="Times New Roman"/>
          </w:rPr>
          <w:t>https://www.riigiteataja.ee/akt/79190</w:t>
        </w:r>
      </w:hyperlink>
      <w:r w:rsidR="00B40AA3" w:rsidRPr="00364ACA">
        <w:rPr>
          <w:rFonts w:ascii="Times New Roman" w:hAnsi="Times New Roman" w:cs="Times New Roman"/>
        </w:rPr>
        <w:t xml:space="preserve"> </w:t>
      </w:r>
    </w:p>
  </w:footnote>
  <w:footnote w:id="11">
    <w:p w14:paraId="0EEFBE69" w14:textId="41D1555A"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6B36EF71" w:rsidRPr="00364ACA">
        <w:rPr>
          <w:rFonts w:ascii="Times New Roman" w:hAnsi="Times New Roman" w:cs="Times New Roman"/>
        </w:rPr>
        <w:t xml:space="preserve"> </w:t>
      </w:r>
      <w:hyperlink r:id="rId7">
        <w:r w:rsidR="6B36EF71" w:rsidRPr="00364ACA">
          <w:rPr>
            <w:rStyle w:val="Hperlink"/>
            <w:rFonts w:ascii="Times New Roman" w:hAnsi="Times New Roman" w:cs="Times New Roman"/>
          </w:rPr>
          <w:t>https://eur-lex.europa.eu/legal-content/ET/TXT/PDF/?uri=CELEX:32014L0087</w:t>
        </w:r>
      </w:hyperlink>
      <w:r w:rsidR="6B36EF71" w:rsidRPr="00364ACA">
        <w:rPr>
          <w:rFonts w:ascii="Times New Roman" w:hAnsi="Times New Roman" w:cs="Times New Roman"/>
        </w:rPr>
        <w:t xml:space="preserve"> </w:t>
      </w:r>
    </w:p>
  </w:footnote>
  <w:footnote w:id="12">
    <w:p w14:paraId="056A98A5" w14:textId="029034E7"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532708AF" w:rsidRPr="00364ACA">
        <w:rPr>
          <w:rFonts w:ascii="Times New Roman" w:hAnsi="Times New Roman" w:cs="Times New Roman"/>
        </w:rPr>
        <w:t xml:space="preserve"> </w:t>
      </w:r>
      <w:hyperlink r:id="rId8">
        <w:r w:rsidR="532708AF" w:rsidRPr="00364ACA">
          <w:rPr>
            <w:rStyle w:val="Hperlink"/>
            <w:rFonts w:ascii="Times New Roman" w:hAnsi="Times New Roman" w:cs="Times New Roman"/>
          </w:rPr>
          <w:t>https://www-pub.iaea.org/MTCD/Publications/PDF/Pub1713web-70795870.pdf</w:t>
        </w:r>
      </w:hyperlink>
      <w:r w:rsidR="532708AF" w:rsidRPr="00364ACA">
        <w:rPr>
          <w:rFonts w:ascii="Times New Roman" w:hAnsi="Times New Roman" w:cs="Times New Roman"/>
        </w:rPr>
        <w:t xml:space="preserve"> </w:t>
      </w:r>
    </w:p>
  </w:footnote>
  <w:footnote w:id="13">
    <w:p w14:paraId="245BD63C" w14:textId="182670FE" w:rsidR="0F35A8B4" w:rsidRPr="00364ACA" w:rsidRDefault="0F35A8B4" w:rsidP="0F35A8B4">
      <w:pPr>
        <w:pStyle w:val="Allmrkusetekst"/>
        <w:rPr>
          <w:rFonts w:ascii="Times New Roman" w:hAnsi="Times New Roman" w:cs="Times New Roman"/>
        </w:rPr>
      </w:pPr>
      <w:r w:rsidRPr="00364ACA">
        <w:rPr>
          <w:rStyle w:val="Allmrkuseviide"/>
          <w:rFonts w:ascii="Times New Roman" w:hAnsi="Times New Roman" w:cs="Times New Roman"/>
        </w:rPr>
        <w:footnoteRef/>
      </w:r>
      <w:r w:rsidR="611F59B3" w:rsidRPr="00364ACA">
        <w:rPr>
          <w:rFonts w:ascii="Times New Roman" w:hAnsi="Times New Roman" w:cs="Times New Roman"/>
        </w:rPr>
        <w:t xml:space="preserve"> </w:t>
      </w:r>
      <w:hyperlink r:id="rId9">
        <w:r w:rsidR="611F59B3" w:rsidRPr="00364ACA">
          <w:rPr>
            <w:rStyle w:val="Hperlink"/>
            <w:rFonts w:ascii="Times New Roman" w:hAnsi="Times New Roman" w:cs="Times New Roman"/>
          </w:rPr>
          <w:t>https://www-pub.iaea.org/MTCD/Publications/PDF/Pub1578_web-57265295.pdf</w:t>
        </w:r>
      </w:hyperlink>
      <w:r w:rsidR="611F59B3" w:rsidRPr="00364ACA">
        <w:rPr>
          <w:rFonts w:ascii="Times New Roman" w:hAnsi="Times New Roman" w:cs="Times New Roman"/>
        </w:rPr>
        <w:t xml:space="preserve"> </w:t>
      </w:r>
    </w:p>
  </w:footnote>
  <w:footnote w:id="14">
    <w:p w14:paraId="2102EF54" w14:textId="6680E9D2" w:rsidR="621F42E8" w:rsidRPr="00364ACA" w:rsidRDefault="621F42E8" w:rsidP="621F42E8">
      <w:pPr>
        <w:pStyle w:val="Allmrkusetekst"/>
        <w:rPr>
          <w:rFonts w:ascii="Times New Roman" w:hAnsi="Times New Roman" w:cs="Times New Roman"/>
        </w:rPr>
      </w:pPr>
      <w:r w:rsidRPr="00364ACA">
        <w:rPr>
          <w:rStyle w:val="Allmrkuseviide"/>
          <w:rFonts w:ascii="Times New Roman" w:hAnsi="Times New Roman" w:cs="Times New Roman"/>
        </w:rPr>
        <w:footnoteRef/>
      </w:r>
      <w:r w:rsidR="7B6C55ED" w:rsidRPr="00364ACA">
        <w:rPr>
          <w:rFonts w:ascii="Times New Roman" w:hAnsi="Times New Roman" w:cs="Times New Roman"/>
        </w:rPr>
        <w:t xml:space="preserve"> </w:t>
      </w:r>
      <w:hyperlink r:id="rId10">
        <w:r w:rsidR="7B6C55ED" w:rsidRPr="00364ACA">
          <w:rPr>
            <w:rStyle w:val="Hperlink"/>
            <w:rFonts w:ascii="Times New Roman" w:hAnsi="Times New Roman" w:cs="Times New Roman"/>
          </w:rPr>
          <w:t>https://eur-lex.europa.eu/legal-content/ET/TXT/PDF/?uri=CELEX:32013L0059</w:t>
        </w:r>
      </w:hyperlink>
      <w:r w:rsidR="7B6C55ED" w:rsidRPr="00364ACA">
        <w:rPr>
          <w:rFonts w:ascii="Times New Roman" w:hAnsi="Times New Roman" w:cs="Times New Roman"/>
        </w:rPr>
        <w:t xml:space="preserve"> </w:t>
      </w:r>
    </w:p>
  </w:footnote>
  <w:footnote w:id="15">
    <w:p w14:paraId="3351520E" w14:textId="20302D53"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378E0111" w:rsidRPr="00364ACA">
        <w:rPr>
          <w:rFonts w:ascii="Times New Roman" w:hAnsi="Times New Roman" w:cs="Times New Roman"/>
        </w:rPr>
        <w:t xml:space="preserve"> </w:t>
      </w:r>
      <w:hyperlink r:id="rId11">
        <w:r w:rsidR="378E0111" w:rsidRPr="00364ACA">
          <w:rPr>
            <w:rStyle w:val="Hperlink"/>
            <w:rFonts w:ascii="Times New Roman" w:hAnsi="Times New Roman" w:cs="Times New Roman"/>
          </w:rPr>
          <w:t>https://www-pub.iaea.org/MTCD/Publications/PDF/Pub1273_web.pdf</w:t>
        </w:r>
      </w:hyperlink>
      <w:r w:rsidR="378E0111" w:rsidRPr="00364ACA">
        <w:rPr>
          <w:rFonts w:ascii="Times New Roman" w:hAnsi="Times New Roman" w:cs="Times New Roman"/>
        </w:rPr>
        <w:t xml:space="preserve"> </w:t>
      </w:r>
    </w:p>
  </w:footnote>
  <w:footnote w:id="16">
    <w:p w14:paraId="05B746AB" w14:textId="1E2B09BB" w:rsidR="5A36FB8B" w:rsidRPr="00364ACA" w:rsidRDefault="5A36FB8B" w:rsidP="5A36FB8B">
      <w:pPr>
        <w:pStyle w:val="Allmrkusetekst"/>
        <w:rPr>
          <w:rFonts w:ascii="Times New Roman" w:hAnsi="Times New Roman" w:cs="Times New Roman"/>
        </w:rPr>
      </w:pPr>
      <w:r w:rsidRPr="00364ACA">
        <w:rPr>
          <w:rStyle w:val="Allmrkuseviide"/>
          <w:rFonts w:ascii="Times New Roman" w:hAnsi="Times New Roman" w:cs="Times New Roman"/>
        </w:rPr>
        <w:footnoteRef/>
      </w:r>
      <w:r w:rsidR="7C330820" w:rsidRPr="00364ACA">
        <w:rPr>
          <w:rFonts w:ascii="Times New Roman" w:hAnsi="Times New Roman" w:cs="Times New Roman"/>
        </w:rPr>
        <w:t xml:space="preserve"> </w:t>
      </w:r>
      <w:r w:rsidR="7C330820" w:rsidRPr="00364ACA">
        <w:rPr>
          <w:rStyle w:val="Hperlink"/>
          <w:rFonts w:ascii="Times New Roman" w:hAnsi="Times New Roman" w:cs="Times New Roman"/>
        </w:rPr>
        <w:t>https://eur-lex.europa.eu/legal-content/ET/TXT/PDF/?uri=CELEX:32014L0087</w:t>
      </w:r>
      <w:r w:rsidR="7C330820" w:rsidRPr="00364ACA">
        <w:rPr>
          <w:rFonts w:ascii="Times New Roman" w:hAnsi="Times New Roman" w:cs="Times New Roman"/>
        </w:rPr>
        <w:t xml:space="preserve"> </w:t>
      </w:r>
    </w:p>
  </w:footnote>
  <w:footnote w:id="17">
    <w:p w14:paraId="51C5C398" w14:textId="7ED57C6C"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2" w:history="1">
        <w:r w:rsidR="00B40AA3" w:rsidRPr="00364ACA">
          <w:rPr>
            <w:rStyle w:val="Hperlink"/>
            <w:rFonts w:ascii="Times New Roman" w:hAnsi="Times New Roman" w:cs="Times New Roman"/>
          </w:rPr>
          <w:t>https://www-pub.iaea.org/MTCD/Publications/PDF/Pub1481_web.pdf</w:t>
        </w:r>
      </w:hyperlink>
      <w:r w:rsidR="00B40AA3">
        <w:rPr>
          <w:rFonts w:ascii="Times New Roman" w:hAnsi="Times New Roman" w:cs="Times New Roman"/>
        </w:rPr>
        <w:t xml:space="preserve"> </w:t>
      </w:r>
    </w:p>
  </w:footnote>
  <w:footnote w:id="18">
    <w:p w14:paraId="054447B1" w14:textId="7028AE62" w:rsidR="475FCE94" w:rsidRPr="00364ACA" w:rsidRDefault="475FCE94" w:rsidP="475FCE94">
      <w:pPr>
        <w:pStyle w:val="Allmrkusetekst"/>
        <w:rPr>
          <w:rFonts w:ascii="Times New Roman" w:hAnsi="Times New Roman" w:cs="Times New Roman"/>
        </w:rPr>
      </w:pPr>
      <w:r w:rsidRPr="475FCE94">
        <w:rPr>
          <w:rStyle w:val="Allmrkuseviide"/>
        </w:rPr>
        <w:footnoteRef/>
      </w:r>
      <w:r>
        <w:t xml:space="preserve"> </w:t>
      </w:r>
      <w:hyperlink r:id="rId13">
        <w:r w:rsidRPr="00364ACA">
          <w:rPr>
            <w:rStyle w:val="Hperlink"/>
            <w:rFonts w:ascii="Times New Roman" w:hAnsi="Times New Roman" w:cs="Times New Roman"/>
          </w:rPr>
          <w:t>https://www-pub.iaea.org/MTCD/Publications/PDF/Pub1713web-70795870.pdf</w:t>
        </w:r>
      </w:hyperlink>
      <w:r w:rsidRPr="00364ACA">
        <w:rPr>
          <w:rFonts w:ascii="Times New Roman" w:hAnsi="Times New Roman" w:cs="Times New Roman"/>
        </w:rPr>
        <w:t xml:space="preserve"> </w:t>
      </w:r>
    </w:p>
  </w:footnote>
  <w:footnote w:id="19">
    <w:p w14:paraId="34B95152" w14:textId="52B4C762" w:rsidR="381BB6FA" w:rsidRPr="00364ACA" w:rsidRDefault="381BB6FA" w:rsidP="381BB6FA">
      <w:pPr>
        <w:pStyle w:val="Allmrkusetekst"/>
        <w:rPr>
          <w:rFonts w:ascii="Times New Roman" w:hAnsi="Times New Roman" w:cs="Times New Roman"/>
        </w:rPr>
      </w:pPr>
      <w:r w:rsidRPr="00364ACA">
        <w:rPr>
          <w:rStyle w:val="Allmrkuseviide"/>
          <w:rFonts w:ascii="Times New Roman" w:hAnsi="Times New Roman" w:cs="Times New Roman"/>
        </w:rPr>
        <w:footnoteRef/>
      </w:r>
      <w:r w:rsidR="0FDE13B3" w:rsidRPr="00364ACA">
        <w:rPr>
          <w:rFonts w:ascii="Times New Roman" w:hAnsi="Times New Roman" w:cs="Times New Roman"/>
        </w:rPr>
        <w:t xml:space="preserve"> </w:t>
      </w:r>
      <w:hyperlink r:id="rId14">
        <w:r w:rsidR="0FDE13B3" w:rsidRPr="00364ACA">
          <w:rPr>
            <w:rStyle w:val="Hperlink"/>
            <w:rFonts w:ascii="Times New Roman" w:hAnsi="Times New Roman" w:cs="Times New Roman"/>
          </w:rPr>
          <w:t>https://www-pub.iaea.org/MTCD/Publications/PDF/P1801_web.pdf</w:t>
        </w:r>
      </w:hyperlink>
      <w:r w:rsidR="0FDE13B3" w:rsidRPr="00364ACA">
        <w:rPr>
          <w:rStyle w:val="Allmrkuseviide"/>
          <w:rFonts w:ascii="Times New Roman" w:hAnsi="Times New Roman" w:cs="Times New Roman"/>
        </w:rPr>
        <w:t xml:space="preserve"> </w:t>
      </w:r>
      <w:r w:rsidR="47490579" w:rsidRPr="00364ACA">
        <w:rPr>
          <w:rFonts w:ascii="Times New Roman" w:hAnsi="Times New Roman" w:cs="Times New Roman"/>
        </w:rPr>
        <w:t xml:space="preserve"> ; </w:t>
      </w:r>
      <w:hyperlink r:id="rId15">
        <w:r w:rsidR="47490579" w:rsidRPr="00364ACA">
          <w:rPr>
            <w:rStyle w:val="Hperlink"/>
            <w:rFonts w:ascii="Times New Roman" w:hAnsi="Times New Roman" w:cs="Times New Roman"/>
          </w:rPr>
          <w:t>https://www-pub.iaea.org/MTCD/Publications/PDF/P1804_web.pdf</w:t>
        </w:r>
      </w:hyperlink>
      <w:r w:rsidR="47490579" w:rsidRPr="00364ACA">
        <w:rPr>
          <w:rFonts w:ascii="Times New Roman" w:hAnsi="Times New Roman" w:cs="Times New Roman"/>
        </w:rPr>
        <w:t xml:space="preserve"> </w:t>
      </w:r>
    </w:p>
  </w:footnote>
  <w:footnote w:id="20">
    <w:p w14:paraId="41750E56" w14:textId="7F48830F"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6" w:history="1">
        <w:r w:rsidR="00B40AA3" w:rsidRPr="00364ACA">
          <w:rPr>
            <w:rStyle w:val="Hperlink"/>
            <w:rFonts w:ascii="Times New Roman" w:hAnsi="Times New Roman" w:cs="Times New Roman"/>
          </w:rPr>
          <w:t>https://www-pub.iaea.org/MTCD/Publications/PDF/te-1835-web.pdf</w:t>
        </w:r>
      </w:hyperlink>
      <w:r w:rsidR="00B40AA3">
        <w:rPr>
          <w:rFonts w:ascii="Times New Roman" w:hAnsi="Times New Roman" w:cs="Times New Roman"/>
        </w:rPr>
        <w:t xml:space="preserve"> </w:t>
      </w:r>
    </w:p>
  </w:footnote>
  <w:footnote w:id="21">
    <w:p w14:paraId="105F7D3E" w14:textId="2F17BC92" w:rsidR="4F4E0BD2" w:rsidRPr="00364ACA" w:rsidRDefault="4F4E0BD2" w:rsidP="4F4E0BD2">
      <w:pPr>
        <w:pStyle w:val="Allmrkusetekst"/>
        <w:rPr>
          <w:rFonts w:ascii="Times New Roman" w:hAnsi="Times New Roman" w:cs="Times New Roman"/>
        </w:rPr>
      </w:pPr>
      <w:r w:rsidRPr="00364ACA">
        <w:rPr>
          <w:rStyle w:val="Allmrkuseviide"/>
          <w:rFonts w:ascii="Times New Roman" w:hAnsi="Times New Roman" w:cs="Times New Roman"/>
          <w:lang w:val="en-US"/>
        </w:rPr>
        <w:footnoteRef/>
      </w:r>
      <w:r w:rsidR="0860B4A2" w:rsidRPr="00364ACA">
        <w:rPr>
          <w:rFonts w:ascii="Times New Roman" w:hAnsi="Times New Roman" w:cs="Times New Roman"/>
        </w:rPr>
        <w:t xml:space="preserve"> </w:t>
      </w:r>
      <w:r w:rsidR="0860B4A2" w:rsidRPr="00364ACA">
        <w:rPr>
          <w:rStyle w:val="Hperlink"/>
          <w:rFonts w:ascii="Times New Roman" w:hAnsi="Times New Roman" w:cs="Times New Roman"/>
        </w:rPr>
        <w:t>https://www-pub.iaea.org/MTCD/Publications/PDF/Pub1690Web-41934783.pdf</w:t>
      </w:r>
      <w:r w:rsidR="0860B4A2" w:rsidRPr="00364ACA">
        <w:rPr>
          <w:rFonts w:ascii="Times New Roman" w:hAnsi="Times New Roman" w:cs="Times New Roman"/>
        </w:rPr>
        <w:t xml:space="preserve"> </w:t>
      </w:r>
    </w:p>
  </w:footnote>
  <w:footnote w:id="22">
    <w:p w14:paraId="317057A5" w14:textId="3955953D" w:rsidR="0860B4A2" w:rsidRDefault="0860B4A2" w:rsidP="0860B4A2">
      <w:pPr>
        <w:pStyle w:val="Allmrkusetekst"/>
      </w:pPr>
      <w:r w:rsidRPr="00364ACA">
        <w:rPr>
          <w:rStyle w:val="Allmrkuseviide"/>
          <w:rFonts w:ascii="Times New Roman" w:hAnsi="Times New Roman" w:cs="Times New Roman"/>
        </w:rPr>
        <w:footnoteRef/>
      </w:r>
      <w:r w:rsidR="01325512" w:rsidRPr="00364ACA">
        <w:rPr>
          <w:rFonts w:ascii="Times New Roman" w:hAnsi="Times New Roman" w:cs="Times New Roman"/>
        </w:rPr>
        <w:t xml:space="preserve"> </w:t>
      </w:r>
      <w:r w:rsidR="01325512" w:rsidRPr="00364ACA">
        <w:rPr>
          <w:rStyle w:val="Hperlink"/>
          <w:rFonts w:ascii="Times New Roman" w:hAnsi="Times New Roman" w:cs="Times New Roman"/>
        </w:rPr>
        <w:t>https://www-pub.iaea.org/MTCD/Publications/PDF/P1837_web.pdf</w:t>
      </w:r>
      <w:r w:rsidR="01325512">
        <w:t xml:space="preserve"> </w:t>
      </w:r>
    </w:p>
  </w:footnote>
  <w:footnote w:id="23">
    <w:p w14:paraId="31CDE240" w14:textId="421239D8" w:rsidR="00F42862" w:rsidRPr="003B753D" w:rsidRDefault="00F4286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Dr </w:t>
      </w:r>
      <w:r w:rsidRPr="003B753D">
        <w:rPr>
          <w:rFonts w:ascii="Times New Roman" w:hAnsi="Times New Roman" w:cs="Times New Roman"/>
        </w:rPr>
        <w:t xml:space="preserve">Iur Pilving, I. </w:t>
      </w:r>
      <w:r w:rsidR="000A7531" w:rsidRPr="003B753D">
        <w:rPr>
          <w:rFonts w:ascii="Times New Roman" w:hAnsi="Times New Roman" w:cs="Times New Roman"/>
        </w:rPr>
        <w:t>Haldusakti siduvus. Uurimus kehtiva haldusakti õiguslikust tähendusest rõhuasetusega avalik-õiguslikel lubadel. Tartu 200</w:t>
      </w:r>
      <w:r w:rsidR="00430E80" w:rsidRPr="003B753D">
        <w:rPr>
          <w:rFonts w:ascii="Times New Roman" w:hAnsi="Times New Roman" w:cs="Times New Roman"/>
        </w:rPr>
        <w:t>6, lk 143-146.</w:t>
      </w:r>
    </w:p>
  </w:footnote>
  <w:footnote w:id="24">
    <w:p w14:paraId="11CF42D7" w14:textId="79C2EA78" w:rsidR="77641D64" w:rsidRPr="00364ACA" w:rsidRDefault="77641D64" w:rsidP="77641D64">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7">
        <w:r w:rsidRPr="00364ACA">
          <w:rPr>
            <w:rStyle w:val="Hperlink"/>
            <w:rFonts w:ascii="Times New Roman" w:hAnsi="Times New Roman" w:cs="Times New Roman"/>
          </w:rPr>
          <w:t>https://www-pub.iaea.org/MTCD/Publications/PDF/Pub1715web-46541668.pdf</w:t>
        </w:r>
      </w:hyperlink>
      <w:r w:rsidRPr="00364ACA">
        <w:rPr>
          <w:rFonts w:ascii="Times New Roman" w:hAnsi="Times New Roman" w:cs="Times New Roman"/>
        </w:rPr>
        <w:t xml:space="preserve"> </w:t>
      </w:r>
    </w:p>
  </w:footnote>
  <w:footnote w:id="25">
    <w:p w14:paraId="6FFAA019" w14:textId="25BFD084" w:rsidR="01325512" w:rsidRPr="00364ACA" w:rsidRDefault="01325512" w:rsidP="01325512">
      <w:pPr>
        <w:pStyle w:val="Allmrkusetekst"/>
        <w:rPr>
          <w:rFonts w:ascii="Times New Roman" w:hAnsi="Times New Roman" w:cs="Times New Roman"/>
        </w:rPr>
      </w:pPr>
      <w:r w:rsidRPr="00364ACA">
        <w:rPr>
          <w:rStyle w:val="Allmrkuseviide"/>
          <w:rFonts w:ascii="Times New Roman" w:hAnsi="Times New Roman" w:cs="Times New Roman"/>
        </w:rPr>
        <w:footnoteRef/>
      </w:r>
      <w:r w:rsidR="141EF56C" w:rsidRPr="00364ACA">
        <w:rPr>
          <w:rFonts w:ascii="Times New Roman" w:hAnsi="Times New Roman" w:cs="Times New Roman"/>
        </w:rPr>
        <w:t xml:space="preserve"> </w:t>
      </w:r>
      <w:r w:rsidR="141EF56C" w:rsidRPr="00364ACA">
        <w:rPr>
          <w:rStyle w:val="Hperlink"/>
          <w:rFonts w:ascii="Times New Roman" w:hAnsi="Times New Roman" w:cs="Times New Roman"/>
        </w:rPr>
        <w:t>https://www-pub.iaea.org/MTCD/Publications/PDF/PUB1901_web.pdf</w:t>
      </w:r>
      <w:r w:rsidR="141EF56C" w:rsidRPr="00364ACA">
        <w:rPr>
          <w:rFonts w:ascii="Times New Roman" w:hAnsi="Times New Roman" w:cs="Times New Roman"/>
        </w:rPr>
        <w:t xml:space="preserve"> </w:t>
      </w:r>
    </w:p>
  </w:footnote>
  <w:footnote w:id="26">
    <w:p w14:paraId="5EC89597" w14:textId="167462CD" w:rsidR="01325512" w:rsidRDefault="01325512" w:rsidP="01325512">
      <w:pPr>
        <w:pStyle w:val="Allmrkusetekst"/>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8">
        <w:r w:rsidRPr="00364ACA">
          <w:rPr>
            <w:rStyle w:val="Hperlink"/>
            <w:rFonts w:ascii="Times New Roman" w:hAnsi="Times New Roman" w:cs="Times New Roman"/>
          </w:rPr>
          <w:t>https://www-pub.iaea.org/MTCD/Publications/PDF/Pub1714web-7976998.pdf</w:t>
        </w:r>
      </w:hyperlink>
      <w:r>
        <w:t xml:space="preserve"> </w:t>
      </w:r>
    </w:p>
  </w:footnote>
  <w:footnote w:id="27">
    <w:p w14:paraId="10DDDD66" w14:textId="678BCDAA" w:rsidR="48251A9E" w:rsidRPr="00364ACA" w:rsidRDefault="48251A9E" w:rsidP="48251A9E">
      <w:pPr>
        <w:pStyle w:val="Allmrkusetekst"/>
        <w:rPr>
          <w:rFonts w:ascii="Times New Roman" w:hAnsi="Times New Roman" w:cs="Times New Roman"/>
        </w:rPr>
      </w:pPr>
      <w:r w:rsidRPr="00364ACA">
        <w:rPr>
          <w:rStyle w:val="Allmrkuseviide"/>
          <w:rFonts w:ascii="Times New Roman" w:hAnsi="Times New Roman" w:cs="Times New Roman"/>
        </w:rPr>
        <w:footnoteRef/>
      </w:r>
      <w:r w:rsidR="4E615A4A" w:rsidRPr="00364ACA">
        <w:rPr>
          <w:rFonts w:ascii="Times New Roman" w:hAnsi="Times New Roman" w:cs="Times New Roman"/>
        </w:rPr>
        <w:t xml:space="preserve"> </w:t>
      </w:r>
      <w:r w:rsidR="47C5376F" w:rsidRPr="00364ACA">
        <w:rPr>
          <w:rStyle w:val="Hperlink"/>
          <w:rFonts w:ascii="Times New Roman" w:hAnsi="Times New Roman" w:cs="Times New Roman"/>
        </w:rPr>
        <w:t>https://www-pub.iaea.org/MTCD/Publications/PDF/Pub1693Web-54107132.pdf</w:t>
      </w:r>
      <w:r w:rsidR="47C5376F" w:rsidRPr="00364ACA">
        <w:rPr>
          <w:rFonts w:ascii="Times New Roman" w:hAnsi="Times New Roman" w:cs="Times New Roman"/>
        </w:rPr>
        <w:t xml:space="preserve"> </w:t>
      </w:r>
    </w:p>
  </w:footnote>
  <w:footnote w:id="28">
    <w:p w14:paraId="222762FB" w14:textId="36B34EF2" w:rsidR="382FD4C8" w:rsidRPr="003B753D" w:rsidRDefault="382FD4C8" w:rsidP="382FD4C8">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9">
        <w:r w:rsidRPr="00364ACA">
          <w:rPr>
            <w:rStyle w:val="Hperlink"/>
            <w:rFonts w:ascii="Times New Roman" w:hAnsi="Times New Roman" w:cs="Times New Roman"/>
          </w:rPr>
          <w:t>https://www-pub.iaea.org/MTCD/Publications/PDF/PUB1884_web.pdf</w:t>
        </w:r>
      </w:hyperlink>
      <w:r w:rsidRPr="003B753D">
        <w:rPr>
          <w:rFonts w:ascii="Times New Roman" w:hAnsi="Times New Roman" w:cs="Times New Roman"/>
        </w:rPr>
        <w:t xml:space="preserve"> </w:t>
      </w:r>
    </w:p>
  </w:footnote>
  <w:footnote w:id="29">
    <w:p w14:paraId="1419CC23" w14:textId="6587724B" w:rsidR="6A3B63A9" w:rsidRPr="00364ACA" w:rsidRDefault="6A3B63A9" w:rsidP="6A3B63A9">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0">
        <w:r w:rsidRPr="00364ACA">
          <w:rPr>
            <w:rStyle w:val="Hperlink"/>
            <w:rFonts w:ascii="Times New Roman" w:hAnsi="Times New Roman" w:cs="Times New Roman"/>
          </w:rPr>
          <w:t>https://www-pub.iaea.org/MTCD/Publications/PDF/Pub1468_web.pdf</w:t>
        </w:r>
      </w:hyperlink>
      <w:r w:rsidRPr="00364ACA">
        <w:rPr>
          <w:rFonts w:ascii="Times New Roman" w:hAnsi="Times New Roman" w:cs="Times New Roman"/>
        </w:rPr>
        <w:t xml:space="preserve"> </w:t>
      </w:r>
    </w:p>
  </w:footnote>
  <w:footnote w:id="30">
    <w:p w14:paraId="633BC108" w14:textId="763B659B" w:rsidR="6A3B63A9" w:rsidRPr="00364ACA" w:rsidRDefault="6A3B63A9" w:rsidP="6A3B63A9">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1">
        <w:r w:rsidRPr="00364ACA">
          <w:rPr>
            <w:rStyle w:val="Hperlink"/>
            <w:rFonts w:ascii="Times New Roman" w:hAnsi="Times New Roman" w:cs="Times New Roman"/>
          </w:rPr>
          <w:t>https://www-pub.iaea.org/MTCD/Publications/PDF/PUB1884_web.pdf</w:t>
        </w:r>
      </w:hyperlink>
      <w:r w:rsidRPr="00364ACA">
        <w:rPr>
          <w:rFonts w:ascii="Times New Roman" w:hAnsi="Times New Roman" w:cs="Times New Roman"/>
        </w:rPr>
        <w:t xml:space="preserve"> </w:t>
      </w:r>
    </w:p>
  </w:footnote>
  <w:footnote w:id="31">
    <w:p w14:paraId="6F2FC6F9" w14:textId="409F578A" w:rsidR="0EC6A5B1" w:rsidRDefault="0EC6A5B1" w:rsidP="0EC6A5B1">
      <w:pPr>
        <w:pStyle w:val="Allmrkusetekst"/>
      </w:pPr>
      <w:r w:rsidRPr="00364ACA">
        <w:rPr>
          <w:rStyle w:val="Allmrkuseviide"/>
          <w:rFonts w:ascii="Times New Roman" w:hAnsi="Times New Roman" w:cs="Times New Roman"/>
        </w:rPr>
        <w:footnoteRef/>
      </w:r>
      <w:r w:rsidR="374B2014" w:rsidRPr="00364ACA">
        <w:rPr>
          <w:rFonts w:ascii="Times New Roman" w:hAnsi="Times New Roman" w:cs="Times New Roman"/>
        </w:rPr>
        <w:t xml:space="preserve"> </w:t>
      </w:r>
      <w:hyperlink r:id="rId22">
        <w:r w:rsidR="374B2014" w:rsidRPr="00364ACA">
          <w:rPr>
            <w:rStyle w:val="Hperlink"/>
            <w:rFonts w:ascii="Times New Roman" w:hAnsi="Times New Roman" w:cs="Times New Roman"/>
          </w:rPr>
          <w:t>https://eur-lex.europa.eu/legal-content/ET/TXT/PDF/?uri=CELEX:32014L0087</w:t>
        </w:r>
      </w:hyperlink>
      <w:r w:rsidR="374B2014">
        <w:t xml:space="preserve"> </w:t>
      </w:r>
    </w:p>
  </w:footnote>
  <w:footnote w:id="32">
    <w:p w14:paraId="39186873" w14:textId="7290CF84" w:rsidR="1FC8C636" w:rsidRPr="00364ACA" w:rsidRDefault="1FC8C636" w:rsidP="1FC8C636">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23">
        <w:r w:rsidRPr="00364ACA">
          <w:rPr>
            <w:rStyle w:val="Hperlink"/>
            <w:rFonts w:ascii="Times New Roman" w:hAnsi="Times New Roman" w:cs="Times New Roman"/>
          </w:rPr>
          <w:t>https://www-pub.iaea.org/MTCD/Publications/PDF/Pub1449_web.pdf</w:t>
        </w:r>
      </w:hyperlink>
      <w:r w:rsidRPr="00364ACA">
        <w:rPr>
          <w:rFonts w:ascii="Times New Roman" w:hAnsi="Times New Roman" w:cs="Times New Roman"/>
        </w:rPr>
        <w:t xml:space="preserve"> </w:t>
      </w:r>
    </w:p>
  </w:footnote>
  <w:footnote w:id="33">
    <w:p w14:paraId="1CAB759F" w14:textId="78B4AC8B" w:rsidR="1FC8C636" w:rsidRPr="00364ACA" w:rsidRDefault="1FC8C636" w:rsidP="1FC8C636">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4">
        <w:r w:rsidRPr="00364ACA">
          <w:rPr>
            <w:rStyle w:val="Hperlink"/>
            <w:rFonts w:ascii="Times New Roman" w:hAnsi="Times New Roman" w:cs="Times New Roman"/>
          </w:rPr>
          <w:t>https://www-pub.iaea.org/MTCD/Publications/PDF/Pub1652web-83896570.pdf</w:t>
        </w:r>
      </w:hyperlink>
      <w:r w:rsidRPr="00364ACA">
        <w:rPr>
          <w:rFonts w:ascii="Times New Roman" w:hAnsi="Times New Roman" w:cs="Times New Roman"/>
        </w:rPr>
        <w:t xml:space="preserve"> </w:t>
      </w:r>
    </w:p>
  </w:footnote>
  <w:footnote w:id="34">
    <w:p w14:paraId="7C182396" w14:textId="1813D917" w:rsidR="62CEF95F" w:rsidRDefault="62CEF95F" w:rsidP="62CEF95F">
      <w:pPr>
        <w:pStyle w:val="Allmrkusetekst"/>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5">
        <w:r w:rsidRPr="00364ACA">
          <w:rPr>
            <w:rStyle w:val="Hperlink"/>
            <w:rFonts w:ascii="Times New Roman" w:hAnsi="Times New Roman" w:cs="Times New Roman"/>
          </w:rPr>
          <w:t>https://www-pub.iaea.org/MTCD/Publications/PDF/Pub1713web-70795870.pdf</w:t>
        </w:r>
      </w:hyperlink>
      <w:r>
        <w:t xml:space="preserve"> </w:t>
      </w:r>
    </w:p>
  </w:footnote>
  <w:footnote w:id="35">
    <w:p w14:paraId="0A557D69" w14:textId="789C508B" w:rsidR="62CEF95F" w:rsidRDefault="62CEF95F" w:rsidP="62CEF95F">
      <w:pPr>
        <w:pStyle w:val="Allmrkusetekst"/>
      </w:pPr>
      <w:r w:rsidRPr="62CEF95F">
        <w:rPr>
          <w:rStyle w:val="Allmrkuseviide"/>
        </w:rPr>
        <w:footnoteRef/>
      </w:r>
      <w:r>
        <w:t xml:space="preserve"> </w:t>
      </w:r>
      <w:hyperlink r:id="rId26">
        <w:r w:rsidRPr="00364ACA">
          <w:rPr>
            <w:rStyle w:val="Hperlink"/>
            <w:rFonts w:ascii="Times New Roman" w:hAnsi="Times New Roman" w:cs="Times New Roman"/>
          </w:rPr>
          <w:t>https://www-pub.iaea.org/MTCD/Publications/PDF/Pub1693Web-54107132.pdf</w:t>
        </w:r>
      </w:hyperlink>
      <w:r>
        <w:t xml:space="preserve"> </w:t>
      </w:r>
    </w:p>
  </w:footnote>
  <w:footnote w:id="36">
    <w:p w14:paraId="17BED071" w14:textId="365B72D2" w:rsidR="429BB0CE" w:rsidRDefault="429BB0CE" w:rsidP="429BB0CE">
      <w:pPr>
        <w:pStyle w:val="Allmrkusetekst"/>
      </w:pPr>
      <w:r w:rsidRPr="429BB0CE">
        <w:rPr>
          <w:rStyle w:val="Allmrkuseviide"/>
        </w:rPr>
        <w:footnoteRef/>
      </w:r>
      <w:r>
        <w:t xml:space="preserve"> </w:t>
      </w:r>
      <w:hyperlink r:id="rId27">
        <w:r w:rsidRPr="00364ACA">
          <w:rPr>
            <w:rStyle w:val="Hperlink"/>
            <w:rFonts w:ascii="Times New Roman" w:hAnsi="Times New Roman" w:cs="Times New Roman"/>
          </w:rPr>
          <w:t>https://www.riigiteataja.ee/akt/106072023031?leiaKehtiv</w:t>
        </w:r>
      </w:hyperlink>
      <w:r w:rsidRPr="00364ACA">
        <w:rPr>
          <w:rFonts w:ascii="Times New Roman" w:hAnsi="Times New Roman" w:cs="Times New Roman"/>
        </w:rPr>
        <w:t xml:space="preserve"> </w:t>
      </w:r>
    </w:p>
  </w:footnote>
  <w:footnote w:id="37">
    <w:p w14:paraId="770BB797" w14:textId="2F5D7D5F" w:rsidR="36AF290C" w:rsidRDefault="36AF290C" w:rsidP="36AF290C">
      <w:pPr>
        <w:pStyle w:val="Allmrkusetekst"/>
      </w:pPr>
      <w:r w:rsidRPr="36AF290C">
        <w:rPr>
          <w:rStyle w:val="Allmrkuseviide"/>
        </w:rPr>
        <w:footnoteRef/>
      </w:r>
      <w:r w:rsidR="48CBB6B3">
        <w:t xml:space="preserve"> </w:t>
      </w:r>
      <w:hyperlink r:id="rId28">
        <w:r w:rsidR="48CBB6B3" w:rsidRPr="00364ACA">
          <w:rPr>
            <w:rStyle w:val="Hperlink"/>
            <w:rFonts w:ascii="Times New Roman" w:hAnsi="Times New Roman" w:cs="Times New Roman"/>
          </w:rPr>
          <w:t>https://www.riigiteataja.ee/akt/108072025069?leiaKehtiv</w:t>
        </w:r>
      </w:hyperlink>
      <w:r w:rsidR="48CBB6B3">
        <w:t xml:space="preserve"> </w:t>
      </w:r>
    </w:p>
  </w:footnote>
  <w:footnote w:id="38">
    <w:p w14:paraId="731C0A65" w14:textId="400E2041" w:rsidR="003F39A2" w:rsidRPr="00396FA0" w:rsidRDefault="003F39A2" w:rsidP="003F39A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29" w:history="1">
        <w:r w:rsidR="00B46CCB" w:rsidRPr="00396FA0">
          <w:rPr>
            <w:rStyle w:val="Hperlink"/>
            <w:rFonts w:ascii="Times New Roman" w:hAnsi="Times New Roman" w:cs="Times New Roman"/>
          </w:rPr>
          <w:t>https://www-pub.iaea.org/MTCD/Publications/PDF/PUB2005_web.pdf</w:t>
        </w:r>
      </w:hyperlink>
    </w:p>
  </w:footnote>
  <w:footnote w:id="39">
    <w:p w14:paraId="7B426F58" w14:textId="56E28F6A" w:rsidR="003F39A2" w:rsidRPr="003B753D"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0" w:history="1">
        <w:r w:rsidR="004B7B07" w:rsidRPr="00396FA0">
          <w:rPr>
            <w:rStyle w:val="Hperlink"/>
            <w:rFonts w:ascii="Times New Roman" w:hAnsi="Times New Roman" w:cs="Times New Roman"/>
          </w:rPr>
          <w:t>https://www-pub.iaea.org/MTCD/Publications/PDF/Pub1468_web.pdf</w:t>
        </w:r>
      </w:hyperlink>
    </w:p>
  </w:footnote>
  <w:footnote w:id="40">
    <w:p w14:paraId="4402E5C5" w14:textId="61F9B4F8" w:rsidR="00255B00" w:rsidRPr="00396FA0" w:rsidRDefault="00255B00">
      <w:pPr>
        <w:pStyle w:val="Allmrkusetekst"/>
        <w:rPr>
          <w:rFonts w:ascii="Times New Roman" w:hAnsi="Times New Roman" w:cs="Times New Roman"/>
        </w:rPr>
      </w:pPr>
      <w:r w:rsidRPr="00255B00">
        <w:rPr>
          <w:rStyle w:val="Allmrkuseviide"/>
          <w:rFonts w:ascii="Times New Roman" w:hAnsi="Times New Roman" w:cs="Times New Roman"/>
        </w:rPr>
        <w:footnoteRef/>
      </w:r>
      <w:r w:rsidRPr="00396FA0">
        <w:rPr>
          <w:rFonts w:ascii="Times New Roman" w:hAnsi="Times New Roman" w:cs="Times New Roman"/>
        </w:rPr>
        <w:t xml:space="preserve"> </w:t>
      </w:r>
      <w:hyperlink r:id="rId31" w:history="1">
        <w:r w:rsidRPr="00396FA0">
          <w:rPr>
            <w:rStyle w:val="Hperlink"/>
            <w:rFonts w:ascii="Times New Roman" w:hAnsi="Times New Roman" w:cs="Times New Roman"/>
          </w:rPr>
          <w:t>https://www-pub.iaea.org/MTCD/Publications/PDF/Pub1595_web-30214867.pdf</w:t>
        </w:r>
      </w:hyperlink>
    </w:p>
  </w:footnote>
  <w:footnote w:id="41">
    <w:p w14:paraId="1B830F4A" w14:textId="77777777" w:rsidR="00255B00" w:rsidRPr="006D4F1E" w:rsidRDefault="00255B00" w:rsidP="00255B00">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2" w:history="1">
        <w:r w:rsidRPr="00396FA0">
          <w:rPr>
            <w:rStyle w:val="Hperlink"/>
            <w:rFonts w:ascii="Times New Roman" w:hAnsi="Times New Roman" w:cs="Times New Roman"/>
          </w:rPr>
          <w:t>https://www-pub.iaea.org/MTCD/Publications/PDF/Pub1595_web-30214867.pdf</w:t>
        </w:r>
      </w:hyperlink>
    </w:p>
  </w:footnote>
  <w:footnote w:id="42">
    <w:p w14:paraId="0A0C1178" w14:textId="6925C1D9" w:rsidR="003F39A2" w:rsidRPr="00D5272E" w:rsidRDefault="003F39A2" w:rsidP="003F39A2">
      <w:pPr>
        <w:pStyle w:val="Allmrkusetekst"/>
        <w:rPr>
          <w:rFonts w:ascii="Times New Roman" w:hAnsi="Times New Roman" w:cs="Times New Roman"/>
        </w:rPr>
      </w:pPr>
      <w:r w:rsidRPr="003B753D">
        <w:rPr>
          <w:rStyle w:val="Allmrkuseviide"/>
          <w:rFonts w:ascii="Times New Roman" w:hAnsi="Times New Roman" w:cs="Times New Roman"/>
        </w:rPr>
        <w:footnoteRef/>
      </w:r>
      <w:r w:rsidR="00255B00" w:rsidRPr="003B753D">
        <w:rPr>
          <w:rFonts w:ascii="Times New Roman" w:hAnsi="Times New Roman" w:cs="Times New Roman"/>
        </w:rPr>
        <w:t xml:space="preserve"> </w:t>
      </w:r>
      <w:hyperlink r:id="rId33" w:history="1">
        <w:r w:rsidR="00255B00" w:rsidRPr="00396FA0">
          <w:rPr>
            <w:rStyle w:val="Hperlink"/>
            <w:rFonts w:ascii="Times New Roman" w:hAnsi="Times New Roman" w:cs="Times New Roman"/>
          </w:rPr>
          <w:t>https://www-pub.iaea.org/MTCD/Publications/PDF/PUB2005_web.pdf</w:t>
        </w:r>
      </w:hyperlink>
    </w:p>
  </w:footnote>
  <w:footnote w:id="43">
    <w:p w14:paraId="73421C08" w14:textId="1EFE9565" w:rsidR="7AFF92FC" w:rsidRPr="00396FA0" w:rsidRDefault="7AFF92FC" w:rsidP="7AFF92FC">
      <w:pPr>
        <w:pStyle w:val="Allmrkusetekst"/>
        <w:rPr>
          <w:rFonts w:ascii="Times New Roman" w:hAnsi="Times New Roman" w:cs="Times New Roman"/>
        </w:rPr>
      </w:pPr>
      <w:r w:rsidRPr="7AFF92FC">
        <w:rPr>
          <w:rStyle w:val="Allmrkuseviide"/>
        </w:rPr>
        <w:footnoteRef/>
      </w:r>
      <w:r>
        <w:t xml:space="preserve"> </w:t>
      </w:r>
      <w:hyperlink r:id="rId34">
        <w:r w:rsidRPr="00396FA0">
          <w:rPr>
            <w:rStyle w:val="Hperlink"/>
            <w:rFonts w:ascii="Times New Roman" w:hAnsi="Times New Roman" w:cs="Times New Roman"/>
          </w:rPr>
          <w:t>https://www-pub.iaea.org/MTCD/Publications/PDF/Pub1588_web.pdf</w:t>
        </w:r>
      </w:hyperlink>
      <w:r w:rsidRPr="00396FA0">
        <w:rPr>
          <w:rFonts w:ascii="Times New Roman" w:hAnsi="Times New Roman" w:cs="Times New Roman"/>
        </w:rPr>
        <w:t xml:space="preserve"> </w:t>
      </w:r>
    </w:p>
  </w:footnote>
  <w:footnote w:id="44">
    <w:p w14:paraId="6E719D74" w14:textId="3B27FC92" w:rsidR="003F39A2" w:rsidRPr="00396FA0"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5" w:history="1">
        <w:r w:rsidR="008869F3" w:rsidRPr="00396FA0">
          <w:rPr>
            <w:rStyle w:val="Hperlink"/>
            <w:rFonts w:ascii="Times New Roman" w:hAnsi="Times New Roman" w:cs="Times New Roman"/>
          </w:rPr>
          <w:t>https://www-pub.iaea.org/MTCD/Publications/PDF/PUB1884_web.pdf</w:t>
        </w:r>
      </w:hyperlink>
    </w:p>
  </w:footnote>
  <w:footnote w:id="45">
    <w:p w14:paraId="17B25E29" w14:textId="18EF2CF0" w:rsidR="003F39A2" w:rsidRPr="003B753D"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6" w:history="1">
        <w:r w:rsidR="003155DC" w:rsidRPr="00396FA0">
          <w:rPr>
            <w:rStyle w:val="Hperlink"/>
            <w:rFonts w:ascii="Times New Roman" w:hAnsi="Times New Roman" w:cs="Times New Roman"/>
          </w:rPr>
          <w:t>https://www-pub.iaea.org/MTCD/Publications/PDF/Pub1716web-18398071.pdf</w:t>
        </w:r>
      </w:hyperlink>
    </w:p>
  </w:footnote>
  <w:footnote w:id="46">
    <w:p w14:paraId="30D2F77A" w14:textId="1BBA56C3" w:rsidR="003F39A2" w:rsidRPr="003B753D" w:rsidRDefault="003F39A2" w:rsidP="003F39A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37" w:history="1">
        <w:r w:rsidR="00FA30D2" w:rsidRPr="00396FA0">
          <w:rPr>
            <w:rStyle w:val="Hperlink"/>
            <w:rFonts w:ascii="Times New Roman" w:hAnsi="Times New Roman" w:cs="Times New Roman"/>
          </w:rPr>
          <w:t>https://www-pub.iaea.org/MTCD/Publications/PDF/PUB2005_web.pdf</w:t>
        </w:r>
      </w:hyperlink>
    </w:p>
  </w:footnote>
  <w:footnote w:id="47">
    <w:p w14:paraId="286CE015" w14:textId="77AFA128" w:rsidR="006C332C" w:rsidRPr="003B753D" w:rsidRDefault="006C332C" w:rsidP="006C332C">
      <w:pPr>
        <w:pStyle w:val="Allmrkusetekst"/>
        <w:rPr>
          <w:rFonts w:ascii="Times New Roman" w:hAnsi="Times New Roman" w:cs="Times New Roman"/>
        </w:rPr>
      </w:pPr>
      <w:r w:rsidRPr="003B753D">
        <w:rPr>
          <w:rStyle w:val="Allmrkuseviide"/>
          <w:rFonts w:ascii="Times New Roman" w:hAnsi="Times New Roman" w:cs="Times New Roman"/>
        </w:rPr>
        <w:footnoteRef/>
      </w:r>
      <w:r w:rsidR="003F39A2" w:rsidRPr="00396FA0">
        <w:rPr>
          <w:rFonts w:ascii="Times New Roman" w:hAnsi="Times New Roman" w:cs="Times New Roman"/>
        </w:rPr>
        <w:t xml:space="preserve"> </w:t>
      </w:r>
      <w:hyperlink r:id="rId38" w:history="1">
        <w:r w:rsidR="002B59D2" w:rsidRPr="00396FA0">
          <w:rPr>
            <w:rStyle w:val="Hperlink"/>
            <w:rFonts w:ascii="Times New Roman" w:hAnsi="Times New Roman" w:cs="Times New Roman"/>
          </w:rPr>
          <w:t>https://www-pub.iaea.org/MTCD/Publications/PDF/PUB2005_web.pdf</w:t>
        </w:r>
      </w:hyperlink>
    </w:p>
  </w:footnote>
  <w:footnote w:id="48">
    <w:p w14:paraId="1609357C" w14:textId="7FCE7BBF" w:rsidR="7AFF92FC" w:rsidRDefault="7AFF92FC" w:rsidP="7AFF92FC">
      <w:pPr>
        <w:pStyle w:val="Allmrkusetekst"/>
      </w:pPr>
      <w:r w:rsidRPr="7AFF92FC">
        <w:rPr>
          <w:rStyle w:val="Allmrkuseviide"/>
        </w:rPr>
        <w:footnoteRef/>
      </w:r>
      <w:r>
        <w:t xml:space="preserve"> </w:t>
      </w:r>
      <w:hyperlink r:id="rId39">
        <w:r w:rsidRPr="00396FA0">
          <w:rPr>
            <w:rStyle w:val="Hperlink"/>
            <w:rFonts w:ascii="Times New Roman" w:hAnsi="Times New Roman" w:cs="Times New Roman"/>
          </w:rPr>
          <w:t>https://www-pub.iaea.org/MTCD/Publications/PDF/Pub1588_web.pdf</w:t>
        </w:r>
      </w:hyperlink>
    </w:p>
  </w:footnote>
  <w:footnote w:id="49">
    <w:p w14:paraId="7E20F3ED" w14:textId="7F51EB53" w:rsidR="6930F13E" w:rsidRPr="00396FA0" w:rsidRDefault="6930F13E" w:rsidP="6930F13E">
      <w:pPr>
        <w:pStyle w:val="Allmrkusetekst"/>
        <w:rPr>
          <w:rFonts w:ascii="Times New Roman" w:hAnsi="Times New Roman" w:cs="Times New Roman"/>
        </w:rPr>
      </w:pPr>
      <w:r w:rsidRPr="00396FA0">
        <w:rPr>
          <w:rStyle w:val="Allmrkuseviide"/>
          <w:rFonts w:ascii="Times New Roman" w:hAnsi="Times New Roman" w:cs="Times New Roman"/>
        </w:rPr>
        <w:footnoteRef/>
      </w:r>
      <w:r w:rsidR="1254C0DE" w:rsidRPr="00396FA0">
        <w:rPr>
          <w:rFonts w:ascii="Times New Roman" w:hAnsi="Times New Roman" w:cs="Times New Roman"/>
        </w:rPr>
        <w:t xml:space="preserve"> </w:t>
      </w:r>
      <w:hyperlink r:id="rId40">
        <w:r w:rsidR="1254C0DE" w:rsidRPr="00396FA0">
          <w:rPr>
            <w:rStyle w:val="Hperlink"/>
            <w:rFonts w:ascii="Times New Roman" w:hAnsi="Times New Roman" w:cs="Times New Roman"/>
          </w:rPr>
          <w:t>https://www-pub.iaea.org/MTCD/Publications/PDF/Pub1750web.pdf</w:t>
        </w:r>
      </w:hyperlink>
      <w:r w:rsidR="1254C0DE" w:rsidRPr="00396FA0">
        <w:rPr>
          <w:rFonts w:ascii="Times New Roman" w:hAnsi="Times New Roman" w:cs="Times New Roman"/>
        </w:rPr>
        <w:t xml:space="preserve"> </w:t>
      </w:r>
    </w:p>
  </w:footnote>
  <w:footnote w:id="50">
    <w:p w14:paraId="5927C92A" w14:textId="3A684ED9" w:rsidR="08E34CB6" w:rsidRPr="00396FA0" w:rsidRDefault="08E34CB6" w:rsidP="08E34CB6">
      <w:pPr>
        <w:pStyle w:val="Allmrkusetekst"/>
        <w:rPr>
          <w:rFonts w:ascii="Times New Roman" w:hAnsi="Times New Roman" w:cs="Times New Roman"/>
        </w:rPr>
      </w:pPr>
      <w:r w:rsidRPr="00396FA0">
        <w:rPr>
          <w:rStyle w:val="Allmrkuseviide"/>
          <w:rFonts w:ascii="Times New Roman" w:hAnsi="Times New Roman" w:cs="Times New Roman"/>
        </w:rPr>
        <w:footnoteRef/>
      </w:r>
      <w:r w:rsidR="318792B7" w:rsidRPr="00396FA0">
        <w:rPr>
          <w:rFonts w:ascii="Times New Roman" w:hAnsi="Times New Roman" w:cs="Times New Roman"/>
        </w:rPr>
        <w:t xml:space="preserve"> </w:t>
      </w:r>
      <w:r w:rsidR="318792B7" w:rsidRPr="00396FA0">
        <w:rPr>
          <w:rStyle w:val="Hperlink"/>
          <w:rFonts w:ascii="Times New Roman" w:hAnsi="Times New Roman" w:cs="Times New Roman"/>
        </w:rPr>
        <w:t>https://www-pub.iaea.org/MTCD/Publications/PDF/Pub1716web-18398071.pdf</w:t>
      </w:r>
      <w:r w:rsidR="318792B7" w:rsidRPr="00396FA0">
        <w:rPr>
          <w:rFonts w:ascii="Times New Roman" w:hAnsi="Times New Roman" w:cs="Times New Roman"/>
        </w:rPr>
        <w:t xml:space="preserve"> </w:t>
      </w:r>
    </w:p>
  </w:footnote>
  <w:footnote w:id="51">
    <w:p w14:paraId="6CBC761D" w14:textId="605E1E3C" w:rsidR="545A479F" w:rsidRPr="00396FA0" w:rsidRDefault="545A479F" w:rsidP="545A479F">
      <w:pPr>
        <w:pStyle w:val="Allmrkusetekst"/>
        <w:rPr>
          <w:rFonts w:ascii="Times New Roman" w:hAnsi="Times New Roman" w:cs="Times New Roman"/>
        </w:rPr>
      </w:pPr>
      <w:r w:rsidRPr="00396FA0">
        <w:rPr>
          <w:rStyle w:val="Allmrkuseviide"/>
          <w:rFonts w:ascii="Times New Roman" w:hAnsi="Times New Roman" w:cs="Times New Roman"/>
        </w:rPr>
        <w:footnoteRef/>
      </w:r>
      <w:r w:rsidR="2E96CD2C" w:rsidRPr="00396FA0">
        <w:rPr>
          <w:rFonts w:ascii="Times New Roman" w:hAnsi="Times New Roman" w:cs="Times New Roman"/>
        </w:rPr>
        <w:t xml:space="preserve"> </w:t>
      </w:r>
      <w:hyperlink r:id="rId41">
        <w:r w:rsidR="2E96CD2C" w:rsidRPr="00396FA0">
          <w:rPr>
            <w:rStyle w:val="Hperlink"/>
            <w:rFonts w:ascii="Times New Roman" w:hAnsi="Times New Roman" w:cs="Times New Roman"/>
          </w:rPr>
          <w:t>https://www-pub.iaea.org/MTCD/Publications/PDF/PUB2029_web.pdf</w:t>
        </w:r>
      </w:hyperlink>
      <w:r w:rsidR="2E96CD2C" w:rsidRPr="00396FA0">
        <w:rPr>
          <w:rFonts w:ascii="Times New Roman" w:hAnsi="Times New Roman" w:cs="Times New Roman"/>
        </w:rPr>
        <w:t xml:space="preserve"> </w:t>
      </w:r>
    </w:p>
  </w:footnote>
  <w:footnote w:id="52">
    <w:p w14:paraId="3DD914AE" w14:textId="5A4402D4" w:rsidR="007A137B" w:rsidRPr="000F450F" w:rsidRDefault="007A137B">
      <w:pPr>
        <w:pStyle w:val="Allmrkusetekst"/>
        <w:rPr>
          <w:rFonts w:ascii="Times New Roman" w:hAnsi="Times New Roman" w:cs="Times New Roman"/>
        </w:rPr>
      </w:pPr>
      <w:r w:rsidRPr="00396FA0">
        <w:rPr>
          <w:rStyle w:val="Allmrkuseviide"/>
          <w:rFonts w:ascii="Times New Roman" w:hAnsi="Times New Roman" w:cs="Times New Roman"/>
        </w:rPr>
        <w:footnoteRef/>
      </w:r>
      <w:r w:rsidR="11A54D30" w:rsidRPr="00396FA0">
        <w:rPr>
          <w:rFonts w:ascii="Times New Roman" w:hAnsi="Times New Roman" w:cs="Times New Roman"/>
        </w:rPr>
        <w:t xml:space="preserve"> </w:t>
      </w:r>
      <w:hyperlink r:id="rId42">
        <w:r w:rsidR="11A54D30" w:rsidRPr="00396FA0">
          <w:rPr>
            <w:rStyle w:val="Hperlink"/>
            <w:rFonts w:ascii="Times New Roman" w:hAnsi="Times New Roman" w:cs="Times New Roman"/>
          </w:rPr>
          <w:t>https://www.wenra.eu/node/86</w:t>
        </w:r>
      </w:hyperlink>
      <w:r w:rsidR="11A54D30" w:rsidRPr="000F450F">
        <w:rPr>
          <w:rFonts w:ascii="Times New Roman" w:hAnsi="Times New Roman" w:cs="Times New Roman"/>
        </w:rPr>
        <w:t xml:space="preserve"> </w:t>
      </w:r>
    </w:p>
  </w:footnote>
  <w:footnote w:id="53">
    <w:p w14:paraId="0DE698CE" w14:textId="490DFE0A" w:rsidR="003F39A2" w:rsidRPr="00396FA0"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hyperlink r:id="rId43" w:history="1">
        <w:r w:rsidR="001900B1" w:rsidRPr="00396FA0">
          <w:rPr>
            <w:rStyle w:val="Hperlink"/>
            <w:rFonts w:ascii="Times New Roman" w:hAnsi="Times New Roman" w:cs="Times New Roman"/>
          </w:rPr>
          <w:t>https://www-pub.iaea.org/MTCD/Publications/PDF/Pub1652web-83896570.pdf</w:t>
        </w:r>
      </w:hyperlink>
    </w:p>
  </w:footnote>
  <w:footnote w:id="54">
    <w:p w14:paraId="46428F2C" w14:textId="1B3A44B8" w:rsidR="00A529F9" w:rsidRPr="006D4F1E" w:rsidRDefault="00A529F9">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44" w:history="1">
        <w:r w:rsidR="00A91151" w:rsidRPr="00396FA0">
          <w:rPr>
            <w:rStyle w:val="Hperlink"/>
            <w:rFonts w:ascii="Times New Roman" w:hAnsi="Times New Roman" w:cs="Times New Roman"/>
          </w:rPr>
          <w:t>https://www-pub.iaea.org/MTCD/Publications/PDF/Pub1456_web.pdf</w:t>
        </w:r>
      </w:hyperlink>
    </w:p>
  </w:footnote>
  <w:footnote w:id="55">
    <w:p w14:paraId="669E34A5" w14:textId="65AA1AA6" w:rsidR="006711EC" w:rsidRPr="00396FA0" w:rsidRDefault="006711E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45" w:history="1">
        <w:r w:rsidR="003D2195" w:rsidRPr="00396FA0">
          <w:rPr>
            <w:rStyle w:val="Hperlink"/>
            <w:rFonts w:ascii="Times New Roman" w:hAnsi="Times New Roman" w:cs="Times New Roman"/>
          </w:rPr>
          <w:t>Nõuded ehitusprojektile–Riigi Teataja</w:t>
        </w:r>
      </w:hyperlink>
    </w:p>
  </w:footnote>
  <w:footnote w:id="56">
    <w:p w14:paraId="6BF33EFB" w14:textId="3E7D3D44" w:rsidR="00344A81" w:rsidRPr="00396FA0" w:rsidRDefault="00344A81" w:rsidP="00344A81">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46" w:history="1">
        <w:r w:rsidR="001832B5" w:rsidRPr="00396FA0">
          <w:rPr>
            <w:rStyle w:val="Hperlink"/>
            <w:rFonts w:ascii="Times New Roman" w:hAnsi="Times New Roman" w:cs="Times New Roman"/>
          </w:rPr>
          <w:t>https://www-pub.iaea.org/MTCD/Publications/PDF/Pub1273_web.pdf</w:t>
        </w:r>
      </w:hyperlink>
      <w:r w:rsidR="001832B5" w:rsidRPr="00396FA0">
        <w:rPr>
          <w:rFonts w:ascii="Times New Roman" w:hAnsi="Times New Roman" w:cs="Times New Roman"/>
        </w:rPr>
        <w:t xml:space="preserve"> </w:t>
      </w:r>
    </w:p>
  </w:footnote>
  <w:footnote w:id="57">
    <w:p w14:paraId="62505FA2" w14:textId="7E18B542" w:rsidR="00BC78CA" w:rsidRPr="00396FA0" w:rsidRDefault="00BC78CA" w:rsidP="00BC78CA">
      <w:pPr>
        <w:pStyle w:val="Allmrkusetekst"/>
        <w:jc w:val="both"/>
        <w:rPr>
          <w:rFonts w:ascii="Times New Roman" w:eastAsia="Times New Roman" w:hAnsi="Times New Roman" w:cs="Times New Roman"/>
        </w:rPr>
      </w:pPr>
      <w:r w:rsidRPr="00396FA0">
        <w:rPr>
          <w:rStyle w:val="Allmrkuseviide"/>
          <w:rFonts w:ascii="Times New Roman" w:eastAsia="Times New Roman" w:hAnsi="Times New Roman" w:cs="Times New Roman"/>
        </w:rPr>
        <w:footnoteRef/>
      </w:r>
      <w:r w:rsidRPr="00396FA0">
        <w:rPr>
          <w:rFonts w:ascii="Times New Roman" w:eastAsia="Times New Roman" w:hAnsi="Times New Roman" w:cs="Times New Roman"/>
        </w:rPr>
        <w:t xml:space="preserve"> Kiirgusriskid on ioniseeriva kiirgusega kokkupuutest tulenevad kahjulikud tervisemõjud (ja nende esinemise tõenäosus) ning muud ohutusega seotud riskid, sealhulgas keskkonnariskid, mis võivad otseselt tuleneda kokkupuutest kiirgusallikaga, radioaktiivse materjali esinemi</w:t>
      </w:r>
      <w:r w:rsidR="00A028C5" w:rsidRPr="00396FA0">
        <w:rPr>
          <w:rFonts w:ascii="Times New Roman" w:eastAsia="Times New Roman" w:hAnsi="Times New Roman" w:cs="Times New Roman"/>
        </w:rPr>
        <w:t>sest</w:t>
      </w:r>
      <w:r w:rsidRPr="00396FA0">
        <w:rPr>
          <w:rFonts w:ascii="Times New Roman" w:eastAsia="Times New Roman" w:hAnsi="Times New Roman" w:cs="Times New Roman"/>
        </w:rPr>
        <w:t xml:space="preserve"> ja/või keskkonda vabanemi</w:t>
      </w:r>
      <w:r w:rsidR="00A028C5" w:rsidRPr="00396FA0">
        <w:rPr>
          <w:rFonts w:ascii="Times New Roman" w:eastAsia="Times New Roman" w:hAnsi="Times New Roman" w:cs="Times New Roman"/>
        </w:rPr>
        <w:t>sest</w:t>
      </w:r>
      <w:r w:rsidRPr="00396FA0">
        <w:rPr>
          <w:rFonts w:ascii="Times New Roman" w:eastAsia="Times New Roman" w:hAnsi="Times New Roman" w:cs="Times New Roman"/>
        </w:rPr>
        <w:t xml:space="preserve"> </w:t>
      </w:r>
      <w:r w:rsidR="00FB077D" w:rsidRPr="00396FA0">
        <w:rPr>
          <w:rFonts w:ascii="Times New Roman" w:eastAsia="Times New Roman" w:hAnsi="Times New Roman" w:cs="Times New Roman"/>
        </w:rPr>
        <w:t>v</w:t>
      </w:r>
      <w:r w:rsidRPr="00396FA0">
        <w:rPr>
          <w:rFonts w:ascii="Times New Roman" w:eastAsia="Times New Roman" w:hAnsi="Times New Roman" w:cs="Times New Roman"/>
        </w:rPr>
        <w:t>õi kontrolli kadumisest kiirgusallika üle. (</w:t>
      </w:r>
      <w:hyperlink r:id="rId47">
        <w:r w:rsidRPr="00396FA0">
          <w:rPr>
            <w:rStyle w:val="Hperlink"/>
            <w:rFonts w:ascii="Times New Roman" w:eastAsia="Times New Roman" w:hAnsi="Times New Roman" w:cs="Times New Roman"/>
          </w:rPr>
          <w:t>https://www-pub.iaea.org/MTCD/Publications/PDF/IAEA-NSS-GLOweb.pdf</w:t>
        </w:r>
      </w:hyperlink>
      <w:r w:rsidRPr="00396FA0">
        <w:rPr>
          <w:rFonts w:ascii="Times New Roman" w:eastAsia="Times New Roman" w:hAnsi="Times New Roman" w:cs="Times New Roman"/>
        </w:rPr>
        <w:t xml:space="preserve">) </w:t>
      </w:r>
    </w:p>
  </w:footnote>
  <w:footnote w:id="58">
    <w:p w14:paraId="11360301" w14:textId="6F9C1FCA" w:rsidR="00C92A47" w:rsidRPr="00FF6A99" w:rsidRDefault="00C92A47" w:rsidP="00FF6A99">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r w:rsidR="00353348" w:rsidRPr="00396FA0">
        <w:rPr>
          <w:rFonts w:ascii="Times New Roman" w:hAnsi="Times New Roman" w:cs="Times New Roman"/>
        </w:rPr>
        <w:t xml:space="preserve">Akronüüm inglisekeelsest fraasist </w:t>
      </w:r>
      <w:r w:rsidR="006021B6" w:rsidRPr="00396FA0">
        <w:rPr>
          <w:rFonts w:ascii="Times New Roman" w:hAnsi="Times New Roman" w:cs="Times New Roman"/>
          <w:b/>
          <w:bCs/>
          <w:i/>
          <w:iCs/>
        </w:rPr>
        <w:t>A</w:t>
      </w:r>
      <w:r w:rsidR="006021B6" w:rsidRPr="00396FA0">
        <w:rPr>
          <w:rFonts w:ascii="Times New Roman" w:hAnsi="Times New Roman" w:cs="Times New Roman"/>
          <w:i/>
          <w:iCs/>
        </w:rPr>
        <w:t xml:space="preserve">s </w:t>
      </w:r>
      <w:r w:rsidR="00D45D71" w:rsidRPr="00396FA0">
        <w:rPr>
          <w:rFonts w:ascii="Times New Roman" w:hAnsi="Times New Roman" w:cs="Times New Roman"/>
          <w:b/>
          <w:bCs/>
          <w:i/>
          <w:iCs/>
        </w:rPr>
        <w:t>L</w:t>
      </w:r>
      <w:r w:rsidR="006021B6" w:rsidRPr="00396FA0">
        <w:rPr>
          <w:rFonts w:ascii="Times New Roman" w:hAnsi="Times New Roman" w:cs="Times New Roman"/>
          <w:i/>
          <w:iCs/>
        </w:rPr>
        <w:t xml:space="preserve">ow </w:t>
      </w:r>
      <w:r w:rsidR="00D45D71" w:rsidRPr="00396FA0">
        <w:rPr>
          <w:rFonts w:ascii="Times New Roman" w:hAnsi="Times New Roman" w:cs="Times New Roman"/>
          <w:b/>
          <w:bCs/>
          <w:i/>
          <w:iCs/>
        </w:rPr>
        <w:t>A</w:t>
      </w:r>
      <w:r w:rsidR="006021B6" w:rsidRPr="00396FA0">
        <w:rPr>
          <w:rFonts w:ascii="Times New Roman" w:hAnsi="Times New Roman" w:cs="Times New Roman"/>
          <w:i/>
          <w:iCs/>
        </w:rPr>
        <w:t xml:space="preserve">s </w:t>
      </w:r>
      <w:r w:rsidR="00D45D71" w:rsidRPr="00396FA0">
        <w:rPr>
          <w:rFonts w:ascii="Times New Roman" w:hAnsi="Times New Roman" w:cs="Times New Roman"/>
          <w:b/>
          <w:bCs/>
          <w:i/>
          <w:iCs/>
        </w:rPr>
        <w:t>R</w:t>
      </w:r>
      <w:r w:rsidR="006021B6" w:rsidRPr="00396FA0">
        <w:rPr>
          <w:rFonts w:ascii="Times New Roman" w:hAnsi="Times New Roman" w:cs="Times New Roman"/>
          <w:i/>
          <w:iCs/>
        </w:rPr>
        <w:t xml:space="preserve">easonably </w:t>
      </w:r>
      <w:r w:rsidR="00D45D71" w:rsidRPr="00396FA0">
        <w:rPr>
          <w:rFonts w:ascii="Times New Roman" w:hAnsi="Times New Roman" w:cs="Times New Roman"/>
          <w:b/>
          <w:bCs/>
          <w:i/>
          <w:iCs/>
        </w:rPr>
        <w:t>A</w:t>
      </w:r>
      <w:r w:rsidR="006021B6" w:rsidRPr="00396FA0">
        <w:rPr>
          <w:rFonts w:ascii="Times New Roman" w:hAnsi="Times New Roman" w:cs="Times New Roman"/>
          <w:i/>
          <w:iCs/>
        </w:rPr>
        <w:t>chievable</w:t>
      </w:r>
      <w:r w:rsidR="00FF6A99" w:rsidRPr="00396FA0">
        <w:rPr>
          <w:rFonts w:ascii="Times New Roman" w:hAnsi="Times New Roman" w:cs="Times New Roman"/>
          <w:i/>
          <w:iCs/>
        </w:rPr>
        <w:t xml:space="preserve"> </w:t>
      </w:r>
      <w:r w:rsidR="00FF6A99" w:rsidRPr="00396FA0">
        <w:rPr>
          <w:rFonts w:ascii="Times New Roman" w:hAnsi="Times New Roman" w:cs="Times New Roman"/>
        </w:rPr>
        <w:t>(nii madal kui mõistlikult saavutatav). Mõiste, mille kohaselt kiirgusallikate ja nendega seotud tegevuste kavandamisel ja kasutamisel tuleb kindlustada nii madal kiiritustase kui see mõistlike kulutustega võimalik on, arvestades tehniliste kõrval ka majanduslikke ja sotsiaalseid tegureid (</w:t>
      </w:r>
      <w:r w:rsidR="004D33C7" w:rsidRPr="00396FA0">
        <w:rPr>
          <w:rFonts w:ascii="Times New Roman" w:hAnsi="Times New Roman" w:cs="Times New Roman"/>
        </w:rPr>
        <w:t>E. Realo &amp; T. Viik, 1996, Kiirguskaitse sõnastik)</w:t>
      </w:r>
    </w:p>
  </w:footnote>
  <w:footnote w:id="59">
    <w:p w14:paraId="78DE7430" w14:textId="1C4D1490" w:rsidR="5D447804" w:rsidRPr="00396FA0" w:rsidRDefault="5D447804" w:rsidP="5D447804">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48">
        <w:r w:rsidRPr="00396FA0">
          <w:rPr>
            <w:rStyle w:val="Hperlink"/>
            <w:rFonts w:ascii="Times New Roman" w:hAnsi="Times New Roman" w:cs="Times New Roman"/>
          </w:rPr>
          <w:t>Preparedness and Response for a Nuclear or Radiological Emergency | IAEA</w:t>
        </w:r>
      </w:hyperlink>
    </w:p>
  </w:footnote>
  <w:footnote w:id="60">
    <w:p w14:paraId="7B0EF1B4" w14:textId="4B68833F" w:rsidR="5D447804" w:rsidRPr="00396FA0"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49">
        <w:r w:rsidRPr="00396FA0">
          <w:rPr>
            <w:rStyle w:val="Hperlink"/>
            <w:rFonts w:ascii="Times New Roman" w:hAnsi="Times New Roman" w:cs="Times New Roman"/>
          </w:rPr>
          <w:t>Elutähtsa teenuse toimepidevuse riskianalüüsi ja plaani nõuded, nende koostamise ning plaani kasutuselevõtmise nõuded ja kord–Riigi Teataja</w:t>
        </w:r>
      </w:hyperlink>
    </w:p>
  </w:footnote>
  <w:footnote w:id="61">
    <w:p w14:paraId="782CFD08" w14:textId="42986B19" w:rsidR="5D447804" w:rsidRPr="00396FA0"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0">
        <w:r w:rsidRPr="00396FA0">
          <w:rPr>
            <w:rStyle w:val="Hperlink"/>
            <w:rFonts w:ascii="Times New Roman" w:hAnsi="Times New Roman" w:cs="Times New Roman"/>
          </w:rPr>
          <w:t>Criteria for Use in Preparedness and Response for a Nuclear or Radiological Emergency | IAEA</w:t>
        </w:r>
      </w:hyperlink>
    </w:p>
  </w:footnote>
  <w:footnote w:id="62">
    <w:p w14:paraId="3D666548" w14:textId="10B4A62B" w:rsidR="5D447804" w:rsidRPr="003B753D"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1">
        <w:r w:rsidRPr="00396FA0">
          <w:rPr>
            <w:rStyle w:val="Hperlink"/>
            <w:rFonts w:ascii="Times New Roman" w:hAnsi="Times New Roman" w:cs="Times New Roman"/>
          </w:rPr>
          <w:t>Arrangements for Preparedness for a Nuclear or Radiological Emergency | IAEA</w:t>
        </w:r>
      </w:hyperlink>
    </w:p>
  </w:footnote>
  <w:footnote w:id="63">
    <w:p w14:paraId="3BD40EDC" w14:textId="4AD9DF7D" w:rsidR="26A642C2" w:rsidRPr="00396FA0" w:rsidRDefault="26A642C2" w:rsidP="26A642C2">
      <w:pPr>
        <w:pStyle w:val="Allmrkusetekst"/>
        <w:rPr>
          <w:rFonts w:ascii="Times New Roman" w:hAnsi="Times New Roman" w:cs="Times New Roman"/>
        </w:rPr>
      </w:pPr>
      <w:r w:rsidRPr="00396FA0">
        <w:rPr>
          <w:rStyle w:val="Allmrkuseviide"/>
          <w:rFonts w:ascii="Times New Roman" w:hAnsi="Times New Roman" w:cs="Times New Roman"/>
        </w:rPr>
        <w:footnoteRef/>
      </w:r>
      <w:r w:rsidR="46847FA2" w:rsidRPr="00396FA0">
        <w:rPr>
          <w:rFonts w:ascii="Times New Roman" w:hAnsi="Times New Roman" w:cs="Times New Roman"/>
        </w:rPr>
        <w:t xml:space="preserve"> </w:t>
      </w:r>
      <w:hyperlink r:id="rId52">
        <w:r w:rsidR="46847FA2" w:rsidRPr="00396FA0">
          <w:rPr>
            <w:rStyle w:val="Hperlink"/>
            <w:rFonts w:ascii="Times New Roman" w:hAnsi="Times New Roman" w:cs="Times New Roman"/>
          </w:rPr>
          <w:t>EUR-Lex - 31987D0600 - ET</w:t>
        </w:r>
      </w:hyperlink>
      <w:r w:rsidR="46847FA2" w:rsidRPr="00396FA0">
        <w:rPr>
          <w:rFonts w:ascii="Times New Roman" w:hAnsi="Times New Roman" w:cs="Times New Roman"/>
        </w:rPr>
        <w:t xml:space="preserve"> </w:t>
      </w:r>
      <w:r w:rsidR="46847FA2" w:rsidRPr="00396FA0">
        <w:rPr>
          <w:rFonts w:ascii="Times New Roman" w:eastAsia="Roboto" w:hAnsi="Times New Roman" w:cs="Times New Roman"/>
          <w:color w:val="333333"/>
        </w:rPr>
        <w:t xml:space="preserve">Nõukogu otsus, 14. </w:t>
      </w:r>
      <w:r w:rsidR="5785616B" w:rsidRPr="00396FA0">
        <w:rPr>
          <w:rFonts w:ascii="Times New Roman" w:eastAsia="Roboto" w:hAnsi="Times New Roman" w:cs="Times New Roman"/>
          <w:color w:val="333333"/>
        </w:rPr>
        <w:t>detsember 1987, ühenduse operatiivse teabevahetuse korra kohta kiirgushädaolukorra puhul</w:t>
      </w:r>
    </w:p>
  </w:footnote>
  <w:footnote w:id="64">
    <w:p w14:paraId="5B8E03F6" w14:textId="0699D2AB" w:rsidR="065A6220" w:rsidRPr="003B753D" w:rsidRDefault="065A6220" w:rsidP="065A6220">
      <w:pPr>
        <w:pStyle w:val="Allmrkusetekst"/>
        <w:rPr>
          <w:rFonts w:ascii="Times New Roman" w:hAnsi="Times New Roman" w:cs="Times New Roman"/>
        </w:rPr>
      </w:pPr>
      <w:r w:rsidRPr="00396FA0">
        <w:rPr>
          <w:rStyle w:val="Allmrkuseviide"/>
          <w:rFonts w:ascii="Times New Roman" w:hAnsi="Times New Roman" w:cs="Times New Roman"/>
        </w:rPr>
        <w:footnoteRef/>
      </w:r>
      <w:r w:rsidR="64B2F4F9" w:rsidRPr="00396FA0">
        <w:rPr>
          <w:rFonts w:ascii="Times New Roman" w:hAnsi="Times New Roman" w:cs="Times New Roman"/>
        </w:rPr>
        <w:t xml:space="preserve"> </w:t>
      </w:r>
      <w:hyperlink r:id="rId53">
        <w:r w:rsidR="64B2F4F9" w:rsidRPr="00396FA0">
          <w:rPr>
            <w:rStyle w:val="Hperlink"/>
            <w:rFonts w:ascii="Times New Roman" w:hAnsi="Times New Roman" w:cs="Times New Roman"/>
          </w:rPr>
          <w:t>Tuumaavariist operatiivse teatamise konventsioon–Riigi Teataja</w:t>
        </w:r>
      </w:hyperlink>
    </w:p>
  </w:footnote>
  <w:footnote w:id="65">
    <w:p w14:paraId="5385FC71" w14:textId="1956C5F0" w:rsidR="0001053D" w:rsidRPr="00396FA0" w:rsidRDefault="0001053D" w:rsidP="0001053D">
      <w:pPr>
        <w:pStyle w:val="Allmrkusetekst"/>
        <w:rPr>
          <w:rFonts w:ascii="Times New Roman" w:eastAsia="Times New Roman" w:hAnsi="Times New Roman" w:cs="Times New Roman"/>
        </w:rPr>
      </w:pPr>
      <w:r w:rsidRPr="00396FA0">
        <w:rPr>
          <w:rStyle w:val="Allmrkuseviide"/>
          <w:rFonts w:ascii="Times New Roman" w:eastAsia="Times New Roman" w:hAnsi="Times New Roman" w:cs="Times New Roman"/>
        </w:rPr>
        <w:footnoteRef/>
      </w:r>
      <w:r w:rsidRPr="00396FA0">
        <w:rPr>
          <w:rFonts w:ascii="Times New Roman" w:eastAsia="Times New Roman" w:hAnsi="Times New Roman" w:cs="Times New Roman"/>
        </w:rPr>
        <w:t xml:space="preserve"> </w:t>
      </w:r>
      <w:hyperlink r:id="rId54" w:history="1">
        <w:r w:rsidR="001832B5" w:rsidRPr="00396FA0">
          <w:rPr>
            <w:rStyle w:val="Hperlink"/>
            <w:rFonts w:ascii="Times New Roman" w:eastAsia="Times New Roman" w:hAnsi="Times New Roman" w:cs="Times New Roman"/>
          </w:rPr>
          <w:t>https://www-pub.iaea.org/MTCD/Publications/PDF/PUB1798_web.pdf</w:t>
        </w:r>
      </w:hyperlink>
      <w:r w:rsidR="001832B5" w:rsidRPr="00396FA0">
        <w:rPr>
          <w:rFonts w:ascii="Times New Roman" w:eastAsia="Times New Roman" w:hAnsi="Times New Roman" w:cs="Times New Roman"/>
        </w:rPr>
        <w:t xml:space="preserve"> </w:t>
      </w:r>
    </w:p>
  </w:footnote>
  <w:footnote w:id="66">
    <w:p w14:paraId="3F81579F" w14:textId="49D7B5F3" w:rsidR="7AFF92FC" w:rsidRDefault="7AFF92FC" w:rsidP="7AFF92FC">
      <w:pPr>
        <w:pStyle w:val="Allmrkusetekst"/>
      </w:pPr>
      <w:r w:rsidRPr="7AFF92FC">
        <w:rPr>
          <w:rStyle w:val="Allmrkuseviide"/>
        </w:rPr>
        <w:footnoteRef/>
      </w:r>
      <w:r>
        <w:t xml:space="preserve"> </w:t>
      </w:r>
      <w:hyperlink r:id="rId55">
        <w:r w:rsidRPr="00396FA0">
          <w:rPr>
            <w:rStyle w:val="Hperlink"/>
            <w:rFonts w:ascii="Times New Roman" w:hAnsi="Times New Roman" w:cs="Times New Roman"/>
          </w:rPr>
          <w:t>https://eur-lex.europa.eu/legal-content/ET/TXT/PDF/?uri=CELEX:32011L0070</w:t>
        </w:r>
      </w:hyperlink>
      <w:r>
        <w:t xml:space="preserve"> </w:t>
      </w:r>
    </w:p>
  </w:footnote>
  <w:footnote w:id="67">
    <w:p w14:paraId="1D4B2F1A" w14:textId="6E9E3E6D" w:rsidR="003B753D" w:rsidRPr="00396FA0" w:rsidRDefault="003B753D">
      <w:pPr>
        <w:pStyle w:val="Allmrkusetekst"/>
        <w:rPr>
          <w:rFonts w:ascii="Times New Roman" w:eastAsia="Times New Roman" w:hAnsi="Times New Roman" w:cs="Times New Roman"/>
          <w:color w:val="000000" w:themeColor="text1"/>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6" w:history="1">
        <w:r w:rsidRPr="00396FA0">
          <w:rPr>
            <w:rStyle w:val="Hperlink"/>
            <w:rFonts w:ascii="Times New Roman" w:hAnsi="Times New Roman" w:cs="Times New Roman"/>
          </w:rPr>
          <w:t xml:space="preserve">IAEA </w:t>
        </w:r>
        <w:r w:rsidRPr="00396FA0">
          <w:rPr>
            <w:rStyle w:val="Hperlink"/>
            <w:rFonts w:ascii="Times New Roman" w:eastAsia="Times New Roman" w:hAnsi="Times New Roman" w:cs="Times New Roman"/>
          </w:rPr>
          <w:t xml:space="preserve">GSR Part </w:t>
        </w:r>
        <w:r w:rsidR="004150D6" w:rsidRPr="00396FA0">
          <w:rPr>
            <w:rStyle w:val="Hperlink"/>
            <w:rFonts w:ascii="Times New Roman" w:eastAsia="Times New Roman" w:hAnsi="Times New Roman" w:cs="Times New Roman"/>
          </w:rPr>
          <w:t>6</w:t>
        </w:r>
      </w:hyperlink>
      <w:r w:rsidRPr="00396FA0">
        <w:rPr>
          <w:rFonts w:ascii="Times New Roman" w:eastAsia="Times New Roman" w:hAnsi="Times New Roman" w:cs="Times New Roman"/>
          <w:color w:val="000000" w:themeColor="text1"/>
        </w:rPr>
        <w:t xml:space="preserve"> </w:t>
      </w:r>
    </w:p>
  </w:footnote>
  <w:footnote w:id="68">
    <w:p w14:paraId="026744DC" w14:textId="77777777" w:rsidR="00325E40" w:rsidRPr="00396FA0" w:rsidRDefault="00325E40" w:rsidP="00325E40">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r w:rsidRPr="00396FA0">
        <w:rPr>
          <w:rFonts w:ascii="Times New Roman" w:hAnsi="Times New Roman" w:cs="Times New Roman"/>
        </w:rPr>
        <w:t>Hradicky, J. M.; Sabovcik, R. (2025) Decommissioning without Financial Fallout: Reforming Public Nuclear Funds. Energy Policy, 206, 114723.</w:t>
      </w:r>
    </w:p>
  </w:footnote>
  <w:footnote w:id="69">
    <w:p w14:paraId="2A460FDF" w14:textId="60BD07A2" w:rsidR="1FC8C636" w:rsidRPr="00396FA0" w:rsidRDefault="1FC8C636" w:rsidP="004C25A9">
      <w:pPr>
        <w:pStyle w:val="Allmrkusetekst"/>
        <w:jc w:val="both"/>
        <w:rPr>
          <w:rFonts w:ascii="Times New Roman" w:hAnsi="Times New Roman" w:cs="Times New Roman"/>
        </w:rPr>
      </w:pPr>
      <w:r w:rsidRPr="004C25A9">
        <w:rPr>
          <w:rStyle w:val="Allmrkuseviide"/>
          <w:rFonts w:ascii="Times New Roman" w:hAnsi="Times New Roman" w:cs="Times New Roman"/>
        </w:rPr>
        <w:footnoteRef/>
      </w:r>
      <w:r w:rsidRPr="004C25A9">
        <w:rPr>
          <w:rFonts w:ascii="Times New Roman" w:hAnsi="Times New Roman" w:cs="Times New Roman"/>
        </w:rPr>
        <w:t xml:space="preserve"> </w:t>
      </w:r>
      <w:hyperlink r:id="rId57" w:history="1">
        <w:r w:rsidR="0093036A" w:rsidRPr="00396FA0">
          <w:rPr>
            <w:rStyle w:val="Hperlink"/>
            <w:rFonts w:ascii="Times New Roman" w:hAnsi="Times New Roman" w:cs="Times New Roman"/>
          </w:rPr>
          <w:t>https://www.riigiteataja.ee/akt/79190</w:t>
        </w:r>
      </w:hyperlink>
      <w:r w:rsidR="0093036A" w:rsidRPr="00396FA0">
        <w:rPr>
          <w:rFonts w:ascii="Times New Roman" w:hAnsi="Times New Roman" w:cs="Times New Roman"/>
        </w:rPr>
        <w:t xml:space="preserve"> </w:t>
      </w:r>
    </w:p>
  </w:footnote>
  <w:footnote w:id="70">
    <w:p w14:paraId="283DFB91" w14:textId="51D43BE2" w:rsidR="1FC8C636" w:rsidRPr="00396FA0" w:rsidRDefault="1FC8C636" w:rsidP="004C25A9">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3DD1499A" w:rsidRPr="00396FA0">
        <w:rPr>
          <w:rFonts w:ascii="Times New Roman" w:hAnsi="Times New Roman" w:cs="Times New Roman"/>
        </w:rPr>
        <w:t xml:space="preserve"> </w:t>
      </w:r>
      <w:hyperlink r:id="rId58">
        <w:r w:rsidR="3DD1499A" w:rsidRPr="00396FA0">
          <w:rPr>
            <w:rStyle w:val="Hperlink"/>
            <w:rFonts w:ascii="Times New Roman" w:hAnsi="Times New Roman" w:cs="Times New Roman"/>
          </w:rPr>
          <w:t>https://www.riigiteataja.ee/akt/954451</w:t>
        </w:r>
      </w:hyperlink>
    </w:p>
    <w:p w14:paraId="6853DCB3" w14:textId="453799DD" w:rsidR="1FC8C636" w:rsidRPr="00396FA0" w:rsidRDefault="3DD1499A" w:rsidP="004C25A9">
      <w:pPr>
        <w:pStyle w:val="Allmrkusetekst"/>
        <w:jc w:val="both"/>
        <w:rPr>
          <w:rFonts w:ascii="Times New Roman" w:hAnsi="Times New Roman" w:cs="Times New Roman"/>
        </w:rPr>
      </w:pPr>
      <w:r w:rsidRPr="00396FA0">
        <w:rPr>
          <w:rFonts w:ascii="Times New Roman" w:eastAsia="Times New Roman" w:hAnsi="Times New Roman" w:cs="Times New Roman"/>
        </w:rPr>
        <w:t>LISAPROTOKOLL. Austria Vabariigi, Belgia Kuningriigi, Hispaania Kuningriigi, Hollandi Kuningriigi, Iirimaa, Itaalia Vabariigi, Kreeka Vabariigi, Luksemburgi Suurhertsogiriigi, Portugali Vabariigi, Rootsi Kuningriigi, Saksamaa Liitvabariigi, Soome Vabariigi, Taani Kuningriigi, Euroopa Aatomienergiaühenduse ja Rahvusvahelise Aatomienergiaagentuuri vahelisele kokkuleppele tuumarelva leviku tõkestamise lepingu III artikli lõigete 1 ja 4 rakendamiseks</w:t>
      </w:r>
      <w:r w:rsidR="00725E32" w:rsidRPr="00396FA0">
        <w:rPr>
          <w:rFonts w:ascii="Times New Roman" w:eastAsia="Times New Roman" w:hAnsi="Times New Roman" w:cs="Times New Roman"/>
        </w:rPr>
        <w:t>.</w:t>
      </w:r>
    </w:p>
  </w:footnote>
  <w:footnote w:id="71">
    <w:p w14:paraId="2A746DA0" w14:textId="06540F89" w:rsidR="1FC8C636" w:rsidRPr="004C25A9" w:rsidRDefault="1FC8C636" w:rsidP="0027688D">
      <w:pPr>
        <w:pStyle w:val="Allmrkusetekst"/>
        <w:jc w:val="both"/>
        <w:rPr>
          <w:rFonts w:ascii="Times New Roman" w:eastAsia="Times New Roman" w:hAnsi="Times New Roman" w:cs="Times New Roman"/>
        </w:rPr>
      </w:pPr>
      <w:r w:rsidRPr="00396FA0">
        <w:rPr>
          <w:rStyle w:val="Allmrkuseviide"/>
          <w:rFonts w:ascii="Times New Roman" w:hAnsi="Times New Roman" w:cs="Times New Roman"/>
        </w:rPr>
        <w:footnoteRef/>
      </w:r>
      <w:r w:rsidR="5F5964BD" w:rsidRPr="00396FA0">
        <w:rPr>
          <w:rFonts w:ascii="Times New Roman" w:eastAsia="Times New Roman" w:hAnsi="Times New Roman" w:cs="Times New Roman"/>
        </w:rPr>
        <w:t xml:space="preserve"> </w:t>
      </w:r>
      <w:hyperlink r:id="rId59">
        <w:r w:rsidR="5F5964BD" w:rsidRPr="00396FA0">
          <w:rPr>
            <w:rStyle w:val="Hperlink"/>
            <w:rFonts w:ascii="Times New Roman" w:eastAsia="Times New Roman" w:hAnsi="Times New Roman" w:cs="Times New Roman"/>
          </w:rPr>
          <w:t>https://eur-lex.europa.eu/legal-content/ET/TXT/PDF/?uri=CELEX:12012A/TXT</w:t>
        </w:r>
      </w:hyperlink>
      <w:r w:rsidR="5F5964BD" w:rsidRPr="004C25A9">
        <w:rPr>
          <w:rFonts w:ascii="Times New Roman" w:eastAsia="Times New Roman" w:hAnsi="Times New Roman" w:cs="Times New Roman"/>
        </w:rPr>
        <w:t xml:space="preserve"> </w:t>
      </w:r>
    </w:p>
  </w:footnote>
  <w:footnote w:id="72">
    <w:p w14:paraId="1F0793EB" w14:textId="7D1DBBED" w:rsidR="5F5964BD" w:rsidRPr="00396FA0" w:rsidRDefault="5F5964BD" w:rsidP="0027688D">
      <w:pPr>
        <w:pStyle w:val="Allmrkusetekst"/>
        <w:jc w:val="both"/>
        <w:rPr>
          <w:rFonts w:ascii="Times New Roman" w:eastAsia="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0">
        <w:r w:rsidRPr="00396FA0">
          <w:rPr>
            <w:rStyle w:val="Hperlink"/>
            <w:rFonts w:ascii="Times New Roman" w:eastAsia="Times New Roman" w:hAnsi="Times New Roman" w:cs="Times New Roman"/>
          </w:rPr>
          <w:t>https://eur-lex.europa.eu/legal-content/ET/TXT/PDF/?uri=OJ:L_202500974</w:t>
        </w:r>
      </w:hyperlink>
      <w:r w:rsidRPr="00396FA0">
        <w:rPr>
          <w:rFonts w:ascii="Times New Roman" w:eastAsia="Times New Roman" w:hAnsi="Times New Roman" w:cs="Times New Roman"/>
        </w:rPr>
        <w:t xml:space="preserve"> </w:t>
      </w:r>
    </w:p>
  </w:footnote>
  <w:footnote w:id="73">
    <w:p w14:paraId="475AFC35" w14:textId="71EFC188" w:rsidR="1FC8C636" w:rsidRPr="003B753D" w:rsidRDefault="1FC8C636" w:rsidP="0027688D">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r w:rsidRPr="00396FA0">
        <w:rPr>
          <w:rFonts w:ascii="Times New Roman" w:eastAsia="Times New Roman" w:hAnsi="Times New Roman" w:cs="Times New Roman"/>
        </w:rPr>
        <w:t>käitaja – isik või ettevõte, sealhulgas organisatsioon, kes kavandab rajatise rajamist või on selle rajamise eest õiguslikult vastutav või käitab seda</w:t>
      </w:r>
    </w:p>
  </w:footnote>
  <w:footnote w:id="74">
    <w:p w14:paraId="10A8A263" w14:textId="3B4AAF66" w:rsidR="1FC8C636" w:rsidRPr="003B753D" w:rsidRDefault="1FC8C636" w:rsidP="1FC8C636">
      <w:pPr>
        <w:pStyle w:val="Allmrkusetekst"/>
        <w:rPr>
          <w:rFonts w:ascii="Times New Roman" w:hAnsi="Times New Roman" w:cs="Times New Roman"/>
        </w:rPr>
      </w:pPr>
    </w:p>
  </w:footnote>
  <w:footnote w:id="75">
    <w:p w14:paraId="56C19571" w14:textId="657EFC55" w:rsidR="0093036A" w:rsidRPr="00396FA0" w:rsidRDefault="0093036A">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1">
        <w:r w:rsidRPr="00396FA0">
          <w:rPr>
            <w:rStyle w:val="Hperlink"/>
            <w:rFonts w:ascii="Times New Roman" w:hAnsi="Times New Roman" w:cs="Times New Roman"/>
          </w:rPr>
          <w:t>Objective and Essential Elements of a State’s Nuclear Security Regime</w:t>
        </w:r>
      </w:hyperlink>
    </w:p>
  </w:footnote>
  <w:footnote w:id="76">
    <w:p w14:paraId="60B2ECA7" w14:textId="632634B1" w:rsidR="53F7ED65" w:rsidRPr="00396FA0" w:rsidRDefault="53F7ED65" w:rsidP="53F7ED65">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2">
        <w:r w:rsidRPr="00396FA0">
          <w:rPr>
            <w:rStyle w:val="Hperlink"/>
            <w:rFonts w:ascii="Times New Roman" w:hAnsi="Times New Roman" w:cs="Times New Roman"/>
          </w:rPr>
          <w:t>Tuumamaterjali füüsilise kaitse konventsiooniga ühinemise seadus–Riigi Teataja</w:t>
        </w:r>
      </w:hyperlink>
    </w:p>
  </w:footnote>
  <w:footnote w:id="77">
    <w:p w14:paraId="2900444A" w14:textId="5AF69A5A" w:rsidR="0F4435D5" w:rsidRPr="00396FA0" w:rsidRDefault="0F4435D5" w:rsidP="0F4435D5">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3">
        <w:r w:rsidRPr="00396FA0">
          <w:rPr>
            <w:rStyle w:val="Hperlink"/>
            <w:rFonts w:ascii="Times New Roman" w:hAnsi="Times New Roman" w:cs="Times New Roman"/>
          </w:rPr>
          <w:t>Tuumamaterjali füüsilise kaitse konventsiooni muudatuse ratifitseerimise seadus–Riigi Teataja</w:t>
        </w:r>
      </w:hyperlink>
    </w:p>
  </w:footnote>
  <w:footnote w:id="78">
    <w:p w14:paraId="15D171CB" w14:textId="01D6C479" w:rsidR="4AA94160" w:rsidRPr="003B753D" w:rsidRDefault="4AA94160" w:rsidP="5CA539A5">
      <w:pPr>
        <w:pStyle w:val="Allmrkusetekst"/>
        <w:rPr>
          <w:rFonts w:ascii="Times New Roman" w:hAnsi="Times New Roman" w:cs="Times New Roman"/>
        </w:rPr>
      </w:pPr>
      <w:r w:rsidRPr="00396FA0">
        <w:rPr>
          <w:rStyle w:val="Allmrkuseviide"/>
          <w:rFonts w:ascii="Times New Roman" w:hAnsi="Times New Roman" w:cs="Times New Roman"/>
        </w:rPr>
        <w:footnoteRef/>
      </w:r>
      <w:r w:rsidR="5CA539A5" w:rsidRPr="00396FA0">
        <w:rPr>
          <w:rFonts w:ascii="Times New Roman" w:hAnsi="Times New Roman" w:cs="Times New Roman"/>
        </w:rPr>
        <w:t xml:space="preserve"> </w:t>
      </w:r>
      <w:hyperlink r:id="rId64" w:history="1">
        <w:r w:rsidR="0093036A" w:rsidRPr="00396FA0">
          <w:rPr>
            <w:rStyle w:val="Hperlink"/>
            <w:rFonts w:ascii="Times New Roman" w:hAnsi="Times New Roman" w:cs="Times New Roman"/>
          </w:rPr>
          <w:t>https://www.iaea.org/publications/8097/development-use-and-maintenance-of-the-design-basis-threat</w:t>
        </w:r>
      </w:hyperlink>
      <w:r w:rsidR="0093036A">
        <w:rPr>
          <w:rFonts w:ascii="Times New Roman" w:hAnsi="Times New Roman" w:cs="Times New Roman"/>
        </w:rPr>
        <w:t xml:space="preserve"> </w:t>
      </w:r>
    </w:p>
  </w:footnote>
  <w:footnote w:id="79">
    <w:p w14:paraId="452BC23B" w14:textId="27F128CC" w:rsidR="21EE47CF" w:rsidRPr="00396FA0" w:rsidRDefault="21EE47CF" w:rsidP="21EE47CF">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65">
        <w:r w:rsidRPr="00396FA0">
          <w:rPr>
            <w:rStyle w:val="Hperlink"/>
            <w:rFonts w:ascii="Times New Roman" w:hAnsi="Times New Roman" w:cs="Times New Roman"/>
          </w:rPr>
          <w:t>Riigikaitseobjekti kaitse kord–Riigi Teataja</w:t>
        </w:r>
      </w:hyperlink>
    </w:p>
  </w:footnote>
  <w:footnote w:id="80">
    <w:p w14:paraId="34B54558" w14:textId="383CA3BC" w:rsidR="5E6CD479" w:rsidRPr="003B753D" w:rsidRDefault="5E6CD479" w:rsidP="5E6CD479">
      <w:pPr>
        <w:pStyle w:val="Allmrkusetekst"/>
        <w:rPr>
          <w:rFonts w:ascii="Times New Roman" w:hAnsi="Times New Roman" w:cs="Times New Roman"/>
        </w:rPr>
      </w:pPr>
      <w:r w:rsidRPr="00396FA0">
        <w:rPr>
          <w:rStyle w:val="Allmrkuseviide"/>
          <w:rFonts w:ascii="Times New Roman" w:hAnsi="Times New Roman" w:cs="Times New Roman"/>
        </w:rPr>
        <w:footnoteRef/>
      </w:r>
      <w:r w:rsidR="05B6B884" w:rsidRPr="00396FA0">
        <w:rPr>
          <w:rFonts w:ascii="Times New Roman" w:hAnsi="Times New Roman" w:cs="Times New Roman"/>
        </w:rPr>
        <w:t xml:space="preserve"> </w:t>
      </w:r>
      <w:hyperlink r:id="rId66" w:history="1">
        <w:r w:rsidR="00A54AC2" w:rsidRPr="00396FA0">
          <w:rPr>
            <w:rStyle w:val="Hperlink"/>
            <w:rFonts w:ascii="Times New Roman" w:hAnsi="Times New Roman" w:cs="Times New Roman"/>
          </w:rPr>
          <w:t>https://www.iaea.org/publications/8629/nuclear-security-recommendations-on-physical-protection-of-nuclear-material-and-nuclear-facilities-infcirc225revision-5</w:t>
        </w:r>
      </w:hyperlink>
      <w:r w:rsidR="00A54AC2">
        <w:rPr>
          <w:rFonts w:ascii="Times New Roman" w:hAnsi="Times New Roman" w:cs="Times New Roman"/>
        </w:rPr>
        <w:t xml:space="preserve"> </w:t>
      </w:r>
    </w:p>
  </w:footnote>
  <w:footnote w:id="81">
    <w:p w14:paraId="5419D4C3" w14:textId="7C5BD002" w:rsidR="36BE4DF8" w:rsidRPr="00396FA0"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7" w:anchor="para4lg3">
        <w:r w:rsidRPr="00396FA0">
          <w:rPr>
            <w:rStyle w:val="Hperlink"/>
            <w:rFonts w:ascii="Times New Roman" w:hAnsi="Times New Roman" w:cs="Times New Roman"/>
          </w:rPr>
          <w:t>Turvategevuse seadus–Riigi Teataja</w:t>
        </w:r>
      </w:hyperlink>
    </w:p>
  </w:footnote>
  <w:footnote w:id="82">
    <w:p w14:paraId="33995569" w14:textId="60EA0938" w:rsidR="36BE4DF8" w:rsidRPr="00396FA0"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8">
        <w:r w:rsidRPr="00396FA0">
          <w:rPr>
            <w:rStyle w:val="Hperlink"/>
            <w:rFonts w:ascii="Times New Roman" w:hAnsi="Times New Roman" w:cs="Times New Roman"/>
          </w:rPr>
          <w:t>Lennundusseadus–Riigi Teataja</w:t>
        </w:r>
      </w:hyperlink>
    </w:p>
  </w:footnote>
  <w:footnote w:id="83">
    <w:p w14:paraId="2FC59061" w14:textId="2AF48090" w:rsidR="36BE4DF8" w:rsidRPr="003B753D"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9">
        <w:r w:rsidRPr="00396FA0">
          <w:rPr>
            <w:rStyle w:val="Hperlink"/>
            <w:rFonts w:ascii="Times New Roman" w:hAnsi="Times New Roman" w:cs="Times New Roman"/>
          </w:rPr>
          <w:t xml:space="preserve">Security of </w:t>
        </w:r>
        <w:r w:rsidRPr="00396FA0">
          <w:rPr>
            <w:rStyle w:val="Hperlink"/>
            <w:rFonts w:ascii="Times New Roman" w:hAnsi="Times New Roman" w:cs="Times New Roman"/>
          </w:rPr>
          <w:t>Radioactive Material in Transport | IAEA</w:t>
        </w:r>
      </w:hyperlink>
    </w:p>
  </w:footnote>
  <w:footnote w:id="84">
    <w:p w14:paraId="273119F0" w14:textId="46801DBD" w:rsidR="5EC43E84" w:rsidRPr="00396FA0" w:rsidRDefault="5EC43E84" w:rsidP="5EC43E84">
      <w:pPr>
        <w:pStyle w:val="Allmrkusetekst"/>
        <w:rPr>
          <w:rFonts w:ascii="Times New Roman" w:hAnsi="Times New Roman" w:cs="Times New Roman"/>
        </w:rPr>
      </w:pPr>
      <w:r w:rsidRPr="00396FA0">
        <w:rPr>
          <w:rStyle w:val="Allmrkuseviide"/>
          <w:rFonts w:ascii="Times New Roman" w:hAnsi="Times New Roman" w:cs="Times New Roman"/>
        </w:rPr>
        <w:footnoteRef/>
      </w:r>
      <w:r w:rsidR="377AE6A1" w:rsidRPr="00396FA0">
        <w:rPr>
          <w:rFonts w:ascii="Times New Roman" w:hAnsi="Times New Roman" w:cs="Times New Roman"/>
        </w:rPr>
        <w:t xml:space="preserve"> </w:t>
      </w:r>
      <w:hyperlink r:id="rId70">
        <w:r w:rsidR="377AE6A1" w:rsidRPr="00396FA0">
          <w:rPr>
            <w:rStyle w:val="Hperlink"/>
            <w:rFonts w:ascii="Times New Roman" w:hAnsi="Times New Roman" w:cs="Times New Roman"/>
          </w:rPr>
          <w:t>Küberturvalisuse seadus–Riigi Teataja</w:t>
        </w:r>
      </w:hyperlink>
    </w:p>
  </w:footnote>
  <w:footnote w:id="85">
    <w:p w14:paraId="148DE32F" w14:textId="614A9FFB"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1">
        <w:r w:rsidRPr="00396FA0">
          <w:rPr>
            <w:rStyle w:val="Hperlink"/>
            <w:rFonts w:ascii="Times New Roman" w:hAnsi="Times New Roman" w:cs="Times New Roman"/>
          </w:rPr>
          <w:t>https://www.iaea.org/publications/8629/nuclear-security-recommendations-on-physical-protection-of-nuclear-material-and-nuclear-facilities-infcirc225revision-5</w:t>
        </w:r>
      </w:hyperlink>
      <w:r w:rsidRPr="00396FA0">
        <w:rPr>
          <w:rFonts w:ascii="Times New Roman" w:hAnsi="Times New Roman" w:cs="Times New Roman"/>
        </w:rPr>
        <w:t xml:space="preserve"> </w:t>
      </w:r>
    </w:p>
  </w:footnote>
  <w:footnote w:id="86">
    <w:p w14:paraId="3F5854FB" w14:textId="667C142C" w:rsidR="7AFF92FC" w:rsidRDefault="7AFF92FC" w:rsidP="7AFF92FC">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2">
        <w:r w:rsidRPr="00396FA0">
          <w:rPr>
            <w:rStyle w:val="Hperlink"/>
            <w:rFonts w:ascii="Times New Roman" w:hAnsi="Times New Roman" w:cs="Times New Roman"/>
          </w:rPr>
          <w:t>https://www.riigiteataja.ee/akt/105072025003</w:t>
        </w:r>
      </w:hyperlink>
      <w:r>
        <w:t xml:space="preserve"> </w:t>
      </w:r>
    </w:p>
  </w:footnote>
  <w:footnote w:id="87">
    <w:p w14:paraId="7B862CE7" w14:textId="6857036C" w:rsidR="7AFF92FC" w:rsidRPr="00396FA0" w:rsidRDefault="7AFF92FC" w:rsidP="7AFF92FC">
      <w:pPr>
        <w:pStyle w:val="Allmrkusetekst"/>
        <w:rPr>
          <w:rFonts w:ascii="Times New Roman" w:hAnsi="Times New Roman" w:cs="Times New Roman"/>
        </w:rPr>
      </w:pPr>
      <w:r w:rsidRPr="7AFF92FC">
        <w:rPr>
          <w:rStyle w:val="Allmrkuseviide"/>
        </w:rPr>
        <w:footnoteRef/>
      </w:r>
      <w:r>
        <w:t xml:space="preserve"> </w:t>
      </w:r>
      <w:hyperlink r:id="rId73">
        <w:r w:rsidRPr="00396FA0">
          <w:rPr>
            <w:rStyle w:val="Hperlink"/>
            <w:rFonts w:ascii="Times New Roman" w:hAnsi="Times New Roman" w:cs="Times New Roman"/>
          </w:rPr>
          <w:t>https://eur-lex.europa.eu/resource.html?uri=cellar:48e4f5fc-d06b-4069-ab40-8c47a3e6a1bb.0007.02/DOC_1&amp;format=PDF</w:t>
        </w:r>
      </w:hyperlink>
      <w:r w:rsidRPr="00396FA0">
        <w:rPr>
          <w:rFonts w:ascii="Times New Roman" w:hAnsi="Times New Roman" w:cs="Times New Roman"/>
        </w:rPr>
        <w:t xml:space="preserve"> </w:t>
      </w:r>
    </w:p>
  </w:footnote>
  <w:footnote w:id="88">
    <w:p w14:paraId="2D028D1D" w14:textId="6749D7F5"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4">
        <w:r w:rsidRPr="00396FA0">
          <w:rPr>
            <w:rStyle w:val="Hperlink"/>
            <w:rFonts w:ascii="Times New Roman" w:hAnsi="Times New Roman" w:cs="Times New Roman"/>
          </w:rPr>
          <w:t>https://www-pub.iaea.org/MTCD/Publications/PDF/PUB1921_web.pdf</w:t>
        </w:r>
      </w:hyperlink>
      <w:r w:rsidRPr="00396FA0">
        <w:rPr>
          <w:rFonts w:ascii="Times New Roman" w:hAnsi="Times New Roman" w:cs="Times New Roman"/>
        </w:rPr>
        <w:t xml:space="preserve"> </w:t>
      </w:r>
    </w:p>
  </w:footnote>
  <w:footnote w:id="89">
    <w:p w14:paraId="6A4093F8" w14:textId="38BA5E1D"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5">
        <w:r w:rsidRPr="00396FA0">
          <w:rPr>
            <w:rStyle w:val="Hperlink"/>
            <w:rFonts w:ascii="Times New Roman" w:hAnsi="Times New Roman" w:cs="Times New Roman"/>
          </w:rPr>
          <w:t>https://www-pub.iaea.org/MTCD/Publications/PDF/P1787_web.pdf</w:t>
        </w:r>
      </w:hyperlink>
      <w:r w:rsidRPr="00396FA0">
        <w:rPr>
          <w:rFonts w:ascii="Times New Roman" w:hAnsi="Times New Roman" w:cs="Times New Roman"/>
        </w:rPr>
        <w:t xml:space="preserve"> </w:t>
      </w:r>
    </w:p>
  </w:footnote>
  <w:footnote w:id="90">
    <w:p w14:paraId="02645A68" w14:textId="2B5312C8"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6">
        <w:r w:rsidRPr="00396FA0">
          <w:rPr>
            <w:rStyle w:val="Hperlink"/>
            <w:rFonts w:ascii="Times New Roman" w:hAnsi="Times New Roman" w:cs="Times New Roman"/>
          </w:rPr>
          <w:t>https://www-pub.iaea.org/MTCD/Publications/PDF/Pub1273_web.pdf</w:t>
        </w:r>
      </w:hyperlink>
      <w:r w:rsidRPr="00396FA0">
        <w:rPr>
          <w:rFonts w:ascii="Times New Roman" w:hAnsi="Times New Roman" w:cs="Times New Roman"/>
        </w:rPr>
        <w:t xml:space="preserve"> </w:t>
      </w:r>
    </w:p>
  </w:footnote>
  <w:footnote w:id="91">
    <w:p w14:paraId="65A1B4C5" w14:textId="21114284" w:rsidR="1FC8C636" w:rsidRPr="00396FA0" w:rsidRDefault="1FC8C636" w:rsidP="1FC8C636">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7" w:history="1">
        <w:r w:rsidR="00A54AC2" w:rsidRPr="00396FA0">
          <w:rPr>
            <w:rStyle w:val="Hperlink"/>
            <w:rFonts w:ascii="Times New Roman" w:hAnsi="Times New Roman" w:cs="Times New Roman"/>
          </w:rPr>
          <w:t>https://www.iaea.org/publications/documents/infcircs/convention-nuclear-safety</w:t>
        </w:r>
      </w:hyperlink>
      <w:r w:rsidR="00A54AC2" w:rsidRPr="00396FA0">
        <w:rPr>
          <w:rFonts w:ascii="Times New Roman" w:hAnsi="Times New Roman" w:cs="Times New Roman"/>
        </w:rPr>
        <w:t xml:space="preserve"> </w:t>
      </w:r>
    </w:p>
  </w:footnote>
  <w:footnote w:id="92">
    <w:p w14:paraId="13E96731" w14:textId="1A0A2C86" w:rsidR="7AFF92FC" w:rsidRDefault="7AFF92FC" w:rsidP="7AFF92FC">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8">
        <w:r w:rsidRPr="00396FA0">
          <w:rPr>
            <w:rStyle w:val="Hperlink"/>
            <w:rFonts w:ascii="Times New Roman" w:hAnsi="Times New Roman" w:cs="Times New Roman"/>
          </w:rPr>
          <w:t>https://www-pub.iaea.org/MTCD/Publications/PDF/Pub1713web-70795870.pdf</w:t>
        </w:r>
      </w:hyperlink>
      <w:r>
        <w:t xml:space="preserve"> </w:t>
      </w:r>
    </w:p>
  </w:footnote>
  <w:footnote w:id="93">
    <w:p w14:paraId="6AC9A3D2" w14:textId="48E25E77" w:rsidR="1FC8C636" w:rsidRPr="00396FA0" w:rsidRDefault="1FC8C636" w:rsidP="1FC8C636">
      <w:pPr>
        <w:pStyle w:val="Allmrkusetekst"/>
        <w:rPr>
          <w:rFonts w:ascii="Times New Roman" w:hAnsi="Times New Roman" w:cs="Times New Roman"/>
        </w:rPr>
      </w:pPr>
      <w:r w:rsidRPr="003B753D">
        <w:rPr>
          <w:rStyle w:val="Allmrkuseviide"/>
          <w:rFonts w:ascii="Times New Roman" w:hAnsi="Times New Roman" w:cs="Times New Roman"/>
          <w:lang w:val="en-US"/>
        </w:rPr>
        <w:footnoteRef/>
      </w:r>
      <w:r w:rsidRPr="00C16E9D">
        <w:rPr>
          <w:rFonts w:ascii="Times New Roman" w:hAnsi="Times New Roman" w:cs="Times New Roman"/>
        </w:rPr>
        <w:t xml:space="preserve"> </w:t>
      </w:r>
      <w:hyperlink r:id="rId79">
        <w:r w:rsidRPr="00396FA0">
          <w:rPr>
            <w:rStyle w:val="Hperlink"/>
            <w:rFonts w:ascii="Times New Roman" w:hAnsi="Times New Roman" w:cs="Times New Roman"/>
          </w:rPr>
          <w:t>https://www.iaea.org/sites/default/files/infcirc193.pdf</w:t>
        </w:r>
      </w:hyperlink>
      <w:r w:rsidRPr="00396FA0">
        <w:rPr>
          <w:rFonts w:ascii="Times New Roman" w:hAnsi="Times New Roman" w:cs="Times New Roman"/>
        </w:rPr>
        <w:t xml:space="preserve"> </w:t>
      </w:r>
    </w:p>
  </w:footnote>
  <w:footnote w:id="94">
    <w:p w14:paraId="5091CB10" w14:textId="03DB0B4A" w:rsidR="7AFF92FC" w:rsidRDefault="7AFF92FC" w:rsidP="7AFF92FC">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0">
        <w:r w:rsidRPr="00396FA0">
          <w:rPr>
            <w:rStyle w:val="Hperlink"/>
            <w:rFonts w:ascii="Times New Roman" w:hAnsi="Times New Roman" w:cs="Times New Roman"/>
          </w:rPr>
          <w:t>https://www-pub.iaea.org/MTCD/Publications/PDF/P1804_web.pdf</w:t>
        </w:r>
      </w:hyperlink>
      <w:r>
        <w:t xml:space="preserve"> </w:t>
      </w:r>
    </w:p>
  </w:footnote>
  <w:footnote w:id="95">
    <w:p w14:paraId="6E5338FF" w14:textId="61E393A3"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1">
        <w:r w:rsidRPr="00396FA0">
          <w:rPr>
            <w:rStyle w:val="Hperlink"/>
            <w:rFonts w:ascii="Times New Roman" w:hAnsi="Times New Roman" w:cs="Times New Roman"/>
          </w:rPr>
          <w:t>https://www.iaea.org/services/review-missions/integrated-regulatory-review-service-irrs</w:t>
        </w:r>
      </w:hyperlink>
      <w:r w:rsidRPr="00396FA0">
        <w:rPr>
          <w:rFonts w:ascii="Times New Roman" w:hAnsi="Times New Roman" w:cs="Times New Roman"/>
        </w:rPr>
        <w:t xml:space="preserve"> </w:t>
      </w:r>
    </w:p>
  </w:footnote>
  <w:footnote w:id="96">
    <w:p w14:paraId="7EBD5F27" w14:textId="337B5DC1" w:rsidR="1FC8C636" w:rsidRPr="003B753D" w:rsidRDefault="1FC8C636" w:rsidP="1FC8C636">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2">
        <w:r w:rsidRPr="00396FA0">
          <w:rPr>
            <w:rStyle w:val="Hperlink"/>
            <w:rFonts w:ascii="Times New Roman" w:hAnsi="Times New Roman" w:cs="Times New Roman"/>
          </w:rPr>
          <w:t>https://www.riigiteataja.ee/akt/108072025022?leiaKehtiv</w:t>
        </w:r>
      </w:hyperlink>
      <w:r w:rsidRPr="003B753D">
        <w:rPr>
          <w:rFonts w:ascii="Times New Roman" w:hAnsi="Times New Roman" w:cs="Times New Roman"/>
        </w:rPr>
        <w:t xml:space="preserve"> </w:t>
      </w:r>
    </w:p>
  </w:footnote>
  <w:footnote w:id="97">
    <w:p w14:paraId="395EDA3D" w14:textId="121C0B61" w:rsidR="7AFF92FC" w:rsidRDefault="7AFF92FC" w:rsidP="7AFF92FC">
      <w:pPr>
        <w:pStyle w:val="Allmrkusetekst"/>
      </w:pPr>
      <w:r w:rsidRPr="7AFF92FC">
        <w:rPr>
          <w:rStyle w:val="Allmrkuseviide"/>
        </w:rPr>
        <w:footnoteRef/>
      </w:r>
      <w:r>
        <w:t xml:space="preserve"> </w:t>
      </w:r>
      <w:hyperlink r:id="rId83">
        <w:r w:rsidRPr="00396FA0">
          <w:rPr>
            <w:rStyle w:val="Hperlink"/>
            <w:rFonts w:ascii="Times New Roman" w:hAnsi="Times New Roman" w:cs="Times New Roman"/>
          </w:rPr>
          <w:t>https://www.iaea.org/sites/default/files/infcirc500.pdf</w:t>
        </w:r>
      </w:hyperlink>
      <w:r>
        <w:t xml:space="preserve"> </w:t>
      </w:r>
    </w:p>
  </w:footnote>
  <w:footnote w:id="98">
    <w:p w14:paraId="0704A8BF" w14:textId="5C5298EB" w:rsidR="5AD20BEF" w:rsidRDefault="5AD20BEF" w:rsidP="5AD20BEF">
      <w:pPr>
        <w:pStyle w:val="Allmrkusetekst"/>
      </w:pPr>
      <w:r w:rsidRPr="5AD20BEF">
        <w:rPr>
          <w:rStyle w:val="Allmrkuseviide"/>
        </w:rPr>
        <w:footnoteRef/>
      </w:r>
      <w:r w:rsidR="6A380D2C">
        <w:t xml:space="preserve"> </w:t>
      </w:r>
      <w:hyperlink r:id="rId84">
        <w:r w:rsidR="6A380D2C" w:rsidRPr="00396FA0">
          <w:rPr>
            <w:rStyle w:val="Hperlink"/>
            <w:rFonts w:ascii="Times New Roman" w:hAnsi="Times New Roman" w:cs="Times New Roman"/>
          </w:rPr>
          <w:t xml:space="preserve">INFCIRC/566 - </w:t>
        </w:r>
        <w:r w:rsidR="6A380D2C" w:rsidRPr="00396FA0">
          <w:rPr>
            <w:rStyle w:val="Hperlink"/>
            <w:rFonts w:ascii="Times New Roman" w:hAnsi="Times New Roman" w:cs="Times New Roman"/>
          </w:rPr>
          <w:t>Protocol to Amend the Vienna Convention on Civil Liability for Nuclear Damage</w:t>
        </w:r>
      </w:hyperlink>
    </w:p>
  </w:footnote>
  <w:footnote w:id="99">
    <w:p w14:paraId="26DFBB92" w14:textId="0E070750" w:rsidR="65A9A0CB" w:rsidRDefault="65A9A0CB" w:rsidP="65A9A0CB">
      <w:pPr>
        <w:pStyle w:val="Allmrkusetekst"/>
      </w:pPr>
      <w:r w:rsidRPr="65A9A0CB">
        <w:rPr>
          <w:rStyle w:val="Allmrkuseviide"/>
        </w:rPr>
        <w:footnoteRef/>
      </w:r>
      <w:r>
        <w:t xml:space="preserve"> </w:t>
      </w:r>
      <w:hyperlink r:id="rId85">
        <w:r w:rsidRPr="00396FA0">
          <w:rPr>
            <w:rStyle w:val="Hperlink"/>
            <w:rFonts w:ascii="Times New Roman" w:hAnsi="Times New Roman" w:cs="Times New Roman"/>
          </w:rPr>
          <w:t>https://www.iaea.org/topics/nuclear-liability-conventions/convention-supplementary-compensation-nuclear-damage</w:t>
        </w:r>
      </w:hyperlink>
      <w:r>
        <w:t xml:space="preserve"> </w:t>
      </w:r>
    </w:p>
  </w:footnote>
  <w:footnote w:id="100">
    <w:p w14:paraId="28C0CCAF" w14:textId="4BA7682D" w:rsidR="7AFF92FC" w:rsidRDefault="7AFF92FC" w:rsidP="7AFF92FC">
      <w:pPr>
        <w:pStyle w:val="Allmrkusetekst"/>
      </w:pPr>
      <w:r w:rsidRPr="7AFF92FC">
        <w:rPr>
          <w:rStyle w:val="Allmrkuseviide"/>
        </w:rPr>
        <w:footnoteRef/>
      </w:r>
      <w:r>
        <w:t xml:space="preserve"> </w:t>
      </w:r>
      <w:hyperlink r:id="rId86">
        <w:r w:rsidRPr="00396FA0">
          <w:rPr>
            <w:rStyle w:val="Hperlink"/>
            <w:rFonts w:ascii="Times New Roman" w:hAnsi="Times New Roman" w:cs="Times New Roman"/>
          </w:rPr>
          <w:t>https://www.riigiteataja.ee/akt/184411?leiaKehtiv</w:t>
        </w:r>
      </w:hyperlink>
      <w:r>
        <w:t xml:space="preserve"> </w:t>
      </w:r>
    </w:p>
  </w:footnote>
  <w:footnote w:id="101">
    <w:p w14:paraId="0A6AB0AA" w14:textId="656F093F"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7">
        <w:r w:rsidRPr="00396FA0">
          <w:rPr>
            <w:rStyle w:val="Hperlink"/>
            <w:rFonts w:ascii="Times New Roman" w:hAnsi="Times New Roman" w:cs="Times New Roman"/>
          </w:rPr>
          <w:t>https://www.riigiteataja.ee/akt/108072025068?leiaKehtiv</w:t>
        </w:r>
      </w:hyperlink>
      <w:r w:rsidRPr="00396FA0">
        <w:rPr>
          <w:rFonts w:ascii="Times New Roman" w:hAnsi="Times New Roman" w:cs="Times New Roman"/>
        </w:rPr>
        <w:t xml:space="preserve"> </w:t>
      </w:r>
    </w:p>
  </w:footnote>
  <w:footnote w:id="102">
    <w:p w14:paraId="3DC77DC9" w14:textId="67BCFCE7"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8">
        <w:r w:rsidRPr="00396FA0">
          <w:rPr>
            <w:rStyle w:val="Hperlink"/>
            <w:rFonts w:ascii="Times New Roman" w:hAnsi="Times New Roman" w:cs="Times New Roman"/>
          </w:rPr>
          <w:t>https://www.riigiteataja.ee/akt/110072020052?leiaKehtiv</w:t>
        </w:r>
      </w:hyperlink>
      <w:r w:rsidRPr="00396FA0">
        <w:rPr>
          <w:rFonts w:ascii="Times New Roman" w:hAnsi="Times New Roman" w:cs="Times New Roman"/>
        </w:rPr>
        <w:t xml:space="preserve"> </w:t>
      </w:r>
    </w:p>
  </w:footnote>
  <w:footnote w:id="103">
    <w:p w14:paraId="27042E3F" w14:textId="1947851C" w:rsidR="7AFF92FC" w:rsidRDefault="7AFF92FC" w:rsidP="7AFF92FC">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9">
        <w:r w:rsidRPr="00396FA0">
          <w:rPr>
            <w:rStyle w:val="Hperlink"/>
            <w:rFonts w:ascii="Times New Roman" w:hAnsi="Times New Roman" w:cs="Times New Roman"/>
          </w:rPr>
          <w:t>https://www.riigiteataja.ee/akt/102012025026?leiaKehtiv</w:t>
        </w:r>
      </w:hyperlink>
      <w:r>
        <w:t xml:space="preserve"> </w:t>
      </w:r>
    </w:p>
  </w:footnote>
  <w:footnote w:id="104">
    <w:p w14:paraId="29085ECC" w14:textId="77777777" w:rsidR="00102981" w:rsidRDefault="00102981" w:rsidP="00102981">
      <w:pPr>
        <w:pStyle w:val="Allmrkusetekst"/>
      </w:pPr>
      <w:r>
        <w:rPr>
          <w:rStyle w:val="Allmrkuseviide"/>
        </w:rPr>
        <w:footnoteRef/>
      </w:r>
      <w:r>
        <w:t xml:space="preserve">  </w:t>
      </w:r>
      <w:r w:rsidRPr="00F415F0">
        <w:rPr>
          <w:rFonts w:ascii="Times New Roman" w:hAnsi="Times New Roman" w:cs="Times New Roman"/>
        </w:rPr>
        <w:t xml:space="preserve">Tuumaenergia töörühmale inimressursside arendamise strateegia koostamine ja regulatiivse raamistiku kaardistamine </w:t>
      </w:r>
      <w:hyperlink r:id="rId90" w:history="1">
        <w:r w:rsidRPr="00F415F0">
          <w:rPr>
            <w:rStyle w:val="Hperlink"/>
            <w:rFonts w:ascii="Times New Roman" w:hAnsi="Times New Roman" w:cs="Times New Roman"/>
          </w:rPr>
          <w:t>https://kliimaministeerium.ee/sites/default/files/documents/2023-07/Tuumaenergia%20t%C3%B6%C3%B6r%C3%BChmale%20inimressursside%20arendamise%20strateegia%20koostamine%20ja%20regulatiivse%20raamistiku%20kaardistamine%20%282%29.pdf</w:t>
        </w:r>
      </w:hyperlink>
      <w:r>
        <w:t xml:space="preserve"> </w:t>
      </w:r>
    </w:p>
  </w:footnote>
  <w:footnote w:id="105">
    <w:p w14:paraId="41298F2D"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91">
        <w:r w:rsidRPr="29AA4D19">
          <w:rPr>
            <w:rStyle w:val="Hperlink"/>
            <w:rFonts w:ascii="Times New Roman" w:eastAsia="Times New Roman" w:hAnsi="Times New Roman" w:cs="Times New Roman"/>
          </w:rPr>
          <w:t>https://kliimaministeerium.ee/sites/default/files/documents/2023-06/Avalik%20kokkuv%C3%B5te%2C%20Tuumajulgeolek%20ja%20h%C3%A4daolukordadeks%20valmistumine%2016.06.2023.pdf</w:t>
        </w:r>
      </w:hyperlink>
      <w:r w:rsidRPr="29AA4D19">
        <w:rPr>
          <w:rFonts w:ascii="Times New Roman" w:eastAsia="Times New Roman" w:hAnsi="Times New Roman" w:cs="Times New Roman"/>
        </w:rPr>
        <w:t xml:space="preserve">  </w:t>
      </w:r>
    </w:p>
  </w:footnote>
  <w:footnote w:id="106">
    <w:p w14:paraId="72668DBB" w14:textId="77777777" w:rsidR="00102981" w:rsidRPr="00F415F0"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92">
        <w:r w:rsidRPr="00F415F0">
          <w:rPr>
            <w:rStyle w:val="Hperlink"/>
            <w:rFonts w:ascii="Times New Roman" w:eastAsia="Times New Roman" w:hAnsi="Times New Roman" w:cs="Times New Roman"/>
          </w:rPr>
          <w:t>https://www.oecd-nea.org/jcms/tro_5705/about-us</w:t>
        </w:r>
      </w:hyperlink>
      <w:r w:rsidRPr="00F415F0">
        <w:rPr>
          <w:rFonts w:ascii="Times New Roman" w:eastAsia="Times New Roman" w:hAnsi="Times New Roman" w:cs="Times New Roman"/>
        </w:rPr>
        <w:t xml:space="preserve"> </w:t>
      </w:r>
    </w:p>
  </w:footnote>
  <w:footnote w:id="107">
    <w:p w14:paraId="63583DB6"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3">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00F415F0">
        <w:rPr>
          <w:rFonts w:ascii="Times New Roman" w:eastAsia="Times New Roman" w:hAnsi="Times New Roman" w:cs="Times New Roman"/>
        </w:rPr>
        <w:t xml:space="preserve"> </w:t>
      </w:r>
    </w:p>
  </w:footnote>
  <w:footnote w:id="108">
    <w:p w14:paraId="4B4455D8"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4">
        <w:r w:rsidRPr="00F415F0">
          <w:rPr>
            <w:rStyle w:val="Hperlink"/>
            <w:rFonts w:ascii="Times New Roman" w:eastAsia="Times New Roman" w:hAnsi="Times New Roman" w:cs="Times New Roman"/>
          </w:rPr>
          <w:t>https://www-pub.iaea.org/MTCD/Publications/PDF/Pub1635_web.pdf</w:t>
        </w:r>
      </w:hyperlink>
      <w:r w:rsidRPr="00F415F0">
        <w:rPr>
          <w:rFonts w:ascii="Times New Roman" w:eastAsia="Times New Roman" w:hAnsi="Times New Roman" w:cs="Times New Roman"/>
        </w:rPr>
        <w:t xml:space="preserve"> </w:t>
      </w:r>
    </w:p>
  </w:footnote>
  <w:footnote w:id="109">
    <w:p w14:paraId="179E1A6F"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5">
        <w:r w:rsidRPr="00F415F0">
          <w:rPr>
            <w:rStyle w:val="Hperlink"/>
            <w:rFonts w:ascii="Times New Roman" w:eastAsia="Times New Roman" w:hAnsi="Times New Roman" w:cs="Times New Roman"/>
          </w:rPr>
          <w:t>https://www-pub.iaea.org/MTCD/Publications/PDF/P1801_web.pdf</w:t>
        </w:r>
      </w:hyperlink>
      <w:r w:rsidRPr="00F415F0">
        <w:rPr>
          <w:rFonts w:ascii="Times New Roman" w:eastAsia="Times New Roman" w:hAnsi="Times New Roman" w:cs="Times New Roman"/>
        </w:rPr>
        <w:t xml:space="preserve"> </w:t>
      </w:r>
    </w:p>
  </w:footnote>
  <w:footnote w:id="110">
    <w:p w14:paraId="2768DB6F"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6">
        <w:r w:rsidRPr="00F415F0">
          <w:rPr>
            <w:rStyle w:val="Hperlink"/>
            <w:rFonts w:ascii="Times New Roman" w:eastAsia="Times New Roman" w:hAnsi="Times New Roman" w:cs="Times New Roman"/>
          </w:rPr>
          <w:t>https://www-pub.iaea.org/MTCD/publications/PDF/Pub1958_web.pdf</w:t>
        </w:r>
      </w:hyperlink>
      <w:r w:rsidRPr="00F415F0">
        <w:rPr>
          <w:rFonts w:ascii="Times New Roman" w:eastAsia="Times New Roman" w:hAnsi="Times New Roman" w:cs="Times New Roman"/>
        </w:rPr>
        <w:t xml:space="preserve">  </w:t>
      </w:r>
    </w:p>
  </w:footnote>
  <w:footnote w:id="111">
    <w:p w14:paraId="7CB6F342"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hyperlink r:id="rId97">
        <w:r w:rsidRPr="00F415F0">
          <w:rPr>
            <w:rStyle w:val="Hperlink"/>
            <w:rFonts w:ascii="Times New Roman" w:eastAsia="Times New Roman" w:hAnsi="Times New Roman" w:cs="Times New Roman"/>
          </w:rPr>
          <w:t>https://www-pub.iaea.org/MTCD/Publications/PDF/Pub1477_web.pdf</w:t>
        </w:r>
      </w:hyperlink>
      <w:r w:rsidRPr="00F415F0">
        <w:rPr>
          <w:rFonts w:ascii="Times New Roman" w:eastAsia="Times New Roman" w:hAnsi="Times New Roman" w:cs="Times New Roman"/>
        </w:rPr>
        <w:t xml:space="preserve"> </w:t>
      </w:r>
    </w:p>
  </w:footnote>
  <w:footnote w:id="112">
    <w:p w14:paraId="119F2530"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8">
        <w:r w:rsidRPr="00F415F0">
          <w:rPr>
            <w:rStyle w:val="Hperlink"/>
            <w:rFonts w:ascii="Times New Roman" w:eastAsia="Times New Roman" w:hAnsi="Times New Roman" w:cs="Times New Roman"/>
          </w:rPr>
          <w:t>https://www.iaea.org/sites/default/files/documents/review-missions/inir-report-estonia-301023.pdf</w:t>
        </w:r>
      </w:hyperlink>
      <w:r w:rsidRPr="29AA4D19">
        <w:rPr>
          <w:rFonts w:ascii="Times New Roman" w:eastAsia="Times New Roman" w:hAnsi="Times New Roman" w:cs="Times New Roman"/>
        </w:rPr>
        <w:t xml:space="preserve"> </w:t>
      </w:r>
    </w:p>
  </w:footnote>
  <w:footnote w:id="113">
    <w:p w14:paraId="21625FCE"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9">
        <w:r w:rsidRPr="00F415F0">
          <w:rPr>
            <w:rStyle w:val="Hperlink"/>
            <w:rFonts w:ascii="Times New Roman" w:eastAsia="Times New Roman" w:hAnsi="Times New Roman" w:cs="Times New Roman"/>
          </w:rPr>
          <w:t>https://www.eaq.ee/sertifikaadid/</w:t>
        </w:r>
      </w:hyperlink>
      <w:r w:rsidRPr="00F415F0">
        <w:rPr>
          <w:rFonts w:ascii="Times New Roman" w:eastAsia="Times New Roman" w:hAnsi="Times New Roman" w:cs="Times New Roman"/>
        </w:rPr>
        <w:t xml:space="preserve"> </w:t>
      </w:r>
    </w:p>
  </w:footnote>
  <w:footnote w:id="114">
    <w:p w14:paraId="5602329C"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100">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29AA4D19">
        <w:rPr>
          <w:rFonts w:ascii="Times New Roman" w:eastAsia="Times New Roman" w:hAnsi="Times New Roman" w:cs="Times New Roman"/>
        </w:rPr>
        <w:t xml:space="preserve"> </w:t>
      </w:r>
    </w:p>
  </w:footnote>
  <w:footnote w:id="115">
    <w:p w14:paraId="2D5C5D2B"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r w:rsidRPr="00F415F0">
        <w:rPr>
          <w:rFonts w:ascii="Times New Roman" w:eastAsia="Times New Roman" w:hAnsi="Times New Roman" w:cs="Times New Roman"/>
        </w:rPr>
        <w:t xml:space="preserve">Statistikaamet: tabel RA0046 (reaalhindades) </w:t>
      </w:r>
      <w:hyperlink r:id="rId101">
        <w:r w:rsidRPr="00F415F0">
          <w:rPr>
            <w:rStyle w:val="Hperlink"/>
            <w:rFonts w:ascii="Times New Roman" w:eastAsia="Times New Roman" w:hAnsi="Times New Roman" w:cs="Times New Roman"/>
          </w:rPr>
          <w:t>https://andmed.stat.ee/et/stat/majandus__rahvamajanduse-arvepidamine__sisemajanduse-koguprodukt-(skp)__sisemajanduse-koguprodukt-tootmise-meetodil/RAA0046</w:t>
        </w:r>
      </w:hyperlink>
      <w:r w:rsidRPr="00F415F0">
        <w:rPr>
          <w:rFonts w:ascii="Times New Roman" w:eastAsia="Times New Roman" w:hAnsi="Times New Roman" w:cs="Times New Roman"/>
        </w:rPr>
        <w:t xml:space="preserve"> </w:t>
      </w:r>
    </w:p>
    <w:p w14:paraId="4B6F13EF" w14:textId="77777777" w:rsidR="00102981" w:rsidRPr="00F415F0" w:rsidRDefault="00102981" w:rsidP="00102981">
      <w:pPr>
        <w:pStyle w:val="Allmrkusetekst"/>
        <w:rPr>
          <w:rFonts w:ascii="Times New Roman" w:hAnsi="Times New Roman" w:cs="Times New Roman"/>
        </w:rPr>
      </w:pPr>
    </w:p>
  </w:footnote>
  <w:footnote w:id="116">
    <w:p w14:paraId="7F5CA571"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Elering AS rakendus </w:t>
      </w:r>
      <w:hyperlink r:id="rId102">
        <w:r w:rsidRPr="00F415F0">
          <w:rPr>
            <w:rStyle w:val="Hperlink"/>
            <w:rFonts w:ascii="Times New Roman" w:eastAsia="Times New Roman" w:hAnsi="Times New Roman" w:cs="Times New Roman"/>
            <w:color w:val="467886"/>
          </w:rPr>
          <w:t>e-</w:t>
        </w:r>
        <w:r w:rsidRPr="00F415F0">
          <w:rPr>
            <w:rStyle w:val="Hperlink"/>
            <w:rFonts w:ascii="Times New Roman" w:eastAsia="Times New Roman" w:hAnsi="Times New Roman" w:cs="Times New Roman"/>
            <w:color w:val="467886"/>
          </w:rPr>
          <w:t>Gridmap</w:t>
        </w:r>
      </w:hyperlink>
      <w:r w:rsidRPr="00F415F0">
        <w:rPr>
          <w:rFonts w:ascii="Times New Roman" w:eastAsia="Times New Roman" w:hAnsi="Times New Roman" w:cs="Times New Roman"/>
        </w:rPr>
        <w:t xml:space="preserve"> ja </w:t>
      </w:r>
      <w:hyperlink r:id="rId103">
        <w:r w:rsidRPr="00F415F0">
          <w:rPr>
            <w:rStyle w:val="Hperlink"/>
            <w:rFonts w:ascii="Times New Roman" w:eastAsia="Times New Roman" w:hAnsi="Times New Roman" w:cs="Times New Roman"/>
            <w:color w:val="467886"/>
          </w:rPr>
          <w:t>Liitumistasu | Elering</w:t>
        </w:r>
      </w:hyperlink>
    </w:p>
  </w:footnote>
  <w:footnote w:id="117">
    <w:p w14:paraId="2043D64A"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104">
        <w:r w:rsidRPr="00F415F0">
          <w:rPr>
            <w:rStyle w:val="Hperlink"/>
            <w:rFonts w:ascii="Times New Roman" w:eastAsia="Times New Roman" w:hAnsi="Times New Roman" w:cs="Times New Roman"/>
          </w:rPr>
          <w:t>https://kliimaministeerium.ee/sites/default/files/documents/2023-06/Avalik%20kokkuv%C3%B5te%2C%20Tuumajulgeolek%20ja%20h%C3%A4daolukordadeks%20valmistumine%2016.06.2023.pdf</w:t>
        </w:r>
      </w:hyperlink>
      <w:r w:rsidRPr="29AA4D19">
        <w:rPr>
          <w:rFonts w:ascii="Times New Roman" w:eastAsia="Times New Roman" w:hAnsi="Times New Roman" w:cs="Times New Roman"/>
        </w:rPr>
        <w:t xml:space="preserve">  </w:t>
      </w:r>
    </w:p>
  </w:footnote>
  <w:footnote w:id="118">
    <w:p w14:paraId="6580A0A2"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05">
        <w:r w:rsidRPr="00F415F0">
          <w:rPr>
            <w:rStyle w:val="Hperlink"/>
            <w:rFonts w:ascii="Times New Roman" w:eastAsia="Times New Roman" w:hAnsi="Times New Roman" w:cs="Times New Roman"/>
          </w:rPr>
          <w:t>https://kliimaministeerium.ee/sites/default/files/documents/2023-04/Tuumaelektrijaama%20ja%20kasutatud%20tuumk%C3%BCtuse%20l%C3%B5ppladustuspaiga%20potentsiaalsete%20asukohtade%20ruumianal%C3%BC%C3%BCs.pdf</w:t>
        </w:r>
      </w:hyperlink>
      <w:r w:rsidRPr="00F415F0">
        <w:rPr>
          <w:rFonts w:ascii="Times New Roman" w:eastAsia="Times New Roman" w:hAnsi="Times New Roman" w:cs="Times New Roman"/>
        </w:rPr>
        <w:t xml:space="preserve"> </w:t>
      </w:r>
    </w:p>
  </w:footnote>
  <w:footnote w:id="119">
    <w:p w14:paraId="062D8DB0" w14:textId="43DCAE93" w:rsidR="00102981" w:rsidRPr="00F415F0" w:rsidRDefault="00102981" w:rsidP="00102981">
      <w:pPr>
        <w:pStyle w:val="Allmrkusetekst"/>
        <w:rPr>
          <w:rFonts w:ascii="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106">
        <w:r w:rsidRPr="00F415F0">
          <w:rPr>
            <w:rStyle w:val="Hperlink"/>
            <w:rFonts w:ascii="Times New Roman" w:eastAsia="Times New Roman" w:hAnsi="Times New Roman" w:cs="Times New Roman"/>
          </w:rPr>
          <w:t>https://andmed.stat.ee/et/stat/rahvastik__rahvastikunaitajad-ja-koosseis__rahvaarv-ja-rahvastiku-koosseis/RV0291U</w:t>
        </w:r>
      </w:hyperlink>
      <w:r w:rsidRPr="00F415F0">
        <w:rPr>
          <w:rFonts w:ascii="Times New Roman" w:eastAsia="Times New Roman" w:hAnsi="Times New Roman" w:cs="Times New Roman"/>
        </w:rPr>
        <w:t xml:space="preserve"> </w:t>
      </w:r>
    </w:p>
  </w:footnote>
  <w:footnote w:id="120">
    <w:p w14:paraId="1CA14719"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Regionaal- ja põllumajandusministeerium: </w:t>
      </w:r>
      <w:hyperlink r:id="rId107">
        <w:r w:rsidRPr="00F415F0">
          <w:rPr>
            <w:rStyle w:val="Hperlink"/>
            <w:rFonts w:ascii="Times New Roman" w:eastAsia="Times New Roman" w:hAnsi="Times New Roman" w:cs="Times New Roman"/>
          </w:rPr>
          <w:t>https://www.agri.ee/sites/default/files/documents/2025-11/Tulumaksu%20arvestus%202025%20102025.xlsx</w:t>
        </w:r>
      </w:hyperlink>
      <w:r w:rsidRPr="00F415F0">
        <w:rPr>
          <w:rFonts w:ascii="Times New Roman" w:eastAsia="Times New Roman" w:hAnsi="Times New Roman" w:cs="Times New Roman"/>
        </w:rPr>
        <w:t xml:space="preserve"> </w:t>
      </w:r>
    </w:p>
    <w:p w14:paraId="7231395C" w14:textId="77777777" w:rsidR="00102981" w:rsidRDefault="00102981" w:rsidP="00102981">
      <w:pPr>
        <w:pStyle w:val="Allmrkusetekst"/>
        <w:rPr>
          <w:rFonts w:ascii="Times New Roman" w:eastAsia="Times New Roman" w:hAnsi="Times New Roman" w:cs="Times New Roman"/>
        </w:rPr>
      </w:pPr>
    </w:p>
  </w:footnote>
  <w:footnote w:id="121">
    <w:p w14:paraId="65726FDD" w14:textId="77777777" w:rsidR="00102981" w:rsidRPr="00F415F0"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108">
        <w:r w:rsidRPr="00F415F0">
          <w:rPr>
            <w:rStyle w:val="Hperlink"/>
            <w:rFonts w:ascii="Times New Roman" w:eastAsia="Times New Roman" w:hAnsi="Times New Roman" w:cs="Times New Roman"/>
          </w:rPr>
          <w:t>https://kliimaministeerium.ee/sites/default/files/documents/2023-07/Tuumaenergia%20t%C3%B6%C3%B6r%C3%BChmale%20inimressursside%20arendamise%20strateegia%20koostamine%20ja%20regulatiivse%20raamistiku%20kaardistamine%20%282%29.pdf</w:t>
        </w:r>
      </w:hyperlink>
      <w:r w:rsidRPr="00F415F0">
        <w:rPr>
          <w:rFonts w:ascii="Times New Roman" w:eastAsia="Times New Roman" w:hAnsi="Times New Roman" w:cs="Times New Roman"/>
        </w:rPr>
        <w:t xml:space="preserve"> </w:t>
      </w:r>
    </w:p>
  </w:footnote>
  <w:footnote w:id="122">
    <w:p w14:paraId="723A4B6C"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109">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29AA4D19">
        <w:rPr>
          <w:rFonts w:ascii="Times New Roman" w:eastAsia="Times New Roman" w:hAnsi="Times New Roman" w:cs="Times New Roman"/>
        </w:rPr>
        <w:t xml:space="preserve"> </w:t>
      </w:r>
    </w:p>
  </w:footnote>
  <w:footnote w:id="123">
    <w:p w14:paraId="416C5BC8"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0">
        <w:r w:rsidRPr="00F415F0">
          <w:rPr>
            <w:rStyle w:val="Hperlink"/>
            <w:rFonts w:ascii="Times New Roman" w:hAnsi="Times New Roman" w:cs="Times New Roman"/>
          </w:rPr>
          <w:t>Planeerimisseadus–Riigi Teataja</w:t>
        </w:r>
      </w:hyperlink>
    </w:p>
  </w:footnote>
  <w:footnote w:id="124">
    <w:p w14:paraId="7509D0B5"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1">
        <w:r w:rsidRPr="00F415F0">
          <w:rPr>
            <w:rStyle w:val="Hperlink"/>
            <w:rFonts w:ascii="Times New Roman" w:hAnsi="Times New Roman" w:cs="Times New Roman"/>
          </w:rPr>
          <w:t>Keskkonnamõju hindamise ja keskkonnajuhtimissüsteemi seadus–Riigi Teataja</w:t>
        </w:r>
      </w:hyperlink>
    </w:p>
  </w:footnote>
  <w:footnote w:id="125">
    <w:p w14:paraId="1498B3C8" w14:textId="77777777" w:rsidR="00102981" w:rsidRDefault="00102981" w:rsidP="00102981">
      <w:pPr>
        <w:pStyle w:val="Allmrkusetekst"/>
      </w:pPr>
      <w:r w:rsidRPr="3017474B">
        <w:rPr>
          <w:rStyle w:val="Allmrkuseviide"/>
        </w:rPr>
        <w:footnoteRef/>
      </w:r>
      <w:r w:rsidRPr="00F415F0">
        <w:rPr>
          <w:rFonts w:ascii="Times New Roman" w:hAnsi="Times New Roman" w:cs="Times New Roman"/>
        </w:rPr>
        <w:t xml:space="preserve"> </w:t>
      </w:r>
      <w:hyperlink r:id="rId112">
        <w:r w:rsidRPr="00F415F0">
          <w:rPr>
            <w:rStyle w:val="Hperlink"/>
            <w:rFonts w:ascii="Times New Roman" w:hAnsi="Times New Roman" w:cs="Times New Roman"/>
          </w:rPr>
          <w:t>STI/PUB/1374</w:t>
        </w:r>
      </w:hyperlink>
    </w:p>
  </w:footnote>
  <w:footnote w:id="126">
    <w:p w14:paraId="4135B53B"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3" w:history="1">
        <w:r w:rsidRPr="00F415F0">
          <w:rPr>
            <w:rStyle w:val="Hperlink"/>
            <w:rFonts w:ascii="Times New Roman" w:hAnsi="Times New Roman" w:cs="Times New Roman"/>
          </w:rPr>
          <w:t>Mõjude määratlemise kontrollküsimustik | Justiits- ja Digiministeerium</w:t>
        </w:r>
      </w:hyperlink>
    </w:p>
  </w:footnote>
  <w:footnote w:id="127">
    <w:p w14:paraId="44766D67" w14:textId="33652293"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4" w:history="1">
        <w:r w:rsidR="00F415F0" w:rsidRPr="00F415F0">
          <w:rPr>
            <w:rStyle w:val="Hperlink"/>
            <w:rFonts w:ascii="Times New Roman" w:hAnsi="Times New Roman" w:cs="Times New Roman"/>
          </w:rPr>
          <w:t>https://www-pub.iaea.org/MTCD/Publications/PDF/P1815_web.pdf</w:t>
        </w:r>
      </w:hyperlink>
      <w:r w:rsidR="00F415F0" w:rsidRPr="00F415F0">
        <w:rPr>
          <w:rFonts w:ascii="Times New Roman" w:hAnsi="Times New Roman" w:cs="Times New Roman"/>
        </w:rPr>
        <w:t xml:space="preserve"> </w:t>
      </w:r>
    </w:p>
  </w:footnote>
  <w:footnote w:id="128">
    <w:p w14:paraId="0E4FE183"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5" w:anchor="para32">
        <w:r w:rsidRPr="00F415F0">
          <w:rPr>
            <w:rStyle w:val="Hperlink"/>
            <w:rFonts w:ascii="Times New Roman" w:hAnsi="Times New Roman" w:cs="Times New Roman"/>
          </w:rPr>
          <w:t>Kiirgusseadus–Riigi Teataja</w:t>
        </w:r>
      </w:hyperlink>
    </w:p>
  </w:footnote>
  <w:footnote w:id="129">
    <w:p w14:paraId="675E5295" w14:textId="15CF1F0E" w:rsidR="00A726E9" w:rsidRDefault="00A726E9">
      <w:pPr>
        <w:pStyle w:val="Allmrkusetekst"/>
      </w:pPr>
      <w:r>
        <w:rPr>
          <w:rStyle w:val="Allmrkuseviide"/>
        </w:rPr>
        <w:footnoteRef/>
      </w:r>
      <w:r>
        <w:t xml:space="preserve"> </w:t>
      </w:r>
      <w:r w:rsidRPr="00A726E9">
        <w:t xml:space="preserve">Akronüüm inglisekeelsest fraasist As </w:t>
      </w:r>
      <w:r w:rsidRPr="00A726E9">
        <w:t>Low As Reasonably Achievable (nii madal kui mõistlikult saavutatav). Mõiste, mille kohaselt kiirgusallikate ja nendega seotud tegevuste kavandamisel ja kasutamisel tuleb kindlustada nii madal kiiritustase kui see mõistlike kulutustega võimalik on, arvestades tehniliste kõrval ka majanduslikke ja sotsiaalseid tegureid (E. Realo &amp; T. Viik, 1996, Kiirguskaitse sõnastik)</w:t>
      </w:r>
    </w:p>
  </w:footnote>
  <w:footnote w:id="130">
    <w:p w14:paraId="298B10F1" w14:textId="0F74F90F"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6" w:history="1">
        <w:r w:rsidR="00F415F0" w:rsidRPr="00F415F0">
          <w:rPr>
            <w:rStyle w:val="Hperlink"/>
            <w:rFonts w:ascii="Times New Roman" w:eastAsia="Aptos" w:hAnsi="Times New Roman" w:cs="Times New Roman"/>
          </w:rPr>
          <w:t>https://kliimaministeerium.ee/sites/default/files/documents/2023-03/310022023003%20%281%29.pdf</w:t>
        </w:r>
      </w:hyperlink>
      <w:r w:rsidR="00F415F0" w:rsidRPr="00F415F0">
        <w:rPr>
          <w:rFonts w:ascii="Times New Roman" w:eastAsia="Aptos" w:hAnsi="Times New Roman" w:cs="Times New Roman"/>
          <w:color w:val="000000" w:themeColor="text1"/>
        </w:rPr>
        <w:t xml:space="preserve"> </w:t>
      </w:r>
    </w:p>
  </w:footnote>
  <w:footnote w:id="131">
    <w:p w14:paraId="5715C9C9" w14:textId="4EE9E8C4"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7" w:history="1">
        <w:r w:rsidR="00F415F0" w:rsidRPr="00F415F0">
          <w:rPr>
            <w:rStyle w:val="Hperlink"/>
            <w:rFonts w:ascii="Times New Roman" w:eastAsia="Aptos" w:hAnsi="Times New Roman" w:cs="Times New Roman"/>
          </w:rPr>
          <w:t>https://kliimaministeerium.ee/sites/default/files/documents/2025-11/ENMAK%202035%20eeln%C3%B5u_2.pdf</w:t>
        </w:r>
      </w:hyperlink>
      <w:r w:rsidR="00F415F0" w:rsidRPr="00F415F0">
        <w:rPr>
          <w:rFonts w:ascii="Times New Roman" w:eastAsia="Aptos" w:hAnsi="Times New Roman" w:cs="Times New Roman"/>
          <w:color w:val="000000" w:themeColor="text1"/>
        </w:rPr>
        <w:t xml:space="preserve"> </w:t>
      </w:r>
    </w:p>
  </w:footnote>
  <w:footnote w:id="132">
    <w:p w14:paraId="79EB14DC"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8">
        <w:r w:rsidRPr="00F415F0">
          <w:rPr>
            <w:rStyle w:val="Hperlink"/>
            <w:rFonts w:ascii="Times New Roman" w:eastAsia="Segoe UI" w:hAnsi="Times New Roman" w:cs="Times New Roman"/>
          </w:rPr>
          <w:t>Tuumaenergia töörühma lõpparuanne.pdf</w:t>
        </w:r>
      </w:hyperlink>
    </w:p>
  </w:footnote>
  <w:footnote w:id="133">
    <w:p w14:paraId="4A8C2AE4"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9">
        <w:r w:rsidRPr="00F415F0">
          <w:rPr>
            <w:rStyle w:val="Hperlink"/>
            <w:rFonts w:ascii="Times New Roman" w:eastAsia="Aptos" w:hAnsi="Times New Roman" w:cs="Times New Roman"/>
          </w:rPr>
          <w:t xml:space="preserve">Nuclear Energy in </w:t>
        </w:r>
        <w:r w:rsidRPr="00F415F0">
          <w:rPr>
            <w:rStyle w:val="Hperlink"/>
            <w:rFonts w:ascii="Times New Roman" w:eastAsia="Aptos" w:hAnsi="Times New Roman" w:cs="Times New Roman"/>
          </w:rPr>
          <w:t>the Circular Carbon Economy (CCE) (EN)</w:t>
        </w:r>
      </w:hyperlink>
    </w:p>
  </w:footnote>
  <w:footnote w:id="134">
    <w:p w14:paraId="7E56471D"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20">
        <w:r w:rsidRPr="00F415F0">
          <w:rPr>
            <w:rStyle w:val="Hperlink"/>
            <w:rFonts w:ascii="Times New Roman" w:eastAsia="Aptos" w:hAnsi="Times New Roman" w:cs="Times New Roman"/>
          </w:rPr>
          <w:t xml:space="preserve">REPORT on </w:t>
        </w:r>
        <w:r w:rsidRPr="00F415F0">
          <w:rPr>
            <w:rStyle w:val="Hperlink"/>
            <w:rFonts w:ascii="Times New Roman" w:eastAsia="Aptos" w:hAnsi="Times New Roman" w:cs="Times New Roman"/>
          </w:rPr>
          <w:t>small modular reactors | A9-0408/2023 | European Parliament</w:t>
        </w:r>
      </w:hyperlink>
    </w:p>
  </w:footnote>
  <w:footnote w:id="135">
    <w:p w14:paraId="4EF31F04" w14:textId="3E36F513"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r w:rsidRPr="00F415F0">
        <w:rPr>
          <w:rStyle w:val="Hperlink"/>
          <w:rFonts w:ascii="Times New Roman" w:hAnsi="Times New Roman" w:cs="Times New Roman"/>
        </w:rPr>
        <w:t>Regulation (EU) 2024/1735 of the European Parliament and of the Council of 13 June 2024 on establishing a framework of measures for strengthening Europe’s net-zero technology manufacturing ecosystem and amending Regulation (EU) 2018/1724 (Text with EEA relevance) - Publications Office of the EU</w:t>
      </w:r>
    </w:p>
  </w:footnote>
  <w:footnote w:id="136">
    <w:p w14:paraId="5FF9C37A"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21">
        <w:r w:rsidRPr="00F415F0">
          <w:rPr>
            <w:rStyle w:val="Hperlink"/>
            <w:rFonts w:ascii="Times New Roman" w:hAnsi="Times New Roman" w:cs="Times New Roman"/>
          </w:rPr>
          <w:t>Pub1122_scr.pdf</w:t>
        </w:r>
      </w:hyperlink>
    </w:p>
  </w:footnote>
  <w:footnote w:id="137">
    <w:p w14:paraId="0BCD1629" w14:textId="06BE0563" w:rsidR="00102981" w:rsidRPr="00F415F0" w:rsidRDefault="00102981" w:rsidP="00102981">
      <w:pPr>
        <w:pStyle w:val="Allmrkusetekst"/>
        <w:rPr>
          <w:rFonts w:ascii="Times New Roman" w:hAnsi="Times New Roman" w:cs="Times New Roman"/>
        </w:rPr>
      </w:pPr>
      <w:r w:rsidRPr="1A68649A">
        <w:rPr>
          <w:rStyle w:val="Allmrkuseviide"/>
        </w:rPr>
        <w:footnoteRef/>
      </w:r>
      <w:r>
        <w:t xml:space="preserve"> </w:t>
      </w:r>
      <w:hyperlink r:id="rId122" w:history="1">
        <w:r w:rsidR="00F415F0" w:rsidRPr="00F415F0">
          <w:rPr>
            <w:rStyle w:val="Hperlink"/>
            <w:rFonts w:ascii="Times New Roman" w:eastAsia="Aptos" w:hAnsi="Times New Roman" w:cs="Times New Roman"/>
          </w:rPr>
          <w:t>https://kliimaministeerium.ee/sites/default/files/documents/2023-01/Ruumianal%C3%BC%C3%BCsi%20vahearuanne.pdf</w:t>
        </w:r>
      </w:hyperlink>
      <w:r w:rsidR="00F415F0" w:rsidRPr="00F415F0">
        <w:rPr>
          <w:rFonts w:ascii="Times New Roman" w:eastAsia="Aptos" w:hAnsi="Times New Roman" w:cs="Times New Roman"/>
          <w:color w:val="000000" w:themeColor="text1"/>
        </w:rPr>
        <w:t xml:space="preserve"> </w:t>
      </w:r>
    </w:p>
  </w:footnote>
  <w:footnote w:id="138">
    <w:p w14:paraId="55D7D984" w14:textId="77777777" w:rsidR="00102981" w:rsidRDefault="00102981" w:rsidP="00102981">
      <w:pPr>
        <w:pStyle w:val="Allmrkusetekst"/>
      </w:pPr>
      <w:r w:rsidRPr="00F415F0">
        <w:rPr>
          <w:rStyle w:val="Allmrkuseviide"/>
          <w:rFonts w:ascii="Times New Roman" w:hAnsi="Times New Roman" w:cs="Times New Roman"/>
        </w:rPr>
        <w:footnoteRef/>
      </w:r>
      <w:hyperlink r:id="rId123">
        <w:r w:rsidRPr="00F415F0">
          <w:rPr>
            <w:rStyle w:val="Hperlink"/>
            <w:rFonts w:ascii="Times New Roman" w:hAnsi="Times New Roman" w:cs="Times New Roman"/>
          </w:rPr>
          <w:t>https://kliimaministeerium.ee/sites/default/files/documents/2023-04/Tuumaelektrijaama%20ja%20kasuta…</w:t>
        </w:r>
      </w:hyperlink>
      <w:r>
        <w:t xml:space="preserve"> </w:t>
      </w:r>
    </w:p>
  </w:footnote>
  <w:footnote w:id="139">
    <w:p w14:paraId="54C086C0" w14:textId="77777777" w:rsidR="00102981" w:rsidRDefault="00102981" w:rsidP="00102981">
      <w:pPr>
        <w:pStyle w:val="Allmrkusetekst"/>
      </w:pPr>
      <w:r w:rsidRPr="777111CA">
        <w:rPr>
          <w:rStyle w:val="Allmrkuseviide"/>
        </w:rPr>
        <w:footnoteRef/>
      </w:r>
      <w:r>
        <w:t xml:space="preserve"> </w:t>
      </w:r>
      <w:hyperlink r:id="rId124">
        <w:r w:rsidRPr="00F415F0">
          <w:rPr>
            <w:rStyle w:val="Hperlink"/>
            <w:rFonts w:ascii="Times New Roman" w:eastAsia="Aptos" w:hAnsi="Times New Roman" w:cs="Times New Roman"/>
          </w:rPr>
          <w:t>Pub1122_scr.pdf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D8F"/>
    <w:multiLevelType w:val="multilevel"/>
    <w:tmpl w:val="AF1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52FC9"/>
    <w:multiLevelType w:val="multilevel"/>
    <w:tmpl w:val="BFD604D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E8D6E37"/>
    <w:multiLevelType w:val="multilevel"/>
    <w:tmpl w:val="FF74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350570"/>
    <w:multiLevelType w:val="hybridMultilevel"/>
    <w:tmpl w:val="C654305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3F84329"/>
    <w:multiLevelType w:val="hybridMultilevel"/>
    <w:tmpl w:val="36D29F6E"/>
    <w:lvl w:ilvl="0" w:tplc="0425000F">
      <w:start w:val="1"/>
      <w:numFmt w:val="decimal"/>
      <w:lvlText w:val="%1."/>
      <w:lvlJc w:val="left"/>
      <w:pPr>
        <w:ind w:left="360" w:hanging="360"/>
      </w:pPr>
      <w:rPr>
        <w:rFonts w:hint="default"/>
      </w:rPr>
    </w:lvl>
    <w:lvl w:ilvl="1" w:tplc="E1BC8432">
      <w:numFmt w:val="bullet"/>
      <w:lvlText w:val="–"/>
      <w:lvlJc w:val="left"/>
      <w:pPr>
        <w:ind w:left="1150" w:hanging="430"/>
      </w:pPr>
      <w:rPr>
        <w:rFonts w:ascii="Times New Roman" w:eastAsia="Times New Roman" w:hAnsi="Times New Roman" w:cs="Times New Roman"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AE9BA22"/>
    <w:multiLevelType w:val="hybridMultilevel"/>
    <w:tmpl w:val="FFFFFFFF"/>
    <w:lvl w:ilvl="0" w:tplc="9D42925A">
      <w:start w:val="1"/>
      <w:numFmt w:val="bullet"/>
      <w:lvlText w:val="·"/>
      <w:lvlJc w:val="left"/>
      <w:pPr>
        <w:ind w:left="720" w:hanging="360"/>
      </w:pPr>
      <w:rPr>
        <w:rFonts w:ascii="Symbol" w:hAnsi="Symbol" w:hint="default"/>
      </w:rPr>
    </w:lvl>
    <w:lvl w:ilvl="1" w:tplc="FD86C7DE">
      <w:start w:val="1"/>
      <w:numFmt w:val="bullet"/>
      <w:lvlText w:val="o"/>
      <w:lvlJc w:val="left"/>
      <w:pPr>
        <w:ind w:left="1440" w:hanging="360"/>
      </w:pPr>
      <w:rPr>
        <w:rFonts w:ascii="Courier New" w:hAnsi="Courier New" w:hint="default"/>
      </w:rPr>
    </w:lvl>
    <w:lvl w:ilvl="2" w:tplc="45202FFA">
      <w:start w:val="1"/>
      <w:numFmt w:val="bullet"/>
      <w:lvlText w:val=""/>
      <w:lvlJc w:val="left"/>
      <w:pPr>
        <w:ind w:left="2160" w:hanging="360"/>
      </w:pPr>
      <w:rPr>
        <w:rFonts w:ascii="Wingdings" w:hAnsi="Wingdings" w:hint="default"/>
      </w:rPr>
    </w:lvl>
    <w:lvl w:ilvl="3" w:tplc="D9041B38">
      <w:start w:val="1"/>
      <w:numFmt w:val="bullet"/>
      <w:lvlText w:val=""/>
      <w:lvlJc w:val="left"/>
      <w:pPr>
        <w:ind w:left="2880" w:hanging="360"/>
      </w:pPr>
      <w:rPr>
        <w:rFonts w:ascii="Symbol" w:hAnsi="Symbol" w:hint="default"/>
      </w:rPr>
    </w:lvl>
    <w:lvl w:ilvl="4" w:tplc="A68AA30C">
      <w:start w:val="1"/>
      <w:numFmt w:val="bullet"/>
      <w:lvlText w:val="o"/>
      <w:lvlJc w:val="left"/>
      <w:pPr>
        <w:ind w:left="3600" w:hanging="360"/>
      </w:pPr>
      <w:rPr>
        <w:rFonts w:ascii="Courier New" w:hAnsi="Courier New" w:hint="default"/>
      </w:rPr>
    </w:lvl>
    <w:lvl w:ilvl="5" w:tplc="9C8C3424">
      <w:start w:val="1"/>
      <w:numFmt w:val="bullet"/>
      <w:lvlText w:val=""/>
      <w:lvlJc w:val="left"/>
      <w:pPr>
        <w:ind w:left="4320" w:hanging="360"/>
      </w:pPr>
      <w:rPr>
        <w:rFonts w:ascii="Wingdings" w:hAnsi="Wingdings" w:hint="default"/>
      </w:rPr>
    </w:lvl>
    <w:lvl w:ilvl="6" w:tplc="D3CCCB76">
      <w:start w:val="1"/>
      <w:numFmt w:val="bullet"/>
      <w:lvlText w:val=""/>
      <w:lvlJc w:val="left"/>
      <w:pPr>
        <w:ind w:left="5040" w:hanging="360"/>
      </w:pPr>
      <w:rPr>
        <w:rFonts w:ascii="Symbol" w:hAnsi="Symbol" w:hint="default"/>
      </w:rPr>
    </w:lvl>
    <w:lvl w:ilvl="7" w:tplc="0658B84A">
      <w:start w:val="1"/>
      <w:numFmt w:val="bullet"/>
      <w:lvlText w:val="o"/>
      <w:lvlJc w:val="left"/>
      <w:pPr>
        <w:ind w:left="5760" w:hanging="360"/>
      </w:pPr>
      <w:rPr>
        <w:rFonts w:ascii="Courier New" w:hAnsi="Courier New" w:hint="default"/>
      </w:rPr>
    </w:lvl>
    <w:lvl w:ilvl="8" w:tplc="6382EAD6">
      <w:start w:val="1"/>
      <w:numFmt w:val="bullet"/>
      <w:lvlText w:val=""/>
      <w:lvlJc w:val="left"/>
      <w:pPr>
        <w:ind w:left="6480" w:hanging="360"/>
      </w:pPr>
      <w:rPr>
        <w:rFonts w:ascii="Wingdings" w:hAnsi="Wingdings" w:hint="default"/>
      </w:rPr>
    </w:lvl>
  </w:abstractNum>
  <w:abstractNum w:abstractNumId="6" w15:restartNumberingAfterBreak="0">
    <w:nsid w:val="1C49E992"/>
    <w:multiLevelType w:val="hybridMultilevel"/>
    <w:tmpl w:val="FFFFFFFF"/>
    <w:lvl w:ilvl="0" w:tplc="C3286C8E">
      <w:start w:val="1"/>
      <w:numFmt w:val="bullet"/>
      <w:lvlText w:val="·"/>
      <w:lvlJc w:val="left"/>
      <w:pPr>
        <w:ind w:left="720" w:hanging="360"/>
      </w:pPr>
      <w:rPr>
        <w:rFonts w:ascii="Symbol" w:hAnsi="Symbol" w:hint="default"/>
      </w:rPr>
    </w:lvl>
    <w:lvl w:ilvl="1" w:tplc="09BCE9B2">
      <w:start w:val="1"/>
      <w:numFmt w:val="bullet"/>
      <w:lvlText w:val="o"/>
      <w:lvlJc w:val="left"/>
      <w:pPr>
        <w:ind w:left="1440" w:hanging="360"/>
      </w:pPr>
      <w:rPr>
        <w:rFonts w:ascii="Courier New" w:hAnsi="Courier New" w:hint="default"/>
      </w:rPr>
    </w:lvl>
    <w:lvl w:ilvl="2" w:tplc="D0840EF0">
      <w:start w:val="1"/>
      <w:numFmt w:val="bullet"/>
      <w:lvlText w:val=""/>
      <w:lvlJc w:val="left"/>
      <w:pPr>
        <w:ind w:left="2160" w:hanging="360"/>
      </w:pPr>
      <w:rPr>
        <w:rFonts w:ascii="Wingdings" w:hAnsi="Wingdings" w:hint="default"/>
      </w:rPr>
    </w:lvl>
    <w:lvl w:ilvl="3" w:tplc="5FBAF6E6">
      <w:start w:val="1"/>
      <w:numFmt w:val="bullet"/>
      <w:lvlText w:val=""/>
      <w:lvlJc w:val="left"/>
      <w:pPr>
        <w:ind w:left="2880" w:hanging="360"/>
      </w:pPr>
      <w:rPr>
        <w:rFonts w:ascii="Symbol" w:hAnsi="Symbol" w:hint="default"/>
      </w:rPr>
    </w:lvl>
    <w:lvl w:ilvl="4" w:tplc="7E5CEFF2">
      <w:start w:val="1"/>
      <w:numFmt w:val="bullet"/>
      <w:lvlText w:val="o"/>
      <w:lvlJc w:val="left"/>
      <w:pPr>
        <w:ind w:left="3600" w:hanging="360"/>
      </w:pPr>
      <w:rPr>
        <w:rFonts w:ascii="Courier New" w:hAnsi="Courier New" w:hint="default"/>
      </w:rPr>
    </w:lvl>
    <w:lvl w:ilvl="5" w:tplc="97728902">
      <w:start w:val="1"/>
      <w:numFmt w:val="bullet"/>
      <w:lvlText w:val=""/>
      <w:lvlJc w:val="left"/>
      <w:pPr>
        <w:ind w:left="4320" w:hanging="360"/>
      </w:pPr>
      <w:rPr>
        <w:rFonts w:ascii="Wingdings" w:hAnsi="Wingdings" w:hint="default"/>
      </w:rPr>
    </w:lvl>
    <w:lvl w:ilvl="6" w:tplc="91E226C6">
      <w:start w:val="1"/>
      <w:numFmt w:val="bullet"/>
      <w:lvlText w:val=""/>
      <w:lvlJc w:val="left"/>
      <w:pPr>
        <w:ind w:left="5040" w:hanging="360"/>
      </w:pPr>
      <w:rPr>
        <w:rFonts w:ascii="Symbol" w:hAnsi="Symbol" w:hint="default"/>
      </w:rPr>
    </w:lvl>
    <w:lvl w:ilvl="7" w:tplc="C2B2BECA">
      <w:start w:val="1"/>
      <w:numFmt w:val="bullet"/>
      <w:lvlText w:val="o"/>
      <w:lvlJc w:val="left"/>
      <w:pPr>
        <w:ind w:left="5760" w:hanging="360"/>
      </w:pPr>
      <w:rPr>
        <w:rFonts w:ascii="Courier New" w:hAnsi="Courier New" w:hint="default"/>
      </w:rPr>
    </w:lvl>
    <w:lvl w:ilvl="8" w:tplc="EB56F854">
      <w:start w:val="1"/>
      <w:numFmt w:val="bullet"/>
      <w:lvlText w:val=""/>
      <w:lvlJc w:val="left"/>
      <w:pPr>
        <w:ind w:left="6480" w:hanging="360"/>
      </w:pPr>
      <w:rPr>
        <w:rFonts w:ascii="Wingdings" w:hAnsi="Wingdings" w:hint="default"/>
      </w:rPr>
    </w:lvl>
  </w:abstractNum>
  <w:abstractNum w:abstractNumId="7" w15:restartNumberingAfterBreak="0">
    <w:nsid w:val="1DC30AB7"/>
    <w:multiLevelType w:val="hybridMultilevel"/>
    <w:tmpl w:val="FFFFFFFF"/>
    <w:lvl w:ilvl="0" w:tplc="ED8E1952">
      <w:start w:val="1"/>
      <w:numFmt w:val="bullet"/>
      <w:lvlText w:val="·"/>
      <w:lvlJc w:val="left"/>
      <w:pPr>
        <w:ind w:left="720" w:hanging="360"/>
      </w:pPr>
      <w:rPr>
        <w:rFonts w:ascii="Symbol" w:hAnsi="Symbol" w:hint="default"/>
      </w:rPr>
    </w:lvl>
    <w:lvl w:ilvl="1" w:tplc="D6EE1BF4">
      <w:start w:val="1"/>
      <w:numFmt w:val="bullet"/>
      <w:lvlText w:val="o"/>
      <w:lvlJc w:val="left"/>
      <w:pPr>
        <w:ind w:left="1440" w:hanging="360"/>
      </w:pPr>
      <w:rPr>
        <w:rFonts w:ascii="Courier New" w:hAnsi="Courier New" w:hint="default"/>
      </w:rPr>
    </w:lvl>
    <w:lvl w:ilvl="2" w:tplc="DEE6BC96">
      <w:start w:val="1"/>
      <w:numFmt w:val="bullet"/>
      <w:lvlText w:val=""/>
      <w:lvlJc w:val="left"/>
      <w:pPr>
        <w:ind w:left="2160" w:hanging="360"/>
      </w:pPr>
      <w:rPr>
        <w:rFonts w:ascii="Wingdings" w:hAnsi="Wingdings" w:hint="default"/>
      </w:rPr>
    </w:lvl>
    <w:lvl w:ilvl="3" w:tplc="72221870">
      <w:start w:val="1"/>
      <w:numFmt w:val="bullet"/>
      <w:lvlText w:val=""/>
      <w:lvlJc w:val="left"/>
      <w:pPr>
        <w:ind w:left="2880" w:hanging="360"/>
      </w:pPr>
      <w:rPr>
        <w:rFonts w:ascii="Symbol" w:hAnsi="Symbol" w:hint="default"/>
      </w:rPr>
    </w:lvl>
    <w:lvl w:ilvl="4" w:tplc="F84E5962">
      <w:start w:val="1"/>
      <w:numFmt w:val="bullet"/>
      <w:lvlText w:val="o"/>
      <w:lvlJc w:val="left"/>
      <w:pPr>
        <w:ind w:left="3600" w:hanging="360"/>
      </w:pPr>
      <w:rPr>
        <w:rFonts w:ascii="Courier New" w:hAnsi="Courier New" w:hint="default"/>
      </w:rPr>
    </w:lvl>
    <w:lvl w:ilvl="5" w:tplc="90A452B0">
      <w:start w:val="1"/>
      <w:numFmt w:val="bullet"/>
      <w:lvlText w:val=""/>
      <w:lvlJc w:val="left"/>
      <w:pPr>
        <w:ind w:left="4320" w:hanging="360"/>
      </w:pPr>
      <w:rPr>
        <w:rFonts w:ascii="Wingdings" w:hAnsi="Wingdings" w:hint="default"/>
      </w:rPr>
    </w:lvl>
    <w:lvl w:ilvl="6" w:tplc="A3B049F2">
      <w:start w:val="1"/>
      <w:numFmt w:val="bullet"/>
      <w:lvlText w:val=""/>
      <w:lvlJc w:val="left"/>
      <w:pPr>
        <w:ind w:left="5040" w:hanging="360"/>
      </w:pPr>
      <w:rPr>
        <w:rFonts w:ascii="Symbol" w:hAnsi="Symbol" w:hint="default"/>
      </w:rPr>
    </w:lvl>
    <w:lvl w:ilvl="7" w:tplc="319CBAF6">
      <w:start w:val="1"/>
      <w:numFmt w:val="bullet"/>
      <w:lvlText w:val="o"/>
      <w:lvlJc w:val="left"/>
      <w:pPr>
        <w:ind w:left="5760" w:hanging="360"/>
      </w:pPr>
      <w:rPr>
        <w:rFonts w:ascii="Courier New" w:hAnsi="Courier New" w:hint="default"/>
      </w:rPr>
    </w:lvl>
    <w:lvl w:ilvl="8" w:tplc="FA4CC970">
      <w:start w:val="1"/>
      <w:numFmt w:val="bullet"/>
      <w:lvlText w:val=""/>
      <w:lvlJc w:val="left"/>
      <w:pPr>
        <w:ind w:left="6480" w:hanging="360"/>
      </w:pPr>
      <w:rPr>
        <w:rFonts w:ascii="Wingdings" w:hAnsi="Wingdings" w:hint="default"/>
      </w:rPr>
    </w:lvl>
  </w:abstractNum>
  <w:abstractNum w:abstractNumId="8" w15:restartNumberingAfterBreak="0">
    <w:nsid w:val="1E56DADE"/>
    <w:multiLevelType w:val="hybridMultilevel"/>
    <w:tmpl w:val="FFFFFFFF"/>
    <w:lvl w:ilvl="0" w:tplc="4E64E8C6">
      <w:start w:val="1"/>
      <w:numFmt w:val="bullet"/>
      <w:lvlText w:val="·"/>
      <w:lvlJc w:val="left"/>
      <w:pPr>
        <w:ind w:left="720" w:hanging="360"/>
      </w:pPr>
      <w:rPr>
        <w:rFonts w:ascii="Symbol" w:hAnsi="Symbol" w:hint="default"/>
      </w:rPr>
    </w:lvl>
    <w:lvl w:ilvl="1" w:tplc="7672966A">
      <w:start w:val="1"/>
      <w:numFmt w:val="bullet"/>
      <w:lvlText w:val="o"/>
      <w:lvlJc w:val="left"/>
      <w:pPr>
        <w:ind w:left="1440" w:hanging="360"/>
      </w:pPr>
      <w:rPr>
        <w:rFonts w:ascii="Courier New" w:hAnsi="Courier New" w:hint="default"/>
      </w:rPr>
    </w:lvl>
    <w:lvl w:ilvl="2" w:tplc="FC840A4C">
      <w:start w:val="1"/>
      <w:numFmt w:val="bullet"/>
      <w:lvlText w:val=""/>
      <w:lvlJc w:val="left"/>
      <w:pPr>
        <w:ind w:left="2160" w:hanging="360"/>
      </w:pPr>
      <w:rPr>
        <w:rFonts w:ascii="Wingdings" w:hAnsi="Wingdings" w:hint="default"/>
      </w:rPr>
    </w:lvl>
    <w:lvl w:ilvl="3" w:tplc="5FC47F04">
      <w:start w:val="1"/>
      <w:numFmt w:val="bullet"/>
      <w:lvlText w:val=""/>
      <w:lvlJc w:val="left"/>
      <w:pPr>
        <w:ind w:left="2880" w:hanging="360"/>
      </w:pPr>
      <w:rPr>
        <w:rFonts w:ascii="Symbol" w:hAnsi="Symbol" w:hint="default"/>
      </w:rPr>
    </w:lvl>
    <w:lvl w:ilvl="4" w:tplc="45B489E6">
      <w:start w:val="1"/>
      <w:numFmt w:val="bullet"/>
      <w:lvlText w:val="o"/>
      <w:lvlJc w:val="left"/>
      <w:pPr>
        <w:ind w:left="3600" w:hanging="360"/>
      </w:pPr>
      <w:rPr>
        <w:rFonts w:ascii="Courier New" w:hAnsi="Courier New" w:hint="default"/>
      </w:rPr>
    </w:lvl>
    <w:lvl w:ilvl="5" w:tplc="CE320EB8">
      <w:start w:val="1"/>
      <w:numFmt w:val="bullet"/>
      <w:lvlText w:val=""/>
      <w:lvlJc w:val="left"/>
      <w:pPr>
        <w:ind w:left="4320" w:hanging="360"/>
      </w:pPr>
      <w:rPr>
        <w:rFonts w:ascii="Wingdings" w:hAnsi="Wingdings" w:hint="default"/>
      </w:rPr>
    </w:lvl>
    <w:lvl w:ilvl="6" w:tplc="23B0935E">
      <w:start w:val="1"/>
      <w:numFmt w:val="bullet"/>
      <w:lvlText w:val=""/>
      <w:lvlJc w:val="left"/>
      <w:pPr>
        <w:ind w:left="5040" w:hanging="360"/>
      </w:pPr>
      <w:rPr>
        <w:rFonts w:ascii="Symbol" w:hAnsi="Symbol" w:hint="default"/>
      </w:rPr>
    </w:lvl>
    <w:lvl w:ilvl="7" w:tplc="262A885A">
      <w:start w:val="1"/>
      <w:numFmt w:val="bullet"/>
      <w:lvlText w:val="o"/>
      <w:lvlJc w:val="left"/>
      <w:pPr>
        <w:ind w:left="5760" w:hanging="360"/>
      </w:pPr>
      <w:rPr>
        <w:rFonts w:ascii="Courier New" w:hAnsi="Courier New" w:hint="default"/>
      </w:rPr>
    </w:lvl>
    <w:lvl w:ilvl="8" w:tplc="610A2DF2">
      <w:start w:val="1"/>
      <w:numFmt w:val="bullet"/>
      <w:lvlText w:val=""/>
      <w:lvlJc w:val="left"/>
      <w:pPr>
        <w:ind w:left="6480" w:hanging="360"/>
      </w:pPr>
      <w:rPr>
        <w:rFonts w:ascii="Wingdings" w:hAnsi="Wingdings" w:hint="default"/>
      </w:rPr>
    </w:lvl>
  </w:abstractNum>
  <w:abstractNum w:abstractNumId="9" w15:restartNumberingAfterBreak="0">
    <w:nsid w:val="22D32C5B"/>
    <w:multiLevelType w:val="multilevel"/>
    <w:tmpl w:val="C0AC1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403153"/>
    <w:multiLevelType w:val="hybridMultilevel"/>
    <w:tmpl w:val="FFFFFFFF"/>
    <w:lvl w:ilvl="0" w:tplc="F574289A">
      <w:start w:val="1"/>
      <w:numFmt w:val="bullet"/>
      <w:lvlText w:val=""/>
      <w:lvlJc w:val="left"/>
      <w:pPr>
        <w:ind w:left="720" w:hanging="360"/>
      </w:pPr>
      <w:rPr>
        <w:rFonts w:ascii="Symbol" w:hAnsi="Symbol" w:hint="default"/>
      </w:rPr>
    </w:lvl>
    <w:lvl w:ilvl="1" w:tplc="028E71D2">
      <w:start w:val="1"/>
      <w:numFmt w:val="bullet"/>
      <w:lvlText w:val="o"/>
      <w:lvlJc w:val="left"/>
      <w:pPr>
        <w:ind w:left="1440" w:hanging="360"/>
      </w:pPr>
      <w:rPr>
        <w:rFonts w:ascii="Courier New" w:hAnsi="Courier New" w:hint="default"/>
      </w:rPr>
    </w:lvl>
    <w:lvl w:ilvl="2" w:tplc="22F8E298">
      <w:start w:val="1"/>
      <w:numFmt w:val="bullet"/>
      <w:lvlText w:val=""/>
      <w:lvlJc w:val="left"/>
      <w:pPr>
        <w:ind w:left="2160" w:hanging="360"/>
      </w:pPr>
      <w:rPr>
        <w:rFonts w:ascii="Wingdings" w:hAnsi="Wingdings" w:hint="default"/>
      </w:rPr>
    </w:lvl>
    <w:lvl w:ilvl="3" w:tplc="6442A866">
      <w:start w:val="1"/>
      <w:numFmt w:val="bullet"/>
      <w:lvlText w:val=""/>
      <w:lvlJc w:val="left"/>
      <w:pPr>
        <w:ind w:left="2880" w:hanging="360"/>
      </w:pPr>
      <w:rPr>
        <w:rFonts w:ascii="Symbol" w:hAnsi="Symbol" w:hint="default"/>
      </w:rPr>
    </w:lvl>
    <w:lvl w:ilvl="4" w:tplc="ECC4B2E2">
      <w:start w:val="1"/>
      <w:numFmt w:val="bullet"/>
      <w:lvlText w:val="o"/>
      <w:lvlJc w:val="left"/>
      <w:pPr>
        <w:ind w:left="3600" w:hanging="360"/>
      </w:pPr>
      <w:rPr>
        <w:rFonts w:ascii="Courier New" w:hAnsi="Courier New" w:hint="default"/>
      </w:rPr>
    </w:lvl>
    <w:lvl w:ilvl="5" w:tplc="1DEA1F04">
      <w:start w:val="1"/>
      <w:numFmt w:val="bullet"/>
      <w:lvlText w:val=""/>
      <w:lvlJc w:val="left"/>
      <w:pPr>
        <w:ind w:left="4320" w:hanging="360"/>
      </w:pPr>
      <w:rPr>
        <w:rFonts w:ascii="Wingdings" w:hAnsi="Wingdings" w:hint="default"/>
      </w:rPr>
    </w:lvl>
    <w:lvl w:ilvl="6" w:tplc="32B6DCD0">
      <w:start w:val="1"/>
      <w:numFmt w:val="bullet"/>
      <w:lvlText w:val=""/>
      <w:lvlJc w:val="left"/>
      <w:pPr>
        <w:ind w:left="5040" w:hanging="360"/>
      </w:pPr>
      <w:rPr>
        <w:rFonts w:ascii="Symbol" w:hAnsi="Symbol" w:hint="default"/>
      </w:rPr>
    </w:lvl>
    <w:lvl w:ilvl="7" w:tplc="CF269352">
      <w:start w:val="1"/>
      <w:numFmt w:val="bullet"/>
      <w:lvlText w:val="o"/>
      <w:lvlJc w:val="left"/>
      <w:pPr>
        <w:ind w:left="5760" w:hanging="360"/>
      </w:pPr>
      <w:rPr>
        <w:rFonts w:ascii="Courier New" w:hAnsi="Courier New" w:hint="default"/>
      </w:rPr>
    </w:lvl>
    <w:lvl w:ilvl="8" w:tplc="5A921574">
      <w:start w:val="1"/>
      <w:numFmt w:val="bullet"/>
      <w:lvlText w:val=""/>
      <w:lvlJc w:val="left"/>
      <w:pPr>
        <w:ind w:left="6480" w:hanging="360"/>
      </w:pPr>
      <w:rPr>
        <w:rFonts w:ascii="Wingdings" w:hAnsi="Wingdings" w:hint="default"/>
      </w:rPr>
    </w:lvl>
  </w:abstractNum>
  <w:abstractNum w:abstractNumId="11" w15:restartNumberingAfterBreak="0">
    <w:nsid w:val="2E461E68"/>
    <w:multiLevelType w:val="hybridMultilevel"/>
    <w:tmpl w:val="C7DCBCCA"/>
    <w:lvl w:ilvl="0" w:tplc="1CD21698">
      <w:start w:val="1"/>
      <w:numFmt w:val="bullet"/>
      <w:lvlText w:val=""/>
      <w:lvlJc w:val="left"/>
      <w:pPr>
        <w:ind w:left="720" w:hanging="360"/>
      </w:pPr>
      <w:rPr>
        <w:rFonts w:ascii="Symbol" w:hAnsi="Symbol" w:hint="default"/>
      </w:rPr>
    </w:lvl>
    <w:lvl w:ilvl="1" w:tplc="31EA600A">
      <w:start w:val="1"/>
      <w:numFmt w:val="bullet"/>
      <w:lvlText w:val="o"/>
      <w:lvlJc w:val="left"/>
      <w:pPr>
        <w:ind w:left="1440" w:hanging="360"/>
      </w:pPr>
      <w:rPr>
        <w:rFonts w:ascii="Courier New" w:hAnsi="Courier New" w:hint="default"/>
      </w:rPr>
    </w:lvl>
    <w:lvl w:ilvl="2" w:tplc="DABCE020">
      <w:start w:val="1"/>
      <w:numFmt w:val="bullet"/>
      <w:lvlText w:val=""/>
      <w:lvlJc w:val="left"/>
      <w:pPr>
        <w:ind w:left="2160" w:hanging="360"/>
      </w:pPr>
      <w:rPr>
        <w:rFonts w:ascii="Wingdings" w:hAnsi="Wingdings" w:hint="default"/>
      </w:rPr>
    </w:lvl>
    <w:lvl w:ilvl="3" w:tplc="A8323584">
      <w:start w:val="1"/>
      <w:numFmt w:val="bullet"/>
      <w:lvlText w:val=""/>
      <w:lvlJc w:val="left"/>
      <w:pPr>
        <w:ind w:left="2880" w:hanging="360"/>
      </w:pPr>
      <w:rPr>
        <w:rFonts w:ascii="Symbol" w:hAnsi="Symbol" w:hint="default"/>
      </w:rPr>
    </w:lvl>
    <w:lvl w:ilvl="4" w:tplc="84B204B6">
      <w:start w:val="1"/>
      <w:numFmt w:val="bullet"/>
      <w:lvlText w:val="o"/>
      <w:lvlJc w:val="left"/>
      <w:pPr>
        <w:ind w:left="3600" w:hanging="360"/>
      </w:pPr>
      <w:rPr>
        <w:rFonts w:ascii="Courier New" w:hAnsi="Courier New" w:hint="default"/>
      </w:rPr>
    </w:lvl>
    <w:lvl w:ilvl="5" w:tplc="248A26D4">
      <w:start w:val="1"/>
      <w:numFmt w:val="bullet"/>
      <w:lvlText w:val=""/>
      <w:lvlJc w:val="left"/>
      <w:pPr>
        <w:ind w:left="4320" w:hanging="360"/>
      </w:pPr>
      <w:rPr>
        <w:rFonts w:ascii="Wingdings" w:hAnsi="Wingdings" w:hint="default"/>
      </w:rPr>
    </w:lvl>
    <w:lvl w:ilvl="6" w:tplc="11ECF8BE">
      <w:start w:val="1"/>
      <w:numFmt w:val="bullet"/>
      <w:lvlText w:val=""/>
      <w:lvlJc w:val="left"/>
      <w:pPr>
        <w:ind w:left="5040" w:hanging="360"/>
      </w:pPr>
      <w:rPr>
        <w:rFonts w:ascii="Symbol" w:hAnsi="Symbol" w:hint="default"/>
      </w:rPr>
    </w:lvl>
    <w:lvl w:ilvl="7" w:tplc="3E66582E">
      <w:start w:val="1"/>
      <w:numFmt w:val="bullet"/>
      <w:lvlText w:val="o"/>
      <w:lvlJc w:val="left"/>
      <w:pPr>
        <w:ind w:left="5760" w:hanging="360"/>
      </w:pPr>
      <w:rPr>
        <w:rFonts w:ascii="Courier New" w:hAnsi="Courier New" w:hint="default"/>
      </w:rPr>
    </w:lvl>
    <w:lvl w:ilvl="8" w:tplc="3740F984">
      <w:start w:val="1"/>
      <w:numFmt w:val="bullet"/>
      <w:lvlText w:val=""/>
      <w:lvlJc w:val="left"/>
      <w:pPr>
        <w:ind w:left="6480" w:hanging="360"/>
      </w:pPr>
      <w:rPr>
        <w:rFonts w:ascii="Wingdings" w:hAnsi="Wingdings" w:hint="default"/>
      </w:rPr>
    </w:lvl>
  </w:abstractNum>
  <w:abstractNum w:abstractNumId="12" w15:restartNumberingAfterBreak="0">
    <w:nsid w:val="2EB043E8"/>
    <w:multiLevelType w:val="multilevel"/>
    <w:tmpl w:val="DBE80E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FE53168"/>
    <w:multiLevelType w:val="hybridMultilevel"/>
    <w:tmpl w:val="29BEB822"/>
    <w:lvl w:ilvl="0" w:tplc="18688DCA">
      <w:start w:val="1"/>
      <w:numFmt w:val="bullet"/>
      <w:lvlText w:val=""/>
      <w:lvlJc w:val="left"/>
      <w:pPr>
        <w:ind w:left="360" w:hanging="360"/>
      </w:pPr>
      <w:rPr>
        <w:rFonts w:ascii="Symbol" w:hAnsi="Symbol" w:hint="default"/>
      </w:rPr>
    </w:lvl>
    <w:lvl w:ilvl="1" w:tplc="FF88B204" w:tentative="1">
      <w:start w:val="1"/>
      <w:numFmt w:val="bullet"/>
      <w:lvlText w:val="o"/>
      <w:lvlJc w:val="left"/>
      <w:pPr>
        <w:ind w:left="1080" w:hanging="360"/>
      </w:pPr>
      <w:rPr>
        <w:rFonts w:ascii="Courier New" w:hAnsi="Courier New" w:hint="default"/>
      </w:rPr>
    </w:lvl>
    <w:lvl w:ilvl="2" w:tplc="C4E4FDDE" w:tentative="1">
      <w:start w:val="1"/>
      <w:numFmt w:val="bullet"/>
      <w:lvlText w:val=""/>
      <w:lvlJc w:val="left"/>
      <w:pPr>
        <w:ind w:left="1800" w:hanging="360"/>
      </w:pPr>
      <w:rPr>
        <w:rFonts w:ascii="Wingdings" w:hAnsi="Wingdings" w:hint="default"/>
      </w:rPr>
    </w:lvl>
    <w:lvl w:ilvl="3" w:tplc="FB966614" w:tentative="1">
      <w:start w:val="1"/>
      <w:numFmt w:val="bullet"/>
      <w:lvlText w:val=""/>
      <w:lvlJc w:val="left"/>
      <w:pPr>
        <w:ind w:left="2520" w:hanging="360"/>
      </w:pPr>
      <w:rPr>
        <w:rFonts w:ascii="Symbol" w:hAnsi="Symbol" w:hint="default"/>
      </w:rPr>
    </w:lvl>
    <w:lvl w:ilvl="4" w:tplc="9932A168" w:tentative="1">
      <w:start w:val="1"/>
      <w:numFmt w:val="bullet"/>
      <w:lvlText w:val="o"/>
      <w:lvlJc w:val="left"/>
      <w:pPr>
        <w:ind w:left="3240" w:hanging="360"/>
      </w:pPr>
      <w:rPr>
        <w:rFonts w:ascii="Courier New" w:hAnsi="Courier New" w:hint="default"/>
      </w:rPr>
    </w:lvl>
    <w:lvl w:ilvl="5" w:tplc="9CEC8644" w:tentative="1">
      <w:start w:val="1"/>
      <w:numFmt w:val="bullet"/>
      <w:lvlText w:val=""/>
      <w:lvlJc w:val="left"/>
      <w:pPr>
        <w:ind w:left="3960" w:hanging="360"/>
      </w:pPr>
      <w:rPr>
        <w:rFonts w:ascii="Wingdings" w:hAnsi="Wingdings" w:hint="default"/>
      </w:rPr>
    </w:lvl>
    <w:lvl w:ilvl="6" w:tplc="87A2C5DA" w:tentative="1">
      <w:start w:val="1"/>
      <w:numFmt w:val="bullet"/>
      <w:lvlText w:val=""/>
      <w:lvlJc w:val="left"/>
      <w:pPr>
        <w:ind w:left="4680" w:hanging="360"/>
      </w:pPr>
      <w:rPr>
        <w:rFonts w:ascii="Symbol" w:hAnsi="Symbol" w:hint="default"/>
      </w:rPr>
    </w:lvl>
    <w:lvl w:ilvl="7" w:tplc="D5584964" w:tentative="1">
      <w:start w:val="1"/>
      <w:numFmt w:val="bullet"/>
      <w:lvlText w:val="o"/>
      <w:lvlJc w:val="left"/>
      <w:pPr>
        <w:ind w:left="5400" w:hanging="360"/>
      </w:pPr>
      <w:rPr>
        <w:rFonts w:ascii="Courier New" w:hAnsi="Courier New" w:hint="default"/>
      </w:rPr>
    </w:lvl>
    <w:lvl w:ilvl="8" w:tplc="051C6C18" w:tentative="1">
      <w:start w:val="1"/>
      <w:numFmt w:val="bullet"/>
      <w:lvlText w:val=""/>
      <w:lvlJc w:val="left"/>
      <w:pPr>
        <w:ind w:left="6120" w:hanging="360"/>
      </w:pPr>
      <w:rPr>
        <w:rFonts w:ascii="Wingdings" w:hAnsi="Wingdings" w:hint="default"/>
      </w:rPr>
    </w:lvl>
  </w:abstractNum>
  <w:abstractNum w:abstractNumId="14" w15:restartNumberingAfterBreak="0">
    <w:nsid w:val="313B29EC"/>
    <w:multiLevelType w:val="hybridMultilevel"/>
    <w:tmpl w:val="FFFFFFFF"/>
    <w:lvl w:ilvl="0" w:tplc="EDAC948A">
      <w:start w:val="1"/>
      <w:numFmt w:val="bullet"/>
      <w:lvlText w:val="·"/>
      <w:lvlJc w:val="left"/>
      <w:pPr>
        <w:ind w:left="720" w:hanging="360"/>
      </w:pPr>
      <w:rPr>
        <w:rFonts w:ascii="Symbol" w:hAnsi="Symbol" w:hint="default"/>
      </w:rPr>
    </w:lvl>
    <w:lvl w:ilvl="1" w:tplc="07CA0988">
      <w:start w:val="1"/>
      <w:numFmt w:val="bullet"/>
      <w:lvlText w:val="o"/>
      <w:lvlJc w:val="left"/>
      <w:pPr>
        <w:ind w:left="1440" w:hanging="360"/>
      </w:pPr>
      <w:rPr>
        <w:rFonts w:ascii="Courier New" w:hAnsi="Courier New" w:hint="default"/>
      </w:rPr>
    </w:lvl>
    <w:lvl w:ilvl="2" w:tplc="FAD8F9A4">
      <w:start w:val="1"/>
      <w:numFmt w:val="bullet"/>
      <w:lvlText w:val=""/>
      <w:lvlJc w:val="left"/>
      <w:pPr>
        <w:ind w:left="2160" w:hanging="360"/>
      </w:pPr>
      <w:rPr>
        <w:rFonts w:ascii="Wingdings" w:hAnsi="Wingdings" w:hint="default"/>
      </w:rPr>
    </w:lvl>
    <w:lvl w:ilvl="3" w:tplc="B2DE7268">
      <w:start w:val="1"/>
      <w:numFmt w:val="bullet"/>
      <w:lvlText w:val=""/>
      <w:lvlJc w:val="left"/>
      <w:pPr>
        <w:ind w:left="2880" w:hanging="360"/>
      </w:pPr>
      <w:rPr>
        <w:rFonts w:ascii="Symbol" w:hAnsi="Symbol" w:hint="default"/>
      </w:rPr>
    </w:lvl>
    <w:lvl w:ilvl="4" w:tplc="7826DE28">
      <w:start w:val="1"/>
      <w:numFmt w:val="bullet"/>
      <w:lvlText w:val="o"/>
      <w:lvlJc w:val="left"/>
      <w:pPr>
        <w:ind w:left="3600" w:hanging="360"/>
      </w:pPr>
      <w:rPr>
        <w:rFonts w:ascii="Courier New" w:hAnsi="Courier New" w:hint="default"/>
      </w:rPr>
    </w:lvl>
    <w:lvl w:ilvl="5" w:tplc="5EFE9108">
      <w:start w:val="1"/>
      <w:numFmt w:val="bullet"/>
      <w:lvlText w:val=""/>
      <w:lvlJc w:val="left"/>
      <w:pPr>
        <w:ind w:left="4320" w:hanging="360"/>
      </w:pPr>
      <w:rPr>
        <w:rFonts w:ascii="Wingdings" w:hAnsi="Wingdings" w:hint="default"/>
      </w:rPr>
    </w:lvl>
    <w:lvl w:ilvl="6" w:tplc="5742F086">
      <w:start w:val="1"/>
      <w:numFmt w:val="bullet"/>
      <w:lvlText w:val=""/>
      <w:lvlJc w:val="left"/>
      <w:pPr>
        <w:ind w:left="5040" w:hanging="360"/>
      </w:pPr>
      <w:rPr>
        <w:rFonts w:ascii="Symbol" w:hAnsi="Symbol" w:hint="default"/>
      </w:rPr>
    </w:lvl>
    <w:lvl w:ilvl="7" w:tplc="E53AA79E">
      <w:start w:val="1"/>
      <w:numFmt w:val="bullet"/>
      <w:lvlText w:val="o"/>
      <w:lvlJc w:val="left"/>
      <w:pPr>
        <w:ind w:left="5760" w:hanging="360"/>
      </w:pPr>
      <w:rPr>
        <w:rFonts w:ascii="Courier New" w:hAnsi="Courier New" w:hint="default"/>
      </w:rPr>
    </w:lvl>
    <w:lvl w:ilvl="8" w:tplc="E0F23A8E">
      <w:start w:val="1"/>
      <w:numFmt w:val="bullet"/>
      <w:lvlText w:val=""/>
      <w:lvlJc w:val="left"/>
      <w:pPr>
        <w:ind w:left="6480" w:hanging="360"/>
      </w:pPr>
      <w:rPr>
        <w:rFonts w:ascii="Wingdings" w:hAnsi="Wingdings" w:hint="default"/>
      </w:rPr>
    </w:lvl>
  </w:abstractNum>
  <w:abstractNum w:abstractNumId="15" w15:restartNumberingAfterBreak="0">
    <w:nsid w:val="32928D7D"/>
    <w:multiLevelType w:val="hybridMultilevel"/>
    <w:tmpl w:val="BE78B23A"/>
    <w:lvl w:ilvl="0" w:tplc="FC3C11E6">
      <w:start w:val="1"/>
      <w:numFmt w:val="bullet"/>
      <w:lvlText w:val=""/>
      <w:lvlJc w:val="left"/>
      <w:pPr>
        <w:ind w:left="720" w:hanging="360"/>
      </w:pPr>
      <w:rPr>
        <w:rFonts w:ascii="Symbol" w:hAnsi="Symbol" w:hint="default"/>
      </w:rPr>
    </w:lvl>
    <w:lvl w:ilvl="1" w:tplc="EC2CED9E">
      <w:start w:val="1"/>
      <w:numFmt w:val="bullet"/>
      <w:lvlText w:val="o"/>
      <w:lvlJc w:val="left"/>
      <w:pPr>
        <w:ind w:left="1440" w:hanging="360"/>
      </w:pPr>
      <w:rPr>
        <w:rFonts w:ascii="Courier New" w:hAnsi="Courier New" w:hint="default"/>
      </w:rPr>
    </w:lvl>
    <w:lvl w:ilvl="2" w:tplc="7E529D2A">
      <w:start w:val="1"/>
      <w:numFmt w:val="bullet"/>
      <w:lvlText w:val=""/>
      <w:lvlJc w:val="left"/>
      <w:pPr>
        <w:ind w:left="2160" w:hanging="360"/>
      </w:pPr>
      <w:rPr>
        <w:rFonts w:ascii="Wingdings" w:hAnsi="Wingdings" w:hint="default"/>
      </w:rPr>
    </w:lvl>
    <w:lvl w:ilvl="3" w:tplc="ECFC196A">
      <w:start w:val="1"/>
      <w:numFmt w:val="bullet"/>
      <w:lvlText w:val=""/>
      <w:lvlJc w:val="left"/>
      <w:pPr>
        <w:ind w:left="2880" w:hanging="360"/>
      </w:pPr>
      <w:rPr>
        <w:rFonts w:ascii="Symbol" w:hAnsi="Symbol" w:hint="default"/>
      </w:rPr>
    </w:lvl>
    <w:lvl w:ilvl="4" w:tplc="7C8686EE">
      <w:start w:val="1"/>
      <w:numFmt w:val="bullet"/>
      <w:lvlText w:val="o"/>
      <w:lvlJc w:val="left"/>
      <w:pPr>
        <w:ind w:left="3600" w:hanging="360"/>
      </w:pPr>
      <w:rPr>
        <w:rFonts w:ascii="Courier New" w:hAnsi="Courier New" w:hint="default"/>
      </w:rPr>
    </w:lvl>
    <w:lvl w:ilvl="5" w:tplc="01B6065C">
      <w:start w:val="1"/>
      <w:numFmt w:val="bullet"/>
      <w:lvlText w:val=""/>
      <w:lvlJc w:val="left"/>
      <w:pPr>
        <w:ind w:left="4320" w:hanging="360"/>
      </w:pPr>
      <w:rPr>
        <w:rFonts w:ascii="Wingdings" w:hAnsi="Wingdings" w:hint="default"/>
      </w:rPr>
    </w:lvl>
    <w:lvl w:ilvl="6" w:tplc="39365CC6">
      <w:start w:val="1"/>
      <w:numFmt w:val="bullet"/>
      <w:lvlText w:val=""/>
      <w:lvlJc w:val="left"/>
      <w:pPr>
        <w:ind w:left="5040" w:hanging="360"/>
      </w:pPr>
      <w:rPr>
        <w:rFonts w:ascii="Symbol" w:hAnsi="Symbol" w:hint="default"/>
      </w:rPr>
    </w:lvl>
    <w:lvl w:ilvl="7" w:tplc="B1360886">
      <w:start w:val="1"/>
      <w:numFmt w:val="bullet"/>
      <w:lvlText w:val="o"/>
      <w:lvlJc w:val="left"/>
      <w:pPr>
        <w:ind w:left="5760" w:hanging="360"/>
      </w:pPr>
      <w:rPr>
        <w:rFonts w:ascii="Courier New" w:hAnsi="Courier New" w:hint="default"/>
      </w:rPr>
    </w:lvl>
    <w:lvl w:ilvl="8" w:tplc="5E7C1D80">
      <w:start w:val="1"/>
      <w:numFmt w:val="bullet"/>
      <w:lvlText w:val=""/>
      <w:lvlJc w:val="left"/>
      <w:pPr>
        <w:ind w:left="6480" w:hanging="360"/>
      </w:pPr>
      <w:rPr>
        <w:rFonts w:ascii="Wingdings" w:hAnsi="Wingdings" w:hint="default"/>
      </w:rPr>
    </w:lvl>
  </w:abstractNum>
  <w:abstractNum w:abstractNumId="16" w15:restartNumberingAfterBreak="0">
    <w:nsid w:val="32DD6A2E"/>
    <w:multiLevelType w:val="hybridMultilevel"/>
    <w:tmpl w:val="453EB886"/>
    <w:lvl w:ilvl="0" w:tplc="A4BE9FD6">
      <w:start w:val="1"/>
      <w:numFmt w:val="bullet"/>
      <w:lvlText w:val=""/>
      <w:lvlJc w:val="left"/>
      <w:pPr>
        <w:ind w:left="720" w:hanging="360"/>
      </w:pPr>
      <w:rPr>
        <w:rFonts w:ascii="Symbol" w:hAnsi="Symbol" w:hint="default"/>
      </w:rPr>
    </w:lvl>
    <w:lvl w:ilvl="1" w:tplc="7BA0141C">
      <w:start w:val="1"/>
      <w:numFmt w:val="bullet"/>
      <w:lvlText w:val="o"/>
      <w:lvlJc w:val="left"/>
      <w:pPr>
        <w:ind w:left="1440" w:hanging="360"/>
      </w:pPr>
      <w:rPr>
        <w:rFonts w:ascii="Courier New" w:hAnsi="Courier New" w:hint="default"/>
      </w:rPr>
    </w:lvl>
    <w:lvl w:ilvl="2" w:tplc="D8C0C83C">
      <w:start w:val="1"/>
      <w:numFmt w:val="bullet"/>
      <w:lvlText w:val=""/>
      <w:lvlJc w:val="left"/>
      <w:pPr>
        <w:ind w:left="2160" w:hanging="360"/>
      </w:pPr>
      <w:rPr>
        <w:rFonts w:ascii="Wingdings" w:hAnsi="Wingdings" w:hint="default"/>
      </w:rPr>
    </w:lvl>
    <w:lvl w:ilvl="3" w:tplc="287A4C9E">
      <w:start w:val="1"/>
      <w:numFmt w:val="bullet"/>
      <w:lvlText w:val=""/>
      <w:lvlJc w:val="left"/>
      <w:pPr>
        <w:ind w:left="2880" w:hanging="360"/>
      </w:pPr>
      <w:rPr>
        <w:rFonts w:ascii="Symbol" w:hAnsi="Symbol" w:hint="default"/>
      </w:rPr>
    </w:lvl>
    <w:lvl w:ilvl="4" w:tplc="BEFC8544">
      <w:start w:val="1"/>
      <w:numFmt w:val="bullet"/>
      <w:lvlText w:val="o"/>
      <w:lvlJc w:val="left"/>
      <w:pPr>
        <w:ind w:left="3600" w:hanging="360"/>
      </w:pPr>
      <w:rPr>
        <w:rFonts w:ascii="Courier New" w:hAnsi="Courier New" w:hint="default"/>
      </w:rPr>
    </w:lvl>
    <w:lvl w:ilvl="5" w:tplc="FE4EAF28">
      <w:start w:val="1"/>
      <w:numFmt w:val="bullet"/>
      <w:lvlText w:val=""/>
      <w:lvlJc w:val="left"/>
      <w:pPr>
        <w:ind w:left="4320" w:hanging="360"/>
      </w:pPr>
      <w:rPr>
        <w:rFonts w:ascii="Wingdings" w:hAnsi="Wingdings" w:hint="default"/>
      </w:rPr>
    </w:lvl>
    <w:lvl w:ilvl="6" w:tplc="044875D4">
      <w:start w:val="1"/>
      <w:numFmt w:val="bullet"/>
      <w:lvlText w:val=""/>
      <w:lvlJc w:val="left"/>
      <w:pPr>
        <w:ind w:left="5040" w:hanging="360"/>
      </w:pPr>
      <w:rPr>
        <w:rFonts w:ascii="Symbol" w:hAnsi="Symbol" w:hint="default"/>
      </w:rPr>
    </w:lvl>
    <w:lvl w:ilvl="7" w:tplc="AFF6FE6A">
      <w:start w:val="1"/>
      <w:numFmt w:val="bullet"/>
      <w:lvlText w:val="o"/>
      <w:lvlJc w:val="left"/>
      <w:pPr>
        <w:ind w:left="5760" w:hanging="360"/>
      </w:pPr>
      <w:rPr>
        <w:rFonts w:ascii="Courier New" w:hAnsi="Courier New" w:hint="default"/>
      </w:rPr>
    </w:lvl>
    <w:lvl w:ilvl="8" w:tplc="E6584318">
      <w:start w:val="1"/>
      <w:numFmt w:val="bullet"/>
      <w:lvlText w:val=""/>
      <w:lvlJc w:val="left"/>
      <w:pPr>
        <w:ind w:left="6480" w:hanging="360"/>
      </w:pPr>
      <w:rPr>
        <w:rFonts w:ascii="Wingdings" w:hAnsi="Wingdings" w:hint="default"/>
      </w:rPr>
    </w:lvl>
  </w:abstractNum>
  <w:abstractNum w:abstractNumId="17" w15:restartNumberingAfterBreak="0">
    <w:nsid w:val="3B459079"/>
    <w:multiLevelType w:val="hybridMultilevel"/>
    <w:tmpl w:val="FFFFFFFF"/>
    <w:lvl w:ilvl="0" w:tplc="9858F1C6">
      <w:start w:val="1"/>
      <w:numFmt w:val="bullet"/>
      <w:lvlText w:val="·"/>
      <w:lvlJc w:val="left"/>
      <w:pPr>
        <w:ind w:left="720" w:hanging="360"/>
      </w:pPr>
      <w:rPr>
        <w:rFonts w:ascii="Symbol" w:hAnsi="Symbol" w:hint="default"/>
      </w:rPr>
    </w:lvl>
    <w:lvl w:ilvl="1" w:tplc="EDB03170">
      <w:start w:val="1"/>
      <w:numFmt w:val="bullet"/>
      <w:lvlText w:val="o"/>
      <w:lvlJc w:val="left"/>
      <w:pPr>
        <w:ind w:left="1440" w:hanging="360"/>
      </w:pPr>
      <w:rPr>
        <w:rFonts w:ascii="Courier New" w:hAnsi="Courier New" w:hint="default"/>
      </w:rPr>
    </w:lvl>
    <w:lvl w:ilvl="2" w:tplc="02E6A3EA">
      <w:start w:val="1"/>
      <w:numFmt w:val="bullet"/>
      <w:lvlText w:val=""/>
      <w:lvlJc w:val="left"/>
      <w:pPr>
        <w:ind w:left="2160" w:hanging="360"/>
      </w:pPr>
      <w:rPr>
        <w:rFonts w:ascii="Wingdings" w:hAnsi="Wingdings" w:hint="default"/>
      </w:rPr>
    </w:lvl>
    <w:lvl w:ilvl="3" w:tplc="F7CCEE7E">
      <w:start w:val="1"/>
      <w:numFmt w:val="bullet"/>
      <w:lvlText w:val=""/>
      <w:lvlJc w:val="left"/>
      <w:pPr>
        <w:ind w:left="2880" w:hanging="360"/>
      </w:pPr>
      <w:rPr>
        <w:rFonts w:ascii="Symbol" w:hAnsi="Symbol" w:hint="default"/>
      </w:rPr>
    </w:lvl>
    <w:lvl w:ilvl="4" w:tplc="F8988FA8">
      <w:start w:val="1"/>
      <w:numFmt w:val="bullet"/>
      <w:lvlText w:val="o"/>
      <w:lvlJc w:val="left"/>
      <w:pPr>
        <w:ind w:left="3600" w:hanging="360"/>
      </w:pPr>
      <w:rPr>
        <w:rFonts w:ascii="Courier New" w:hAnsi="Courier New" w:hint="default"/>
      </w:rPr>
    </w:lvl>
    <w:lvl w:ilvl="5" w:tplc="A4002A0E">
      <w:start w:val="1"/>
      <w:numFmt w:val="bullet"/>
      <w:lvlText w:val=""/>
      <w:lvlJc w:val="left"/>
      <w:pPr>
        <w:ind w:left="4320" w:hanging="360"/>
      </w:pPr>
      <w:rPr>
        <w:rFonts w:ascii="Wingdings" w:hAnsi="Wingdings" w:hint="default"/>
      </w:rPr>
    </w:lvl>
    <w:lvl w:ilvl="6" w:tplc="C792DC1C">
      <w:start w:val="1"/>
      <w:numFmt w:val="bullet"/>
      <w:lvlText w:val=""/>
      <w:lvlJc w:val="left"/>
      <w:pPr>
        <w:ind w:left="5040" w:hanging="360"/>
      </w:pPr>
      <w:rPr>
        <w:rFonts w:ascii="Symbol" w:hAnsi="Symbol" w:hint="default"/>
      </w:rPr>
    </w:lvl>
    <w:lvl w:ilvl="7" w:tplc="B18829A2">
      <w:start w:val="1"/>
      <w:numFmt w:val="bullet"/>
      <w:lvlText w:val="o"/>
      <w:lvlJc w:val="left"/>
      <w:pPr>
        <w:ind w:left="5760" w:hanging="360"/>
      </w:pPr>
      <w:rPr>
        <w:rFonts w:ascii="Courier New" w:hAnsi="Courier New" w:hint="default"/>
      </w:rPr>
    </w:lvl>
    <w:lvl w:ilvl="8" w:tplc="9022FBD8">
      <w:start w:val="1"/>
      <w:numFmt w:val="bullet"/>
      <w:lvlText w:val=""/>
      <w:lvlJc w:val="left"/>
      <w:pPr>
        <w:ind w:left="6480" w:hanging="360"/>
      </w:pPr>
      <w:rPr>
        <w:rFonts w:ascii="Wingdings" w:hAnsi="Wingdings" w:hint="default"/>
      </w:rPr>
    </w:lvl>
  </w:abstractNum>
  <w:abstractNum w:abstractNumId="18" w15:restartNumberingAfterBreak="0">
    <w:nsid w:val="3E09B39A"/>
    <w:multiLevelType w:val="hybridMultilevel"/>
    <w:tmpl w:val="FC607B06"/>
    <w:lvl w:ilvl="0" w:tplc="21ECE182">
      <w:start w:val="1"/>
      <w:numFmt w:val="bullet"/>
      <w:lvlText w:val=""/>
      <w:lvlJc w:val="left"/>
      <w:pPr>
        <w:ind w:left="720" w:hanging="360"/>
      </w:pPr>
      <w:rPr>
        <w:rFonts w:ascii="Symbol" w:hAnsi="Symbol" w:hint="default"/>
      </w:rPr>
    </w:lvl>
    <w:lvl w:ilvl="1" w:tplc="E22AE868">
      <w:start w:val="1"/>
      <w:numFmt w:val="bullet"/>
      <w:lvlText w:val="o"/>
      <w:lvlJc w:val="left"/>
      <w:pPr>
        <w:ind w:left="1440" w:hanging="360"/>
      </w:pPr>
      <w:rPr>
        <w:rFonts w:ascii="Courier New" w:hAnsi="Courier New" w:hint="default"/>
      </w:rPr>
    </w:lvl>
    <w:lvl w:ilvl="2" w:tplc="776848BE">
      <w:start w:val="1"/>
      <w:numFmt w:val="bullet"/>
      <w:lvlText w:val=""/>
      <w:lvlJc w:val="left"/>
      <w:pPr>
        <w:ind w:left="2160" w:hanging="360"/>
      </w:pPr>
      <w:rPr>
        <w:rFonts w:ascii="Wingdings" w:hAnsi="Wingdings" w:hint="default"/>
      </w:rPr>
    </w:lvl>
    <w:lvl w:ilvl="3" w:tplc="F7E6B438">
      <w:start w:val="1"/>
      <w:numFmt w:val="bullet"/>
      <w:lvlText w:val=""/>
      <w:lvlJc w:val="left"/>
      <w:pPr>
        <w:ind w:left="2880" w:hanging="360"/>
      </w:pPr>
      <w:rPr>
        <w:rFonts w:ascii="Symbol" w:hAnsi="Symbol" w:hint="default"/>
      </w:rPr>
    </w:lvl>
    <w:lvl w:ilvl="4" w:tplc="5D642D56">
      <w:start w:val="1"/>
      <w:numFmt w:val="bullet"/>
      <w:lvlText w:val="o"/>
      <w:lvlJc w:val="left"/>
      <w:pPr>
        <w:ind w:left="3600" w:hanging="360"/>
      </w:pPr>
      <w:rPr>
        <w:rFonts w:ascii="Courier New" w:hAnsi="Courier New" w:hint="default"/>
      </w:rPr>
    </w:lvl>
    <w:lvl w:ilvl="5" w:tplc="BCAE014A">
      <w:start w:val="1"/>
      <w:numFmt w:val="bullet"/>
      <w:lvlText w:val=""/>
      <w:lvlJc w:val="left"/>
      <w:pPr>
        <w:ind w:left="4320" w:hanging="360"/>
      </w:pPr>
      <w:rPr>
        <w:rFonts w:ascii="Wingdings" w:hAnsi="Wingdings" w:hint="default"/>
      </w:rPr>
    </w:lvl>
    <w:lvl w:ilvl="6" w:tplc="D71E4266">
      <w:start w:val="1"/>
      <w:numFmt w:val="bullet"/>
      <w:lvlText w:val=""/>
      <w:lvlJc w:val="left"/>
      <w:pPr>
        <w:ind w:left="5040" w:hanging="360"/>
      </w:pPr>
      <w:rPr>
        <w:rFonts w:ascii="Symbol" w:hAnsi="Symbol" w:hint="default"/>
      </w:rPr>
    </w:lvl>
    <w:lvl w:ilvl="7" w:tplc="C324B4DA">
      <w:start w:val="1"/>
      <w:numFmt w:val="bullet"/>
      <w:lvlText w:val="o"/>
      <w:lvlJc w:val="left"/>
      <w:pPr>
        <w:ind w:left="5760" w:hanging="360"/>
      </w:pPr>
      <w:rPr>
        <w:rFonts w:ascii="Courier New" w:hAnsi="Courier New" w:hint="default"/>
      </w:rPr>
    </w:lvl>
    <w:lvl w:ilvl="8" w:tplc="B38E0078">
      <w:start w:val="1"/>
      <w:numFmt w:val="bullet"/>
      <w:lvlText w:val=""/>
      <w:lvlJc w:val="left"/>
      <w:pPr>
        <w:ind w:left="6480" w:hanging="360"/>
      </w:pPr>
      <w:rPr>
        <w:rFonts w:ascii="Wingdings" w:hAnsi="Wingdings" w:hint="default"/>
      </w:rPr>
    </w:lvl>
  </w:abstractNum>
  <w:abstractNum w:abstractNumId="19" w15:restartNumberingAfterBreak="0">
    <w:nsid w:val="4322285F"/>
    <w:multiLevelType w:val="multilevel"/>
    <w:tmpl w:val="196A66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454BE15F"/>
    <w:multiLevelType w:val="hybridMultilevel"/>
    <w:tmpl w:val="9B4C6160"/>
    <w:lvl w:ilvl="0" w:tplc="377C0CDA">
      <w:start w:val="1"/>
      <w:numFmt w:val="bullet"/>
      <w:lvlText w:val=""/>
      <w:lvlJc w:val="left"/>
      <w:pPr>
        <w:ind w:left="720" w:hanging="360"/>
      </w:pPr>
      <w:rPr>
        <w:rFonts w:ascii="Symbol" w:hAnsi="Symbol" w:hint="default"/>
      </w:rPr>
    </w:lvl>
    <w:lvl w:ilvl="1" w:tplc="89FE4EE0">
      <w:start w:val="1"/>
      <w:numFmt w:val="bullet"/>
      <w:lvlText w:val="o"/>
      <w:lvlJc w:val="left"/>
      <w:pPr>
        <w:ind w:left="1440" w:hanging="360"/>
      </w:pPr>
      <w:rPr>
        <w:rFonts w:ascii="Courier New" w:hAnsi="Courier New" w:hint="default"/>
      </w:rPr>
    </w:lvl>
    <w:lvl w:ilvl="2" w:tplc="607A853E">
      <w:start w:val="1"/>
      <w:numFmt w:val="bullet"/>
      <w:lvlText w:val=""/>
      <w:lvlJc w:val="left"/>
      <w:pPr>
        <w:ind w:left="2160" w:hanging="360"/>
      </w:pPr>
      <w:rPr>
        <w:rFonts w:ascii="Wingdings" w:hAnsi="Wingdings" w:hint="default"/>
      </w:rPr>
    </w:lvl>
    <w:lvl w:ilvl="3" w:tplc="2FE26268">
      <w:start w:val="1"/>
      <w:numFmt w:val="bullet"/>
      <w:lvlText w:val=""/>
      <w:lvlJc w:val="left"/>
      <w:pPr>
        <w:ind w:left="2880" w:hanging="360"/>
      </w:pPr>
      <w:rPr>
        <w:rFonts w:ascii="Symbol" w:hAnsi="Symbol" w:hint="default"/>
      </w:rPr>
    </w:lvl>
    <w:lvl w:ilvl="4" w:tplc="8DF8C8A4">
      <w:start w:val="1"/>
      <w:numFmt w:val="bullet"/>
      <w:lvlText w:val="o"/>
      <w:lvlJc w:val="left"/>
      <w:pPr>
        <w:ind w:left="3600" w:hanging="360"/>
      </w:pPr>
      <w:rPr>
        <w:rFonts w:ascii="Courier New" w:hAnsi="Courier New" w:hint="default"/>
      </w:rPr>
    </w:lvl>
    <w:lvl w:ilvl="5" w:tplc="EB8A9B9A">
      <w:start w:val="1"/>
      <w:numFmt w:val="bullet"/>
      <w:lvlText w:val=""/>
      <w:lvlJc w:val="left"/>
      <w:pPr>
        <w:ind w:left="4320" w:hanging="360"/>
      </w:pPr>
      <w:rPr>
        <w:rFonts w:ascii="Wingdings" w:hAnsi="Wingdings" w:hint="default"/>
      </w:rPr>
    </w:lvl>
    <w:lvl w:ilvl="6" w:tplc="065E9A88">
      <w:start w:val="1"/>
      <w:numFmt w:val="bullet"/>
      <w:lvlText w:val=""/>
      <w:lvlJc w:val="left"/>
      <w:pPr>
        <w:ind w:left="5040" w:hanging="360"/>
      </w:pPr>
      <w:rPr>
        <w:rFonts w:ascii="Symbol" w:hAnsi="Symbol" w:hint="default"/>
      </w:rPr>
    </w:lvl>
    <w:lvl w:ilvl="7" w:tplc="FF32B948">
      <w:start w:val="1"/>
      <w:numFmt w:val="bullet"/>
      <w:lvlText w:val="o"/>
      <w:lvlJc w:val="left"/>
      <w:pPr>
        <w:ind w:left="5760" w:hanging="360"/>
      </w:pPr>
      <w:rPr>
        <w:rFonts w:ascii="Courier New" w:hAnsi="Courier New" w:hint="default"/>
      </w:rPr>
    </w:lvl>
    <w:lvl w:ilvl="8" w:tplc="9D265F48">
      <w:start w:val="1"/>
      <w:numFmt w:val="bullet"/>
      <w:lvlText w:val=""/>
      <w:lvlJc w:val="left"/>
      <w:pPr>
        <w:ind w:left="6480" w:hanging="360"/>
      </w:pPr>
      <w:rPr>
        <w:rFonts w:ascii="Wingdings" w:hAnsi="Wingdings" w:hint="default"/>
      </w:rPr>
    </w:lvl>
  </w:abstractNum>
  <w:abstractNum w:abstractNumId="21" w15:restartNumberingAfterBreak="0">
    <w:nsid w:val="4D1B17DC"/>
    <w:multiLevelType w:val="hybridMultilevel"/>
    <w:tmpl w:val="FFFFFFFF"/>
    <w:lvl w:ilvl="0" w:tplc="6D9C8E20">
      <w:start w:val="1"/>
      <w:numFmt w:val="bullet"/>
      <w:lvlText w:val="·"/>
      <w:lvlJc w:val="left"/>
      <w:pPr>
        <w:ind w:left="720" w:hanging="360"/>
      </w:pPr>
      <w:rPr>
        <w:rFonts w:ascii="Symbol" w:hAnsi="Symbol" w:hint="default"/>
      </w:rPr>
    </w:lvl>
    <w:lvl w:ilvl="1" w:tplc="09D692A2">
      <w:start w:val="1"/>
      <w:numFmt w:val="bullet"/>
      <w:lvlText w:val="o"/>
      <w:lvlJc w:val="left"/>
      <w:pPr>
        <w:ind w:left="1440" w:hanging="360"/>
      </w:pPr>
      <w:rPr>
        <w:rFonts w:ascii="Courier New" w:hAnsi="Courier New" w:hint="default"/>
      </w:rPr>
    </w:lvl>
    <w:lvl w:ilvl="2" w:tplc="B498C11A">
      <w:start w:val="1"/>
      <w:numFmt w:val="bullet"/>
      <w:lvlText w:val=""/>
      <w:lvlJc w:val="left"/>
      <w:pPr>
        <w:ind w:left="2160" w:hanging="360"/>
      </w:pPr>
      <w:rPr>
        <w:rFonts w:ascii="Wingdings" w:hAnsi="Wingdings" w:hint="default"/>
      </w:rPr>
    </w:lvl>
    <w:lvl w:ilvl="3" w:tplc="80EE92F6">
      <w:start w:val="1"/>
      <w:numFmt w:val="bullet"/>
      <w:lvlText w:val=""/>
      <w:lvlJc w:val="left"/>
      <w:pPr>
        <w:ind w:left="2880" w:hanging="360"/>
      </w:pPr>
      <w:rPr>
        <w:rFonts w:ascii="Symbol" w:hAnsi="Symbol" w:hint="default"/>
      </w:rPr>
    </w:lvl>
    <w:lvl w:ilvl="4" w:tplc="4DFC5296">
      <w:start w:val="1"/>
      <w:numFmt w:val="bullet"/>
      <w:lvlText w:val="o"/>
      <w:lvlJc w:val="left"/>
      <w:pPr>
        <w:ind w:left="3600" w:hanging="360"/>
      </w:pPr>
      <w:rPr>
        <w:rFonts w:ascii="Courier New" w:hAnsi="Courier New" w:hint="default"/>
      </w:rPr>
    </w:lvl>
    <w:lvl w:ilvl="5" w:tplc="DC4E2450">
      <w:start w:val="1"/>
      <w:numFmt w:val="bullet"/>
      <w:lvlText w:val=""/>
      <w:lvlJc w:val="left"/>
      <w:pPr>
        <w:ind w:left="4320" w:hanging="360"/>
      </w:pPr>
      <w:rPr>
        <w:rFonts w:ascii="Wingdings" w:hAnsi="Wingdings" w:hint="default"/>
      </w:rPr>
    </w:lvl>
    <w:lvl w:ilvl="6" w:tplc="8084A5BE">
      <w:start w:val="1"/>
      <w:numFmt w:val="bullet"/>
      <w:lvlText w:val=""/>
      <w:lvlJc w:val="left"/>
      <w:pPr>
        <w:ind w:left="5040" w:hanging="360"/>
      </w:pPr>
      <w:rPr>
        <w:rFonts w:ascii="Symbol" w:hAnsi="Symbol" w:hint="default"/>
      </w:rPr>
    </w:lvl>
    <w:lvl w:ilvl="7" w:tplc="D4EE5726">
      <w:start w:val="1"/>
      <w:numFmt w:val="bullet"/>
      <w:lvlText w:val="o"/>
      <w:lvlJc w:val="left"/>
      <w:pPr>
        <w:ind w:left="5760" w:hanging="360"/>
      </w:pPr>
      <w:rPr>
        <w:rFonts w:ascii="Courier New" w:hAnsi="Courier New" w:hint="default"/>
      </w:rPr>
    </w:lvl>
    <w:lvl w:ilvl="8" w:tplc="E550B89C">
      <w:start w:val="1"/>
      <w:numFmt w:val="bullet"/>
      <w:lvlText w:val=""/>
      <w:lvlJc w:val="left"/>
      <w:pPr>
        <w:ind w:left="6480" w:hanging="360"/>
      </w:pPr>
      <w:rPr>
        <w:rFonts w:ascii="Wingdings" w:hAnsi="Wingdings" w:hint="default"/>
      </w:rPr>
    </w:lvl>
  </w:abstractNum>
  <w:abstractNum w:abstractNumId="22" w15:restartNumberingAfterBreak="0">
    <w:nsid w:val="55C94F39"/>
    <w:multiLevelType w:val="multilevel"/>
    <w:tmpl w:val="FB382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1C0434"/>
    <w:multiLevelType w:val="multilevel"/>
    <w:tmpl w:val="0BCC04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68600F"/>
    <w:multiLevelType w:val="hybridMultilevel"/>
    <w:tmpl w:val="48E283F6"/>
    <w:lvl w:ilvl="0" w:tplc="042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5" w15:restartNumberingAfterBreak="0">
    <w:nsid w:val="5916DE10"/>
    <w:multiLevelType w:val="hybridMultilevel"/>
    <w:tmpl w:val="FFFFFFFF"/>
    <w:lvl w:ilvl="0" w:tplc="639CEFCA">
      <w:start w:val="1"/>
      <w:numFmt w:val="bullet"/>
      <w:lvlText w:val=""/>
      <w:lvlJc w:val="left"/>
      <w:pPr>
        <w:ind w:left="720" w:hanging="360"/>
      </w:pPr>
      <w:rPr>
        <w:rFonts w:ascii="Symbol" w:hAnsi="Symbol" w:hint="default"/>
      </w:rPr>
    </w:lvl>
    <w:lvl w:ilvl="1" w:tplc="D9180FCC">
      <w:start w:val="1"/>
      <w:numFmt w:val="bullet"/>
      <w:lvlText w:val="o"/>
      <w:lvlJc w:val="left"/>
      <w:pPr>
        <w:ind w:left="1440" w:hanging="360"/>
      </w:pPr>
      <w:rPr>
        <w:rFonts w:ascii="Courier New" w:hAnsi="Courier New" w:hint="default"/>
      </w:rPr>
    </w:lvl>
    <w:lvl w:ilvl="2" w:tplc="5DBA204C">
      <w:start w:val="1"/>
      <w:numFmt w:val="bullet"/>
      <w:lvlText w:val=""/>
      <w:lvlJc w:val="left"/>
      <w:pPr>
        <w:ind w:left="2160" w:hanging="360"/>
      </w:pPr>
      <w:rPr>
        <w:rFonts w:ascii="Wingdings" w:hAnsi="Wingdings" w:hint="default"/>
      </w:rPr>
    </w:lvl>
    <w:lvl w:ilvl="3" w:tplc="483A5FC4">
      <w:start w:val="1"/>
      <w:numFmt w:val="bullet"/>
      <w:lvlText w:val=""/>
      <w:lvlJc w:val="left"/>
      <w:pPr>
        <w:ind w:left="2880" w:hanging="360"/>
      </w:pPr>
      <w:rPr>
        <w:rFonts w:ascii="Symbol" w:hAnsi="Symbol" w:hint="default"/>
      </w:rPr>
    </w:lvl>
    <w:lvl w:ilvl="4" w:tplc="7090D176">
      <w:start w:val="1"/>
      <w:numFmt w:val="bullet"/>
      <w:lvlText w:val="o"/>
      <w:lvlJc w:val="left"/>
      <w:pPr>
        <w:ind w:left="3600" w:hanging="360"/>
      </w:pPr>
      <w:rPr>
        <w:rFonts w:ascii="Courier New" w:hAnsi="Courier New" w:hint="default"/>
      </w:rPr>
    </w:lvl>
    <w:lvl w:ilvl="5" w:tplc="25405740">
      <w:start w:val="1"/>
      <w:numFmt w:val="bullet"/>
      <w:lvlText w:val=""/>
      <w:lvlJc w:val="left"/>
      <w:pPr>
        <w:ind w:left="4320" w:hanging="360"/>
      </w:pPr>
      <w:rPr>
        <w:rFonts w:ascii="Wingdings" w:hAnsi="Wingdings" w:hint="default"/>
      </w:rPr>
    </w:lvl>
    <w:lvl w:ilvl="6" w:tplc="9D7C245A">
      <w:start w:val="1"/>
      <w:numFmt w:val="bullet"/>
      <w:lvlText w:val=""/>
      <w:lvlJc w:val="left"/>
      <w:pPr>
        <w:ind w:left="5040" w:hanging="360"/>
      </w:pPr>
      <w:rPr>
        <w:rFonts w:ascii="Symbol" w:hAnsi="Symbol" w:hint="default"/>
      </w:rPr>
    </w:lvl>
    <w:lvl w:ilvl="7" w:tplc="0548E586">
      <w:start w:val="1"/>
      <w:numFmt w:val="bullet"/>
      <w:lvlText w:val="o"/>
      <w:lvlJc w:val="left"/>
      <w:pPr>
        <w:ind w:left="5760" w:hanging="360"/>
      </w:pPr>
      <w:rPr>
        <w:rFonts w:ascii="Courier New" w:hAnsi="Courier New" w:hint="default"/>
      </w:rPr>
    </w:lvl>
    <w:lvl w:ilvl="8" w:tplc="0D421E86">
      <w:start w:val="1"/>
      <w:numFmt w:val="bullet"/>
      <w:lvlText w:val=""/>
      <w:lvlJc w:val="left"/>
      <w:pPr>
        <w:ind w:left="6480" w:hanging="360"/>
      </w:pPr>
      <w:rPr>
        <w:rFonts w:ascii="Wingdings" w:hAnsi="Wingdings" w:hint="default"/>
      </w:rPr>
    </w:lvl>
  </w:abstractNum>
  <w:abstractNum w:abstractNumId="26" w15:restartNumberingAfterBreak="0">
    <w:nsid w:val="5A3B54DA"/>
    <w:multiLevelType w:val="hybridMultilevel"/>
    <w:tmpl w:val="FFFFFFFF"/>
    <w:lvl w:ilvl="0" w:tplc="E4FC2670">
      <w:start w:val="1"/>
      <w:numFmt w:val="bullet"/>
      <w:lvlText w:val=""/>
      <w:lvlJc w:val="left"/>
      <w:pPr>
        <w:ind w:left="1069" w:hanging="360"/>
      </w:pPr>
      <w:rPr>
        <w:rFonts w:ascii="Symbol" w:hAnsi="Symbol" w:hint="default"/>
      </w:rPr>
    </w:lvl>
    <w:lvl w:ilvl="1" w:tplc="23A4B81C">
      <w:start w:val="1"/>
      <w:numFmt w:val="bullet"/>
      <w:lvlText w:val="o"/>
      <w:lvlJc w:val="left"/>
      <w:pPr>
        <w:ind w:left="1789" w:hanging="360"/>
      </w:pPr>
      <w:rPr>
        <w:rFonts w:ascii="Courier New" w:hAnsi="Courier New" w:hint="default"/>
      </w:rPr>
    </w:lvl>
    <w:lvl w:ilvl="2" w:tplc="8B246FDC">
      <w:start w:val="1"/>
      <w:numFmt w:val="bullet"/>
      <w:lvlText w:val=""/>
      <w:lvlJc w:val="left"/>
      <w:pPr>
        <w:ind w:left="2509" w:hanging="360"/>
      </w:pPr>
      <w:rPr>
        <w:rFonts w:ascii="Wingdings" w:hAnsi="Wingdings" w:hint="default"/>
      </w:rPr>
    </w:lvl>
    <w:lvl w:ilvl="3" w:tplc="B86EEA02">
      <w:start w:val="1"/>
      <w:numFmt w:val="bullet"/>
      <w:lvlText w:val=""/>
      <w:lvlJc w:val="left"/>
      <w:pPr>
        <w:ind w:left="3229" w:hanging="360"/>
      </w:pPr>
      <w:rPr>
        <w:rFonts w:ascii="Symbol" w:hAnsi="Symbol" w:hint="default"/>
      </w:rPr>
    </w:lvl>
    <w:lvl w:ilvl="4" w:tplc="06EA90F4">
      <w:start w:val="1"/>
      <w:numFmt w:val="bullet"/>
      <w:lvlText w:val="o"/>
      <w:lvlJc w:val="left"/>
      <w:pPr>
        <w:ind w:left="3949" w:hanging="360"/>
      </w:pPr>
      <w:rPr>
        <w:rFonts w:ascii="Courier New" w:hAnsi="Courier New" w:hint="default"/>
      </w:rPr>
    </w:lvl>
    <w:lvl w:ilvl="5" w:tplc="71EE5636">
      <w:start w:val="1"/>
      <w:numFmt w:val="bullet"/>
      <w:lvlText w:val=""/>
      <w:lvlJc w:val="left"/>
      <w:pPr>
        <w:ind w:left="4669" w:hanging="360"/>
      </w:pPr>
      <w:rPr>
        <w:rFonts w:ascii="Wingdings" w:hAnsi="Wingdings" w:hint="default"/>
      </w:rPr>
    </w:lvl>
    <w:lvl w:ilvl="6" w:tplc="F0B2901E">
      <w:start w:val="1"/>
      <w:numFmt w:val="bullet"/>
      <w:lvlText w:val=""/>
      <w:lvlJc w:val="left"/>
      <w:pPr>
        <w:ind w:left="5389" w:hanging="360"/>
      </w:pPr>
      <w:rPr>
        <w:rFonts w:ascii="Symbol" w:hAnsi="Symbol" w:hint="default"/>
      </w:rPr>
    </w:lvl>
    <w:lvl w:ilvl="7" w:tplc="4C3ADC9E">
      <w:start w:val="1"/>
      <w:numFmt w:val="bullet"/>
      <w:lvlText w:val="o"/>
      <w:lvlJc w:val="left"/>
      <w:pPr>
        <w:ind w:left="6109" w:hanging="360"/>
      </w:pPr>
      <w:rPr>
        <w:rFonts w:ascii="Courier New" w:hAnsi="Courier New" w:hint="default"/>
      </w:rPr>
    </w:lvl>
    <w:lvl w:ilvl="8" w:tplc="187CCA26">
      <w:start w:val="1"/>
      <w:numFmt w:val="bullet"/>
      <w:lvlText w:val=""/>
      <w:lvlJc w:val="left"/>
      <w:pPr>
        <w:ind w:left="6829" w:hanging="360"/>
      </w:pPr>
      <w:rPr>
        <w:rFonts w:ascii="Wingdings" w:hAnsi="Wingdings" w:hint="default"/>
      </w:rPr>
    </w:lvl>
  </w:abstractNum>
  <w:abstractNum w:abstractNumId="27" w15:restartNumberingAfterBreak="0">
    <w:nsid w:val="5E05E6B5"/>
    <w:multiLevelType w:val="hybridMultilevel"/>
    <w:tmpl w:val="FFFFFFFF"/>
    <w:lvl w:ilvl="0" w:tplc="78163ED4">
      <w:start w:val="1"/>
      <w:numFmt w:val="bullet"/>
      <w:lvlText w:val=""/>
      <w:lvlJc w:val="left"/>
      <w:pPr>
        <w:ind w:left="720" w:hanging="360"/>
      </w:pPr>
      <w:rPr>
        <w:rFonts w:ascii="Symbol" w:hAnsi="Symbol" w:hint="default"/>
      </w:rPr>
    </w:lvl>
    <w:lvl w:ilvl="1" w:tplc="A99E9AB8">
      <w:start w:val="1"/>
      <w:numFmt w:val="bullet"/>
      <w:lvlText w:val="o"/>
      <w:lvlJc w:val="left"/>
      <w:pPr>
        <w:ind w:left="1440" w:hanging="360"/>
      </w:pPr>
      <w:rPr>
        <w:rFonts w:ascii="Courier New" w:hAnsi="Courier New" w:hint="default"/>
      </w:rPr>
    </w:lvl>
    <w:lvl w:ilvl="2" w:tplc="FA80AE26">
      <w:start w:val="1"/>
      <w:numFmt w:val="bullet"/>
      <w:lvlText w:val=""/>
      <w:lvlJc w:val="left"/>
      <w:pPr>
        <w:ind w:left="2160" w:hanging="360"/>
      </w:pPr>
      <w:rPr>
        <w:rFonts w:ascii="Wingdings" w:hAnsi="Wingdings" w:hint="default"/>
      </w:rPr>
    </w:lvl>
    <w:lvl w:ilvl="3" w:tplc="83AE11AA">
      <w:start w:val="1"/>
      <w:numFmt w:val="bullet"/>
      <w:lvlText w:val=""/>
      <w:lvlJc w:val="left"/>
      <w:pPr>
        <w:ind w:left="2880" w:hanging="360"/>
      </w:pPr>
      <w:rPr>
        <w:rFonts w:ascii="Symbol" w:hAnsi="Symbol" w:hint="default"/>
      </w:rPr>
    </w:lvl>
    <w:lvl w:ilvl="4" w:tplc="26A26EB0">
      <w:start w:val="1"/>
      <w:numFmt w:val="bullet"/>
      <w:lvlText w:val="o"/>
      <w:lvlJc w:val="left"/>
      <w:pPr>
        <w:ind w:left="3600" w:hanging="360"/>
      </w:pPr>
      <w:rPr>
        <w:rFonts w:ascii="Courier New" w:hAnsi="Courier New" w:hint="default"/>
      </w:rPr>
    </w:lvl>
    <w:lvl w:ilvl="5" w:tplc="D79C2B62">
      <w:start w:val="1"/>
      <w:numFmt w:val="bullet"/>
      <w:lvlText w:val=""/>
      <w:lvlJc w:val="left"/>
      <w:pPr>
        <w:ind w:left="4320" w:hanging="360"/>
      </w:pPr>
      <w:rPr>
        <w:rFonts w:ascii="Wingdings" w:hAnsi="Wingdings" w:hint="default"/>
      </w:rPr>
    </w:lvl>
    <w:lvl w:ilvl="6" w:tplc="C3F2C1FC">
      <w:start w:val="1"/>
      <w:numFmt w:val="bullet"/>
      <w:lvlText w:val=""/>
      <w:lvlJc w:val="left"/>
      <w:pPr>
        <w:ind w:left="5040" w:hanging="360"/>
      </w:pPr>
      <w:rPr>
        <w:rFonts w:ascii="Symbol" w:hAnsi="Symbol" w:hint="default"/>
      </w:rPr>
    </w:lvl>
    <w:lvl w:ilvl="7" w:tplc="6E0EAEFE">
      <w:start w:val="1"/>
      <w:numFmt w:val="bullet"/>
      <w:lvlText w:val="o"/>
      <w:lvlJc w:val="left"/>
      <w:pPr>
        <w:ind w:left="5760" w:hanging="360"/>
      </w:pPr>
      <w:rPr>
        <w:rFonts w:ascii="Courier New" w:hAnsi="Courier New" w:hint="default"/>
      </w:rPr>
    </w:lvl>
    <w:lvl w:ilvl="8" w:tplc="F30EEF70">
      <w:start w:val="1"/>
      <w:numFmt w:val="bullet"/>
      <w:lvlText w:val=""/>
      <w:lvlJc w:val="left"/>
      <w:pPr>
        <w:ind w:left="6480" w:hanging="360"/>
      </w:pPr>
      <w:rPr>
        <w:rFonts w:ascii="Wingdings" w:hAnsi="Wingdings" w:hint="default"/>
      </w:rPr>
    </w:lvl>
  </w:abstractNum>
  <w:abstractNum w:abstractNumId="28" w15:restartNumberingAfterBreak="0">
    <w:nsid w:val="62F68A86"/>
    <w:multiLevelType w:val="hybridMultilevel"/>
    <w:tmpl w:val="FFFFFFFF"/>
    <w:lvl w:ilvl="0" w:tplc="5238883C">
      <w:start w:val="1"/>
      <w:numFmt w:val="bullet"/>
      <w:lvlText w:val=""/>
      <w:lvlJc w:val="left"/>
      <w:pPr>
        <w:ind w:left="720" w:hanging="360"/>
      </w:pPr>
      <w:rPr>
        <w:rFonts w:ascii="Symbol" w:hAnsi="Symbol" w:hint="default"/>
      </w:rPr>
    </w:lvl>
    <w:lvl w:ilvl="1" w:tplc="CDA4A908">
      <w:start w:val="1"/>
      <w:numFmt w:val="bullet"/>
      <w:lvlText w:val="o"/>
      <w:lvlJc w:val="left"/>
      <w:pPr>
        <w:ind w:left="1440" w:hanging="360"/>
      </w:pPr>
      <w:rPr>
        <w:rFonts w:ascii="Courier New" w:hAnsi="Courier New" w:hint="default"/>
      </w:rPr>
    </w:lvl>
    <w:lvl w:ilvl="2" w:tplc="4C722AF0">
      <w:start w:val="1"/>
      <w:numFmt w:val="bullet"/>
      <w:lvlText w:val=""/>
      <w:lvlJc w:val="left"/>
      <w:pPr>
        <w:ind w:left="2160" w:hanging="360"/>
      </w:pPr>
      <w:rPr>
        <w:rFonts w:ascii="Wingdings" w:hAnsi="Wingdings" w:hint="default"/>
      </w:rPr>
    </w:lvl>
    <w:lvl w:ilvl="3" w:tplc="C2BE9DCC">
      <w:start w:val="1"/>
      <w:numFmt w:val="bullet"/>
      <w:lvlText w:val=""/>
      <w:lvlJc w:val="left"/>
      <w:pPr>
        <w:ind w:left="2880" w:hanging="360"/>
      </w:pPr>
      <w:rPr>
        <w:rFonts w:ascii="Symbol" w:hAnsi="Symbol" w:hint="default"/>
      </w:rPr>
    </w:lvl>
    <w:lvl w:ilvl="4" w:tplc="29EA50CE">
      <w:start w:val="1"/>
      <w:numFmt w:val="bullet"/>
      <w:lvlText w:val="o"/>
      <w:lvlJc w:val="left"/>
      <w:pPr>
        <w:ind w:left="3600" w:hanging="360"/>
      </w:pPr>
      <w:rPr>
        <w:rFonts w:ascii="Courier New" w:hAnsi="Courier New" w:hint="default"/>
      </w:rPr>
    </w:lvl>
    <w:lvl w:ilvl="5" w:tplc="651C5634">
      <w:start w:val="1"/>
      <w:numFmt w:val="bullet"/>
      <w:lvlText w:val=""/>
      <w:lvlJc w:val="left"/>
      <w:pPr>
        <w:ind w:left="4320" w:hanging="360"/>
      </w:pPr>
      <w:rPr>
        <w:rFonts w:ascii="Wingdings" w:hAnsi="Wingdings" w:hint="default"/>
      </w:rPr>
    </w:lvl>
    <w:lvl w:ilvl="6" w:tplc="7222F5D0">
      <w:start w:val="1"/>
      <w:numFmt w:val="bullet"/>
      <w:lvlText w:val=""/>
      <w:lvlJc w:val="left"/>
      <w:pPr>
        <w:ind w:left="5040" w:hanging="360"/>
      </w:pPr>
      <w:rPr>
        <w:rFonts w:ascii="Symbol" w:hAnsi="Symbol" w:hint="default"/>
      </w:rPr>
    </w:lvl>
    <w:lvl w:ilvl="7" w:tplc="CB8A0F82">
      <w:start w:val="1"/>
      <w:numFmt w:val="bullet"/>
      <w:lvlText w:val="o"/>
      <w:lvlJc w:val="left"/>
      <w:pPr>
        <w:ind w:left="5760" w:hanging="360"/>
      </w:pPr>
      <w:rPr>
        <w:rFonts w:ascii="Courier New" w:hAnsi="Courier New" w:hint="default"/>
      </w:rPr>
    </w:lvl>
    <w:lvl w:ilvl="8" w:tplc="577217E8">
      <w:start w:val="1"/>
      <w:numFmt w:val="bullet"/>
      <w:lvlText w:val=""/>
      <w:lvlJc w:val="left"/>
      <w:pPr>
        <w:ind w:left="6480" w:hanging="360"/>
      </w:pPr>
      <w:rPr>
        <w:rFonts w:ascii="Wingdings" w:hAnsi="Wingdings" w:hint="default"/>
      </w:rPr>
    </w:lvl>
  </w:abstractNum>
  <w:abstractNum w:abstractNumId="29" w15:restartNumberingAfterBreak="0">
    <w:nsid w:val="65690A24"/>
    <w:multiLevelType w:val="hybridMultilevel"/>
    <w:tmpl w:val="FFFFFFFF"/>
    <w:lvl w:ilvl="0" w:tplc="868AE3B6">
      <w:start w:val="1"/>
      <w:numFmt w:val="bullet"/>
      <w:lvlText w:val=""/>
      <w:lvlJc w:val="left"/>
      <w:pPr>
        <w:ind w:left="720" w:hanging="360"/>
      </w:pPr>
      <w:rPr>
        <w:rFonts w:ascii="Symbol" w:hAnsi="Symbol" w:hint="default"/>
      </w:rPr>
    </w:lvl>
    <w:lvl w:ilvl="1" w:tplc="4A4A8ECC">
      <w:start w:val="1"/>
      <w:numFmt w:val="bullet"/>
      <w:lvlText w:val="o"/>
      <w:lvlJc w:val="left"/>
      <w:pPr>
        <w:ind w:left="1440" w:hanging="360"/>
      </w:pPr>
      <w:rPr>
        <w:rFonts w:ascii="Courier New" w:hAnsi="Courier New" w:hint="default"/>
      </w:rPr>
    </w:lvl>
    <w:lvl w:ilvl="2" w:tplc="A0961E50">
      <w:start w:val="1"/>
      <w:numFmt w:val="bullet"/>
      <w:lvlText w:val=""/>
      <w:lvlJc w:val="left"/>
      <w:pPr>
        <w:ind w:left="2160" w:hanging="360"/>
      </w:pPr>
      <w:rPr>
        <w:rFonts w:ascii="Wingdings" w:hAnsi="Wingdings" w:hint="default"/>
      </w:rPr>
    </w:lvl>
    <w:lvl w:ilvl="3" w:tplc="60C27932">
      <w:start w:val="1"/>
      <w:numFmt w:val="bullet"/>
      <w:lvlText w:val=""/>
      <w:lvlJc w:val="left"/>
      <w:pPr>
        <w:ind w:left="2880" w:hanging="360"/>
      </w:pPr>
      <w:rPr>
        <w:rFonts w:ascii="Symbol" w:hAnsi="Symbol" w:hint="default"/>
      </w:rPr>
    </w:lvl>
    <w:lvl w:ilvl="4" w:tplc="DB607014">
      <w:start w:val="1"/>
      <w:numFmt w:val="bullet"/>
      <w:lvlText w:val="o"/>
      <w:lvlJc w:val="left"/>
      <w:pPr>
        <w:ind w:left="3600" w:hanging="360"/>
      </w:pPr>
      <w:rPr>
        <w:rFonts w:ascii="Courier New" w:hAnsi="Courier New" w:hint="default"/>
      </w:rPr>
    </w:lvl>
    <w:lvl w:ilvl="5" w:tplc="385EBA20">
      <w:start w:val="1"/>
      <w:numFmt w:val="bullet"/>
      <w:lvlText w:val=""/>
      <w:lvlJc w:val="left"/>
      <w:pPr>
        <w:ind w:left="4320" w:hanging="360"/>
      </w:pPr>
      <w:rPr>
        <w:rFonts w:ascii="Wingdings" w:hAnsi="Wingdings" w:hint="default"/>
      </w:rPr>
    </w:lvl>
    <w:lvl w:ilvl="6" w:tplc="FEDA8A56">
      <w:start w:val="1"/>
      <w:numFmt w:val="bullet"/>
      <w:lvlText w:val=""/>
      <w:lvlJc w:val="left"/>
      <w:pPr>
        <w:ind w:left="5040" w:hanging="360"/>
      </w:pPr>
      <w:rPr>
        <w:rFonts w:ascii="Symbol" w:hAnsi="Symbol" w:hint="default"/>
      </w:rPr>
    </w:lvl>
    <w:lvl w:ilvl="7" w:tplc="B142BEC6">
      <w:start w:val="1"/>
      <w:numFmt w:val="bullet"/>
      <w:lvlText w:val="o"/>
      <w:lvlJc w:val="left"/>
      <w:pPr>
        <w:ind w:left="5760" w:hanging="360"/>
      </w:pPr>
      <w:rPr>
        <w:rFonts w:ascii="Courier New" w:hAnsi="Courier New" w:hint="default"/>
      </w:rPr>
    </w:lvl>
    <w:lvl w:ilvl="8" w:tplc="69E4ADC0">
      <w:start w:val="1"/>
      <w:numFmt w:val="bullet"/>
      <w:lvlText w:val=""/>
      <w:lvlJc w:val="left"/>
      <w:pPr>
        <w:ind w:left="6480" w:hanging="360"/>
      </w:pPr>
      <w:rPr>
        <w:rFonts w:ascii="Wingdings" w:hAnsi="Wingdings" w:hint="default"/>
      </w:rPr>
    </w:lvl>
  </w:abstractNum>
  <w:abstractNum w:abstractNumId="30" w15:restartNumberingAfterBreak="0">
    <w:nsid w:val="69762E71"/>
    <w:multiLevelType w:val="multilevel"/>
    <w:tmpl w:val="D102F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CF4516"/>
    <w:multiLevelType w:val="hybridMultilevel"/>
    <w:tmpl w:val="5ADAED2E"/>
    <w:lvl w:ilvl="0" w:tplc="C69E435C">
      <w:start w:val="1"/>
      <w:numFmt w:val="decimal"/>
      <w:lvlText w:val="%1)"/>
      <w:lvlJc w:val="left"/>
      <w:pPr>
        <w:ind w:left="720" w:hanging="360"/>
      </w:pPr>
    </w:lvl>
    <w:lvl w:ilvl="1" w:tplc="B64C1BA4">
      <w:start w:val="1"/>
      <w:numFmt w:val="lowerLetter"/>
      <w:lvlText w:val="%2."/>
      <w:lvlJc w:val="left"/>
      <w:pPr>
        <w:ind w:left="1440" w:hanging="360"/>
      </w:pPr>
    </w:lvl>
    <w:lvl w:ilvl="2" w:tplc="C00E4A54">
      <w:start w:val="1"/>
      <w:numFmt w:val="lowerRoman"/>
      <w:lvlText w:val="%3."/>
      <w:lvlJc w:val="right"/>
      <w:pPr>
        <w:ind w:left="2160" w:hanging="180"/>
      </w:pPr>
    </w:lvl>
    <w:lvl w:ilvl="3" w:tplc="062657D2">
      <w:start w:val="1"/>
      <w:numFmt w:val="decimal"/>
      <w:lvlText w:val="%4."/>
      <w:lvlJc w:val="left"/>
      <w:pPr>
        <w:ind w:left="2880" w:hanging="360"/>
      </w:pPr>
    </w:lvl>
    <w:lvl w:ilvl="4" w:tplc="7F5C6994">
      <w:start w:val="1"/>
      <w:numFmt w:val="lowerLetter"/>
      <w:lvlText w:val="%5."/>
      <w:lvlJc w:val="left"/>
      <w:pPr>
        <w:ind w:left="3600" w:hanging="360"/>
      </w:pPr>
    </w:lvl>
    <w:lvl w:ilvl="5" w:tplc="ECDEAE7C">
      <w:start w:val="1"/>
      <w:numFmt w:val="lowerRoman"/>
      <w:lvlText w:val="%6."/>
      <w:lvlJc w:val="right"/>
      <w:pPr>
        <w:ind w:left="4320" w:hanging="180"/>
      </w:pPr>
    </w:lvl>
    <w:lvl w:ilvl="6" w:tplc="6ECADE32">
      <w:start w:val="1"/>
      <w:numFmt w:val="decimal"/>
      <w:lvlText w:val="%7."/>
      <w:lvlJc w:val="left"/>
      <w:pPr>
        <w:ind w:left="5040" w:hanging="360"/>
      </w:pPr>
    </w:lvl>
    <w:lvl w:ilvl="7" w:tplc="D118229C">
      <w:start w:val="1"/>
      <w:numFmt w:val="lowerLetter"/>
      <w:lvlText w:val="%8."/>
      <w:lvlJc w:val="left"/>
      <w:pPr>
        <w:ind w:left="5760" w:hanging="360"/>
      </w:pPr>
    </w:lvl>
    <w:lvl w:ilvl="8" w:tplc="2390BEC6">
      <w:start w:val="1"/>
      <w:numFmt w:val="lowerRoman"/>
      <w:lvlText w:val="%9."/>
      <w:lvlJc w:val="right"/>
      <w:pPr>
        <w:ind w:left="6480" w:hanging="180"/>
      </w:pPr>
    </w:lvl>
  </w:abstractNum>
  <w:abstractNum w:abstractNumId="32" w15:restartNumberingAfterBreak="0">
    <w:nsid w:val="6B236459"/>
    <w:multiLevelType w:val="hybridMultilevel"/>
    <w:tmpl w:val="C0621A88"/>
    <w:lvl w:ilvl="0" w:tplc="C69E435C">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C10FD64"/>
    <w:multiLevelType w:val="hybridMultilevel"/>
    <w:tmpl w:val="FFFFFFFF"/>
    <w:lvl w:ilvl="0" w:tplc="4E881AA8">
      <w:start w:val="1"/>
      <w:numFmt w:val="bullet"/>
      <w:lvlText w:val="·"/>
      <w:lvlJc w:val="left"/>
      <w:pPr>
        <w:ind w:left="720" w:hanging="360"/>
      </w:pPr>
      <w:rPr>
        <w:rFonts w:ascii="Symbol" w:hAnsi="Symbol" w:hint="default"/>
      </w:rPr>
    </w:lvl>
    <w:lvl w:ilvl="1" w:tplc="DEE6A948">
      <w:start w:val="1"/>
      <w:numFmt w:val="bullet"/>
      <w:lvlText w:val="o"/>
      <w:lvlJc w:val="left"/>
      <w:pPr>
        <w:ind w:left="1440" w:hanging="360"/>
      </w:pPr>
      <w:rPr>
        <w:rFonts w:ascii="Courier New" w:hAnsi="Courier New" w:hint="default"/>
      </w:rPr>
    </w:lvl>
    <w:lvl w:ilvl="2" w:tplc="B726A50E">
      <w:start w:val="1"/>
      <w:numFmt w:val="bullet"/>
      <w:lvlText w:val=""/>
      <w:lvlJc w:val="left"/>
      <w:pPr>
        <w:ind w:left="2160" w:hanging="360"/>
      </w:pPr>
      <w:rPr>
        <w:rFonts w:ascii="Wingdings" w:hAnsi="Wingdings" w:hint="default"/>
      </w:rPr>
    </w:lvl>
    <w:lvl w:ilvl="3" w:tplc="79183378">
      <w:start w:val="1"/>
      <w:numFmt w:val="bullet"/>
      <w:lvlText w:val=""/>
      <w:lvlJc w:val="left"/>
      <w:pPr>
        <w:ind w:left="2880" w:hanging="360"/>
      </w:pPr>
      <w:rPr>
        <w:rFonts w:ascii="Symbol" w:hAnsi="Symbol" w:hint="default"/>
      </w:rPr>
    </w:lvl>
    <w:lvl w:ilvl="4" w:tplc="C8248B64">
      <w:start w:val="1"/>
      <w:numFmt w:val="bullet"/>
      <w:lvlText w:val="o"/>
      <w:lvlJc w:val="left"/>
      <w:pPr>
        <w:ind w:left="3600" w:hanging="360"/>
      </w:pPr>
      <w:rPr>
        <w:rFonts w:ascii="Courier New" w:hAnsi="Courier New" w:hint="default"/>
      </w:rPr>
    </w:lvl>
    <w:lvl w:ilvl="5" w:tplc="E6CA890A">
      <w:start w:val="1"/>
      <w:numFmt w:val="bullet"/>
      <w:lvlText w:val=""/>
      <w:lvlJc w:val="left"/>
      <w:pPr>
        <w:ind w:left="4320" w:hanging="360"/>
      </w:pPr>
      <w:rPr>
        <w:rFonts w:ascii="Wingdings" w:hAnsi="Wingdings" w:hint="default"/>
      </w:rPr>
    </w:lvl>
    <w:lvl w:ilvl="6" w:tplc="C3424028">
      <w:start w:val="1"/>
      <w:numFmt w:val="bullet"/>
      <w:lvlText w:val=""/>
      <w:lvlJc w:val="left"/>
      <w:pPr>
        <w:ind w:left="5040" w:hanging="360"/>
      </w:pPr>
      <w:rPr>
        <w:rFonts w:ascii="Symbol" w:hAnsi="Symbol" w:hint="default"/>
      </w:rPr>
    </w:lvl>
    <w:lvl w:ilvl="7" w:tplc="BB28A06C">
      <w:start w:val="1"/>
      <w:numFmt w:val="bullet"/>
      <w:lvlText w:val="o"/>
      <w:lvlJc w:val="left"/>
      <w:pPr>
        <w:ind w:left="5760" w:hanging="360"/>
      </w:pPr>
      <w:rPr>
        <w:rFonts w:ascii="Courier New" w:hAnsi="Courier New" w:hint="default"/>
      </w:rPr>
    </w:lvl>
    <w:lvl w:ilvl="8" w:tplc="F816138E">
      <w:start w:val="1"/>
      <w:numFmt w:val="bullet"/>
      <w:lvlText w:val=""/>
      <w:lvlJc w:val="left"/>
      <w:pPr>
        <w:ind w:left="6480" w:hanging="360"/>
      </w:pPr>
      <w:rPr>
        <w:rFonts w:ascii="Wingdings" w:hAnsi="Wingdings" w:hint="default"/>
      </w:rPr>
    </w:lvl>
  </w:abstractNum>
  <w:abstractNum w:abstractNumId="34" w15:restartNumberingAfterBreak="0">
    <w:nsid w:val="720B6994"/>
    <w:multiLevelType w:val="multilevel"/>
    <w:tmpl w:val="5936F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0F05EB"/>
    <w:multiLevelType w:val="multilevel"/>
    <w:tmpl w:val="641E62B8"/>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75A33743"/>
    <w:multiLevelType w:val="hybridMultilevel"/>
    <w:tmpl w:val="85B4F116"/>
    <w:lvl w:ilvl="0" w:tplc="2FBEE566">
      <w:start w:val="1"/>
      <w:numFmt w:val="bullet"/>
      <w:lvlText w:val=""/>
      <w:lvlJc w:val="left"/>
      <w:pPr>
        <w:ind w:left="360" w:hanging="360"/>
      </w:pPr>
      <w:rPr>
        <w:rFonts w:ascii="Symbol" w:hAnsi="Symbol" w:hint="default"/>
      </w:rPr>
    </w:lvl>
    <w:lvl w:ilvl="1" w:tplc="0A581894" w:tentative="1">
      <w:start w:val="1"/>
      <w:numFmt w:val="bullet"/>
      <w:lvlText w:val="o"/>
      <w:lvlJc w:val="left"/>
      <w:pPr>
        <w:ind w:left="1080" w:hanging="360"/>
      </w:pPr>
      <w:rPr>
        <w:rFonts w:ascii="Courier New" w:hAnsi="Courier New" w:hint="default"/>
      </w:rPr>
    </w:lvl>
    <w:lvl w:ilvl="2" w:tplc="4078AC18" w:tentative="1">
      <w:start w:val="1"/>
      <w:numFmt w:val="bullet"/>
      <w:lvlText w:val=""/>
      <w:lvlJc w:val="left"/>
      <w:pPr>
        <w:ind w:left="1800" w:hanging="360"/>
      </w:pPr>
      <w:rPr>
        <w:rFonts w:ascii="Wingdings" w:hAnsi="Wingdings" w:hint="default"/>
      </w:rPr>
    </w:lvl>
    <w:lvl w:ilvl="3" w:tplc="C852AC30" w:tentative="1">
      <w:start w:val="1"/>
      <w:numFmt w:val="bullet"/>
      <w:lvlText w:val=""/>
      <w:lvlJc w:val="left"/>
      <w:pPr>
        <w:ind w:left="2520" w:hanging="360"/>
      </w:pPr>
      <w:rPr>
        <w:rFonts w:ascii="Symbol" w:hAnsi="Symbol" w:hint="default"/>
      </w:rPr>
    </w:lvl>
    <w:lvl w:ilvl="4" w:tplc="600AFA08" w:tentative="1">
      <w:start w:val="1"/>
      <w:numFmt w:val="bullet"/>
      <w:lvlText w:val="o"/>
      <w:lvlJc w:val="left"/>
      <w:pPr>
        <w:ind w:left="3240" w:hanging="360"/>
      </w:pPr>
      <w:rPr>
        <w:rFonts w:ascii="Courier New" w:hAnsi="Courier New" w:hint="default"/>
      </w:rPr>
    </w:lvl>
    <w:lvl w:ilvl="5" w:tplc="8946B3EE" w:tentative="1">
      <w:start w:val="1"/>
      <w:numFmt w:val="bullet"/>
      <w:lvlText w:val=""/>
      <w:lvlJc w:val="left"/>
      <w:pPr>
        <w:ind w:left="3960" w:hanging="360"/>
      </w:pPr>
      <w:rPr>
        <w:rFonts w:ascii="Wingdings" w:hAnsi="Wingdings" w:hint="default"/>
      </w:rPr>
    </w:lvl>
    <w:lvl w:ilvl="6" w:tplc="3E4A1986" w:tentative="1">
      <w:start w:val="1"/>
      <w:numFmt w:val="bullet"/>
      <w:lvlText w:val=""/>
      <w:lvlJc w:val="left"/>
      <w:pPr>
        <w:ind w:left="4680" w:hanging="360"/>
      </w:pPr>
      <w:rPr>
        <w:rFonts w:ascii="Symbol" w:hAnsi="Symbol" w:hint="default"/>
      </w:rPr>
    </w:lvl>
    <w:lvl w:ilvl="7" w:tplc="7CB4713A" w:tentative="1">
      <w:start w:val="1"/>
      <w:numFmt w:val="bullet"/>
      <w:lvlText w:val="o"/>
      <w:lvlJc w:val="left"/>
      <w:pPr>
        <w:ind w:left="5400" w:hanging="360"/>
      </w:pPr>
      <w:rPr>
        <w:rFonts w:ascii="Courier New" w:hAnsi="Courier New" w:hint="default"/>
      </w:rPr>
    </w:lvl>
    <w:lvl w:ilvl="8" w:tplc="4BF68B66" w:tentative="1">
      <w:start w:val="1"/>
      <w:numFmt w:val="bullet"/>
      <w:lvlText w:val=""/>
      <w:lvlJc w:val="left"/>
      <w:pPr>
        <w:ind w:left="6120" w:hanging="360"/>
      </w:pPr>
      <w:rPr>
        <w:rFonts w:ascii="Wingdings" w:hAnsi="Wingdings" w:hint="default"/>
      </w:rPr>
    </w:lvl>
  </w:abstractNum>
  <w:abstractNum w:abstractNumId="37" w15:restartNumberingAfterBreak="0">
    <w:nsid w:val="76F0DAE4"/>
    <w:multiLevelType w:val="hybridMultilevel"/>
    <w:tmpl w:val="D1786458"/>
    <w:lvl w:ilvl="0" w:tplc="E45C365A">
      <w:start w:val="1"/>
      <w:numFmt w:val="bullet"/>
      <w:lvlText w:val=""/>
      <w:lvlJc w:val="left"/>
      <w:pPr>
        <w:ind w:left="720" w:hanging="360"/>
      </w:pPr>
      <w:rPr>
        <w:rFonts w:ascii="Symbol" w:hAnsi="Symbol" w:hint="default"/>
      </w:rPr>
    </w:lvl>
    <w:lvl w:ilvl="1" w:tplc="7D0E23BE">
      <w:start w:val="1"/>
      <w:numFmt w:val="bullet"/>
      <w:lvlText w:val="o"/>
      <w:lvlJc w:val="left"/>
      <w:pPr>
        <w:ind w:left="1440" w:hanging="360"/>
      </w:pPr>
      <w:rPr>
        <w:rFonts w:ascii="Courier New" w:hAnsi="Courier New" w:hint="default"/>
      </w:rPr>
    </w:lvl>
    <w:lvl w:ilvl="2" w:tplc="AD74D93E">
      <w:start w:val="1"/>
      <w:numFmt w:val="bullet"/>
      <w:lvlText w:val=""/>
      <w:lvlJc w:val="left"/>
      <w:pPr>
        <w:ind w:left="2160" w:hanging="360"/>
      </w:pPr>
      <w:rPr>
        <w:rFonts w:ascii="Wingdings" w:hAnsi="Wingdings" w:hint="default"/>
      </w:rPr>
    </w:lvl>
    <w:lvl w:ilvl="3" w:tplc="B09CD2D4">
      <w:start w:val="1"/>
      <w:numFmt w:val="bullet"/>
      <w:lvlText w:val=""/>
      <w:lvlJc w:val="left"/>
      <w:pPr>
        <w:ind w:left="2880" w:hanging="360"/>
      </w:pPr>
      <w:rPr>
        <w:rFonts w:ascii="Symbol" w:hAnsi="Symbol" w:hint="default"/>
      </w:rPr>
    </w:lvl>
    <w:lvl w:ilvl="4" w:tplc="8ED288B2">
      <w:start w:val="1"/>
      <w:numFmt w:val="bullet"/>
      <w:lvlText w:val="o"/>
      <w:lvlJc w:val="left"/>
      <w:pPr>
        <w:ind w:left="3600" w:hanging="360"/>
      </w:pPr>
      <w:rPr>
        <w:rFonts w:ascii="Courier New" w:hAnsi="Courier New" w:hint="default"/>
      </w:rPr>
    </w:lvl>
    <w:lvl w:ilvl="5" w:tplc="A3DCD6AC">
      <w:start w:val="1"/>
      <w:numFmt w:val="bullet"/>
      <w:lvlText w:val=""/>
      <w:lvlJc w:val="left"/>
      <w:pPr>
        <w:ind w:left="4320" w:hanging="360"/>
      </w:pPr>
      <w:rPr>
        <w:rFonts w:ascii="Wingdings" w:hAnsi="Wingdings" w:hint="default"/>
      </w:rPr>
    </w:lvl>
    <w:lvl w:ilvl="6" w:tplc="3B849F94">
      <w:start w:val="1"/>
      <w:numFmt w:val="bullet"/>
      <w:lvlText w:val=""/>
      <w:lvlJc w:val="left"/>
      <w:pPr>
        <w:ind w:left="5040" w:hanging="360"/>
      </w:pPr>
      <w:rPr>
        <w:rFonts w:ascii="Symbol" w:hAnsi="Symbol" w:hint="default"/>
      </w:rPr>
    </w:lvl>
    <w:lvl w:ilvl="7" w:tplc="73AAE038">
      <w:start w:val="1"/>
      <w:numFmt w:val="bullet"/>
      <w:lvlText w:val="o"/>
      <w:lvlJc w:val="left"/>
      <w:pPr>
        <w:ind w:left="5760" w:hanging="360"/>
      </w:pPr>
      <w:rPr>
        <w:rFonts w:ascii="Courier New" w:hAnsi="Courier New" w:hint="default"/>
      </w:rPr>
    </w:lvl>
    <w:lvl w:ilvl="8" w:tplc="871E0700">
      <w:start w:val="1"/>
      <w:numFmt w:val="bullet"/>
      <w:lvlText w:val=""/>
      <w:lvlJc w:val="left"/>
      <w:pPr>
        <w:ind w:left="6480" w:hanging="360"/>
      </w:pPr>
      <w:rPr>
        <w:rFonts w:ascii="Wingdings" w:hAnsi="Wingdings" w:hint="default"/>
      </w:rPr>
    </w:lvl>
  </w:abstractNum>
  <w:abstractNum w:abstractNumId="38" w15:restartNumberingAfterBreak="0">
    <w:nsid w:val="76FC2834"/>
    <w:multiLevelType w:val="hybridMultilevel"/>
    <w:tmpl w:val="A7561E3C"/>
    <w:lvl w:ilvl="0" w:tplc="54C0DEBA">
      <w:start w:val="1"/>
      <w:numFmt w:val="bullet"/>
      <w:lvlText w:val=""/>
      <w:lvlJc w:val="left"/>
      <w:pPr>
        <w:ind w:left="720" w:hanging="360"/>
      </w:pPr>
      <w:rPr>
        <w:rFonts w:ascii="Symbol" w:hAnsi="Symbol" w:hint="default"/>
      </w:rPr>
    </w:lvl>
    <w:lvl w:ilvl="1" w:tplc="29701626">
      <w:start w:val="1"/>
      <w:numFmt w:val="bullet"/>
      <w:lvlText w:val="o"/>
      <w:lvlJc w:val="left"/>
      <w:pPr>
        <w:ind w:left="1440" w:hanging="360"/>
      </w:pPr>
      <w:rPr>
        <w:rFonts w:ascii="Courier New" w:hAnsi="Courier New" w:hint="default"/>
      </w:rPr>
    </w:lvl>
    <w:lvl w:ilvl="2" w:tplc="28C0C48A">
      <w:start w:val="1"/>
      <w:numFmt w:val="bullet"/>
      <w:lvlText w:val=""/>
      <w:lvlJc w:val="left"/>
      <w:pPr>
        <w:ind w:left="2160" w:hanging="360"/>
      </w:pPr>
      <w:rPr>
        <w:rFonts w:ascii="Wingdings" w:hAnsi="Wingdings" w:hint="default"/>
      </w:rPr>
    </w:lvl>
    <w:lvl w:ilvl="3" w:tplc="98184000">
      <w:start w:val="1"/>
      <w:numFmt w:val="bullet"/>
      <w:lvlText w:val=""/>
      <w:lvlJc w:val="left"/>
      <w:pPr>
        <w:ind w:left="2880" w:hanging="360"/>
      </w:pPr>
      <w:rPr>
        <w:rFonts w:ascii="Symbol" w:hAnsi="Symbol" w:hint="default"/>
      </w:rPr>
    </w:lvl>
    <w:lvl w:ilvl="4" w:tplc="A13AB740">
      <w:start w:val="1"/>
      <w:numFmt w:val="bullet"/>
      <w:lvlText w:val="o"/>
      <w:lvlJc w:val="left"/>
      <w:pPr>
        <w:ind w:left="3600" w:hanging="360"/>
      </w:pPr>
      <w:rPr>
        <w:rFonts w:ascii="Courier New" w:hAnsi="Courier New" w:hint="default"/>
      </w:rPr>
    </w:lvl>
    <w:lvl w:ilvl="5" w:tplc="8B769374">
      <w:start w:val="1"/>
      <w:numFmt w:val="bullet"/>
      <w:lvlText w:val=""/>
      <w:lvlJc w:val="left"/>
      <w:pPr>
        <w:ind w:left="4320" w:hanging="360"/>
      </w:pPr>
      <w:rPr>
        <w:rFonts w:ascii="Wingdings" w:hAnsi="Wingdings" w:hint="default"/>
      </w:rPr>
    </w:lvl>
    <w:lvl w:ilvl="6" w:tplc="2ECCA03C">
      <w:start w:val="1"/>
      <w:numFmt w:val="bullet"/>
      <w:lvlText w:val=""/>
      <w:lvlJc w:val="left"/>
      <w:pPr>
        <w:ind w:left="5040" w:hanging="360"/>
      </w:pPr>
      <w:rPr>
        <w:rFonts w:ascii="Symbol" w:hAnsi="Symbol" w:hint="default"/>
      </w:rPr>
    </w:lvl>
    <w:lvl w:ilvl="7" w:tplc="94421432">
      <w:start w:val="1"/>
      <w:numFmt w:val="bullet"/>
      <w:lvlText w:val="o"/>
      <w:lvlJc w:val="left"/>
      <w:pPr>
        <w:ind w:left="5760" w:hanging="360"/>
      </w:pPr>
      <w:rPr>
        <w:rFonts w:ascii="Courier New" w:hAnsi="Courier New" w:hint="default"/>
      </w:rPr>
    </w:lvl>
    <w:lvl w:ilvl="8" w:tplc="203C0CFC">
      <w:start w:val="1"/>
      <w:numFmt w:val="bullet"/>
      <w:lvlText w:val=""/>
      <w:lvlJc w:val="left"/>
      <w:pPr>
        <w:ind w:left="6480" w:hanging="360"/>
      </w:pPr>
      <w:rPr>
        <w:rFonts w:ascii="Wingdings" w:hAnsi="Wingdings" w:hint="default"/>
      </w:rPr>
    </w:lvl>
  </w:abstractNum>
  <w:abstractNum w:abstractNumId="39" w15:restartNumberingAfterBreak="0">
    <w:nsid w:val="7A934416"/>
    <w:multiLevelType w:val="hybridMultilevel"/>
    <w:tmpl w:val="FFFFFFFF"/>
    <w:lvl w:ilvl="0" w:tplc="0D48EE48">
      <w:start w:val="1"/>
      <w:numFmt w:val="bullet"/>
      <w:lvlText w:val=""/>
      <w:lvlJc w:val="left"/>
      <w:pPr>
        <w:ind w:left="720" w:hanging="360"/>
      </w:pPr>
      <w:rPr>
        <w:rFonts w:ascii="Symbol" w:hAnsi="Symbol" w:hint="default"/>
      </w:rPr>
    </w:lvl>
    <w:lvl w:ilvl="1" w:tplc="F3106740">
      <w:start w:val="1"/>
      <w:numFmt w:val="bullet"/>
      <w:lvlText w:val="o"/>
      <w:lvlJc w:val="left"/>
      <w:pPr>
        <w:ind w:left="1440" w:hanging="360"/>
      </w:pPr>
      <w:rPr>
        <w:rFonts w:ascii="Courier New" w:hAnsi="Courier New" w:hint="default"/>
      </w:rPr>
    </w:lvl>
    <w:lvl w:ilvl="2" w:tplc="70CA61DC">
      <w:start w:val="1"/>
      <w:numFmt w:val="bullet"/>
      <w:lvlText w:val=""/>
      <w:lvlJc w:val="left"/>
      <w:pPr>
        <w:ind w:left="2160" w:hanging="360"/>
      </w:pPr>
      <w:rPr>
        <w:rFonts w:ascii="Wingdings" w:hAnsi="Wingdings" w:hint="default"/>
      </w:rPr>
    </w:lvl>
    <w:lvl w:ilvl="3" w:tplc="CEB47DC8">
      <w:start w:val="1"/>
      <w:numFmt w:val="bullet"/>
      <w:lvlText w:val=""/>
      <w:lvlJc w:val="left"/>
      <w:pPr>
        <w:ind w:left="2880" w:hanging="360"/>
      </w:pPr>
      <w:rPr>
        <w:rFonts w:ascii="Symbol" w:hAnsi="Symbol" w:hint="default"/>
      </w:rPr>
    </w:lvl>
    <w:lvl w:ilvl="4" w:tplc="F27ACBEE">
      <w:start w:val="1"/>
      <w:numFmt w:val="bullet"/>
      <w:lvlText w:val="o"/>
      <w:lvlJc w:val="left"/>
      <w:pPr>
        <w:ind w:left="3600" w:hanging="360"/>
      </w:pPr>
      <w:rPr>
        <w:rFonts w:ascii="Courier New" w:hAnsi="Courier New" w:hint="default"/>
      </w:rPr>
    </w:lvl>
    <w:lvl w:ilvl="5" w:tplc="F53A4C98">
      <w:start w:val="1"/>
      <w:numFmt w:val="bullet"/>
      <w:lvlText w:val=""/>
      <w:lvlJc w:val="left"/>
      <w:pPr>
        <w:ind w:left="4320" w:hanging="360"/>
      </w:pPr>
      <w:rPr>
        <w:rFonts w:ascii="Wingdings" w:hAnsi="Wingdings" w:hint="default"/>
      </w:rPr>
    </w:lvl>
    <w:lvl w:ilvl="6" w:tplc="B17EC4D4">
      <w:start w:val="1"/>
      <w:numFmt w:val="bullet"/>
      <w:lvlText w:val=""/>
      <w:lvlJc w:val="left"/>
      <w:pPr>
        <w:ind w:left="5040" w:hanging="360"/>
      </w:pPr>
      <w:rPr>
        <w:rFonts w:ascii="Symbol" w:hAnsi="Symbol" w:hint="default"/>
      </w:rPr>
    </w:lvl>
    <w:lvl w:ilvl="7" w:tplc="8D1290DC">
      <w:start w:val="1"/>
      <w:numFmt w:val="bullet"/>
      <w:lvlText w:val="o"/>
      <w:lvlJc w:val="left"/>
      <w:pPr>
        <w:ind w:left="5760" w:hanging="360"/>
      </w:pPr>
      <w:rPr>
        <w:rFonts w:ascii="Courier New" w:hAnsi="Courier New" w:hint="default"/>
      </w:rPr>
    </w:lvl>
    <w:lvl w:ilvl="8" w:tplc="CDE66D5C">
      <w:start w:val="1"/>
      <w:numFmt w:val="bullet"/>
      <w:lvlText w:val=""/>
      <w:lvlJc w:val="left"/>
      <w:pPr>
        <w:ind w:left="6480" w:hanging="360"/>
      </w:pPr>
      <w:rPr>
        <w:rFonts w:ascii="Wingdings" w:hAnsi="Wingdings" w:hint="default"/>
      </w:rPr>
    </w:lvl>
  </w:abstractNum>
  <w:abstractNum w:abstractNumId="40" w15:restartNumberingAfterBreak="0">
    <w:nsid w:val="7D991E88"/>
    <w:multiLevelType w:val="multilevel"/>
    <w:tmpl w:val="11ECE0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556893875">
    <w:abstractNumId w:val="24"/>
  </w:num>
  <w:num w:numId="2" w16cid:durableId="37705015">
    <w:abstractNumId w:val="3"/>
  </w:num>
  <w:num w:numId="3" w16cid:durableId="1595701220">
    <w:abstractNumId w:val="4"/>
  </w:num>
  <w:num w:numId="4" w16cid:durableId="615452046">
    <w:abstractNumId w:val="40"/>
  </w:num>
  <w:num w:numId="5" w16cid:durableId="1801605680">
    <w:abstractNumId w:val="12"/>
  </w:num>
  <w:num w:numId="6" w16cid:durableId="1853450757">
    <w:abstractNumId w:val="8"/>
  </w:num>
  <w:num w:numId="7" w16cid:durableId="146676096">
    <w:abstractNumId w:val="5"/>
  </w:num>
  <w:num w:numId="8" w16cid:durableId="1506170708">
    <w:abstractNumId w:val="17"/>
  </w:num>
  <w:num w:numId="9" w16cid:durableId="1952199393">
    <w:abstractNumId w:val="33"/>
  </w:num>
  <w:num w:numId="10" w16cid:durableId="1909337293">
    <w:abstractNumId w:val="21"/>
  </w:num>
  <w:num w:numId="11" w16cid:durableId="467937196">
    <w:abstractNumId w:val="7"/>
  </w:num>
  <w:num w:numId="12" w16cid:durableId="883372456">
    <w:abstractNumId w:val="6"/>
  </w:num>
  <w:num w:numId="13" w16cid:durableId="2062288730">
    <w:abstractNumId w:val="14"/>
  </w:num>
  <w:num w:numId="14" w16cid:durableId="27335396">
    <w:abstractNumId w:val="29"/>
  </w:num>
  <w:num w:numId="15" w16cid:durableId="337271587">
    <w:abstractNumId w:val="34"/>
  </w:num>
  <w:num w:numId="16" w16cid:durableId="928344303">
    <w:abstractNumId w:val="35"/>
  </w:num>
  <w:num w:numId="17" w16cid:durableId="1337659247">
    <w:abstractNumId w:val="19"/>
  </w:num>
  <w:num w:numId="18" w16cid:durableId="1269268317">
    <w:abstractNumId w:val="36"/>
  </w:num>
  <w:num w:numId="19" w16cid:durableId="2077779618">
    <w:abstractNumId w:val="13"/>
  </w:num>
  <w:num w:numId="20" w16cid:durableId="389547146">
    <w:abstractNumId w:val="1"/>
  </w:num>
  <w:num w:numId="21" w16cid:durableId="1227690258">
    <w:abstractNumId w:val="22"/>
  </w:num>
  <w:num w:numId="22" w16cid:durableId="1393193389">
    <w:abstractNumId w:val="2"/>
  </w:num>
  <w:num w:numId="23" w16cid:durableId="1850294915">
    <w:abstractNumId w:val="9"/>
  </w:num>
  <w:num w:numId="24" w16cid:durableId="2126607508">
    <w:abstractNumId w:val="0"/>
  </w:num>
  <w:num w:numId="25" w16cid:durableId="701980528">
    <w:abstractNumId w:val="28"/>
  </w:num>
  <w:num w:numId="26" w16cid:durableId="1493524852">
    <w:abstractNumId w:val="27"/>
  </w:num>
  <w:num w:numId="27" w16cid:durableId="1300650599">
    <w:abstractNumId w:val="25"/>
  </w:num>
  <w:num w:numId="28" w16cid:durableId="1123689626">
    <w:abstractNumId w:val="30"/>
  </w:num>
  <w:num w:numId="29" w16cid:durableId="1832600253">
    <w:abstractNumId w:val="23"/>
  </w:num>
  <w:num w:numId="30" w16cid:durableId="135686356">
    <w:abstractNumId w:val="39"/>
  </w:num>
  <w:num w:numId="31" w16cid:durableId="591476502">
    <w:abstractNumId w:val="37"/>
  </w:num>
  <w:num w:numId="32" w16cid:durableId="1333141153">
    <w:abstractNumId w:val="26"/>
  </w:num>
  <w:num w:numId="33" w16cid:durableId="509757754">
    <w:abstractNumId w:val="18"/>
  </w:num>
  <w:num w:numId="34" w16cid:durableId="777137047">
    <w:abstractNumId w:val="15"/>
  </w:num>
  <w:num w:numId="35" w16cid:durableId="296299075">
    <w:abstractNumId w:val="16"/>
  </w:num>
  <w:num w:numId="36" w16cid:durableId="1803385694">
    <w:abstractNumId w:val="11"/>
  </w:num>
  <w:num w:numId="37" w16cid:durableId="1321739763">
    <w:abstractNumId w:val="38"/>
  </w:num>
  <w:num w:numId="38" w16cid:durableId="2022465444">
    <w:abstractNumId w:val="20"/>
  </w:num>
  <w:num w:numId="39" w16cid:durableId="48385555">
    <w:abstractNumId w:val="31"/>
  </w:num>
  <w:num w:numId="40" w16cid:durableId="1247809785">
    <w:abstractNumId w:val="10"/>
  </w:num>
  <w:num w:numId="41" w16cid:durableId="2049135723">
    <w:abstractNumId w:val="3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rgit Hermann - JUSTDIGI">
    <w15:presenceInfo w15:providerId="AD" w15:userId="S::birgit.hermann@justdigi.ee::12975080-074a-4b35-97f1-9ed66718a891"/>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18"/>
    <w:rsid w:val="00000197"/>
    <w:rsid w:val="00000304"/>
    <w:rsid w:val="0000030B"/>
    <w:rsid w:val="000003FC"/>
    <w:rsid w:val="00000603"/>
    <w:rsid w:val="00000649"/>
    <w:rsid w:val="00000700"/>
    <w:rsid w:val="00000879"/>
    <w:rsid w:val="00000897"/>
    <w:rsid w:val="000008D9"/>
    <w:rsid w:val="00000B5D"/>
    <w:rsid w:val="00000BA0"/>
    <w:rsid w:val="00000C2F"/>
    <w:rsid w:val="00000DF1"/>
    <w:rsid w:val="00000E9A"/>
    <w:rsid w:val="000010D0"/>
    <w:rsid w:val="000015DC"/>
    <w:rsid w:val="00001665"/>
    <w:rsid w:val="00001B55"/>
    <w:rsid w:val="00001BEF"/>
    <w:rsid w:val="00001E46"/>
    <w:rsid w:val="00001F4D"/>
    <w:rsid w:val="000023F4"/>
    <w:rsid w:val="000024C6"/>
    <w:rsid w:val="000025A5"/>
    <w:rsid w:val="000025DC"/>
    <w:rsid w:val="00002798"/>
    <w:rsid w:val="000027A2"/>
    <w:rsid w:val="00002979"/>
    <w:rsid w:val="00002A20"/>
    <w:rsid w:val="00002B01"/>
    <w:rsid w:val="00002D4F"/>
    <w:rsid w:val="00002DC0"/>
    <w:rsid w:val="0000306C"/>
    <w:rsid w:val="000031D1"/>
    <w:rsid w:val="000033B5"/>
    <w:rsid w:val="00003541"/>
    <w:rsid w:val="00003637"/>
    <w:rsid w:val="000036FC"/>
    <w:rsid w:val="000037B4"/>
    <w:rsid w:val="000037C4"/>
    <w:rsid w:val="0000391E"/>
    <w:rsid w:val="00003AAC"/>
    <w:rsid w:val="00003B2C"/>
    <w:rsid w:val="00003D2E"/>
    <w:rsid w:val="00003E7A"/>
    <w:rsid w:val="00004229"/>
    <w:rsid w:val="00004344"/>
    <w:rsid w:val="00004371"/>
    <w:rsid w:val="0000454B"/>
    <w:rsid w:val="00004A5E"/>
    <w:rsid w:val="00004B00"/>
    <w:rsid w:val="00004C28"/>
    <w:rsid w:val="00004E31"/>
    <w:rsid w:val="00004EF4"/>
    <w:rsid w:val="00004F24"/>
    <w:rsid w:val="00005453"/>
    <w:rsid w:val="00005811"/>
    <w:rsid w:val="00005818"/>
    <w:rsid w:val="00005867"/>
    <w:rsid w:val="000058D5"/>
    <w:rsid w:val="00005938"/>
    <w:rsid w:val="0000598C"/>
    <w:rsid w:val="00005A6E"/>
    <w:rsid w:val="00005C1D"/>
    <w:rsid w:val="00005C32"/>
    <w:rsid w:val="00005C8B"/>
    <w:rsid w:val="00005CAC"/>
    <w:rsid w:val="00005D15"/>
    <w:rsid w:val="00005D3E"/>
    <w:rsid w:val="00005D7B"/>
    <w:rsid w:val="00006001"/>
    <w:rsid w:val="000060E8"/>
    <w:rsid w:val="00006250"/>
    <w:rsid w:val="00006617"/>
    <w:rsid w:val="00006826"/>
    <w:rsid w:val="00006836"/>
    <w:rsid w:val="0000688A"/>
    <w:rsid w:val="00006907"/>
    <w:rsid w:val="00006ACE"/>
    <w:rsid w:val="0000714F"/>
    <w:rsid w:val="000071CE"/>
    <w:rsid w:val="00007241"/>
    <w:rsid w:val="0000725A"/>
    <w:rsid w:val="0000740D"/>
    <w:rsid w:val="00007647"/>
    <w:rsid w:val="0000770B"/>
    <w:rsid w:val="00007752"/>
    <w:rsid w:val="000078C3"/>
    <w:rsid w:val="00007A03"/>
    <w:rsid w:val="00007C87"/>
    <w:rsid w:val="00007D32"/>
    <w:rsid w:val="00007EB9"/>
    <w:rsid w:val="00007F6F"/>
    <w:rsid w:val="00009F1F"/>
    <w:rsid w:val="00010250"/>
    <w:rsid w:val="00010493"/>
    <w:rsid w:val="0001049D"/>
    <w:rsid w:val="0001053D"/>
    <w:rsid w:val="000105D2"/>
    <w:rsid w:val="000106E2"/>
    <w:rsid w:val="000107D8"/>
    <w:rsid w:val="0001086A"/>
    <w:rsid w:val="00010929"/>
    <w:rsid w:val="00010B01"/>
    <w:rsid w:val="00010BE6"/>
    <w:rsid w:val="00010C94"/>
    <w:rsid w:val="00010CD5"/>
    <w:rsid w:val="0001104A"/>
    <w:rsid w:val="00011178"/>
    <w:rsid w:val="00011285"/>
    <w:rsid w:val="00011358"/>
    <w:rsid w:val="00011445"/>
    <w:rsid w:val="00011666"/>
    <w:rsid w:val="000118EC"/>
    <w:rsid w:val="00011908"/>
    <w:rsid w:val="000119D6"/>
    <w:rsid w:val="00011AE5"/>
    <w:rsid w:val="00011C10"/>
    <w:rsid w:val="00011C26"/>
    <w:rsid w:val="00011C9E"/>
    <w:rsid w:val="00011CB2"/>
    <w:rsid w:val="00011DE5"/>
    <w:rsid w:val="00011ECD"/>
    <w:rsid w:val="000121EF"/>
    <w:rsid w:val="000122BC"/>
    <w:rsid w:val="0001252E"/>
    <w:rsid w:val="00012718"/>
    <w:rsid w:val="00012832"/>
    <w:rsid w:val="00012884"/>
    <w:rsid w:val="00012979"/>
    <w:rsid w:val="00012DD9"/>
    <w:rsid w:val="00012EB9"/>
    <w:rsid w:val="00012ECD"/>
    <w:rsid w:val="00012F38"/>
    <w:rsid w:val="0001329F"/>
    <w:rsid w:val="000134F0"/>
    <w:rsid w:val="000136A2"/>
    <w:rsid w:val="000138AA"/>
    <w:rsid w:val="00013A0A"/>
    <w:rsid w:val="00013AC9"/>
    <w:rsid w:val="00013ACE"/>
    <w:rsid w:val="00013F78"/>
    <w:rsid w:val="00014011"/>
    <w:rsid w:val="00014068"/>
    <w:rsid w:val="000140DF"/>
    <w:rsid w:val="000143EF"/>
    <w:rsid w:val="00014423"/>
    <w:rsid w:val="00014544"/>
    <w:rsid w:val="00014BA9"/>
    <w:rsid w:val="00014C70"/>
    <w:rsid w:val="00014CF9"/>
    <w:rsid w:val="00014E97"/>
    <w:rsid w:val="000150F3"/>
    <w:rsid w:val="000151DE"/>
    <w:rsid w:val="00015487"/>
    <w:rsid w:val="000154F0"/>
    <w:rsid w:val="0001569A"/>
    <w:rsid w:val="000157DA"/>
    <w:rsid w:val="00015861"/>
    <w:rsid w:val="00015939"/>
    <w:rsid w:val="00015992"/>
    <w:rsid w:val="00015EE4"/>
    <w:rsid w:val="00015FA2"/>
    <w:rsid w:val="000160AF"/>
    <w:rsid w:val="0001619E"/>
    <w:rsid w:val="000162E2"/>
    <w:rsid w:val="000165E2"/>
    <w:rsid w:val="000165FB"/>
    <w:rsid w:val="0001661F"/>
    <w:rsid w:val="000166CE"/>
    <w:rsid w:val="000167E4"/>
    <w:rsid w:val="00016926"/>
    <w:rsid w:val="00016CEF"/>
    <w:rsid w:val="00016CF1"/>
    <w:rsid w:val="00016F6B"/>
    <w:rsid w:val="00016F79"/>
    <w:rsid w:val="00017091"/>
    <w:rsid w:val="000172F4"/>
    <w:rsid w:val="000174E2"/>
    <w:rsid w:val="000174FA"/>
    <w:rsid w:val="0001796A"/>
    <w:rsid w:val="00017B8C"/>
    <w:rsid w:val="00017C29"/>
    <w:rsid w:val="00017F69"/>
    <w:rsid w:val="0002014D"/>
    <w:rsid w:val="000208C4"/>
    <w:rsid w:val="00020A42"/>
    <w:rsid w:val="00020A5D"/>
    <w:rsid w:val="00020AF1"/>
    <w:rsid w:val="00020C9F"/>
    <w:rsid w:val="00020D6D"/>
    <w:rsid w:val="00020E08"/>
    <w:rsid w:val="00020FD7"/>
    <w:rsid w:val="00021129"/>
    <w:rsid w:val="0002189A"/>
    <w:rsid w:val="00021C26"/>
    <w:rsid w:val="00021E79"/>
    <w:rsid w:val="00021F55"/>
    <w:rsid w:val="00022136"/>
    <w:rsid w:val="000221BD"/>
    <w:rsid w:val="00022302"/>
    <w:rsid w:val="000226F5"/>
    <w:rsid w:val="000228D5"/>
    <w:rsid w:val="00022956"/>
    <w:rsid w:val="00022C82"/>
    <w:rsid w:val="00022E40"/>
    <w:rsid w:val="00022E9D"/>
    <w:rsid w:val="00023017"/>
    <w:rsid w:val="000230C7"/>
    <w:rsid w:val="00023180"/>
    <w:rsid w:val="000231BD"/>
    <w:rsid w:val="00023509"/>
    <w:rsid w:val="00023A13"/>
    <w:rsid w:val="00023C15"/>
    <w:rsid w:val="00023D7A"/>
    <w:rsid w:val="00023F8A"/>
    <w:rsid w:val="0002436E"/>
    <w:rsid w:val="00024498"/>
    <w:rsid w:val="000244A1"/>
    <w:rsid w:val="0002468F"/>
    <w:rsid w:val="00024759"/>
    <w:rsid w:val="00024C14"/>
    <w:rsid w:val="00024D16"/>
    <w:rsid w:val="00024E64"/>
    <w:rsid w:val="00025356"/>
    <w:rsid w:val="00025547"/>
    <w:rsid w:val="00025722"/>
    <w:rsid w:val="00025A19"/>
    <w:rsid w:val="00025A34"/>
    <w:rsid w:val="00025AEA"/>
    <w:rsid w:val="00025C24"/>
    <w:rsid w:val="00025DF6"/>
    <w:rsid w:val="00025F9A"/>
    <w:rsid w:val="000265D4"/>
    <w:rsid w:val="000265D7"/>
    <w:rsid w:val="000265E6"/>
    <w:rsid w:val="00026645"/>
    <w:rsid w:val="000267C9"/>
    <w:rsid w:val="00026C26"/>
    <w:rsid w:val="00026C30"/>
    <w:rsid w:val="00026CAA"/>
    <w:rsid w:val="00026CAD"/>
    <w:rsid w:val="00026E09"/>
    <w:rsid w:val="00026F5A"/>
    <w:rsid w:val="00026FCF"/>
    <w:rsid w:val="0002749F"/>
    <w:rsid w:val="000274CE"/>
    <w:rsid w:val="000274D1"/>
    <w:rsid w:val="00027539"/>
    <w:rsid w:val="000276F7"/>
    <w:rsid w:val="000277F4"/>
    <w:rsid w:val="00027866"/>
    <w:rsid w:val="00027B9C"/>
    <w:rsid w:val="00027BF9"/>
    <w:rsid w:val="00027F9C"/>
    <w:rsid w:val="00030139"/>
    <w:rsid w:val="0003063C"/>
    <w:rsid w:val="0003067C"/>
    <w:rsid w:val="0003067D"/>
    <w:rsid w:val="000306FC"/>
    <w:rsid w:val="000307F1"/>
    <w:rsid w:val="00030801"/>
    <w:rsid w:val="00030856"/>
    <w:rsid w:val="00030B7E"/>
    <w:rsid w:val="00030B9C"/>
    <w:rsid w:val="00030E73"/>
    <w:rsid w:val="000310AC"/>
    <w:rsid w:val="000310CF"/>
    <w:rsid w:val="00031198"/>
    <w:rsid w:val="00031368"/>
    <w:rsid w:val="0003156F"/>
    <w:rsid w:val="000317B0"/>
    <w:rsid w:val="00031D02"/>
    <w:rsid w:val="00031D64"/>
    <w:rsid w:val="00031E56"/>
    <w:rsid w:val="000323FC"/>
    <w:rsid w:val="000324AD"/>
    <w:rsid w:val="0003250C"/>
    <w:rsid w:val="00032588"/>
    <w:rsid w:val="0003286A"/>
    <w:rsid w:val="0003297C"/>
    <w:rsid w:val="000329F8"/>
    <w:rsid w:val="00032A1E"/>
    <w:rsid w:val="00032A31"/>
    <w:rsid w:val="00032BF7"/>
    <w:rsid w:val="00032E9E"/>
    <w:rsid w:val="0003311B"/>
    <w:rsid w:val="00033324"/>
    <w:rsid w:val="000333C5"/>
    <w:rsid w:val="00033477"/>
    <w:rsid w:val="00033C5F"/>
    <w:rsid w:val="00033D1D"/>
    <w:rsid w:val="00034206"/>
    <w:rsid w:val="0003432F"/>
    <w:rsid w:val="000344A1"/>
    <w:rsid w:val="00034596"/>
    <w:rsid w:val="00034885"/>
    <w:rsid w:val="000348C5"/>
    <w:rsid w:val="0003496E"/>
    <w:rsid w:val="00034A5A"/>
    <w:rsid w:val="00034ABE"/>
    <w:rsid w:val="00034AC9"/>
    <w:rsid w:val="000351EE"/>
    <w:rsid w:val="000352DD"/>
    <w:rsid w:val="000352ED"/>
    <w:rsid w:val="000354DE"/>
    <w:rsid w:val="000355E1"/>
    <w:rsid w:val="00035ADB"/>
    <w:rsid w:val="00035B73"/>
    <w:rsid w:val="00035CED"/>
    <w:rsid w:val="00035DD6"/>
    <w:rsid w:val="00035E11"/>
    <w:rsid w:val="000360F3"/>
    <w:rsid w:val="0003619F"/>
    <w:rsid w:val="0003645F"/>
    <w:rsid w:val="000364A5"/>
    <w:rsid w:val="000365DB"/>
    <w:rsid w:val="0003664B"/>
    <w:rsid w:val="00036833"/>
    <w:rsid w:val="00036B6D"/>
    <w:rsid w:val="00036C73"/>
    <w:rsid w:val="00036C7F"/>
    <w:rsid w:val="00036CF1"/>
    <w:rsid w:val="00036EED"/>
    <w:rsid w:val="00037225"/>
    <w:rsid w:val="0003754A"/>
    <w:rsid w:val="0003763B"/>
    <w:rsid w:val="000376C8"/>
    <w:rsid w:val="0003784C"/>
    <w:rsid w:val="000379C6"/>
    <w:rsid w:val="00037C53"/>
    <w:rsid w:val="00037C6C"/>
    <w:rsid w:val="00037D6D"/>
    <w:rsid w:val="00037D7B"/>
    <w:rsid w:val="00037DF7"/>
    <w:rsid w:val="00037E2A"/>
    <w:rsid w:val="00037F85"/>
    <w:rsid w:val="00037F8B"/>
    <w:rsid w:val="00037FE6"/>
    <w:rsid w:val="000403AA"/>
    <w:rsid w:val="0004067F"/>
    <w:rsid w:val="000409B3"/>
    <w:rsid w:val="000409DD"/>
    <w:rsid w:val="00040CF1"/>
    <w:rsid w:val="00040F85"/>
    <w:rsid w:val="000413AB"/>
    <w:rsid w:val="000413FD"/>
    <w:rsid w:val="00041556"/>
    <w:rsid w:val="0004161A"/>
    <w:rsid w:val="000417D0"/>
    <w:rsid w:val="00041848"/>
    <w:rsid w:val="000418E7"/>
    <w:rsid w:val="0004196E"/>
    <w:rsid w:val="00041A47"/>
    <w:rsid w:val="00041B1E"/>
    <w:rsid w:val="00041CA1"/>
    <w:rsid w:val="00041EC3"/>
    <w:rsid w:val="00041FAC"/>
    <w:rsid w:val="00041FFD"/>
    <w:rsid w:val="00042049"/>
    <w:rsid w:val="0004209A"/>
    <w:rsid w:val="0004225C"/>
    <w:rsid w:val="00042390"/>
    <w:rsid w:val="000423E5"/>
    <w:rsid w:val="000428CB"/>
    <w:rsid w:val="00042B3D"/>
    <w:rsid w:val="00042C08"/>
    <w:rsid w:val="00042D69"/>
    <w:rsid w:val="00042D82"/>
    <w:rsid w:val="00042E7F"/>
    <w:rsid w:val="00042EE6"/>
    <w:rsid w:val="0004306B"/>
    <w:rsid w:val="000431C9"/>
    <w:rsid w:val="000432B6"/>
    <w:rsid w:val="000435A3"/>
    <w:rsid w:val="0004369D"/>
    <w:rsid w:val="000438E7"/>
    <w:rsid w:val="00043A41"/>
    <w:rsid w:val="00043A94"/>
    <w:rsid w:val="00043AEE"/>
    <w:rsid w:val="00043C1B"/>
    <w:rsid w:val="00043CBE"/>
    <w:rsid w:val="00043E06"/>
    <w:rsid w:val="00043F2D"/>
    <w:rsid w:val="00043F7E"/>
    <w:rsid w:val="000440F7"/>
    <w:rsid w:val="00044537"/>
    <w:rsid w:val="000445F4"/>
    <w:rsid w:val="0004483F"/>
    <w:rsid w:val="00044850"/>
    <w:rsid w:val="000449CF"/>
    <w:rsid w:val="00044B35"/>
    <w:rsid w:val="00044C08"/>
    <w:rsid w:val="00044CEE"/>
    <w:rsid w:val="00044DDC"/>
    <w:rsid w:val="00044DF0"/>
    <w:rsid w:val="00044E37"/>
    <w:rsid w:val="00044F54"/>
    <w:rsid w:val="000454B7"/>
    <w:rsid w:val="000455FE"/>
    <w:rsid w:val="000456D6"/>
    <w:rsid w:val="00045836"/>
    <w:rsid w:val="00045A04"/>
    <w:rsid w:val="00045B20"/>
    <w:rsid w:val="00045FDC"/>
    <w:rsid w:val="0004613B"/>
    <w:rsid w:val="000461CB"/>
    <w:rsid w:val="00046277"/>
    <w:rsid w:val="000462B3"/>
    <w:rsid w:val="0004670E"/>
    <w:rsid w:val="000467BA"/>
    <w:rsid w:val="000468C0"/>
    <w:rsid w:val="0004694D"/>
    <w:rsid w:val="000469D8"/>
    <w:rsid w:val="00046A30"/>
    <w:rsid w:val="00046B76"/>
    <w:rsid w:val="00046D34"/>
    <w:rsid w:val="0004708B"/>
    <w:rsid w:val="00047272"/>
    <w:rsid w:val="000479D4"/>
    <w:rsid w:val="000479FB"/>
    <w:rsid w:val="00047B13"/>
    <w:rsid w:val="00047BBA"/>
    <w:rsid w:val="00047E1F"/>
    <w:rsid w:val="00047F12"/>
    <w:rsid w:val="00047F67"/>
    <w:rsid w:val="00047FA7"/>
    <w:rsid w:val="000500B9"/>
    <w:rsid w:val="000501BF"/>
    <w:rsid w:val="000506E7"/>
    <w:rsid w:val="000507E7"/>
    <w:rsid w:val="0005091E"/>
    <w:rsid w:val="00050BDA"/>
    <w:rsid w:val="00050D12"/>
    <w:rsid w:val="00050D40"/>
    <w:rsid w:val="00050D7A"/>
    <w:rsid w:val="0005142B"/>
    <w:rsid w:val="0005162D"/>
    <w:rsid w:val="00051839"/>
    <w:rsid w:val="000518AE"/>
    <w:rsid w:val="0005191E"/>
    <w:rsid w:val="00051BD3"/>
    <w:rsid w:val="00051BEB"/>
    <w:rsid w:val="00051C29"/>
    <w:rsid w:val="00051D5F"/>
    <w:rsid w:val="00051DAC"/>
    <w:rsid w:val="00051F2C"/>
    <w:rsid w:val="00052121"/>
    <w:rsid w:val="0005234F"/>
    <w:rsid w:val="0005242A"/>
    <w:rsid w:val="000525BD"/>
    <w:rsid w:val="00052652"/>
    <w:rsid w:val="000529B9"/>
    <w:rsid w:val="00052C52"/>
    <w:rsid w:val="00052C97"/>
    <w:rsid w:val="00052ED2"/>
    <w:rsid w:val="00052EE7"/>
    <w:rsid w:val="000530B1"/>
    <w:rsid w:val="000530ED"/>
    <w:rsid w:val="0005310F"/>
    <w:rsid w:val="00053446"/>
    <w:rsid w:val="000536E8"/>
    <w:rsid w:val="000536F9"/>
    <w:rsid w:val="00053EFD"/>
    <w:rsid w:val="00054597"/>
    <w:rsid w:val="000546AF"/>
    <w:rsid w:val="000548B8"/>
    <w:rsid w:val="00054A29"/>
    <w:rsid w:val="00054F84"/>
    <w:rsid w:val="00055047"/>
    <w:rsid w:val="000551CC"/>
    <w:rsid w:val="0005526A"/>
    <w:rsid w:val="00055536"/>
    <w:rsid w:val="000555E0"/>
    <w:rsid w:val="0005575C"/>
    <w:rsid w:val="000557C1"/>
    <w:rsid w:val="00055887"/>
    <w:rsid w:val="00055B13"/>
    <w:rsid w:val="00055D6A"/>
    <w:rsid w:val="00056147"/>
    <w:rsid w:val="0005651C"/>
    <w:rsid w:val="0005668C"/>
    <w:rsid w:val="0005679D"/>
    <w:rsid w:val="0005694E"/>
    <w:rsid w:val="00056A8D"/>
    <w:rsid w:val="00056BB9"/>
    <w:rsid w:val="00056E6E"/>
    <w:rsid w:val="00056E76"/>
    <w:rsid w:val="0005702F"/>
    <w:rsid w:val="0005717A"/>
    <w:rsid w:val="00057617"/>
    <w:rsid w:val="000576E5"/>
    <w:rsid w:val="0005783D"/>
    <w:rsid w:val="00057C10"/>
    <w:rsid w:val="00057C1B"/>
    <w:rsid w:val="00057CC6"/>
    <w:rsid w:val="00057E96"/>
    <w:rsid w:val="00057F7F"/>
    <w:rsid w:val="00057FAB"/>
    <w:rsid w:val="00057FF7"/>
    <w:rsid w:val="00060009"/>
    <w:rsid w:val="00060320"/>
    <w:rsid w:val="0006056D"/>
    <w:rsid w:val="000606DA"/>
    <w:rsid w:val="000607A7"/>
    <w:rsid w:val="0006082F"/>
    <w:rsid w:val="000608C9"/>
    <w:rsid w:val="000609C2"/>
    <w:rsid w:val="00060A8A"/>
    <w:rsid w:val="00060E89"/>
    <w:rsid w:val="00060E91"/>
    <w:rsid w:val="00060EEB"/>
    <w:rsid w:val="00060FC0"/>
    <w:rsid w:val="000610FD"/>
    <w:rsid w:val="0006126B"/>
    <w:rsid w:val="000615C3"/>
    <w:rsid w:val="000618FA"/>
    <w:rsid w:val="00061F4B"/>
    <w:rsid w:val="00062157"/>
    <w:rsid w:val="000623A7"/>
    <w:rsid w:val="0006251F"/>
    <w:rsid w:val="0006253A"/>
    <w:rsid w:val="00062722"/>
    <w:rsid w:val="00062733"/>
    <w:rsid w:val="0006277C"/>
    <w:rsid w:val="000627D1"/>
    <w:rsid w:val="000628EB"/>
    <w:rsid w:val="000629CA"/>
    <w:rsid w:val="000629F8"/>
    <w:rsid w:val="00062B0C"/>
    <w:rsid w:val="00062B88"/>
    <w:rsid w:val="00062C3C"/>
    <w:rsid w:val="00062E45"/>
    <w:rsid w:val="00062F22"/>
    <w:rsid w:val="00063482"/>
    <w:rsid w:val="00063603"/>
    <w:rsid w:val="00063741"/>
    <w:rsid w:val="0006375D"/>
    <w:rsid w:val="0006386E"/>
    <w:rsid w:val="00063AC8"/>
    <w:rsid w:val="00063CED"/>
    <w:rsid w:val="00063DAD"/>
    <w:rsid w:val="00064230"/>
    <w:rsid w:val="0006450A"/>
    <w:rsid w:val="00064523"/>
    <w:rsid w:val="00064659"/>
    <w:rsid w:val="0006472E"/>
    <w:rsid w:val="0006485E"/>
    <w:rsid w:val="00064919"/>
    <w:rsid w:val="0006495B"/>
    <w:rsid w:val="00064A4F"/>
    <w:rsid w:val="00064B21"/>
    <w:rsid w:val="00064BAB"/>
    <w:rsid w:val="00064BD9"/>
    <w:rsid w:val="00064EA6"/>
    <w:rsid w:val="00064FFF"/>
    <w:rsid w:val="000652C8"/>
    <w:rsid w:val="00065470"/>
    <w:rsid w:val="000654EF"/>
    <w:rsid w:val="000657D7"/>
    <w:rsid w:val="00065A07"/>
    <w:rsid w:val="00065A8C"/>
    <w:rsid w:val="00065CA6"/>
    <w:rsid w:val="00065D75"/>
    <w:rsid w:val="00065EBD"/>
    <w:rsid w:val="00065FA4"/>
    <w:rsid w:val="00065FB4"/>
    <w:rsid w:val="00066064"/>
    <w:rsid w:val="00066067"/>
    <w:rsid w:val="000660B7"/>
    <w:rsid w:val="0006614E"/>
    <w:rsid w:val="00066190"/>
    <w:rsid w:val="00066216"/>
    <w:rsid w:val="000662E1"/>
    <w:rsid w:val="0006656E"/>
    <w:rsid w:val="000668DC"/>
    <w:rsid w:val="0006694B"/>
    <w:rsid w:val="00066A11"/>
    <w:rsid w:val="00066C4D"/>
    <w:rsid w:val="00066C93"/>
    <w:rsid w:val="00066E57"/>
    <w:rsid w:val="00066EF5"/>
    <w:rsid w:val="00066FF9"/>
    <w:rsid w:val="00067116"/>
    <w:rsid w:val="00067182"/>
    <w:rsid w:val="000671AC"/>
    <w:rsid w:val="00067205"/>
    <w:rsid w:val="00067B85"/>
    <w:rsid w:val="0007010D"/>
    <w:rsid w:val="000701F4"/>
    <w:rsid w:val="00070416"/>
    <w:rsid w:val="00070430"/>
    <w:rsid w:val="00070477"/>
    <w:rsid w:val="000707A6"/>
    <w:rsid w:val="0007090F"/>
    <w:rsid w:val="00070A5E"/>
    <w:rsid w:val="00070A95"/>
    <w:rsid w:val="00070B7E"/>
    <w:rsid w:val="00070BD4"/>
    <w:rsid w:val="00070CBD"/>
    <w:rsid w:val="00070DBF"/>
    <w:rsid w:val="00071139"/>
    <w:rsid w:val="000711E7"/>
    <w:rsid w:val="000711EC"/>
    <w:rsid w:val="0007138B"/>
    <w:rsid w:val="00071449"/>
    <w:rsid w:val="000714D9"/>
    <w:rsid w:val="00071501"/>
    <w:rsid w:val="0007159D"/>
    <w:rsid w:val="00071622"/>
    <w:rsid w:val="0007175B"/>
    <w:rsid w:val="000718B1"/>
    <w:rsid w:val="00071BE4"/>
    <w:rsid w:val="00071C9D"/>
    <w:rsid w:val="00071CBC"/>
    <w:rsid w:val="00071CFC"/>
    <w:rsid w:val="00071DDF"/>
    <w:rsid w:val="00071E18"/>
    <w:rsid w:val="00071EAC"/>
    <w:rsid w:val="00071EF5"/>
    <w:rsid w:val="00071FB0"/>
    <w:rsid w:val="00072016"/>
    <w:rsid w:val="00072084"/>
    <w:rsid w:val="0007217B"/>
    <w:rsid w:val="00072214"/>
    <w:rsid w:val="000722DD"/>
    <w:rsid w:val="000723D6"/>
    <w:rsid w:val="0007246F"/>
    <w:rsid w:val="0007270D"/>
    <w:rsid w:val="000729CA"/>
    <w:rsid w:val="00072A0C"/>
    <w:rsid w:val="00072A73"/>
    <w:rsid w:val="00073051"/>
    <w:rsid w:val="0007316E"/>
    <w:rsid w:val="000731F2"/>
    <w:rsid w:val="000732FB"/>
    <w:rsid w:val="000733CE"/>
    <w:rsid w:val="000734DA"/>
    <w:rsid w:val="00073570"/>
    <w:rsid w:val="000735A2"/>
    <w:rsid w:val="00073649"/>
    <w:rsid w:val="0007365D"/>
    <w:rsid w:val="000736DF"/>
    <w:rsid w:val="000737F8"/>
    <w:rsid w:val="000738A4"/>
    <w:rsid w:val="000738EE"/>
    <w:rsid w:val="00073AA5"/>
    <w:rsid w:val="00073ADB"/>
    <w:rsid w:val="00073AE7"/>
    <w:rsid w:val="00073E99"/>
    <w:rsid w:val="00074418"/>
    <w:rsid w:val="00074621"/>
    <w:rsid w:val="000749FD"/>
    <w:rsid w:val="00074A5F"/>
    <w:rsid w:val="00074B1D"/>
    <w:rsid w:val="00074B69"/>
    <w:rsid w:val="00074BB1"/>
    <w:rsid w:val="00074BCF"/>
    <w:rsid w:val="00074CA9"/>
    <w:rsid w:val="00074DC7"/>
    <w:rsid w:val="00074F2C"/>
    <w:rsid w:val="00074FB6"/>
    <w:rsid w:val="00075016"/>
    <w:rsid w:val="000750BC"/>
    <w:rsid w:val="000751EE"/>
    <w:rsid w:val="00075245"/>
    <w:rsid w:val="000753F1"/>
    <w:rsid w:val="0007578E"/>
    <w:rsid w:val="000757D1"/>
    <w:rsid w:val="000758DB"/>
    <w:rsid w:val="00075925"/>
    <w:rsid w:val="00075B67"/>
    <w:rsid w:val="00075B98"/>
    <w:rsid w:val="00075C2F"/>
    <w:rsid w:val="00075D36"/>
    <w:rsid w:val="00075D84"/>
    <w:rsid w:val="00075F7C"/>
    <w:rsid w:val="0007617E"/>
    <w:rsid w:val="0007674B"/>
    <w:rsid w:val="00076797"/>
    <w:rsid w:val="000767A7"/>
    <w:rsid w:val="00076A61"/>
    <w:rsid w:val="00076B8C"/>
    <w:rsid w:val="00076CD0"/>
    <w:rsid w:val="00076D23"/>
    <w:rsid w:val="00076ECB"/>
    <w:rsid w:val="0007724E"/>
    <w:rsid w:val="0007738F"/>
    <w:rsid w:val="00077542"/>
    <w:rsid w:val="0007789B"/>
    <w:rsid w:val="0007796C"/>
    <w:rsid w:val="000779F4"/>
    <w:rsid w:val="00077BF6"/>
    <w:rsid w:val="00077CD0"/>
    <w:rsid w:val="00077D7B"/>
    <w:rsid w:val="00077E8C"/>
    <w:rsid w:val="00077EBC"/>
    <w:rsid w:val="000803F6"/>
    <w:rsid w:val="000805FF"/>
    <w:rsid w:val="0008084C"/>
    <w:rsid w:val="00080CA2"/>
    <w:rsid w:val="00080CA3"/>
    <w:rsid w:val="00080DFE"/>
    <w:rsid w:val="00080E24"/>
    <w:rsid w:val="000817C7"/>
    <w:rsid w:val="000819B0"/>
    <w:rsid w:val="00081E7A"/>
    <w:rsid w:val="00081EE2"/>
    <w:rsid w:val="00081FF8"/>
    <w:rsid w:val="00082074"/>
    <w:rsid w:val="000820AF"/>
    <w:rsid w:val="00082437"/>
    <w:rsid w:val="00082662"/>
    <w:rsid w:val="000826EA"/>
    <w:rsid w:val="00082846"/>
    <w:rsid w:val="000828F7"/>
    <w:rsid w:val="00082915"/>
    <w:rsid w:val="00082B1F"/>
    <w:rsid w:val="00082C0D"/>
    <w:rsid w:val="0008319B"/>
    <w:rsid w:val="000834F5"/>
    <w:rsid w:val="00083532"/>
    <w:rsid w:val="000836A4"/>
    <w:rsid w:val="000836E7"/>
    <w:rsid w:val="00083756"/>
    <w:rsid w:val="00083807"/>
    <w:rsid w:val="00083878"/>
    <w:rsid w:val="000838D3"/>
    <w:rsid w:val="0008392B"/>
    <w:rsid w:val="000839F5"/>
    <w:rsid w:val="00083A02"/>
    <w:rsid w:val="00083AA0"/>
    <w:rsid w:val="00083BE3"/>
    <w:rsid w:val="00083C29"/>
    <w:rsid w:val="00083CD0"/>
    <w:rsid w:val="00083CE1"/>
    <w:rsid w:val="00083D43"/>
    <w:rsid w:val="00084002"/>
    <w:rsid w:val="0008407D"/>
    <w:rsid w:val="00084158"/>
    <w:rsid w:val="00084223"/>
    <w:rsid w:val="0008433F"/>
    <w:rsid w:val="00084404"/>
    <w:rsid w:val="000847AB"/>
    <w:rsid w:val="00084A54"/>
    <w:rsid w:val="00084CCF"/>
    <w:rsid w:val="00084E53"/>
    <w:rsid w:val="00085201"/>
    <w:rsid w:val="0008535B"/>
    <w:rsid w:val="00085677"/>
    <w:rsid w:val="000856E1"/>
    <w:rsid w:val="00085974"/>
    <w:rsid w:val="00085B07"/>
    <w:rsid w:val="00085B4A"/>
    <w:rsid w:val="00085B64"/>
    <w:rsid w:val="00085DE2"/>
    <w:rsid w:val="00085E7D"/>
    <w:rsid w:val="00085FAB"/>
    <w:rsid w:val="0008631A"/>
    <w:rsid w:val="00086333"/>
    <w:rsid w:val="000865E4"/>
    <w:rsid w:val="0008660E"/>
    <w:rsid w:val="0008680D"/>
    <w:rsid w:val="00086B73"/>
    <w:rsid w:val="00087106"/>
    <w:rsid w:val="00087183"/>
    <w:rsid w:val="000872AF"/>
    <w:rsid w:val="000872B8"/>
    <w:rsid w:val="00087482"/>
    <w:rsid w:val="000875A2"/>
    <w:rsid w:val="000875CF"/>
    <w:rsid w:val="00087832"/>
    <w:rsid w:val="00087A14"/>
    <w:rsid w:val="00087AC2"/>
    <w:rsid w:val="00087E01"/>
    <w:rsid w:val="00087E66"/>
    <w:rsid w:val="00087EDF"/>
    <w:rsid w:val="0008C692"/>
    <w:rsid w:val="0009003D"/>
    <w:rsid w:val="0009019E"/>
    <w:rsid w:val="000901EC"/>
    <w:rsid w:val="00090228"/>
    <w:rsid w:val="0009039E"/>
    <w:rsid w:val="00090436"/>
    <w:rsid w:val="0009063E"/>
    <w:rsid w:val="0009070A"/>
    <w:rsid w:val="000907BF"/>
    <w:rsid w:val="00090849"/>
    <w:rsid w:val="00090878"/>
    <w:rsid w:val="00090AF8"/>
    <w:rsid w:val="00091033"/>
    <w:rsid w:val="00091056"/>
    <w:rsid w:val="000911CE"/>
    <w:rsid w:val="000911D1"/>
    <w:rsid w:val="000912B7"/>
    <w:rsid w:val="000914E2"/>
    <w:rsid w:val="000916CD"/>
    <w:rsid w:val="000917DE"/>
    <w:rsid w:val="00091830"/>
    <w:rsid w:val="00091847"/>
    <w:rsid w:val="00091863"/>
    <w:rsid w:val="00091AB8"/>
    <w:rsid w:val="00091B05"/>
    <w:rsid w:val="00091BB0"/>
    <w:rsid w:val="00091BE4"/>
    <w:rsid w:val="00091F44"/>
    <w:rsid w:val="0009212F"/>
    <w:rsid w:val="000921CC"/>
    <w:rsid w:val="00092352"/>
    <w:rsid w:val="00092353"/>
    <w:rsid w:val="000929D5"/>
    <w:rsid w:val="00092D6F"/>
    <w:rsid w:val="00092DC2"/>
    <w:rsid w:val="00092E27"/>
    <w:rsid w:val="00092FCF"/>
    <w:rsid w:val="000930A8"/>
    <w:rsid w:val="0009317F"/>
    <w:rsid w:val="000932B5"/>
    <w:rsid w:val="000932F5"/>
    <w:rsid w:val="00093413"/>
    <w:rsid w:val="00093695"/>
    <w:rsid w:val="00093EB7"/>
    <w:rsid w:val="0009401E"/>
    <w:rsid w:val="00094105"/>
    <w:rsid w:val="00094273"/>
    <w:rsid w:val="0009443A"/>
    <w:rsid w:val="0009443F"/>
    <w:rsid w:val="0009450C"/>
    <w:rsid w:val="0009466F"/>
    <w:rsid w:val="0009472D"/>
    <w:rsid w:val="00094C1A"/>
    <w:rsid w:val="00095033"/>
    <w:rsid w:val="00095137"/>
    <w:rsid w:val="00095310"/>
    <w:rsid w:val="00095312"/>
    <w:rsid w:val="00095820"/>
    <w:rsid w:val="000959CF"/>
    <w:rsid w:val="00095A0A"/>
    <w:rsid w:val="00095DC1"/>
    <w:rsid w:val="00095EEF"/>
    <w:rsid w:val="00095F73"/>
    <w:rsid w:val="0009617A"/>
    <w:rsid w:val="00096290"/>
    <w:rsid w:val="0009641E"/>
    <w:rsid w:val="00096469"/>
    <w:rsid w:val="000965E4"/>
    <w:rsid w:val="00096DB3"/>
    <w:rsid w:val="00096E3C"/>
    <w:rsid w:val="00096E6C"/>
    <w:rsid w:val="00097046"/>
    <w:rsid w:val="000971A7"/>
    <w:rsid w:val="00097459"/>
    <w:rsid w:val="000974EE"/>
    <w:rsid w:val="0009774F"/>
    <w:rsid w:val="00097796"/>
    <w:rsid w:val="00097C2D"/>
    <w:rsid w:val="00097D4D"/>
    <w:rsid w:val="00097E27"/>
    <w:rsid w:val="00097FCB"/>
    <w:rsid w:val="000A01FD"/>
    <w:rsid w:val="000A0280"/>
    <w:rsid w:val="000A03A8"/>
    <w:rsid w:val="000A052D"/>
    <w:rsid w:val="000A054F"/>
    <w:rsid w:val="000A0634"/>
    <w:rsid w:val="000A067F"/>
    <w:rsid w:val="000A08FE"/>
    <w:rsid w:val="000A0AC6"/>
    <w:rsid w:val="000A0B99"/>
    <w:rsid w:val="000A0BC3"/>
    <w:rsid w:val="000A0CF2"/>
    <w:rsid w:val="000A0CF5"/>
    <w:rsid w:val="000A0DB5"/>
    <w:rsid w:val="000A0F9E"/>
    <w:rsid w:val="000A0FB4"/>
    <w:rsid w:val="000A1010"/>
    <w:rsid w:val="000A1084"/>
    <w:rsid w:val="000A1246"/>
    <w:rsid w:val="000A126C"/>
    <w:rsid w:val="000A13FB"/>
    <w:rsid w:val="000A14B8"/>
    <w:rsid w:val="000A1554"/>
    <w:rsid w:val="000A1922"/>
    <w:rsid w:val="000A1DC9"/>
    <w:rsid w:val="000A1E03"/>
    <w:rsid w:val="000A20BC"/>
    <w:rsid w:val="000A213F"/>
    <w:rsid w:val="000A2224"/>
    <w:rsid w:val="000A243E"/>
    <w:rsid w:val="000A26C7"/>
    <w:rsid w:val="000A2756"/>
    <w:rsid w:val="000A28F0"/>
    <w:rsid w:val="000A2912"/>
    <w:rsid w:val="000A2A41"/>
    <w:rsid w:val="000A2AAE"/>
    <w:rsid w:val="000A2DDF"/>
    <w:rsid w:val="000A34DA"/>
    <w:rsid w:val="000A3839"/>
    <w:rsid w:val="000A390A"/>
    <w:rsid w:val="000A3978"/>
    <w:rsid w:val="000A39DB"/>
    <w:rsid w:val="000A3CAC"/>
    <w:rsid w:val="000A4042"/>
    <w:rsid w:val="000A41E1"/>
    <w:rsid w:val="000A4340"/>
    <w:rsid w:val="000A4561"/>
    <w:rsid w:val="000A478F"/>
    <w:rsid w:val="000A47C2"/>
    <w:rsid w:val="000A4952"/>
    <w:rsid w:val="000A4A09"/>
    <w:rsid w:val="000A4C40"/>
    <w:rsid w:val="000A4C60"/>
    <w:rsid w:val="000A4C74"/>
    <w:rsid w:val="000A4D68"/>
    <w:rsid w:val="000A4FAE"/>
    <w:rsid w:val="000A510E"/>
    <w:rsid w:val="000A518D"/>
    <w:rsid w:val="000A526B"/>
    <w:rsid w:val="000A53EF"/>
    <w:rsid w:val="000A583F"/>
    <w:rsid w:val="000A5890"/>
    <w:rsid w:val="000A598A"/>
    <w:rsid w:val="000A5B88"/>
    <w:rsid w:val="000A5BBE"/>
    <w:rsid w:val="000A5D20"/>
    <w:rsid w:val="000A5E1F"/>
    <w:rsid w:val="000A5E44"/>
    <w:rsid w:val="000A6003"/>
    <w:rsid w:val="000A6254"/>
    <w:rsid w:val="000A6279"/>
    <w:rsid w:val="000A684D"/>
    <w:rsid w:val="000A6998"/>
    <w:rsid w:val="000A6B8F"/>
    <w:rsid w:val="000A6E59"/>
    <w:rsid w:val="000A7287"/>
    <w:rsid w:val="000A733B"/>
    <w:rsid w:val="000A73B8"/>
    <w:rsid w:val="000A7531"/>
    <w:rsid w:val="000A785A"/>
    <w:rsid w:val="000A786F"/>
    <w:rsid w:val="000A79E6"/>
    <w:rsid w:val="000A7AB2"/>
    <w:rsid w:val="000A7B54"/>
    <w:rsid w:val="000A7CFF"/>
    <w:rsid w:val="000A7F3A"/>
    <w:rsid w:val="000B02CD"/>
    <w:rsid w:val="000B0827"/>
    <w:rsid w:val="000B089B"/>
    <w:rsid w:val="000B0C84"/>
    <w:rsid w:val="000B0CA5"/>
    <w:rsid w:val="000B0D29"/>
    <w:rsid w:val="000B0DE1"/>
    <w:rsid w:val="000B1051"/>
    <w:rsid w:val="000B1052"/>
    <w:rsid w:val="000B1564"/>
    <w:rsid w:val="000B1716"/>
    <w:rsid w:val="000B181E"/>
    <w:rsid w:val="000B1827"/>
    <w:rsid w:val="000B18D6"/>
    <w:rsid w:val="000B18FE"/>
    <w:rsid w:val="000B1B70"/>
    <w:rsid w:val="000B1C35"/>
    <w:rsid w:val="000B1C44"/>
    <w:rsid w:val="000B1D17"/>
    <w:rsid w:val="000B1FA2"/>
    <w:rsid w:val="000B20AB"/>
    <w:rsid w:val="000B2480"/>
    <w:rsid w:val="000B24BA"/>
    <w:rsid w:val="000B2654"/>
    <w:rsid w:val="000B28CB"/>
    <w:rsid w:val="000B29CF"/>
    <w:rsid w:val="000B2B04"/>
    <w:rsid w:val="000B2B49"/>
    <w:rsid w:val="000B2E12"/>
    <w:rsid w:val="000B2EFC"/>
    <w:rsid w:val="000B3014"/>
    <w:rsid w:val="000B310F"/>
    <w:rsid w:val="000B32EA"/>
    <w:rsid w:val="000B33F3"/>
    <w:rsid w:val="000B344E"/>
    <w:rsid w:val="000B350A"/>
    <w:rsid w:val="000B3543"/>
    <w:rsid w:val="000B3701"/>
    <w:rsid w:val="000B39D4"/>
    <w:rsid w:val="000B3A31"/>
    <w:rsid w:val="000B3BA3"/>
    <w:rsid w:val="000B3D1E"/>
    <w:rsid w:val="000B3D31"/>
    <w:rsid w:val="000B3D7C"/>
    <w:rsid w:val="000B3F48"/>
    <w:rsid w:val="000B40EC"/>
    <w:rsid w:val="000B478C"/>
    <w:rsid w:val="000B48CF"/>
    <w:rsid w:val="000B49D9"/>
    <w:rsid w:val="000B4AF3"/>
    <w:rsid w:val="000B4DE1"/>
    <w:rsid w:val="000B50D5"/>
    <w:rsid w:val="000B5A25"/>
    <w:rsid w:val="000B5BFF"/>
    <w:rsid w:val="000B5FAC"/>
    <w:rsid w:val="000B671D"/>
    <w:rsid w:val="000B6802"/>
    <w:rsid w:val="000B6B08"/>
    <w:rsid w:val="000B6B5E"/>
    <w:rsid w:val="000B6BD5"/>
    <w:rsid w:val="000B6E4E"/>
    <w:rsid w:val="000B6F87"/>
    <w:rsid w:val="000B6FBE"/>
    <w:rsid w:val="000B7007"/>
    <w:rsid w:val="000B72FF"/>
    <w:rsid w:val="000B754A"/>
    <w:rsid w:val="000B76C8"/>
    <w:rsid w:val="000B7821"/>
    <w:rsid w:val="000B78F8"/>
    <w:rsid w:val="000B7991"/>
    <w:rsid w:val="000B7AB3"/>
    <w:rsid w:val="000B7D22"/>
    <w:rsid w:val="000C00DD"/>
    <w:rsid w:val="000C02D6"/>
    <w:rsid w:val="000C03B8"/>
    <w:rsid w:val="000C051C"/>
    <w:rsid w:val="000C053F"/>
    <w:rsid w:val="000C0595"/>
    <w:rsid w:val="000C06D5"/>
    <w:rsid w:val="000C0792"/>
    <w:rsid w:val="000C092C"/>
    <w:rsid w:val="000C1005"/>
    <w:rsid w:val="000C10F7"/>
    <w:rsid w:val="000C1389"/>
    <w:rsid w:val="000C1655"/>
    <w:rsid w:val="000C16E6"/>
    <w:rsid w:val="000C17F4"/>
    <w:rsid w:val="000C18B9"/>
    <w:rsid w:val="000C1BCE"/>
    <w:rsid w:val="000C1C2D"/>
    <w:rsid w:val="000C1CB1"/>
    <w:rsid w:val="000C2190"/>
    <w:rsid w:val="000C2292"/>
    <w:rsid w:val="000C2391"/>
    <w:rsid w:val="000C2522"/>
    <w:rsid w:val="000C2837"/>
    <w:rsid w:val="000C2AB1"/>
    <w:rsid w:val="000C2C32"/>
    <w:rsid w:val="000C2C9A"/>
    <w:rsid w:val="000C2F6D"/>
    <w:rsid w:val="000C3001"/>
    <w:rsid w:val="000C30FD"/>
    <w:rsid w:val="000C31C8"/>
    <w:rsid w:val="000C3679"/>
    <w:rsid w:val="000C3794"/>
    <w:rsid w:val="000C39D2"/>
    <w:rsid w:val="000C3C08"/>
    <w:rsid w:val="000C3C4E"/>
    <w:rsid w:val="000C3CBF"/>
    <w:rsid w:val="000C4497"/>
    <w:rsid w:val="000C48C6"/>
    <w:rsid w:val="000C4964"/>
    <w:rsid w:val="000C4970"/>
    <w:rsid w:val="000C4A09"/>
    <w:rsid w:val="000C4B52"/>
    <w:rsid w:val="000C4C9C"/>
    <w:rsid w:val="000C4CA1"/>
    <w:rsid w:val="000C4D44"/>
    <w:rsid w:val="000C4DF7"/>
    <w:rsid w:val="000C4ECC"/>
    <w:rsid w:val="000C50F1"/>
    <w:rsid w:val="000C51B7"/>
    <w:rsid w:val="000C533F"/>
    <w:rsid w:val="000C53E0"/>
    <w:rsid w:val="000C5485"/>
    <w:rsid w:val="000C563D"/>
    <w:rsid w:val="000C57FA"/>
    <w:rsid w:val="000C58BF"/>
    <w:rsid w:val="000C5A58"/>
    <w:rsid w:val="000C5E18"/>
    <w:rsid w:val="000C5F5B"/>
    <w:rsid w:val="000C62CF"/>
    <w:rsid w:val="000C6414"/>
    <w:rsid w:val="000C648F"/>
    <w:rsid w:val="000C64A6"/>
    <w:rsid w:val="000C6AE1"/>
    <w:rsid w:val="000C6C48"/>
    <w:rsid w:val="000C6D90"/>
    <w:rsid w:val="000C6EA3"/>
    <w:rsid w:val="000C7005"/>
    <w:rsid w:val="000C7012"/>
    <w:rsid w:val="000C7030"/>
    <w:rsid w:val="000C713C"/>
    <w:rsid w:val="000C7370"/>
    <w:rsid w:val="000C75D6"/>
    <w:rsid w:val="000C7695"/>
    <w:rsid w:val="000C7751"/>
    <w:rsid w:val="000C785D"/>
    <w:rsid w:val="000C78BA"/>
    <w:rsid w:val="000C7916"/>
    <w:rsid w:val="000C7AD0"/>
    <w:rsid w:val="000C7F75"/>
    <w:rsid w:val="000D00E6"/>
    <w:rsid w:val="000D01EF"/>
    <w:rsid w:val="000D03B6"/>
    <w:rsid w:val="000D056F"/>
    <w:rsid w:val="000D0610"/>
    <w:rsid w:val="000D07D3"/>
    <w:rsid w:val="000D083D"/>
    <w:rsid w:val="000D08AE"/>
    <w:rsid w:val="000D091B"/>
    <w:rsid w:val="000D094D"/>
    <w:rsid w:val="000D095E"/>
    <w:rsid w:val="000D096E"/>
    <w:rsid w:val="000D0C30"/>
    <w:rsid w:val="000D0C67"/>
    <w:rsid w:val="000D0E5B"/>
    <w:rsid w:val="000D0F8B"/>
    <w:rsid w:val="000D116C"/>
    <w:rsid w:val="000D12B9"/>
    <w:rsid w:val="000D185D"/>
    <w:rsid w:val="000D1923"/>
    <w:rsid w:val="000D19F6"/>
    <w:rsid w:val="000D1CAE"/>
    <w:rsid w:val="000D2154"/>
    <w:rsid w:val="000D21C6"/>
    <w:rsid w:val="000D2441"/>
    <w:rsid w:val="000D2485"/>
    <w:rsid w:val="000D2581"/>
    <w:rsid w:val="000D2649"/>
    <w:rsid w:val="000D2722"/>
    <w:rsid w:val="000D2790"/>
    <w:rsid w:val="000D2872"/>
    <w:rsid w:val="000D28D7"/>
    <w:rsid w:val="000D28DB"/>
    <w:rsid w:val="000D29D1"/>
    <w:rsid w:val="000D2A90"/>
    <w:rsid w:val="000D2AF7"/>
    <w:rsid w:val="000D2BA4"/>
    <w:rsid w:val="000D2D45"/>
    <w:rsid w:val="000D33A0"/>
    <w:rsid w:val="000D347E"/>
    <w:rsid w:val="000D355D"/>
    <w:rsid w:val="000D37EB"/>
    <w:rsid w:val="000D3B49"/>
    <w:rsid w:val="000D3C9E"/>
    <w:rsid w:val="000D3CDA"/>
    <w:rsid w:val="000D3D5D"/>
    <w:rsid w:val="000D4002"/>
    <w:rsid w:val="000D4120"/>
    <w:rsid w:val="000D41BB"/>
    <w:rsid w:val="000D4679"/>
    <w:rsid w:val="000D4771"/>
    <w:rsid w:val="000D487B"/>
    <w:rsid w:val="000D48D8"/>
    <w:rsid w:val="000D4A05"/>
    <w:rsid w:val="000D4D57"/>
    <w:rsid w:val="000D4E5A"/>
    <w:rsid w:val="000D4E5F"/>
    <w:rsid w:val="000D4EBC"/>
    <w:rsid w:val="000D4F6A"/>
    <w:rsid w:val="000D50D2"/>
    <w:rsid w:val="000D5167"/>
    <w:rsid w:val="000D51C7"/>
    <w:rsid w:val="000D53F7"/>
    <w:rsid w:val="000D5907"/>
    <w:rsid w:val="000D5941"/>
    <w:rsid w:val="000D5A5A"/>
    <w:rsid w:val="000D5F10"/>
    <w:rsid w:val="000D6118"/>
    <w:rsid w:val="000D6322"/>
    <w:rsid w:val="000D63BC"/>
    <w:rsid w:val="000D6588"/>
    <w:rsid w:val="000D6633"/>
    <w:rsid w:val="000D66A6"/>
    <w:rsid w:val="000D66DB"/>
    <w:rsid w:val="000D67F4"/>
    <w:rsid w:val="000D69D5"/>
    <w:rsid w:val="000D69F9"/>
    <w:rsid w:val="000D6A2B"/>
    <w:rsid w:val="000D6B8B"/>
    <w:rsid w:val="000D6D3C"/>
    <w:rsid w:val="000D75AE"/>
    <w:rsid w:val="000D7645"/>
    <w:rsid w:val="000D782E"/>
    <w:rsid w:val="000D78BC"/>
    <w:rsid w:val="000D796C"/>
    <w:rsid w:val="000D7A18"/>
    <w:rsid w:val="000D7A8C"/>
    <w:rsid w:val="000D7BDD"/>
    <w:rsid w:val="000D7E43"/>
    <w:rsid w:val="000E007F"/>
    <w:rsid w:val="000E03B0"/>
    <w:rsid w:val="000E0442"/>
    <w:rsid w:val="000E06EF"/>
    <w:rsid w:val="000E0B3E"/>
    <w:rsid w:val="000E0B49"/>
    <w:rsid w:val="000E1224"/>
    <w:rsid w:val="000E1561"/>
    <w:rsid w:val="000E1591"/>
    <w:rsid w:val="000E16BA"/>
    <w:rsid w:val="000E18A6"/>
    <w:rsid w:val="000E1A0D"/>
    <w:rsid w:val="000E1F0E"/>
    <w:rsid w:val="000E207C"/>
    <w:rsid w:val="000E218A"/>
    <w:rsid w:val="000E218C"/>
    <w:rsid w:val="000E2515"/>
    <w:rsid w:val="000E26E0"/>
    <w:rsid w:val="000E2806"/>
    <w:rsid w:val="000E2876"/>
    <w:rsid w:val="000E299F"/>
    <w:rsid w:val="000E2AAA"/>
    <w:rsid w:val="000E2E7B"/>
    <w:rsid w:val="000E3321"/>
    <w:rsid w:val="000E334B"/>
    <w:rsid w:val="000E33EB"/>
    <w:rsid w:val="000E3439"/>
    <w:rsid w:val="000E35F0"/>
    <w:rsid w:val="000E3629"/>
    <w:rsid w:val="000E3751"/>
    <w:rsid w:val="000E3B4A"/>
    <w:rsid w:val="000E3BB1"/>
    <w:rsid w:val="000E3C74"/>
    <w:rsid w:val="000E3E14"/>
    <w:rsid w:val="000E4022"/>
    <w:rsid w:val="000E4132"/>
    <w:rsid w:val="000E41C0"/>
    <w:rsid w:val="000E4441"/>
    <w:rsid w:val="000E48F2"/>
    <w:rsid w:val="000E49A1"/>
    <w:rsid w:val="000E50A8"/>
    <w:rsid w:val="000E50FE"/>
    <w:rsid w:val="000E51F7"/>
    <w:rsid w:val="000E540F"/>
    <w:rsid w:val="000E56ED"/>
    <w:rsid w:val="000E5A38"/>
    <w:rsid w:val="000E5AE9"/>
    <w:rsid w:val="000E5C49"/>
    <w:rsid w:val="000E62C1"/>
    <w:rsid w:val="000E6657"/>
    <w:rsid w:val="000E6707"/>
    <w:rsid w:val="000E687A"/>
    <w:rsid w:val="000E69AD"/>
    <w:rsid w:val="000E6E68"/>
    <w:rsid w:val="000E6E77"/>
    <w:rsid w:val="000E6F02"/>
    <w:rsid w:val="000E6F34"/>
    <w:rsid w:val="000E70F5"/>
    <w:rsid w:val="000E7185"/>
    <w:rsid w:val="000E71D2"/>
    <w:rsid w:val="000E7740"/>
    <w:rsid w:val="000E77BC"/>
    <w:rsid w:val="000E7985"/>
    <w:rsid w:val="000E7D6F"/>
    <w:rsid w:val="000E7EFE"/>
    <w:rsid w:val="000EABBF"/>
    <w:rsid w:val="000F0468"/>
    <w:rsid w:val="000F0DAF"/>
    <w:rsid w:val="000F0DC4"/>
    <w:rsid w:val="000F0E87"/>
    <w:rsid w:val="000F0FD2"/>
    <w:rsid w:val="000F0FF8"/>
    <w:rsid w:val="000F1321"/>
    <w:rsid w:val="000F13A4"/>
    <w:rsid w:val="000F1407"/>
    <w:rsid w:val="000F1599"/>
    <w:rsid w:val="000F1701"/>
    <w:rsid w:val="000F1774"/>
    <w:rsid w:val="000F19F6"/>
    <w:rsid w:val="000F1C5C"/>
    <w:rsid w:val="000F1CA8"/>
    <w:rsid w:val="000F216C"/>
    <w:rsid w:val="000F230B"/>
    <w:rsid w:val="000F25EF"/>
    <w:rsid w:val="000F2676"/>
    <w:rsid w:val="000F285D"/>
    <w:rsid w:val="000F28ED"/>
    <w:rsid w:val="000F2C64"/>
    <w:rsid w:val="000F2C65"/>
    <w:rsid w:val="000F2FEB"/>
    <w:rsid w:val="000F320F"/>
    <w:rsid w:val="000F3386"/>
    <w:rsid w:val="000F3407"/>
    <w:rsid w:val="000F3647"/>
    <w:rsid w:val="000F370B"/>
    <w:rsid w:val="000F38C6"/>
    <w:rsid w:val="000F3B40"/>
    <w:rsid w:val="000F3DD9"/>
    <w:rsid w:val="000F3F8A"/>
    <w:rsid w:val="000F3FB0"/>
    <w:rsid w:val="000F3FF5"/>
    <w:rsid w:val="000F408E"/>
    <w:rsid w:val="000F42C8"/>
    <w:rsid w:val="000F450F"/>
    <w:rsid w:val="000F4700"/>
    <w:rsid w:val="000F47BF"/>
    <w:rsid w:val="000F4892"/>
    <w:rsid w:val="000F48D7"/>
    <w:rsid w:val="000F4903"/>
    <w:rsid w:val="000F4996"/>
    <w:rsid w:val="000F4BE1"/>
    <w:rsid w:val="000F4D18"/>
    <w:rsid w:val="000F4DCA"/>
    <w:rsid w:val="000F4E3E"/>
    <w:rsid w:val="000F4E46"/>
    <w:rsid w:val="000F4EF6"/>
    <w:rsid w:val="000F4F45"/>
    <w:rsid w:val="000F50E3"/>
    <w:rsid w:val="000F532F"/>
    <w:rsid w:val="000F5371"/>
    <w:rsid w:val="000F5562"/>
    <w:rsid w:val="000F5B99"/>
    <w:rsid w:val="000F5CAE"/>
    <w:rsid w:val="000F5DDF"/>
    <w:rsid w:val="000F6067"/>
    <w:rsid w:val="000F60D1"/>
    <w:rsid w:val="000F623C"/>
    <w:rsid w:val="000F6370"/>
    <w:rsid w:val="000F63E4"/>
    <w:rsid w:val="000F659B"/>
    <w:rsid w:val="000F65D0"/>
    <w:rsid w:val="000F66BB"/>
    <w:rsid w:val="000F6879"/>
    <w:rsid w:val="000F6933"/>
    <w:rsid w:val="000F698E"/>
    <w:rsid w:val="000F69A8"/>
    <w:rsid w:val="000F6BF5"/>
    <w:rsid w:val="000F6C2D"/>
    <w:rsid w:val="000F6D42"/>
    <w:rsid w:val="000F70BE"/>
    <w:rsid w:val="000F7263"/>
    <w:rsid w:val="000F739E"/>
    <w:rsid w:val="000F7452"/>
    <w:rsid w:val="000F7684"/>
    <w:rsid w:val="000F76A5"/>
    <w:rsid w:val="000F76B7"/>
    <w:rsid w:val="000F7B42"/>
    <w:rsid w:val="000F7CBD"/>
    <w:rsid w:val="000F7CE4"/>
    <w:rsid w:val="0010033A"/>
    <w:rsid w:val="0010051B"/>
    <w:rsid w:val="00100523"/>
    <w:rsid w:val="00100619"/>
    <w:rsid w:val="00100642"/>
    <w:rsid w:val="001007A9"/>
    <w:rsid w:val="00100821"/>
    <w:rsid w:val="001009A8"/>
    <w:rsid w:val="00100A6A"/>
    <w:rsid w:val="00100B0E"/>
    <w:rsid w:val="00100B3F"/>
    <w:rsid w:val="00100BDF"/>
    <w:rsid w:val="00100DA3"/>
    <w:rsid w:val="00100DD9"/>
    <w:rsid w:val="00100EE5"/>
    <w:rsid w:val="0010115C"/>
    <w:rsid w:val="0010121A"/>
    <w:rsid w:val="00101556"/>
    <w:rsid w:val="0010159C"/>
    <w:rsid w:val="00101B00"/>
    <w:rsid w:val="00101D12"/>
    <w:rsid w:val="00101EC8"/>
    <w:rsid w:val="00101ED6"/>
    <w:rsid w:val="00101F13"/>
    <w:rsid w:val="00101FF3"/>
    <w:rsid w:val="00102006"/>
    <w:rsid w:val="001020D8"/>
    <w:rsid w:val="00102232"/>
    <w:rsid w:val="00102508"/>
    <w:rsid w:val="00102981"/>
    <w:rsid w:val="00102B8B"/>
    <w:rsid w:val="00102B98"/>
    <w:rsid w:val="00102D00"/>
    <w:rsid w:val="00102D9A"/>
    <w:rsid w:val="00102E1F"/>
    <w:rsid w:val="00102EDA"/>
    <w:rsid w:val="00102F4D"/>
    <w:rsid w:val="00102F8D"/>
    <w:rsid w:val="00103217"/>
    <w:rsid w:val="00103662"/>
    <w:rsid w:val="00103790"/>
    <w:rsid w:val="00103882"/>
    <w:rsid w:val="00103A37"/>
    <w:rsid w:val="00103A3D"/>
    <w:rsid w:val="00103C13"/>
    <w:rsid w:val="00103C7B"/>
    <w:rsid w:val="00103ECA"/>
    <w:rsid w:val="00103F40"/>
    <w:rsid w:val="00103FCB"/>
    <w:rsid w:val="001043F7"/>
    <w:rsid w:val="0010444A"/>
    <w:rsid w:val="00104910"/>
    <w:rsid w:val="00104A32"/>
    <w:rsid w:val="00104A86"/>
    <w:rsid w:val="00104ACA"/>
    <w:rsid w:val="00104AE1"/>
    <w:rsid w:val="00104B59"/>
    <w:rsid w:val="00104B6F"/>
    <w:rsid w:val="00104C4B"/>
    <w:rsid w:val="00104D44"/>
    <w:rsid w:val="00104F3D"/>
    <w:rsid w:val="00104FCF"/>
    <w:rsid w:val="0010531E"/>
    <w:rsid w:val="00105369"/>
    <w:rsid w:val="001053F8"/>
    <w:rsid w:val="001055DD"/>
    <w:rsid w:val="0010584B"/>
    <w:rsid w:val="00105A8D"/>
    <w:rsid w:val="00105E39"/>
    <w:rsid w:val="001061E1"/>
    <w:rsid w:val="00106249"/>
    <w:rsid w:val="001062B6"/>
    <w:rsid w:val="0010631C"/>
    <w:rsid w:val="00106468"/>
    <w:rsid w:val="00106CA2"/>
    <w:rsid w:val="00106F81"/>
    <w:rsid w:val="001070A3"/>
    <w:rsid w:val="001071DE"/>
    <w:rsid w:val="00107233"/>
    <w:rsid w:val="00107309"/>
    <w:rsid w:val="00107367"/>
    <w:rsid w:val="00107453"/>
    <w:rsid w:val="00107578"/>
    <w:rsid w:val="00107852"/>
    <w:rsid w:val="00107931"/>
    <w:rsid w:val="00107D7C"/>
    <w:rsid w:val="001100C0"/>
    <w:rsid w:val="00110157"/>
    <w:rsid w:val="00110348"/>
    <w:rsid w:val="001103C8"/>
    <w:rsid w:val="00110638"/>
    <w:rsid w:val="00110776"/>
    <w:rsid w:val="00110812"/>
    <w:rsid w:val="001109FC"/>
    <w:rsid w:val="00110D34"/>
    <w:rsid w:val="00110EA8"/>
    <w:rsid w:val="00110F1D"/>
    <w:rsid w:val="001110D2"/>
    <w:rsid w:val="00111222"/>
    <w:rsid w:val="00111346"/>
    <w:rsid w:val="00111357"/>
    <w:rsid w:val="00111859"/>
    <w:rsid w:val="0011187B"/>
    <w:rsid w:val="00111BB1"/>
    <w:rsid w:val="00111C53"/>
    <w:rsid w:val="00111E88"/>
    <w:rsid w:val="0011221C"/>
    <w:rsid w:val="0011222C"/>
    <w:rsid w:val="0011230E"/>
    <w:rsid w:val="00112338"/>
    <w:rsid w:val="001125EA"/>
    <w:rsid w:val="00112771"/>
    <w:rsid w:val="0011279E"/>
    <w:rsid w:val="0011291A"/>
    <w:rsid w:val="00112B39"/>
    <w:rsid w:val="00112CAE"/>
    <w:rsid w:val="00112CE9"/>
    <w:rsid w:val="00112F1E"/>
    <w:rsid w:val="0011310B"/>
    <w:rsid w:val="0011345C"/>
    <w:rsid w:val="00113517"/>
    <w:rsid w:val="00113570"/>
    <w:rsid w:val="001137F9"/>
    <w:rsid w:val="001138C8"/>
    <w:rsid w:val="00113A48"/>
    <w:rsid w:val="00113B17"/>
    <w:rsid w:val="00113DA7"/>
    <w:rsid w:val="00113EE0"/>
    <w:rsid w:val="00113FDA"/>
    <w:rsid w:val="0011427C"/>
    <w:rsid w:val="001142F9"/>
    <w:rsid w:val="001142FF"/>
    <w:rsid w:val="001143FC"/>
    <w:rsid w:val="001147B7"/>
    <w:rsid w:val="00114855"/>
    <w:rsid w:val="001148AC"/>
    <w:rsid w:val="00114BE9"/>
    <w:rsid w:val="00114C86"/>
    <w:rsid w:val="00114DD3"/>
    <w:rsid w:val="00114E49"/>
    <w:rsid w:val="00114E89"/>
    <w:rsid w:val="00114FC5"/>
    <w:rsid w:val="001151BC"/>
    <w:rsid w:val="00115203"/>
    <w:rsid w:val="001153A7"/>
    <w:rsid w:val="0011543B"/>
    <w:rsid w:val="0011562E"/>
    <w:rsid w:val="001156C2"/>
    <w:rsid w:val="0011573D"/>
    <w:rsid w:val="001158B6"/>
    <w:rsid w:val="00115961"/>
    <w:rsid w:val="001159CD"/>
    <w:rsid w:val="00115AA7"/>
    <w:rsid w:val="00115B12"/>
    <w:rsid w:val="00115B53"/>
    <w:rsid w:val="00115C2C"/>
    <w:rsid w:val="00115D0D"/>
    <w:rsid w:val="00115E2E"/>
    <w:rsid w:val="00115E6F"/>
    <w:rsid w:val="00115FEA"/>
    <w:rsid w:val="00116057"/>
    <w:rsid w:val="001160BF"/>
    <w:rsid w:val="00116322"/>
    <w:rsid w:val="001163EF"/>
    <w:rsid w:val="00116485"/>
    <w:rsid w:val="00116B87"/>
    <w:rsid w:val="00116C7F"/>
    <w:rsid w:val="00116D4F"/>
    <w:rsid w:val="00116F95"/>
    <w:rsid w:val="00116F98"/>
    <w:rsid w:val="001171D5"/>
    <w:rsid w:val="001172B9"/>
    <w:rsid w:val="001172DB"/>
    <w:rsid w:val="00117323"/>
    <w:rsid w:val="00117366"/>
    <w:rsid w:val="001174FB"/>
    <w:rsid w:val="0011757B"/>
    <w:rsid w:val="0011761D"/>
    <w:rsid w:val="00117C6A"/>
    <w:rsid w:val="00117C96"/>
    <w:rsid w:val="00117CAD"/>
    <w:rsid w:val="00117D50"/>
    <w:rsid w:val="00117D74"/>
    <w:rsid w:val="00117DD6"/>
    <w:rsid w:val="00117E4F"/>
    <w:rsid w:val="00117EFB"/>
    <w:rsid w:val="00117F18"/>
    <w:rsid w:val="00117F55"/>
    <w:rsid w:val="00117FED"/>
    <w:rsid w:val="0012026C"/>
    <w:rsid w:val="001202DC"/>
    <w:rsid w:val="001203BA"/>
    <w:rsid w:val="00120795"/>
    <w:rsid w:val="001208C4"/>
    <w:rsid w:val="001209A2"/>
    <w:rsid w:val="00120AFF"/>
    <w:rsid w:val="00120D36"/>
    <w:rsid w:val="00120E3E"/>
    <w:rsid w:val="00120E78"/>
    <w:rsid w:val="00121088"/>
    <w:rsid w:val="001210CF"/>
    <w:rsid w:val="00121118"/>
    <w:rsid w:val="001217EA"/>
    <w:rsid w:val="00121AFE"/>
    <w:rsid w:val="00121FB8"/>
    <w:rsid w:val="00122390"/>
    <w:rsid w:val="001225DC"/>
    <w:rsid w:val="001227DF"/>
    <w:rsid w:val="00122A74"/>
    <w:rsid w:val="00122AFA"/>
    <w:rsid w:val="00122E9B"/>
    <w:rsid w:val="00122F3B"/>
    <w:rsid w:val="00123278"/>
    <w:rsid w:val="0012330C"/>
    <w:rsid w:val="00123350"/>
    <w:rsid w:val="00123458"/>
    <w:rsid w:val="00123B3F"/>
    <w:rsid w:val="00123E7F"/>
    <w:rsid w:val="00123E86"/>
    <w:rsid w:val="00123F8F"/>
    <w:rsid w:val="00123F9C"/>
    <w:rsid w:val="0012404F"/>
    <w:rsid w:val="00124126"/>
    <w:rsid w:val="001241AE"/>
    <w:rsid w:val="001241D2"/>
    <w:rsid w:val="0012466F"/>
    <w:rsid w:val="001249B1"/>
    <w:rsid w:val="00124A7D"/>
    <w:rsid w:val="00124AB1"/>
    <w:rsid w:val="00124B2C"/>
    <w:rsid w:val="00124D26"/>
    <w:rsid w:val="00124D27"/>
    <w:rsid w:val="00124E0D"/>
    <w:rsid w:val="00125206"/>
    <w:rsid w:val="001253A8"/>
    <w:rsid w:val="0012543F"/>
    <w:rsid w:val="00125522"/>
    <w:rsid w:val="00125525"/>
    <w:rsid w:val="001257D4"/>
    <w:rsid w:val="00125A33"/>
    <w:rsid w:val="00125A5A"/>
    <w:rsid w:val="00125A7C"/>
    <w:rsid w:val="00125AA3"/>
    <w:rsid w:val="00125AB9"/>
    <w:rsid w:val="00125B1D"/>
    <w:rsid w:val="001261B7"/>
    <w:rsid w:val="00126216"/>
    <w:rsid w:val="001262C8"/>
    <w:rsid w:val="00126490"/>
    <w:rsid w:val="00126B8E"/>
    <w:rsid w:val="00126D47"/>
    <w:rsid w:val="00126DC0"/>
    <w:rsid w:val="00126EB3"/>
    <w:rsid w:val="00127495"/>
    <w:rsid w:val="0012761D"/>
    <w:rsid w:val="001276F2"/>
    <w:rsid w:val="001277F4"/>
    <w:rsid w:val="0012798E"/>
    <w:rsid w:val="00127B8E"/>
    <w:rsid w:val="00127C21"/>
    <w:rsid w:val="00127E77"/>
    <w:rsid w:val="00130027"/>
    <w:rsid w:val="001300A7"/>
    <w:rsid w:val="00130202"/>
    <w:rsid w:val="00130211"/>
    <w:rsid w:val="0013025B"/>
    <w:rsid w:val="001305E9"/>
    <w:rsid w:val="00130616"/>
    <w:rsid w:val="001307CC"/>
    <w:rsid w:val="00130910"/>
    <w:rsid w:val="00130C64"/>
    <w:rsid w:val="001310F1"/>
    <w:rsid w:val="001311BB"/>
    <w:rsid w:val="00131232"/>
    <w:rsid w:val="00131328"/>
    <w:rsid w:val="00131442"/>
    <w:rsid w:val="001318B9"/>
    <w:rsid w:val="00131954"/>
    <w:rsid w:val="00131A2B"/>
    <w:rsid w:val="00131E25"/>
    <w:rsid w:val="0013204B"/>
    <w:rsid w:val="00132149"/>
    <w:rsid w:val="0013218A"/>
    <w:rsid w:val="0013285B"/>
    <w:rsid w:val="001329B3"/>
    <w:rsid w:val="00132B05"/>
    <w:rsid w:val="00132B7D"/>
    <w:rsid w:val="00132D2E"/>
    <w:rsid w:val="00132DDD"/>
    <w:rsid w:val="00132E33"/>
    <w:rsid w:val="00132EC9"/>
    <w:rsid w:val="001330B1"/>
    <w:rsid w:val="001334F1"/>
    <w:rsid w:val="001335B6"/>
    <w:rsid w:val="001337FB"/>
    <w:rsid w:val="001338C9"/>
    <w:rsid w:val="00133910"/>
    <w:rsid w:val="00133F0B"/>
    <w:rsid w:val="00133F91"/>
    <w:rsid w:val="0013416D"/>
    <w:rsid w:val="0013423D"/>
    <w:rsid w:val="0013429F"/>
    <w:rsid w:val="001342FB"/>
    <w:rsid w:val="0013441C"/>
    <w:rsid w:val="0013467D"/>
    <w:rsid w:val="001348CF"/>
    <w:rsid w:val="001349FA"/>
    <w:rsid w:val="00134D7F"/>
    <w:rsid w:val="00134E03"/>
    <w:rsid w:val="001350BA"/>
    <w:rsid w:val="00135221"/>
    <w:rsid w:val="00135232"/>
    <w:rsid w:val="001354C2"/>
    <w:rsid w:val="0013569D"/>
    <w:rsid w:val="00135717"/>
    <w:rsid w:val="00135726"/>
    <w:rsid w:val="0013597D"/>
    <w:rsid w:val="00135AD4"/>
    <w:rsid w:val="00135AEA"/>
    <w:rsid w:val="00135B43"/>
    <w:rsid w:val="00135E17"/>
    <w:rsid w:val="00135E8A"/>
    <w:rsid w:val="001366DE"/>
    <w:rsid w:val="00136732"/>
    <w:rsid w:val="00136B6F"/>
    <w:rsid w:val="00136D14"/>
    <w:rsid w:val="00136E68"/>
    <w:rsid w:val="00136F3A"/>
    <w:rsid w:val="00136F44"/>
    <w:rsid w:val="00136F47"/>
    <w:rsid w:val="00136F9E"/>
    <w:rsid w:val="00136FF4"/>
    <w:rsid w:val="00137358"/>
    <w:rsid w:val="00137922"/>
    <w:rsid w:val="00137B7E"/>
    <w:rsid w:val="00137D73"/>
    <w:rsid w:val="00137DCD"/>
    <w:rsid w:val="00137E80"/>
    <w:rsid w:val="0014013F"/>
    <w:rsid w:val="00140217"/>
    <w:rsid w:val="00140248"/>
    <w:rsid w:val="0014038D"/>
    <w:rsid w:val="00140926"/>
    <w:rsid w:val="00140B52"/>
    <w:rsid w:val="00140CB8"/>
    <w:rsid w:val="00140CC9"/>
    <w:rsid w:val="00140CE4"/>
    <w:rsid w:val="00140EBA"/>
    <w:rsid w:val="00140FC6"/>
    <w:rsid w:val="001410BB"/>
    <w:rsid w:val="00141154"/>
    <w:rsid w:val="0014122B"/>
    <w:rsid w:val="0014175B"/>
    <w:rsid w:val="00141791"/>
    <w:rsid w:val="001417E7"/>
    <w:rsid w:val="001418F2"/>
    <w:rsid w:val="00141942"/>
    <w:rsid w:val="00141A6C"/>
    <w:rsid w:val="00141BE7"/>
    <w:rsid w:val="00141CE9"/>
    <w:rsid w:val="00141DD6"/>
    <w:rsid w:val="00141DEF"/>
    <w:rsid w:val="00141E23"/>
    <w:rsid w:val="00141E57"/>
    <w:rsid w:val="00141EAF"/>
    <w:rsid w:val="00141EBF"/>
    <w:rsid w:val="00141EF9"/>
    <w:rsid w:val="00142330"/>
    <w:rsid w:val="0014239D"/>
    <w:rsid w:val="001424C3"/>
    <w:rsid w:val="0014277B"/>
    <w:rsid w:val="001427C4"/>
    <w:rsid w:val="001427C8"/>
    <w:rsid w:val="00142D9E"/>
    <w:rsid w:val="00142DC8"/>
    <w:rsid w:val="00142F0A"/>
    <w:rsid w:val="001430A9"/>
    <w:rsid w:val="00143337"/>
    <w:rsid w:val="001433C2"/>
    <w:rsid w:val="00143588"/>
    <w:rsid w:val="001437CD"/>
    <w:rsid w:val="001439B7"/>
    <w:rsid w:val="00143C23"/>
    <w:rsid w:val="00143C73"/>
    <w:rsid w:val="00143FFF"/>
    <w:rsid w:val="00144296"/>
    <w:rsid w:val="001443DD"/>
    <w:rsid w:val="001445E3"/>
    <w:rsid w:val="00144689"/>
    <w:rsid w:val="0014476A"/>
    <w:rsid w:val="00144879"/>
    <w:rsid w:val="00144903"/>
    <w:rsid w:val="00144A78"/>
    <w:rsid w:val="00144AE5"/>
    <w:rsid w:val="00144D35"/>
    <w:rsid w:val="00144DA9"/>
    <w:rsid w:val="00144E31"/>
    <w:rsid w:val="001450E6"/>
    <w:rsid w:val="0014513B"/>
    <w:rsid w:val="00145300"/>
    <w:rsid w:val="00145318"/>
    <w:rsid w:val="001453FB"/>
    <w:rsid w:val="0014544F"/>
    <w:rsid w:val="00145496"/>
    <w:rsid w:val="001457BB"/>
    <w:rsid w:val="00145AE2"/>
    <w:rsid w:val="00145B4B"/>
    <w:rsid w:val="00145B7E"/>
    <w:rsid w:val="0014601D"/>
    <w:rsid w:val="0014602F"/>
    <w:rsid w:val="001461B7"/>
    <w:rsid w:val="0014671E"/>
    <w:rsid w:val="001467BA"/>
    <w:rsid w:val="001467DA"/>
    <w:rsid w:val="0014681A"/>
    <w:rsid w:val="0014690E"/>
    <w:rsid w:val="00146A7A"/>
    <w:rsid w:val="00146DD6"/>
    <w:rsid w:val="00146EAF"/>
    <w:rsid w:val="00147314"/>
    <w:rsid w:val="001474CF"/>
    <w:rsid w:val="00147872"/>
    <w:rsid w:val="001479E4"/>
    <w:rsid w:val="001479F6"/>
    <w:rsid w:val="00147A9D"/>
    <w:rsid w:val="00147BAC"/>
    <w:rsid w:val="00147D4F"/>
    <w:rsid w:val="00147F35"/>
    <w:rsid w:val="00147FC9"/>
    <w:rsid w:val="00150027"/>
    <w:rsid w:val="00150202"/>
    <w:rsid w:val="001502A4"/>
    <w:rsid w:val="00150308"/>
    <w:rsid w:val="00150619"/>
    <w:rsid w:val="001506E7"/>
    <w:rsid w:val="0015075C"/>
    <w:rsid w:val="0015075E"/>
    <w:rsid w:val="00150818"/>
    <w:rsid w:val="001508E5"/>
    <w:rsid w:val="0015095D"/>
    <w:rsid w:val="00150A78"/>
    <w:rsid w:val="00150A95"/>
    <w:rsid w:val="00150B38"/>
    <w:rsid w:val="00150C09"/>
    <w:rsid w:val="0015103C"/>
    <w:rsid w:val="00151061"/>
    <w:rsid w:val="00151139"/>
    <w:rsid w:val="001511D4"/>
    <w:rsid w:val="00151770"/>
    <w:rsid w:val="00151783"/>
    <w:rsid w:val="0015197D"/>
    <w:rsid w:val="00151B17"/>
    <w:rsid w:val="00151B80"/>
    <w:rsid w:val="00151D8B"/>
    <w:rsid w:val="00151E5F"/>
    <w:rsid w:val="0015239D"/>
    <w:rsid w:val="001526DC"/>
    <w:rsid w:val="0015270F"/>
    <w:rsid w:val="001528FC"/>
    <w:rsid w:val="00152A20"/>
    <w:rsid w:val="00152A59"/>
    <w:rsid w:val="00152CD8"/>
    <w:rsid w:val="00152F27"/>
    <w:rsid w:val="00153125"/>
    <w:rsid w:val="0015374C"/>
    <w:rsid w:val="001537DD"/>
    <w:rsid w:val="00153982"/>
    <w:rsid w:val="00153AF1"/>
    <w:rsid w:val="00153CB2"/>
    <w:rsid w:val="00153E6D"/>
    <w:rsid w:val="00153E73"/>
    <w:rsid w:val="00153FDE"/>
    <w:rsid w:val="00154296"/>
    <w:rsid w:val="001542AC"/>
    <w:rsid w:val="00154324"/>
    <w:rsid w:val="00154561"/>
    <w:rsid w:val="00154778"/>
    <w:rsid w:val="0015484F"/>
    <w:rsid w:val="00154995"/>
    <w:rsid w:val="001549CD"/>
    <w:rsid w:val="001549DF"/>
    <w:rsid w:val="00154A61"/>
    <w:rsid w:val="00154A9B"/>
    <w:rsid w:val="00154AFB"/>
    <w:rsid w:val="00154BC6"/>
    <w:rsid w:val="00154E9E"/>
    <w:rsid w:val="001550FA"/>
    <w:rsid w:val="001551CB"/>
    <w:rsid w:val="001552C6"/>
    <w:rsid w:val="00155385"/>
    <w:rsid w:val="0015565A"/>
    <w:rsid w:val="00155A68"/>
    <w:rsid w:val="00155AB7"/>
    <w:rsid w:val="00155B12"/>
    <w:rsid w:val="00155D27"/>
    <w:rsid w:val="00155E04"/>
    <w:rsid w:val="00155E7C"/>
    <w:rsid w:val="00155F85"/>
    <w:rsid w:val="0015604F"/>
    <w:rsid w:val="00156101"/>
    <w:rsid w:val="001562E2"/>
    <w:rsid w:val="00156306"/>
    <w:rsid w:val="0015637E"/>
    <w:rsid w:val="001563B6"/>
    <w:rsid w:val="001564ED"/>
    <w:rsid w:val="001565EB"/>
    <w:rsid w:val="001566C2"/>
    <w:rsid w:val="001567F1"/>
    <w:rsid w:val="00156C9B"/>
    <w:rsid w:val="00156FC8"/>
    <w:rsid w:val="00156FE8"/>
    <w:rsid w:val="00156FFF"/>
    <w:rsid w:val="001570E6"/>
    <w:rsid w:val="00157385"/>
    <w:rsid w:val="00157520"/>
    <w:rsid w:val="00157628"/>
    <w:rsid w:val="001577B9"/>
    <w:rsid w:val="0015787E"/>
    <w:rsid w:val="001578AB"/>
    <w:rsid w:val="00157A75"/>
    <w:rsid w:val="00157CE5"/>
    <w:rsid w:val="00157D75"/>
    <w:rsid w:val="00160012"/>
    <w:rsid w:val="00160181"/>
    <w:rsid w:val="00160208"/>
    <w:rsid w:val="00160251"/>
    <w:rsid w:val="00160381"/>
    <w:rsid w:val="001603FF"/>
    <w:rsid w:val="00160470"/>
    <w:rsid w:val="0016048A"/>
    <w:rsid w:val="001605EA"/>
    <w:rsid w:val="00160B9A"/>
    <w:rsid w:val="00160CFE"/>
    <w:rsid w:val="00160D09"/>
    <w:rsid w:val="001610DF"/>
    <w:rsid w:val="001612EF"/>
    <w:rsid w:val="001614CC"/>
    <w:rsid w:val="0016153A"/>
    <w:rsid w:val="001615A7"/>
    <w:rsid w:val="00161C11"/>
    <w:rsid w:val="00161CD9"/>
    <w:rsid w:val="00161E12"/>
    <w:rsid w:val="0016219D"/>
    <w:rsid w:val="001622CD"/>
    <w:rsid w:val="001626DF"/>
    <w:rsid w:val="0016271B"/>
    <w:rsid w:val="00162763"/>
    <w:rsid w:val="00162791"/>
    <w:rsid w:val="001627BA"/>
    <w:rsid w:val="001628BB"/>
    <w:rsid w:val="00162A1F"/>
    <w:rsid w:val="00162A30"/>
    <w:rsid w:val="00162B3F"/>
    <w:rsid w:val="00162BB5"/>
    <w:rsid w:val="00162C39"/>
    <w:rsid w:val="00162E51"/>
    <w:rsid w:val="00162EA6"/>
    <w:rsid w:val="00163137"/>
    <w:rsid w:val="001635E4"/>
    <w:rsid w:val="00163839"/>
    <w:rsid w:val="001639ED"/>
    <w:rsid w:val="00163B09"/>
    <w:rsid w:val="001640C9"/>
    <w:rsid w:val="0016424E"/>
    <w:rsid w:val="001642D1"/>
    <w:rsid w:val="001643C7"/>
    <w:rsid w:val="00164587"/>
    <w:rsid w:val="001645D9"/>
    <w:rsid w:val="001645F1"/>
    <w:rsid w:val="0016461B"/>
    <w:rsid w:val="00164983"/>
    <w:rsid w:val="001649FB"/>
    <w:rsid w:val="00164DA6"/>
    <w:rsid w:val="00164DAE"/>
    <w:rsid w:val="00164E8C"/>
    <w:rsid w:val="00164EC1"/>
    <w:rsid w:val="00164EC8"/>
    <w:rsid w:val="00165215"/>
    <w:rsid w:val="00165310"/>
    <w:rsid w:val="001656E5"/>
    <w:rsid w:val="00165708"/>
    <w:rsid w:val="00165824"/>
    <w:rsid w:val="00165C15"/>
    <w:rsid w:val="00165CE0"/>
    <w:rsid w:val="00165D99"/>
    <w:rsid w:val="00165EA9"/>
    <w:rsid w:val="00166059"/>
    <w:rsid w:val="00166580"/>
    <w:rsid w:val="001666C1"/>
    <w:rsid w:val="001667BE"/>
    <w:rsid w:val="001667EC"/>
    <w:rsid w:val="0016689D"/>
    <w:rsid w:val="0016697F"/>
    <w:rsid w:val="00166A39"/>
    <w:rsid w:val="00166AA7"/>
    <w:rsid w:val="00166E02"/>
    <w:rsid w:val="001670AE"/>
    <w:rsid w:val="00167141"/>
    <w:rsid w:val="00167230"/>
    <w:rsid w:val="00167235"/>
    <w:rsid w:val="001673AB"/>
    <w:rsid w:val="00167485"/>
    <w:rsid w:val="00167500"/>
    <w:rsid w:val="0016762F"/>
    <w:rsid w:val="00167632"/>
    <w:rsid w:val="00167801"/>
    <w:rsid w:val="0016791A"/>
    <w:rsid w:val="00167B95"/>
    <w:rsid w:val="00167C7D"/>
    <w:rsid w:val="00167D0B"/>
    <w:rsid w:val="00167E07"/>
    <w:rsid w:val="001701E3"/>
    <w:rsid w:val="001702A6"/>
    <w:rsid w:val="00170486"/>
    <w:rsid w:val="00170524"/>
    <w:rsid w:val="0017083C"/>
    <w:rsid w:val="00170879"/>
    <w:rsid w:val="001708D6"/>
    <w:rsid w:val="00170D56"/>
    <w:rsid w:val="00170D96"/>
    <w:rsid w:val="00170DAA"/>
    <w:rsid w:val="00170DD1"/>
    <w:rsid w:val="00170E18"/>
    <w:rsid w:val="00170E24"/>
    <w:rsid w:val="0017104D"/>
    <w:rsid w:val="001710B5"/>
    <w:rsid w:val="001710D6"/>
    <w:rsid w:val="00171170"/>
    <w:rsid w:val="0017134F"/>
    <w:rsid w:val="0017140A"/>
    <w:rsid w:val="001717ED"/>
    <w:rsid w:val="001719D7"/>
    <w:rsid w:val="00171B79"/>
    <w:rsid w:val="00171BD2"/>
    <w:rsid w:val="00171D1A"/>
    <w:rsid w:val="00171EAA"/>
    <w:rsid w:val="00171FA5"/>
    <w:rsid w:val="001720AD"/>
    <w:rsid w:val="001720ED"/>
    <w:rsid w:val="00172110"/>
    <w:rsid w:val="001721D5"/>
    <w:rsid w:val="00172914"/>
    <w:rsid w:val="00172944"/>
    <w:rsid w:val="00172AB1"/>
    <w:rsid w:val="00172AE4"/>
    <w:rsid w:val="00172B59"/>
    <w:rsid w:val="00172D6E"/>
    <w:rsid w:val="00172D8E"/>
    <w:rsid w:val="00172EF2"/>
    <w:rsid w:val="00172FA5"/>
    <w:rsid w:val="001730C1"/>
    <w:rsid w:val="0017316B"/>
    <w:rsid w:val="0017324E"/>
    <w:rsid w:val="001732A2"/>
    <w:rsid w:val="00173910"/>
    <w:rsid w:val="00173A8B"/>
    <w:rsid w:val="00173B76"/>
    <w:rsid w:val="00173CE0"/>
    <w:rsid w:val="00173DA2"/>
    <w:rsid w:val="00173E45"/>
    <w:rsid w:val="00173EDE"/>
    <w:rsid w:val="001742DD"/>
    <w:rsid w:val="001743C8"/>
    <w:rsid w:val="00174470"/>
    <w:rsid w:val="00174531"/>
    <w:rsid w:val="001745E5"/>
    <w:rsid w:val="00174AF5"/>
    <w:rsid w:val="00174B37"/>
    <w:rsid w:val="00174E8E"/>
    <w:rsid w:val="0017500C"/>
    <w:rsid w:val="0017536C"/>
    <w:rsid w:val="001753DC"/>
    <w:rsid w:val="001754C0"/>
    <w:rsid w:val="001757AB"/>
    <w:rsid w:val="0017580D"/>
    <w:rsid w:val="00175A63"/>
    <w:rsid w:val="00175CF3"/>
    <w:rsid w:val="00175E8A"/>
    <w:rsid w:val="00176492"/>
    <w:rsid w:val="001767BF"/>
    <w:rsid w:val="00176A02"/>
    <w:rsid w:val="00176A9C"/>
    <w:rsid w:val="00176F99"/>
    <w:rsid w:val="001770E3"/>
    <w:rsid w:val="001771AB"/>
    <w:rsid w:val="001771C9"/>
    <w:rsid w:val="0017759C"/>
    <w:rsid w:val="001775E8"/>
    <w:rsid w:val="001776DA"/>
    <w:rsid w:val="00177A89"/>
    <w:rsid w:val="00177B29"/>
    <w:rsid w:val="001802C4"/>
    <w:rsid w:val="001803C6"/>
    <w:rsid w:val="00180749"/>
    <w:rsid w:val="001809D2"/>
    <w:rsid w:val="00180A08"/>
    <w:rsid w:val="00180B9A"/>
    <w:rsid w:val="00180C3A"/>
    <w:rsid w:val="00180CBD"/>
    <w:rsid w:val="00180FC7"/>
    <w:rsid w:val="00181006"/>
    <w:rsid w:val="001812A7"/>
    <w:rsid w:val="001812FA"/>
    <w:rsid w:val="0018131E"/>
    <w:rsid w:val="00181431"/>
    <w:rsid w:val="00181613"/>
    <w:rsid w:val="00181A26"/>
    <w:rsid w:val="00181E42"/>
    <w:rsid w:val="001824D9"/>
    <w:rsid w:val="00182561"/>
    <w:rsid w:val="001825F1"/>
    <w:rsid w:val="001828D2"/>
    <w:rsid w:val="00182D07"/>
    <w:rsid w:val="00182F8B"/>
    <w:rsid w:val="00182FA5"/>
    <w:rsid w:val="0018307C"/>
    <w:rsid w:val="001831C1"/>
    <w:rsid w:val="001832B4"/>
    <w:rsid w:val="001832B5"/>
    <w:rsid w:val="00183394"/>
    <w:rsid w:val="00183474"/>
    <w:rsid w:val="0018360F"/>
    <w:rsid w:val="00183616"/>
    <w:rsid w:val="0018367D"/>
    <w:rsid w:val="0018371E"/>
    <w:rsid w:val="0018375B"/>
    <w:rsid w:val="001837BD"/>
    <w:rsid w:val="00183B07"/>
    <w:rsid w:val="00184198"/>
    <w:rsid w:val="0018434F"/>
    <w:rsid w:val="00184372"/>
    <w:rsid w:val="00184454"/>
    <w:rsid w:val="00184602"/>
    <w:rsid w:val="00184877"/>
    <w:rsid w:val="00184C50"/>
    <w:rsid w:val="00185004"/>
    <w:rsid w:val="0018524D"/>
    <w:rsid w:val="001853EF"/>
    <w:rsid w:val="001854AE"/>
    <w:rsid w:val="001858BE"/>
    <w:rsid w:val="00185951"/>
    <w:rsid w:val="00185B6B"/>
    <w:rsid w:val="00185C09"/>
    <w:rsid w:val="00185C29"/>
    <w:rsid w:val="00185C83"/>
    <w:rsid w:val="00185D97"/>
    <w:rsid w:val="00185F52"/>
    <w:rsid w:val="00186088"/>
    <w:rsid w:val="0018617B"/>
    <w:rsid w:val="001861CE"/>
    <w:rsid w:val="00186249"/>
    <w:rsid w:val="001864FB"/>
    <w:rsid w:val="001865C2"/>
    <w:rsid w:val="0018690E"/>
    <w:rsid w:val="001869A6"/>
    <w:rsid w:val="00186A3C"/>
    <w:rsid w:val="00186BCE"/>
    <w:rsid w:val="00186D6F"/>
    <w:rsid w:val="00187155"/>
    <w:rsid w:val="00187370"/>
    <w:rsid w:val="001873BA"/>
    <w:rsid w:val="001877A6"/>
    <w:rsid w:val="00187890"/>
    <w:rsid w:val="001878C7"/>
    <w:rsid w:val="001878DC"/>
    <w:rsid w:val="001879D6"/>
    <w:rsid w:val="00187B9D"/>
    <w:rsid w:val="00187E41"/>
    <w:rsid w:val="00187F5A"/>
    <w:rsid w:val="00190056"/>
    <w:rsid w:val="001900B1"/>
    <w:rsid w:val="001900C1"/>
    <w:rsid w:val="0019021E"/>
    <w:rsid w:val="001902F5"/>
    <w:rsid w:val="001903FB"/>
    <w:rsid w:val="0019068B"/>
    <w:rsid w:val="001907BB"/>
    <w:rsid w:val="001908F3"/>
    <w:rsid w:val="0019098D"/>
    <w:rsid w:val="00190B09"/>
    <w:rsid w:val="00190B8B"/>
    <w:rsid w:val="00190CD7"/>
    <w:rsid w:val="00190D45"/>
    <w:rsid w:val="00190DC2"/>
    <w:rsid w:val="00190F64"/>
    <w:rsid w:val="00190F92"/>
    <w:rsid w:val="00191439"/>
    <w:rsid w:val="0019158E"/>
    <w:rsid w:val="00191698"/>
    <w:rsid w:val="00191764"/>
    <w:rsid w:val="001918F0"/>
    <w:rsid w:val="001919A5"/>
    <w:rsid w:val="00191AC8"/>
    <w:rsid w:val="00191B97"/>
    <w:rsid w:val="00191C97"/>
    <w:rsid w:val="00191DF9"/>
    <w:rsid w:val="00191E64"/>
    <w:rsid w:val="00191FF7"/>
    <w:rsid w:val="00192387"/>
    <w:rsid w:val="001924F5"/>
    <w:rsid w:val="0019259C"/>
    <w:rsid w:val="001925DF"/>
    <w:rsid w:val="00192667"/>
    <w:rsid w:val="0019275F"/>
    <w:rsid w:val="00192775"/>
    <w:rsid w:val="00192883"/>
    <w:rsid w:val="001929C6"/>
    <w:rsid w:val="00192C17"/>
    <w:rsid w:val="00192EB1"/>
    <w:rsid w:val="00192EBA"/>
    <w:rsid w:val="00192FCB"/>
    <w:rsid w:val="0019308B"/>
    <w:rsid w:val="001930F4"/>
    <w:rsid w:val="001932E6"/>
    <w:rsid w:val="001934DB"/>
    <w:rsid w:val="00193593"/>
    <w:rsid w:val="001936CE"/>
    <w:rsid w:val="00193946"/>
    <w:rsid w:val="00193A63"/>
    <w:rsid w:val="00193A9F"/>
    <w:rsid w:val="00193AF0"/>
    <w:rsid w:val="00193CD6"/>
    <w:rsid w:val="00193D6F"/>
    <w:rsid w:val="00193E85"/>
    <w:rsid w:val="00194187"/>
    <w:rsid w:val="001944AF"/>
    <w:rsid w:val="001945F3"/>
    <w:rsid w:val="00194ADC"/>
    <w:rsid w:val="00194B3D"/>
    <w:rsid w:val="00194DA3"/>
    <w:rsid w:val="00194E34"/>
    <w:rsid w:val="00194FBB"/>
    <w:rsid w:val="001950BC"/>
    <w:rsid w:val="001951DE"/>
    <w:rsid w:val="001952E8"/>
    <w:rsid w:val="00195836"/>
    <w:rsid w:val="001958AF"/>
    <w:rsid w:val="00195911"/>
    <w:rsid w:val="00195BB4"/>
    <w:rsid w:val="00195BE5"/>
    <w:rsid w:val="00196078"/>
    <w:rsid w:val="0019623D"/>
    <w:rsid w:val="001963B0"/>
    <w:rsid w:val="0019645D"/>
    <w:rsid w:val="00196541"/>
    <w:rsid w:val="00196561"/>
    <w:rsid w:val="00196570"/>
    <w:rsid w:val="0019658C"/>
    <w:rsid w:val="0019658F"/>
    <w:rsid w:val="00196617"/>
    <w:rsid w:val="0019674E"/>
    <w:rsid w:val="00196765"/>
    <w:rsid w:val="0019687A"/>
    <w:rsid w:val="00196894"/>
    <w:rsid w:val="001969D2"/>
    <w:rsid w:val="00196A25"/>
    <w:rsid w:val="00196D5A"/>
    <w:rsid w:val="00196DC4"/>
    <w:rsid w:val="00196E68"/>
    <w:rsid w:val="001975AC"/>
    <w:rsid w:val="0019764D"/>
    <w:rsid w:val="00197C60"/>
    <w:rsid w:val="00197FB0"/>
    <w:rsid w:val="00197FCB"/>
    <w:rsid w:val="001A0195"/>
    <w:rsid w:val="001A01DF"/>
    <w:rsid w:val="001A0563"/>
    <w:rsid w:val="001A05C0"/>
    <w:rsid w:val="001A0908"/>
    <w:rsid w:val="001A0937"/>
    <w:rsid w:val="001A0953"/>
    <w:rsid w:val="001A0A81"/>
    <w:rsid w:val="001A0B16"/>
    <w:rsid w:val="001A0B7B"/>
    <w:rsid w:val="001A0FED"/>
    <w:rsid w:val="001A10F6"/>
    <w:rsid w:val="001A1257"/>
    <w:rsid w:val="001A142A"/>
    <w:rsid w:val="001A1490"/>
    <w:rsid w:val="001A1615"/>
    <w:rsid w:val="001A180F"/>
    <w:rsid w:val="001A1833"/>
    <w:rsid w:val="001A1A61"/>
    <w:rsid w:val="001A2088"/>
    <w:rsid w:val="001A20B7"/>
    <w:rsid w:val="001A22CE"/>
    <w:rsid w:val="001A22EB"/>
    <w:rsid w:val="001A23FE"/>
    <w:rsid w:val="001A2545"/>
    <w:rsid w:val="001A25FA"/>
    <w:rsid w:val="001A281A"/>
    <w:rsid w:val="001A28AA"/>
    <w:rsid w:val="001A2904"/>
    <w:rsid w:val="001A2952"/>
    <w:rsid w:val="001A2999"/>
    <w:rsid w:val="001A2ADF"/>
    <w:rsid w:val="001A2F18"/>
    <w:rsid w:val="001A2F2A"/>
    <w:rsid w:val="001A3106"/>
    <w:rsid w:val="001A35F7"/>
    <w:rsid w:val="001A3987"/>
    <w:rsid w:val="001A39F6"/>
    <w:rsid w:val="001A3AA1"/>
    <w:rsid w:val="001A3CC8"/>
    <w:rsid w:val="001A3E88"/>
    <w:rsid w:val="001A3F14"/>
    <w:rsid w:val="001A3F25"/>
    <w:rsid w:val="001A3FF0"/>
    <w:rsid w:val="001A46FA"/>
    <w:rsid w:val="001A47EB"/>
    <w:rsid w:val="001A4865"/>
    <w:rsid w:val="001A4B98"/>
    <w:rsid w:val="001A515C"/>
    <w:rsid w:val="001A5295"/>
    <w:rsid w:val="001A53C0"/>
    <w:rsid w:val="001A555D"/>
    <w:rsid w:val="001A5565"/>
    <w:rsid w:val="001A5667"/>
    <w:rsid w:val="001A5680"/>
    <w:rsid w:val="001A56A7"/>
    <w:rsid w:val="001A57A3"/>
    <w:rsid w:val="001A5A0F"/>
    <w:rsid w:val="001A5A96"/>
    <w:rsid w:val="001A5AA5"/>
    <w:rsid w:val="001A5E26"/>
    <w:rsid w:val="001A5EB5"/>
    <w:rsid w:val="001A5ECB"/>
    <w:rsid w:val="001A6002"/>
    <w:rsid w:val="001A607A"/>
    <w:rsid w:val="001A6114"/>
    <w:rsid w:val="001A6141"/>
    <w:rsid w:val="001A6748"/>
    <w:rsid w:val="001A67DE"/>
    <w:rsid w:val="001A697B"/>
    <w:rsid w:val="001A69A2"/>
    <w:rsid w:val="001A6A37"/>
    <w:rsid w:val="001A6B16"/>
    <w:rsid w:val="001A6B73"/>
    <w:rsid w:val="001A6D13"/>
    <w:rsid w:val="001A7205"/>
    <w:rsid w:val="001A7428"/>
    <w:rsid w:val="001A7454"/>
    <w:rsid w:val="001A7B6E"/>
    <w:rsid w:val="001A7C5E"/>
    <w:rsid w:val="001A7DB0"/>
    <w:rsid w:val="001A7FE7"/>
    <w:rsid w:val="001AE999"/>
    <w:rsid w:val="001B012B"/>
    <w:rsid w:val="001B037A"/>
    <w:rsid w:val="001B042A"/>
    <w:rsid w:val="001B04C5"/>
    <w:rsid w:val="001B0699"/>
    <w:rsid w:val="001B06A1"/>
    <w:rsid w:val="001B07FB"/>
    <w:rsid w:val="001B0903"/>
    <w:rsid w:val="001B0B75"/>
    <w:rsid w:val="001B0B81"/>
    <w:rsid w:val="001B0BDE"/>
    <w:rsid w:val="001B0C5D"/>
    <w:rsid w:val="001B0C69"/>
    <w:rsid w:val="001B0CF7"/>
    <w:rsid w:val="001B0D50"/>
    <w:rsid w:val="001B0D5F"/>
    <w:rsid w:val="001B0D60"/>
    <w:rsid w:val="001B0E3B"/>
    <w:rsid w:val="001B0EB5"/>
    <w:rsid w:val="001B0EB6"/>
    <w:rsid w:val="001B0EE8"/>
    <w:rsid w:val="001B0F86"/>
    <w:rsid w:val="001B107D"/>
    <w:rsid w:val="001B1122"/>
    <w:rsid w:val="001B1357"/>
    <w:rsid w:val="001B1368"/>
    <w:rsid w:val="001B1780"/>
    <w:rsid w:val="001B189B"/>
    <w:rsid w:val="001B1A93"/>
    <w:rsid w:val="001B1B30"/>
    <w:rsid w:val="001B1B76"/>
    <w:rsid w:val="001B1B7E"/>
    <w:rsid w:val="001B1C6B"/>
    <w:rsid w:val="001B1FB8"/>
    <w:rsid w:val="001B209E"/>
    <w:rsid w:val="001B20C8"/>
    <w:rsid w:val="001B236A"/>
    <w:rsid w:val="001B23C4"/>
    <w:rsid w:val="001B240A"/>
    <w:rsid w:val="001B251B"/>
    <w:rsid w:val="001B2556"/>
    <w:rsid w:val="001B2605"/>
    <w:rsid w:val="001B27F1"/>
    <w:rsid w:val="001B2807"/>
    <w:rsid w:val="001B284C"/>
    <w:rsid w:val="001B29D7"/>
    <w:rsid w:val="001B2A89"/>
    <w:rsid w:val="001B2AD2"/>
    <w:rsid w:val="001B2CD2"/>
    <w:rsid w:val="001B2E04"/>
    <w:rsid w:val="001B3175"/>
    <w:rsid w:val="001B3428"/>
    <w:rsid w:val="001B3441"/>
    <w:rsid w:val="001B3894"/>
    <w:rsid w:val="001B3952"/>
    <w:rsid w:val="001B3A41"/>
    <w:rsid w:val="001B3A45"/>
    <w:rsid w:val="001B3ECA"/>
    <w:rsid w:val="001B408E"/>
    <w:rsid w:val="001B4095"/>
    <w:rsid w:val="001B45D1"/>
    <w:rsid w:val="001B46AE"/>
    <w:rsid w:val="001B48E3"/>
    <w:rsid w:val="001B4907"/>
    <w:rsid w:val="001B4979"/>
    <w:rsid w:val="001B4993"/>
    <w:rsid w:val="001B4A8A"/>
    <w:rsid w:val="001B4C15"/>
    <w:rsid w:val="001B4E51"/>
    <w:rsid w:val="001B50B5"/>
    <w:rsid w:val="001B5170"/>
    <w:rsid w:val="001B519E"/>
    <w:rsid w:val="001B529C"/>
    <w:rsid w:val="001B5313"/>
    <w:rsid w:val="001B5663"/>
    <w:rsid w:val="001B56D3"/>
    <w:rsid w:val="001B5D90"/>
    <w:rsid w:val="001B5E52"/>
    <w:rsid w:val="001B5FCD"/>
    <w:rsid w:val="001B6093"/>
    <w:rsid w:val="001B60B8"/>
    <w:rsid w:val="001B6107"/>
    <w:rsid w:val="001B6172"/>
    <w:rsid w:val="001B61AB"/>
    <w:rsid w:val="001B62E6"/>
    <w:rsid w:val="001B6596"/>
    <w:rsid w:val="001B6C90"/>
    <w:rsid w:val="001B6D62"/>
    <w:rsid w:val="001B6DB3"/>
    <w:rsid w:val="001B6DC7"/>
    <w:rsid w:val="001B6F60"/>
    <w:rsid w:val="001B6FAB"/>
    <w:rsid w:val="001B71EE"/>
    <w:rsid w:val="001B749B"/>
    <w:rsid w:val="001B74CA"/>
    <w:rsid w:val="001B77A0"/>
    <w:rsid w:val="001B7BDF"/>
    <w:rsid w:val="001B7FC2"/>
    <w:rsid w:val="001C03D6"/>
    <w:rsid w:val="001C041A"/>
    <w:rsid w:val="001C085E"/>
    <w:rsid w:val="001C08EF"/>
    <w:rsid w:val="001C0A09"/>
    <w:rsid w:val="001C0A12"/>
    <w:rsid w:val="001C0A50"/>
    <w:rsid w:val="001C0C1F"/>
    <w:rsid w:val="001C0C44"/>
    <w:rsid w:val="001C0CDE"/>
    <w:rsid w:val="001C0DA3"/>
    <w:rsid w:val="001C101F"/>
    <w:rsid w:val="001C1250"/>
    <w:rsid w:val="001C145C"/>
    <w:rsid w:val="001C1621"/>
    <w:rsid w:val="001C193B"/>
    <w:rsid w:val="001C197E"/>
    <w:rsid w:val="001C1AAB"/>
    <w:rsid w:val="001C1B3B"/>
    <w:rsid w:val="001C1DE3"/>
    <w:rsid w:val="001C1E6C"/>
    <w:rsid w:val="001C1E95"/>
    <w:rsid w:val="001C2076"/>
    <w:rsid w:val="001C2112"/>
    <w:rsid w:val="001C215E"/>
    <w:rsid w:val="001C237C"/>
    <w:rsid w:val="001C2798"/>
    <w:rsid w:val="001C27EF"/>
    <w:rsid w:val="001C2880"/>
    <w:rsid w:val="001C2953"/>
    <w:rsid w:val="001C29B3"/>
    <w:rsid w:val="001C2CF7"/>
    <w:rsid w:val="001C2D16"/>
    <w:rsid w:val="001C2DCF"/>
    <w:rsid w:val="001C3050"/>
    <w:rsid w:val="001C3277"/>
    <w:rsid w:val="001C329A"/>
    <w:rsid w:val="001C33E5"/>
    <w:rsid w:val="001C33EE"/>
    <w:rsid w:val="001C3402"/>
    <w:rsid w:val="001C3498"/>
    <w:rsid w:val="001C369F"/>
    <w:rsid w:val="001C3B82"/>
    <w:rsid w:val="001C3B9E"/>
    <w:rsid w:val="001C3BBF"/>
    <w:rsid w:val="001C3C62"/>
    <w:rsid w:val="001C3E8B"/>
    <w:rsid w:val="001C3EF8"/>
    <w:rsid w:val="001C3F96"/>
    <w:rsid w:val="001C4039"/>
    <w:rsid w:val="001C4153"/>
    <w:rsid w:val="001C4286"/>
    <w:rsid w:val="001C42E0"/>
    <w:rsid w:val="001C452F"/>
    <w:rsid w:val="001C455F"/>
    <w:rsid w:val="001C4718"/>
    <w:rsid w:val="001C4777"/>
    <w:rsid w:val="001C4851"/>
    <w:rsid w:val="001C491B"/>
    <w:rsid w:val="001C49B6"/>
    <w:rsid w:val="001C4AC5"/>
    <w:rsid w:val="001C4AF3"/>
    <w:rsid w:val="001C4C0E"/>
    <w:rsid w:val="001C4FED"/>
    <w:rsid w:val="001C50B2"/>
    <w:rsid w:val="001C5228"/>
    <w:rsid w:val="001C52CA"/>
    <w:rsid w:val="001C52D6"/>
    <w:rsid w:val="001C5A0A"/>
    <w:rsid w:val="001C5A9E"/>
    <w:rsid w:val="001C5B79"/>
    <w:rsid w:val="001C5DB0"/>
    <w:rsid w:val="001C5EBD"/>
    <w:rsid w:val="001C5F31"/>
    <w:rsid w:val="001C6089"/>
    <w:rsid w:val="001C6177"/>
    <w:rsid w:val="001C625C"/>
    <w:rsid w:val="001C63E1"/>
    <w:rsid w:val="001C64C7"/>
    <w:rsid w:val="001C6544"/>
    <w:rsid w:val="001C674B"/>
    <w:rsid w:val="001C6939"/>
    <w:rsid w:val="001C69AA"/>
    <w:rsid w:val="001C6F54"/>
    <w:rsid w:val="001C6FE8"/>
    <w:rsid w:val="001C731D"/>
    <w:rsid w:val="001C742D"/>
    <w:rsid w:val="001C7439"/>
    <w:rsid w:val="001C753B"/>
    <w:rsid w:val="001C75B1"/>
    <w:rsid w:val="001C7645"/>
    <w:rsid w:val="001C78F1"/>
    <w:rsid w:val="001C79B0"/>
    <w:rsid w:val="001C7AF0"/>
    <w:rsid w:val="001C7B52"/>
    <w:rsid w:val="001C7DE0"/>
    <w:rsid w:val="001C7FDE"/>
    <w:rsid w:val="001D000C"/>
    <w:rsid w:val="001D0662"/>
    <w:rsid w:val="001D06A4"/>
    <w:rsid w:val="001D07C0"/>
    <w:rsid w:val="001D0896"/>
    <w:rsid w:val="001D0926"/>
    <w:rsid w:val="001D0DDD"/>
    <w:rsid w:val="001D0E6D"/>
    <w:rsid w:val="001D0FB6"/>
    <w:rsid w:val="001D105F"/>
    <w:rsid w:val="001D1091"/>
    <w:rsid w:val="001D153A"/>
    <w:rsid w:val="001D16B2"/>
    <w:rsid w:val="001D16E3"/>
    <w:rsid w:val="001D1B26"/>
    <w:rsid w:val="001D2145"/>
    <w:rsid w:val="001D21F3"/>
    <w:rsid w:val="001D2233"/>
    <w:rsid w:val="001D2458"/>
    <w:rsid w:val="001D25F2"/>
    <w:rsid w:val="001D2654"/>
    <w:rsid w:val="001D2702"/>
    <w:rsid w:val="001D27B1"/>
    <w:rsid w:val="001D27BE"/>
    <w:rsid w:val="001D27D0"/>
    <w:rsid w:val="001D2897"/>
    <w:rsid w:val="001D2A9F"/>
    <w:rsid w:val="001D2C25"/>
    <w:rsid w:val="001D2C42"/>
    <w:rsid w:val="001D2CDB"/>
    <w:rsid w:val="001D2E45"/>
    <w:rsid w:val="001D2F28"/>
    <w:rsid w:val="001D310A"/>
    <w:rsid w:val="001D322A"/>
    <w:rsid w:val="001D328C"/>
    <w:rsid w:val="001D32C2"/>
    <w:rsid w:val="001D350A"/>
    <w:rsid w:val="001D3586"/>
    <w:rsid w:val="001D36B1"/>
    <w:rsid w:val="001D36B5"/>
    <w:rsid w:val="001D378E"/>
    <w:rsid w:val="001D37C1"/>
    <w:rsid w:val="001D3865"/>
    <w:rsid w:val="001D3B3E"/>
    <w:rsid w:val="001D3C99"/>
    <w:rsid w:val="001D3DE0"/>
    <w:rsid w:val="001D3EB6"/>
    <w:rsid w:val="001D3ECF"/>
    <w:rsid w:val="001D3FC9"/>
    <w:rsid w:val="001D43A5"/>
    <w:rsid w:val="001D4636"/>
    <w:rsid w:val="001D4669"/>
    <w:rsid w:val="001D4821"/>
    <w:rsid w:val="001D4870"/>
    <w:rsid w:val="001D4957"/>
    <w:rsid w:val="001D4A46"/>
    <w:rsid w:val="001D4A60"/>
    <w:rsid w:val="001D4B64"/>
    <w:rsid w:val="001D4C1F"/>
    <w:rsid w:val="001D4E39"/>
    <w:rsid w:val="001D521E"/>
    <w:rsid w:val="001D54E2"/>
    <w:rsid w:val="001D5528"/>
    <w:rsid w:val="001D55F3"/>
    <w:rsid w:val="001D598C"/>
    <w:rsid w:val="001D59E4"/>
    <w:rsid w:val="001D5C72"/>
    <w:rsid w:val="001D5D52"/>
    <w:rsid w:val="001D5ECE"/>
    <w:rsid w:val="001D5F7D"/>
    <w:rsid w:val="001D616D"/>
    <w:rsid w:val="001D62FE"/>
    <w:rsid w:val="001D636D"/>
    <w:rsid w:val="001D6463"/>
    <w:rsid w:val="001D6605"/>
    <w:rsid w:val="001D6637"/>
    <w:rsid w:val="001D66A4"/>
    <w:rsid w:val="001D6D4F"/>
    <w:rsid w:val="001D6F48"/>
    <w:rsid w:val="001D724B"/>
    <w:rsid w:val="001D7420"/>
    <w:rsid w:val="001D7684"/>
    <w:rsid w:val="001D776E"/>
    <w:rsid w:val="001D7911"/>
    <w:rsid w:val="001D794E"/>
    <w:rsid w:val="001D797F"/>
    <w:rsid w:val="001D79DF"/>
    <w:rsid w:val="001D7C2A"/>
    <w:rsid w:val="001D7D4C"/>
    <w:rsid w:val="001D7DB9"/>
    <w:rsid w:val="001D7EAC"/>
    <w:rsid w:val="001E0166"/>
    <w:rsid w:val="001E033B"/>
    <w:rsid w:val="001E04AE"/>
    <w:rsid w:val="001E068D"/>
    <w:rsid w:val="001E08F0"/>
    <w:rsid w:val="001E096B"/>
    <w:rsid w:val="001E09B7"/>
    <w:rsid w:val="001E0C00"/>
    <w:rsid w:val="001E0DC8"/>
    <w:rsid w:val="001E0EF9"/>
    <w:rsid w:val="001E0FA7"/>
    <w:rsid w:val="001E107B"/>
    <w:rsid w:val="001E10A8"/>
    <w:rsid w:val="001E12FE"/>
    <w:rsid w:val="001E13FE"/>
    <w:rsid w:val="001E14B5"/>
    <w:rsid w:val="001E1677"/>
    <w:rsid w:val="001E1684"/>
    <w:rsid w:val="001E16D0"/>
    <w:rsid w:val="001E1A51"/>
    <w:rsid w:val="001E1A6A"/>
    <w:rsid w:val="001E1AB6"/>
    <w:rsid w:val="001E1C0B"/>
    <w:rsid w:val="001E1E1A"/>
    <w:rsid w:val="001E1FAC"/>
    <w:rsid w:val="001E210E"/>
    <w:rsid w:val="001E212B"/>
    <w:rsid w:val="001E219A"/>
    <w:rsid w:val="001E2508"/>
    <w:rsid w:val="001E2857"/>
    <w:rsid w:val="001E2863"/>
    <w:rsid w:val="001E288C"/>
    <w:rsid w:val="001E2B83"/>
    <w:rsid w:val="001E2E08"/>
    <w:rsid w:val="001E2F0B"/>
    <w:rsid w:val="001E2F75"/>
    <w:rsid w:val="001E2FBC"/>
    <w:rsid w:val="001E30EE"/>
    <w:rsid w:val="001E3114"/>
    <w:rsid w:val="001E33D3"/>
    <w:rsid w:val="001E36AB"/>
    <w:rsid w:val="001E383D"/>
    <w:rsid w:val="001E3B61"/>
    <w:rsid w:val="001E3BDB"/>
    <w:rsid w:val="001E3C55"/>
    <w:rsid w:val="001E3CB2"/>
    <w:rsid w:val="001E3E3D"/>
    <w:rsid w:val="001E3EFF"/>
    <w:rsid w:val="001E43E7"/>
    <w:rsid w:val="001E455A"/>
    <w:rsid w:val="001E45EE"/>
    <w:rsid w:val="001E45FD"/>
    <w:rsid w:val="001E4870"/>
    <w:rsid w:val="001E48FA"/>
    <w:rsid w:val="001E4A3C"/>
    <w:rsid w:val="001E4A54"/>
    <w:rsid w:val="001E4C9E"/>
    <w:rsid w:val="001E51D2"/>
    <w:rsid w:val="001E5248"/>
    <w:rsid w:val="001E5316"/>
    <w:rsid w:val="001E5424"/>
    <w:rsid w:val="001E5463"/>
    <w:rsid w:val="001E56CC"/>
    <w:rsid w:val="001E5788"/>
    <w:rsid w:val="001E5870"/>
    <w:rsid w:val="001E5C64"/>
    <w:rsid w:val="001E5D75"/>
    <w:rsid w:val="001E5FBF"/>
    <w:rsid w:val="001E617A"/>
    <w:rsid w:val="001E638A"/>
    <w:rsid w:val="001E6578"/>
    <w:rsid w:val="001E659D"/>
    <w:rsid w:val="001E6628"/>
    <w:rsid w:val="001E6800"/>
    <w:rsid w:val="001E6829"/>
    <w:rsid w:val="001E68E5"/>
    <w:rsid w:val="001E6A29"/>
    <w:rsid w:val="001E6A8E"/>
    <w:rsid w:val="001E6D40"/>
    <w:rsid w:val="001E6EFC"/>
    <w:rsid w:val="001E708B"/>
    <w:rsid w:val="001E70F3"/>
    <w:rsid w:val="001E70F8"/>
    <w:rsid w:val="001E7269"/>
    <w:rsid w:val="001E731E"/>
    <w:rsid w:val="001E74D3"/>
    <w:rsid w:val="001E76FC"/>
    <w:rsid w:val="001E7D8D"/>
    <w:rsid w:val="001E7E25"/>
    <w:rsid w:val="001E7F56"/>
    <w:rsid w:val="001F011C"/>
    <w:rsid w:val="001F0255"/>
    <w:rsid w:val="001F0363"/>
    <w:rsid w:val="001F03F2"/>
    <w:rsid w:val="001F05BF"/>
    <w:rsid w:val="001F0751"/>
    <w:rsid w:val="001F0B11"/>
    <w:rsid w:val="001F0F23"/>
    <w:rsid w:val="001F100A"/>
    <w:rsid w:val="001F1179"/>
    <w:rsid w:val="001F127A"/>
    <w:rsid w:val="001F12EF"/>
    <w:rsid w:val="001F1573"/>
    <w:rsid w:val="001F170C"/>
    <w:rsid w:val="001F174F"/>
    <w:rsid w:val="001F1772"/>
    <w:rsid w:val="001F17AF"/>
    <w:rsid w:val="001F185B"/>
    <w:rsid w:val="001F1AA5"/>
    <w:rsid w:val="001F1AC7"/>
    <w:rsid w:val="001F1B43"/>
    <w:rsid w:val="001F1DEE"/>
    <w:rsid w:val="001F1F73"/>
    <w:rsid w:val="001F1F86"/>
    <w:rsid w:val="001F2033"/>
    <w:rsid w:val="001F23E5"/>
    <w:rsid w:val="001F2940"/>
    <w:rsid w:val="001F2A01"/>
    <w:rsid w:val="001F2A45"/>
    <w:rsid w:val="001F2B11"/>
    <w:rsid w:val="001F2D72"/>
    <w:rsid w:val="001F2DFD"/>
    <w:rsid w:val="001F31D6"/>
    <w:rsid w:val="001F31FD"/>
    <w:rsid w:val="001F35A0"/>
    <w:rsid w:val="001F381B"/>
    <w:rsid w:val="001F3D92"/>
    <w:rsid w:val="001F40DD"/>
    <w:rsid w:val="001F4143"/>
    <w:rsid w:val="001F4159"/>
    <w:rsid w:val="001F42A0"/>
    <w:rsid w:val="001F4858"/>
    <w:rsid w:val="001F4904"/>
    <w:rsid w:val="001F4A62"/>
    <w:rsid w:val="001F4B36"/>
    <w:rsid w:val="001F4C74"/>
    <w:rsid w:val="001F509E"/>
    <w:rsid w:val="001F5140"/>
    <w:rsid w:val="001F5440"/>
    <w:rsid w:val="001F54D4"/>
    <w:rsid w:val="001F5549"/>
    <w:rsid w:val="001F57B1"/>
    <w:rsid w:val="001F5906"/>
    <w:rsid w:val="001F5A00"/>
    <w:rsid w:val="001F5D1D"/>
    <w:rsid w:val="001F5E38"/>
    <w:rsid w:val="001F5FE5"/>
    <w:rsid w:val="001F60B9"/>
    <w:rsid w:val="001F65DD"/>
    <w:rsid w:val="001F676A"/>
    <w:rsid w:val="001F6790"/>
    <w:rsid w:val="001F69BB"/>
    <w:rsid w:val="001F6B3E"/>
    <w:rsid w:val="001F6C8D"/>
    <w:rsid w:val="001F7056"/>
    <w:rsid w:val="001F7093"/>
    <w:rsid w:val="001F7159"/>
    <w:rsid w:val="001F725B"/>
    <w:rsid w:val="001F7299"/>
    <w:rsid w:val="001F74A4"/>
    <w:rsid w:val="001F771E"/>
    <w:rsid w:val="001F7969"/>
    <w:rsid w:val="001F7A25"/>
    <w:rsid w:val="001F7EA1"/>
    <w:rsid w:val="001FBC8D"/>
    <w:rsid w:val="00200049"/>
    <w:rsid w:val="00200061"/>
    <w:rsid w:val="002000E2"/>
    <w:rsid w:val="002003A8"/>
    <w:rsid w:val="0020040B"/>
    <w:rsid w:val="002004BD"/>
    <w:rsid w:val="00200597"/>
    <w:rsid w:val="002011BF"/>
    <w:rsid w:val="002012BC"/>
    <w:rsid w:val="00201417"/>
    <w:rsid w:val="002014BE"/>
    <w:rsid w:val="0020172B"/>
    <w:rsid w:val="00201803"/>
    <w:rsid w:val="00201A56"/>
    <w:rsid w:val="00201A8B"/>
    <w:rsid w:val="00201BC9"/>
    <w:rsid w:val="00201BD7"/>
    <w:rsid w:val="00201C21"/>
    <w:rsid w:val="00201F9B"/>
    <w:rsid w:val="00202018"/>
    <w:rsid w:val="00202140"/>
    <w:rsid w:val="00202179"/>
    <w:rsid w:val="0020219E"/>
    <w:rsid w:val="002021E6"/>
    <w:rsid w:val="002023F0"/>
    <w:rsid w:val="0020268B"/>
    <w:rsid w:val="0020288C"/>
    <w:rsid w:val="0020298C"/>
    <w:rsid w:val="00202A18"/>
    <w:rsid w:val="00202A3D"/>
    <w:rsid w:val="00202AFE"/>
    <w:rsid w:val="00202B2A"/>
    <w:rsid w:val="00202DCE"/>
    <w:rsid w:val="00202E50"/>
    <w:rsid w:val="00202EB1"/>
    <w:rsid w:val="00202FD1"/>
    <w:rsid w:val="002030AA"/>
    <w:rsid w:val="002032D8"/>
    <w:rsid w:val="00203316"/>
    <w:rsid w:val="002034C9"/>
    <w:rsid w:val="002034CD"/>
    <w:rsid w:val="00203631"/>
    <w:rsid w:val="00203661"/>
    <w:rsid w:val="00203732"/>
    <w:rsid w:val="002038EB"/>
    <w:rsid w:val="00203A04"/>
    <w:rsid w:val="00203EF8"/>
    <w:rsid w:val="00204087"/>
    <w:rsid w:val="00204104"/>
    <w:rsid w:val="002042D9"/>
    <w:rsid w:val="002046E0"/>
    <w:rsid w:val="00204AB6"/>
    <w:rsid w:val="00204BB2"/>
    <w:rsid w:val="00204D71"/>
    <w:rsid w:val="00204E00"/>
    <w:rsid w:val="00204E1A"/>
    <w:rsid w:val="00204F6D"/>
    <w:rsid w:val="0020520D"/>
    <w:rsid w:val="00205261"/>
    <w:rsid w:val="002053E8"/>
    <w:rsid w:val="002054DC"/>
    <w:rsid w:val="00205860"/>
    <w:rsid w:val="002059CD"/>
    <w:rsid w:val="00205A85"/>
    <w:rsid w:val="00205B1E"/>
    <w:rsid w:val="00205BC8"/>
    <w:rsid w:val="00205CEF"/>
    <w:rsid w:val="00205DDC"/>
    <w:rsid w:val="002061E8"/>
    <w:rsid w:val="00206292"/>
    <w:rsid w:val="0020636C"/>
    <w:rsid w:val="002063EF"/>
    <w:rsid w:val="002065F5"/>
    <w:rsid w:val="00206600"/>
    <w:rsid w:val="0020680E"/>
    <w:rsid w:val="00206A9D"/>
    <w:rsid w:val="00206F95"/>
    <w:rsid w:val="00206FA8"/>
    <w:rsid w:val="00207011"/>
    <w:rsid w:val="00207253"/>
    <w:rsid w:val="00207359"/>
    <w:rsid w:val="00207438"/>
    <w:rsid w:val="002076AB"/>
    <w:rsid w:val="00207704"/>
    <w:rsid w:val="0020782B"/>
    <w:rsid w:val="002078D3"/>
    <w:rsid w:val="00207A23"/>
    <w:rsid w:val="00207C66"/>
    <w:rsid w:val="00210167"/>
    <w:rsid w:val="002104E9"/>
    <w:rsid w:val="0021061E"/>
    <w:rsid w:val="002107F2"/>
    <w:rsid w:val="00210817"/>
    <w:rsid w:val="00210952"/>
    <w:rsid w:val="00210B20"/>
    <w:rsid w:val="00210C24"/>
    <w:rsid w:val="00210D14"/>
    <w:rsid w:val="00210F29"/>
    <w:rsid w:val="00210FFA"/>
    <w:rsid w:val="00211046"/>
    <w:rsid w:val="0021106A"/>
    <w:rsid w:val="00211109"/>
    <w:rsid w:val="00211131"/>
    <w:rsid w:val="002115B4"/>
    <w:rsid w:val="0021163E"/>
    <w:rsid w:val="0021172B"/>
    <w:rsid w:val="00211787"/>
    <w:rsid w:val="00211B6E"/>
    <w:rsid w:val="00211C5F"/>
    <w:rsid w:val="00211D8B"/>
    <w:rsid w:val="00211F5F"/>
    <w:rsid w:val="00212113"/>
    <w:rsid w:val="0021265A"/>
    <w:rsid w:val="002126B6"/>
    <w:rsid w:val="00212707"/>
    <w:rsid w:val="002127B3"/>
    <w:rsid w:val="002127DD"/>
    <w:rsid w:val="0021287D"/>
    <w:rsid w:val="00212927"/>
    <w:rsid w:val="00212A15"/>
    <w:rsid w:val="00212A90"/>
    <w:rsid w:val="00212ADC"/>
    <w:rsid w:val="00212C22"/>
    <w:rsid w:val="00212C45"/>
    <w:rsid w:val="00212E45"/>
    <w:rsid w:val="0021303B"/>
    <w:rsid w:val="00213255"/>
    <w:rsid w:val="00213286"/>
    <w:rsid w:val="002135BA"/>
    <w:rsid w:val="00213615"/>
    <w:rsid w:val="002136F0"/>
    <w:rsid w:val="00213BC6"/>
    <w:rsid w:val="00213BF4"/>
    <w:rsid w:val="00213E2B"/>
    <w:rsid w:val="00213E5F"/>
    <w:rsid w:val="00213F43"/>
    <w:rsid w:val="00214129"/>
    <w:rsid w:val="002141ED"/>
    <w:rsid w:val="0021456E"/>
    <w:rsid w:val="002147A6"/>
    <w:rsid w:val="00214A7C"/>
    <w:rsid w:val="00214B8B"/>
    <w:rsid w:val="00214B8D"/>
    <w:rsid w:val="00214E71"/>
    <w:rsid w:val="00215036"/>
    <w:rsid w:val="002152BC"/>
    <w:rsid w:val="00215321"/>
    <w:rsid w:val="0021532C"/>
    <w:rsid w:val="00215425"/>
    <w:rsid w:val="0021545B"/>
    <w:rsid w:val="002155FE"/>
    <w:rsid w:val="002158AF"/>
    <w:rsid w:val="002158E9"/>
    <w:rsid w:val="00215A36"/>
    <w:rsid w:val="00215D68"/>
    <w:rsid w:val="00215FCD"/>
    <w:rsid w:val="00216210"/>
    <w:rsid w:val="00216332"/>
    <w:rsid w:val="0021679C"/>
    <w:rsid w:val="002168D7"/>
    <w:rsid w:val="00216AE4"/>
    <w:rsid w:val="00216DF5"/>
    <w:rsid w:val="00216EAA"/>
    <w:rsid w:val="00217461"/>
    <w:rsid w:val="0021766B"/>
    <w:rsid w:val="0021781C"/>
    <w:rsid w:val="00217866"/>
    <w:rsid w:val="0021791E"/>
    <w:rsid w:val="00217A98"/>
    <w:rsid w:val="00217FF6"/>
    <w:rsid w:val="00220149"/>
    <w:rsid w:val="002203A7"/>
    <w:rsid w:val="002204EC"/>
    <w:rsid w:val="00220556"/>
    <w:rsid w:val="002206F2"/>
    <w:rsid w:val="00220782"/>
    <w:rsid w:val="002208F8"/>
    <w:rsid w:val="00220A94"/>
    <w:rsid w:val="00220B5B"/>
    <w:rsid w:val="00220F28"/>
    <w:rsid w:val="0022108C"/>
    <w:rsid w:val="002211C2"/>
    <w:rsid w:val="002212B8"/>
    <w:rsid w:val="00221386"/>
    <w:rsid w:val="0022155D"/>
    <w:rsid w:val="002215CB"/>
    <w:rsid w:val="002215F2"/>
    <w:rsid w:val="0022193E"/>
    <w:rsid w:val="00221B2B"/>
    <w:rsid w:val="00221D92"/>
    <w:rsid w:val="00221F60"/>
    <w:rsid w:val="002222EA"/>
    <w:rsid w:val="0022252B"/>
    <w:rsid w:val="00222618"/>
    <w:rsid w:val="002226F6"/>
    <w:rsid w:val="00222A61"/>
    <w:rsid w:val="00222B43"/>
    <w:rsid w:val="00222B9E"/>
    <w:rsid w:val="00223006"/>
    <w:rsid w:val="00223B78"/>
    <w:rsid w:val="00223D08"/>
    <w:rsid w:val="00223DB3"/>
    <w:rsid w:val="00223F6A"/>
    <w:rsid w:val="00224516"/>
    <w:rsid w:val="002246FC"/>
    <w:rsid w:val="00224BAC"/>
    <w:rsid w:val="00224BFE"/>
    <w:rsid w:val="00224E86"/>
    <w:rsid w:val="002251B0"/>
    <w:rsid w:val="002251BB"/>
    <w:rsid w:val="00225417"/>
    <w:rsid w:val="0022583D"/>
    <w:rsid w:val="00225B50"/>
    <w:rsid w:val="00225EB7"/>
    <w:rsid w:val="002260E2"/>
    <w:rsid w:val="00226260"/>
    <w:rsid w:val="002262BF"/>
    <w:rsid w:val="00226409"/>
    <w:rsid w:val="002264F4"/>
    <w:rsid w:val="0022660A"/>
    <w:rsid w:val="002268BE"/>
    <w:rsid w:val="0022695F"/>
    <w:rsid w:val="00226A26"/>
    <w:rsid w:val="00226A69"/>
    <w:rsid w:val="00226B85"/>
    <w:rsid w:val="00226EA3"/>
    <w:rsid w:val="00226F0D"/>
    <w:rsid w:val="00227039"/>
    <w:rsid w:val="002272A6"/>
    <w:rsid w:val="002276C3"/>
    <w:rsid w:val="00227859"/>
    <w:rsid w:val="00227981"/>
    <w:rsid w:val="00227FF7"/>
    <w:rsid w:val="0022D73D"/>
    <w:rsid w:val="0022DC3D"/>
    <w:rsid w:val="00230055"/>
    <w:rsid w:val="00230113"/>
    <w:rsid w:val="00230471"/>
    <w:rsid w:val="0023092D"/>
    <w:rsid w:val="00230976"/>
    <w:rsid w:val="00230A5A"/>
    <w:rsid w:val="00230B5D"/>
    <w:rsid w:val="00230B6C"/>
    <w:rsid w:val="00230C78"/>
    <w:rsid w:val="00231019"/>
    <w:rsid w:val="002310EE"/>
    <w:rsid w:val="0023111D"/>
    <w:rsid w:val="00231165"/>
    <w:rsid w:val="002311FC"/>
    <w:rsid w:val="00231389"/>
    <w:rsid w:val="002316E9"/>
    <w:rsid w:val="00231757"/>
    <w:rsid w:val="002319B5"/>
    <w:rsid w:val="00231A54"/>
    <w:rsid w:val="00231C35"/>
    <w:rsid w:val="00231C69"/>
    <w:rsid w:val="00231EB6"/>
    <w:rsid w:val="00231EBB"/>
    <w:rsid w:val="00232042"/>
    <w:rsid w:val="002321AD"/>
    <w:rsid w:val="002325E4"/>
    <w:rsid w:val="002327A4"/>
    <w:rsid w:val="00232BC6"/>
    <w:rsid w:val="00232D3F"/>
    <w:rsid w:val="002330A3"/>
    <w:rsid w:val="002330D2"/>
    <w:rsid w:val="002330F9"/>
    <w:rsid w:val="002333FC"/>
    <w:rsid w:val="002336FA"/>
    <w:rsid w:val="00233772"/>
    <w:rsid w:val="002339ED"/>
    <w:rsid w:val="00233CCF"/>
    <w:rsid w:val="00233F79"/>
    <w:rsid w:val="00234419"/>
    <w:rsid w:val="00234446"/>
    <w:rsid w:val="0023453F"/>
    <w:rsid w:val="00234689"/>
    <w:rsid w:val="00234781"/>
    <w:rsid w:val="002347A4"/>
    <w:rsid w:val="00234AE5"/>
    <w:rsid w:val="00234B12"/>
    <w:rsid w:val="00234B5B"/>
    <w:rsid w:val="00234D89"/>
    <w:rsid w:val="00234E4C"/>
    <w:rsid w:val="00234F62"/>
    <w:rsid w:val="00234FCE"/>
    <w:rsid w:val="002353B5"/>
    <w:rsid w:val="0023551F"/>
    <w:rsid w:val="0023573F"/>
    <w:rsid w:val="0023596F"/>
    <w:rsid w:val="00235B36"/>
    <w:rsid w:val="00235C2F"/>
    <w:rsid w:val="00235CB5"/>
    <w:rsid w:val="00235E14"/>
    <w:rsid w:val="002361B4"/>
    <w:rsid w:val="002361CD"/>
    <w:rsid w:val="00236333"/>
    <w:rsid w:val="00236807"/>
    <w:rsid w:val="002369BC"/>
    <w:rsid w:val="00236A70"/>
    <w:rsid w:val="00236A9B"/>
    <w:rsid w:val="00236B07"/>
    <w:rsid w:val="00236B4B"/>
    <w:rsid w:val="00236BE1"/>
    <w:rsid w:val="00236C82"/>
    <w:rsid w:val="0023747F"/>
    <w:rsid w:val="0023748E"/>
    <w:rsid w:val="002374D8"/>
    <w:rsid w:val="00237A21"/>
    <w:rsid w:val="00237B6A"/>
    <w:rsid w:val="00237BF8"/>
    <w:rsid w:val="00237E78"/>
    <w:rsid w:val="00237F50"/>
    <w:rsid w:val="00240088"/>
    <w:rsid w:val="0024046F"/>
    <w:rsid w:val="002407BE"/>
    <w:rsid w:val="00240899"/>
    <w:rsid w:val="0024099D"/>
    <w:rsid w:val="00240A48"/>
    <w:rsid w:val="00240B7A"/>
    <w:rsid w:val="00240BE1"/>
    <w:rsid w:val="00240DE2"/>
    <w:rsid w:val="00240EB1"/>
    <w:rsid w:val="00240F6C"/>
    <w:rsid w:val="00240FC1"/>
    <w:rsid w:val="002410F0"/>
    <w:rsid w:val="00241883"/>
    <w:rsid w:val="002419BB"/>
    <w:rsid w:val="00241A1A"/>
    <w:rsid w:val="00241B15"/>
    <w:rsid w:val="00241B66"/>
    <w:rsid w:val="00241E74"/>
    <w:rsid w:val="00241FB0"/>
    <w:rsid w:val="00242001"/>
    <w:rsid w:val="00242575"/>
    <w:rsid w:val="002427E1"/>
    <w:rsid w:val="002429F5"/>
    <w:rsid w:val="00242A1A"/>
    <w:rsid w:val="00242A20"/>
    <w:rsid w:val="00242A92"/>
    <w:rsid w:val="00242BB0"/>
    <w:rsid w:val="00242C00"/>
    <w:rsid w:val="00242C90"/>
    <w:rsid w:val="00242C9D"/>
    <w:rsid w:val="00242CCD"/>
    <w:rsid w:val="00242D0B"/>
    <w:rsid w:val="00243391"/>
    <w:rsid w:val="0024339E"/>
    <w:rsid w:val="00243783"/>
    <w:rsid w:val="00243803"/>
    <w:rsid w:val="0024387F"/>
    <w:rsid w:val="002438C7"/>
    <w:rsid w:val="00243ACA"/>
    <w:rsid w:val="00244248"/>
    <w:rsid w:val="0024450A"/>
    <w:rsid w:val="0024455A"/>
    <w:rsid w:val="00244578"/>
    <w:rsid w:val="002447C9"/>
    <w:rsid w:val="00244867"/>
    <w:rsid w:val="002448E3"/>
    <w:rsid w:val="002448E8"/>
    <w:rsid w:val="00244913"/>
    <w:rsid w:val="00244972"/>
    <w:rsid w:val="00244A9C"/>
    <w:rsid w:val="00244C1F"/>
    <w:rsid w:val="00244C72"/>
    <w:rsid w:val="00244DFE"/>
    <w:rsid w:val="00244F65"/>
    <w:rsid w:val="00245092"/>
    <w:rsid w:val="002456F4"/>
    <w:rsid w:val="00245759"/>
    <w:rsid w:val="002457AA"/>
    <w:rsid w:val="00245A2F"/>
    <w:rsid w:val="00245C85"/>
    <w:rsid w:val="00245CBB"/>
    <w:rsid w:val="00245D5E"/>
    <w:rsid w:val="00245FA3"/>
    <w:rsid w:val="0024605F"/>
    <w:rsid w:val="0024615A"/>
    <w:rsid w:val="00246224"/>
    <w:rsid w:val="002462F8"/>
    <w:rsid w:val="002463FC"/>
    <w:rsid w:val="0024664B"/>
    <w:rsid w:val="002469AD"/>
    <w:rsid w:val="00246B81"/>
    <w:rsid w:val="0024703C"/>
    <w:rsid w:val="0024707F"/>
    <w:rsid w:val="0024708B"/>
    <w:rsid w:val="002470BC"/>
    <w:rsid w:val="002471FE"/>
    <w:rsid w:val="00247A39"/>
    <w:rsid w:val="00247B64"/>
    <w:rsid w:val="00247C1C"/>
    <w:rsid w:val="00247F9F"/>
    <w:rsid w:val="00247FE6"/>
    <w:rsid w:val="0024D33B"/>
    <w:rsid w:val="00250237"/>
    <w:rsid w:val="002502A0"/>
    <w:rsid w:val="00250402"/>
    <w:rsid w:val="00250473"/>
    <w:rsid w:val="002505D9"/>
    <w:rsid w:val="0025076C"/>
    <w:rsid w:val="00250776"/>
    <w:rsid w:val="002508A9"/>
    <w:rsid w:val="00250ACB"/>
    <w:rsid w:val="00250BD9"/>
    <w:rsid w:val="00250CF8"/>
    <w:rsid w:val="00250E7F"/>
    <w:rsid w:val="00250F33"/>
    <w:rsid w:val="0025115A"/>
    <w:rsid w:val="0025128B"/>
    <w:rsid w:val="0025130A"/>
    <w:rsid w:val="0025130C"/>
    <w:rsid w:val="00251336"/>
    <w:rsid w:val="002516B2"/>
    <w:rsid w:val="002518FE"/>
    <w:rsid w:val="002521DA"/>
    <w:rsid w:val="0025235C"/>
    <w:rsid w:val="00252565"/>
    <w:rsid w:val="002526D8"/>
    <w:rsid w:val="00252853"/>
    <w:rsid w:val="00252970"/>
    <w:rsid w:val="00252CC8"/>
    <w:rsid w:val="00252E13"/>
    <w:rsid w:val="00252F6F"/>
    <w:rsid w:val="00253033"/>
    <w:rsid w:val="002531BF"/>
    <w:rsid w:val="00253259"/>
    <w:rsid w:val="00253313"/>
    <w:rsid w:val="00253462"/>
    <w:rsid w:val="0025385C"/>
    <w:rsid w:val="0025388E"/>
    <w:rsid w:val="0025394B"/>
    <w:rsid w:val="00253BCE"/>
    <w:rsid w:val="00253BFF"/>
    <w:rsid w:val="00253C37"/>
    <w:rsid w:val="00253C6B"/>
    <w:rsid w:val="00253C80"/>
    <w:rsid w:val="00253C82"/>
    <w:rsid w:val="00253E0F"/>
    <w:rsid w:val="00253E24"/>
    <w:rsid w:val="00253F93"/>
    <w:rsid w:val="00254077"/>
    <w:rsid w:val="0025409C"/>
    <w:rsid w:val="00254312"/>
    <w:rsid w:val="002543E4"/>
    <w:rsid w:val="002544F5"/>
    <w:rsid w:val="002545F1"/>
    <w:rsid w:val="0025499E"/>
    <w:rsid w:val="00254D4D"/>
    <w:rsid w:val="00254E68"/>
    <w:rsid w:val="00255151"/>
    <w:rsid w:val="002552D1"/>
    <w:rsid w:val="00255472"/>
    <w:rsid w:val="00255838"/>
    <w:rsid w:val="00255AEE"/>
    <w:rsid w:val="00255B00"/>
    <w:rsid w:val="00255B15"/>
    <w:rsid w:val="00255D6E"/>
    <w:rsid w:val="00255DFF"/>
    <w:rsid w:val="00255E1D"/>
    <w:rsid w:val="00255EDB"/>
    <w:rsid w:val="0025628D"/>
    <w:rsid w:val="00256569"/>
    <w:rsid w:val="002565B4"/>
    <w:rsid w:val="00256774"/>
    <w:rsid w:val="002568D0"/>
    <w:rsid w:val="00256951"/>
    <w:rsid w:val="00256BBA"/>
    <w:rsid w:val="00256C85"/>
    <w:rsid w:val="00256F42"/>
    <w:rsid w:val="00257200"/>
    <w:rsid w:val="002575C1"/>
    <w:rsid w:val="002576E5"/>
    <w:rsid w:val="0025777F"/>
    <w:rsid w:val="00257A80"/>
    <w:rsid w:val="00257AE9"/>
    <w:rsid w:val="00257AEA"/>
    <w:rsid w:val="00257B4F"/>
    <w:rsid w:val="00257C0A"/>
    <w:rsid w:val="00257C18"/>
    <w:rsid w:val="00257D9A"/>
    <w:rsid w:val="002602D1"/>
    <w:rsid w:val="00260346"/>
    <w:rsid w:val="00260533"/>
    <w:rsid w:val="0026053C"/>
    <w:rsid w:val="002608C9"/>
    <w:rsid w:val="002609D0"/>
    <w:rsid w:val="00260A27"/>
    <w:rsid w:val="00260CA4"/>
    <w:rsid w:val="00260CB5"/>
    <w:rsid w:val="00260DD1"/>
    <w:rsid w:val="00260E39"/>
    <w:rsid w:val="0026110E"/>
    <w:rsid w:val="0026116D"/>
    <w:rsid w:val="002612A9"/>
    <w:rsid w:val="002612F6"/>
    <w:rsid w:val="002613D4"/>
    <w:rsid w:val="0026146A"/>
    <w:rsid w:val="00261A0C"/>
    <w:rsid w:val="00261C55"/>
    <w:rsid w:val="00261C87"/>
    <w:rsid w:val="00261F6F"/>
    <w:rsid w:val="00262144"/>
    <w:rsid w:val="0026217E"/>
    <w:rsid w:val="002621A3"/>
    <w:rsid w:val="00262270"/>
    <w:rsid w:val="00262292"/>
    <w:rsid w:val="002624D9"/>
    <w:rsid w:val="002624F9"/>
    <w:rsid w:val="002625B1"/>
    <w:rsid w:val="00262612"/>
    <w:rsid w:val="0026272F"/>
    <w:rsid w:val="00262914"/>
    <w:rsid w:val="00262AB4"/>
    <w:rsid w:val="00262CD9"/>
    <w:rsid w:val="00262DA9"/>
    <w:rsid w:val="00262F45"/>
    <w:rsid w:val="00262F72"/>
    <w:rsid w:val="002633C0"/>
    <w:rsid w:val="00263442"/>
    <w:rsid w:val="002634D5"/>
    <w:rsid w:val="002634E3"/>
    <w:rsid w:val="00263680"/>
    <w:rsid w:val="00263806"/>
    <w:rsid w:val="0026390A"/>
    <w:rsid w:val="00263AE9"/>
    <w:rsid w:val="00263B7D"/>
    <w:rsid w:val="00263BF4"/>
    <w:rsid w:val="0026421F"/>
    <w:rsid w:val="0026425C"/>
    <w:rsid w:val="00264491"/>
    <w:rsid w:val="00264936"/>
    <w:rsid w:val="002649E4"/>
    <w:rsid w:val="00264B1D"/>
    <w:rsid w:val="00264B3A"/>
    <w:rsid w:val="00264B9F"/>
    <w:rsid w:val="00264C18"/>
    <w:rsid w:val="00264CD6"/>
    <w:rsid w:val="00264DAA"/>
    <w:rsid w:val="00264E0E"/>
    <w:rsid w:val="00264EAA"/>
    <w:rsid w:val="00264F5E"/>
    <w:rsid w:val="00264FC3"/>
    <w:rsid w:val="002650B0"/>
    <w:rsid w:val="0026511D"/>
    <w:rsid w:val="00265324"/>
    <w:rsid w:val="00265630"/>
    <w:rsid w:val="002659E4"/>
    <w:rsid w:val="00265A93"/>
    <w:rsid w:val="00265C83"/>
    <w:rsid w:val="00265E5E"/>
    <w:rsid w:val="00266009"/>
    <w:rsid w:val="002660EB"/>
    <w:rsid w:val="00266254"/>
    <w:rsid w:val="0026631C"/>
    <w:rsid w:val="0026652C"/>
    <w:rsid w:val="002665F6"/>
    <w:rsid w:val="0026666E"/>
    <w:rsid w:val="002666A2"/>
    <w:rsid w:val="0026712D"/>
    <w:rsid w:val="002671B5"/>
    <w:rsid w:val="0026735A"/>
    <w:rsid w:val="00267840"/>
    <w:rsid w:val="00267866"/>
    <w:rsid w:val="002678AD"/>
    <w:rsid w:val="002678D9"/>
    <w:rsid w:val="00267A5B"/>
    <w:rsid w:val="00267E9B"/>
    <w:rsid w:val="002701DE"/>
    <w:rsid w:val="0027030C"/>
    <w:rsid w:val="002704AA"/>
    <w:rsid w:val="002704EE"/>
    <w:rsid w:val="00270781"/>
    <w:rsid w:val="00270935"/>
    <w:rsid w:val="00270A09"/>
    <w:rsid w:val="00270FD1"/>
    <w:rsid w:val="00271055"/>
    <w:rsid w:val="00271096"/>
    <w:rsid w:val="00271228"/>
    <w:rsid w:val="00271453"/>
    <w:rsid w:val="00271625"/>
    <w:rsid w:val="002716C9"/>
    <w:rsid w:val="00271AD3"/>
    <w:rsid w:val="00271B60"/>
    <w:rsid w:val="00271B82"/>
    <w:rsid w:val="00271CA6"/>
    <w:rsid w:val="00271D94"/>
    <w:rsid w:val="00271E52"/>
    <w:rsid w:val="00271EDE"/>
    <w:rsid w:val="00271F0C"/>
    <w:rsid w:val="00271F58"/>
    <w:rsid w:val="00271FB7"/>
    <w:rsid w:val="002723C6"/>
    <w:rsid w:val="002725FB"/>
    <w:rsid w:val="00272636"/>
    <w:rsid w:val="0027263B"/>
    <w:rsid w:val="00272790"/>
    <w:rsid w:val="002727A4"/>
    <w:rsid w:val="0027288C"/>
    <w:rsid w:val="002728E9"/>
    <w:rsid w:val="00272B29"/>
    <w:rsid w:val="00272B74"/>
    <w:rsid w:val="00272D39"/>
    <w:rsid w:val="00272E35"/>
    <w:rsid w:val="00272FE6"/>
    <w:rsid w:val="00273072"/>
    <w:rsid w:val="002731FD"/>
    <w:rsid w:val="0027349C"/>
    <w:rsid w:val="0027398A"/>
    <w:rsid w:val="00273C6C"/>
    <w:rsid w:val="00273D6C"/>
    <w:rsid w:val="00273EF4"/>
    <w:rsid w:val="00273FCF"/>
    <w:rsid w:val="002743F6"/>
    <w:rsid w:val="0027452E"/>
    <w:rsid w:val="0027464F"/>
    <w:rsid w:val="0027467A"/>
    <w:rsid w:val="00274731"/>
    <w:rsid w:val="002748DD"/>
    <w:rsid w:val="00274939"/>
    <w:rsid w:val="00274984"/>
    <w:rsid w:val="00274A75"/>
    <w:rsid w:val="00274E30"/>
    <w:rsid w:val="00274E3B"/>
    <w:rsid w:val="00274E55"/>
    <w:rsid w:val="002752C3"/>
    <w:rsid w:val="0027544F"/>
    <w:rsid w:val="002754BA"/>
    <w:rsid w:val="0027555C"/>
    <w:rsid w:val="00275A5E"/>
    <w:rsid w:val="00275B14"/>
    <w:rsid w:val="00275DD9"/>
    <w:rsid w:val="00276077"/>
    <w:rsid w:val="0027621D"/>
    <w:rsid w:val="00276344"/>
    <w:rsid w:val="0027657D"/>
    <w:rsid w:val="0027664E"/>
    <w:rsid w:val="00276666"/>
    <w:rsid w:val="00276758"/>
    <w:rsid w:val="0027688D"/>
    <w:rsid w:val="00276A7C"/>
    <w:rsid w:val="00276E35"/>
    <w:rsid w:val="00276ED8"/>
    <w:rsid w:val="00277298"/>
    <w:rsid w:val="00277364"/>
    <w:rsid w:val="002775B3"/>
    <w:rsid w:val="002775D5"/>
    <w:rsid w:val="0027795B"/>
    <w:rsid w:val="00277B06"/>
    <w:rsid w:val="00277C79"/>
    <w:rsid w:val="00280286"/>
    <w:rsid w:val="002802E8"/>
    <w:rsid w:val="00280344"/>
    <w:rsid w:val="002803EC"/>
    <w:rsid w:val="002804E5"/>
    <w:rsid w:val="002804F4"/>
    <w:rsid w:val="0028084E"/>
    <w:rsid w:val="0028089D"/>
    <w:rsid w:val="002808CE"/>
    <w:rsid w:val="00280A87"/>
    <w:rsid w:val="00280A90"/>
    <w:rsid w:val="00280AA9"/>
    <w:rsid w:val="00280C33"/>
    <w:rsid w:val="00280FD8"/>
    <w:rsid w:val="00280FF8"/>
    <w:rsid w:val="00281092"/>
    <w:rsid w:val="002811AF"/>
    <w:rsid w:val="002811CD"/>
    <w:rsid w:val="002812CA"/>
    <w:rsid w:val="00281402"/>
    <w:rsid w:val="00281441"/>
    <w:rsid w:val="00281513"/>
    <w:rsid w:val="00281541"/>
    <w:rsid w:val="0028177C"/>
    <w:rsid w:val="002819FF"/>
    <w:rsid w:val="00281A6A"/>
    <w:rsid w:val="00281C7C"/>
    <w:rsid w:val="00281D23"/>
    <w:rsid w:val="00281EE9"/>
    <w:rsid w:val="00281EF7"/>
    <w:rsid w:val="00281F53"/>
    <w:rsid w:val="00281FA9"/>
    <w:rsid w:val="00281FDA"/>
    <w:rsid w:val="002820F2"/>
    <w:rsid w:val="00282451"/>
    <w:rsid w:val="002824B0"/>
    <w:rsid w:val="002825A9"/>
    <w:rsid w:val="00282718"/>
    <w:rsid w:val="002829EB"/>
    <w:rsid w:val="00282B03"/>
    <w:rsid w:val="00282BC6"/>
    <w:rsid w:val="00282C6E"/>
    <w:rsid w:val="00282CDD"/>
    <w:rsid w:val="00282D6C"/>
    <w:rsid w:val="00282DAC"/>
    <w:rsid w:val="00282EB1"/>
    <w:rsid w:val="0028309B"/>
    <w:rsid w:val="0028322F"/>
    <w:rsid w:val="0028342B"/>
    <w:rsid w:val="00283469"/>
    <w:rsid w:val="002834F0"/>
    <w:rsid w:val="00283788"/>
    <w:rsid w:val="00283BB8"/>
    <w:rsid w:val="00283E39"/>
    <w:rsid w:val="00283EBC"/>
    <w:rsid w:val="00284096"/>
    <w:rsid w:val="002842D5"/>
    <w:rsid w:val="002844DA"/>
    <w:rsid w:val="0028466F"/>
    <w:rsid w:val="00284915"/>
    <w:rsid w:val="00284A5C"/>
    <w:rsid w:val="00284A8E"/>
    <w:rsid w:val="00284A8F"/>
    <w:rsid w:val="00284CFE"/>
    <w:rsid w:val="00284DC4"/>
    <w:rsid w:val="00284F92"/>
    <w:rsid w:val="0028525D"/>
    <w:rsid w:val="002854C6"/>
    <w:rsid w:val="00285504"/>
    <w:rsid w:val="0028550C"/>
    <w:rsid w:val="0028572D"/>
    <w:rsid w:val="00285795"/>
    <w:rsid w:val="002858AB"/>
    <w:rsid w:val="00285928"/>
    <w:rsid w:val="00286013"/>
    <w:rsid w:val="00286106"/>
    <w:rsid w:val="002862FB"/>
    <w:rsid w:val="0028656B"/>
    <w:rsid w:val="002865B1"/>
    <w:rsid w:val="0028660C"/>
    <w:rsid w:val="00286702"/>
    <w:rsid w:val="002867D1"/>
    <w:rsid w:val="0028683A"/>
    <w:rsid w:val="00286D60"/>
    <w:rsid w:val="00286F5E"/>
    <w:rsid w:val="002876FB"/>
    <w:rsid w:val="00287755"/>
    <w:rsid w:val="0028782E"/>
    <w:rsid w:val="00287830"/>
    <w:rsid w:val="0028784C"/>
    <w:rsid w:val="00287ACD"/>
    <w:rsid w:val="00287BB5"/>
    <w:rsid w:val="00287C83"/>
    <w:rsid w:val="00287DCE"/>
    <w:rsid w:val="00287DF3"/>
    <w:rsid w:val="00287F24"/>
    <w:rsid w:val="00290223"/>
    <w:rsid w:val="002903C4"/>
    <w:rsid w:val="00290472"/>
    <w:rsid w:val="0029062E"/>
    <w:rsid w:val="00290A39"/>
    <w:rsid w:val="00290B4D"/>
    <w:rsid w:val="00290B89"/>
    <w:rsid w:val="00290F84"/>
    <w:rsid w:val="002910E6"/>
    <w:rsid w:val="002911BA"/>
    <w:rsid w:val="002912C3"/>
    <w:rsid w:val="0029133F"/>
    <w:rsid w:val="00291582"/>
    <w:rsid w:val="00291583"/>
    <w:rsid w:val="00291716"/>
    <w:rsid w:val="00291923"/>
    <w:rsid w:val="00291994"/>
    <w:rsid w:val="002919DC"/>
    <w:rsid w:val="00291AD6"/>
    <w:rsid w:val="00291C08"/>
    <w:rsid w:val="00291D6F"/>
    <w:rsid w:val="0029202E"/>
    <w:rsid w:val="002922E9"/>
    <w:rsid w:val="0029242D"/>
    <w:rsid w:val="00292539"/>
    <w:rsid w:val="00292662"/>
    <w:rsid w:val="002926E5"/>
    <w:rsid w:val="00292873"/>
    <w:rsid w:val="00292C64"/>
    <w:rsid w:val="00292CCB"/>
    <w:rsid w:val="00292D15"/>
    <w:rsid w:val="00292D38"/>
    <w:rsid w:val="00292FD6"/>
    <w:rsid w:val="0029327F"/>
    <w:rsid w:val="002932B1"/>
    <w:rsid w:val="002933A7"/>
    <w:rsid w:val="002933EB"/>
    <w:rsid w:val="002934BC"/>
    <w:rsid w:val="00293874"/>
    <w:rsid w:val="00293B06"/>
    <w:rsid w:val="00293E62"/>
    <w:rsid w:val="00293F2D"/>
    <w:rsid w:val="00294094"/>
    <w:rsid w:val="002940AD"/>
    <w:rsid w:val="002942E4"/>
    <w:rsid w:val="00294608"/>
    <w:rsid w:val="002951F9"/>
    <w:rsid w:val="00295228"/>
    <w:rsid w:val="002954E5"/>
    <w:rsid w:val="0029557C"/>
    <w:rsid w:val="002957B3"/>
    <w:rsid w:val="002957CD"/>
    <w:rsid w:val="00295A20"/>
    <w:rsid w:val="00295BA4"/>
    <w:rsid w:val="00295E1A"/>
    <w:rsid w:val="00295F31"/>
    <w:rsid w:val="00296170"/>
    <w:rsid w:val="002962B8"/>
    <w:rsid w:val="00296398"/>
    <w:rsid w:val="002964E7"/>
    <w:rsid w:val="002964FB"/>
    <w:rsid w:val="0029650B"/>
    <w:rsid w:val="00296522"/>
    <w:rsid w:val="002965BA"/>
    <w:rsid w:val="002967A3"/>
    <w:rsid w:val="002969B0"/>
    <w:rsid w:val="002969FE"/>
    <w:rsid w:val="00296D42"/>
    <w:rsid w:val="00296F76"/>
    <w:rsid w:val="00297211"/>
    <w:rsid w:val="00297391"/>
    <w:rsid w:val="0029742C"/>
    <w:rsid w:val="00297684"/>
    <w:rsid w:val="00297740"/>
    <w:rsid w:val="00297A60"/>
    <w:rsid w:val="00297B42"/>
    <w:rsid w:val="00297BB1"/>
    <w:rsid w:val="00297D38"/>
    <w:rsid w:val="002A0087"/>
    <w:rsid w:val="002A0090"/>
    <w:rsid w:val="002A020C"/>
    <w:rsid w:val="002A0265"/>
    <w:rsid w:val="002A037A"/>
    <w:rsid w:val="002A0536"/>
    <w:rsid w:val="002A0556"/>
    <w:rsid w:val="002A0667"/>
    <w:rsid w:val="002A0B66"/>
    <w:rsid w:val="002A0CD1"/>
    <w:rsid w:val="002A0D3C"/>
    <w:rsid w:val="002A0D45"/>
    <w:rsid w:val="002A0D4A"/>
    <w:rsid w:val="002A0D58"/>
    <w:rsid w:val="002A0E52"/>
    <w:rsid w:val="002A0F13"/>
    <w:rsid w:val="002A0F6C"/>
    <w:rsid w:val="002A12A5"/>
    <w:rsid w:val="002A143D"/>
    <w:rsid w:val="002A14B3"/>
    <w:rsid w:val="002A1579"/>
    <w:rsid w:val="002A15A7"/>
    <w:rsid w:val="002A15EA"/>
    <w:rsid w:val="002A1684"/>
    <w:rsid w:val="002A1796"/>
    <w:rsid w:val="002A1816"/>
    <w:rsid w:val="002A1823"/>
    <w:rsid w:val="002A1AB7"/>
    <w:rsid w:val="002A1D14"/>
    <w:rsid w:val="002A1D38"/>
    <w:rsid w:val="002A1DE5"/>
    <w:rsid w:val="002A1E9A"/>
    <w:rsid w:val="002A1F56"/>
    <w:rsid w:val="002A1F77"/>
    <w:rsid w:val="002A21AF"/>
    <w:rsid w:val="002A2281"/>
    <w:rsid w:val="002A248D"/>
    <w:rsid w:val="002A259D"/>
    <w:rsid w:val="002A2A6E"/>
    <w:rsid w:val="002A2ABD"/>
    <w:rsid w:val="002A2ADC"/>
    <w:rsid w:val="002A2BCA"/>
    <w:rsid w:val="002A3107"/>
    <w:rsid w:val="002A316E"/>
    <w:rsid w:val="002A32EF"/>
    <w:rsid w:val="002A3366"/>
    <w:rsid w:val="002A353F"/>
    <w:rsid w:val="002A3585"/>
    <w:rsid w:val="002A360B"/>
    <w:rsid w:val="002A373E"/>
    <w:rsid w:val="002A394A"/>
    <w:rsid w:val="002A3A41"/>
    <w:rsid w:val="002A3B39"/>
    <w:rsid w:val="002A3B8B"/>
    <w:rsid w:val="002A3B98"/>
    <w:rsid w:val="002A3F59"/>
    <w:rsid w:val="002A4018"/>
    <w:rsid w:val="002A44BE"/>
    <w:rsid w:val="002A4525"/>
    <w:rsid w:val="002A4622"/>
    <w:rsid w:val="002A49A0"/>
    <w:rsid w:val="002A49BA"/>
    <w:rsid w:val="002A4C2A"/>
    <w:rsid w:val="002A4C94"/>
    <w:rsid w:val="002A4D58"/>
    <w:rsid w:val="002A4F06"/>
    <w:rsid w:val="002A5563"/>
    <w:rsid w:val="002A5592"/>
    <w:rsid w:val="002A584B"/>
    <w:rsid w:val="002A586D"/>
    <w:rsid w:val="002A5DB1"/>
    <w:rsid w:val="002A5DDB"/>
    <w:rsid w:val="002A6027"/>
    <w:rsid w:val="002A6153"/>
    <w:rsid w:val="002A63DC"/>
    <w:rsid w:val="002A65EB"/>
    <w:rsid w:val="002A6633"/>
    <w:rsid w:val="002A6946"/>
    <w:rsid w:val="002A698A"/>
    <w:rsid w:val="002A6AA0"/>
    <w:rsid w:val="002A6C17"/>
    <w:rsid w:val="002A6C1E"/>
    <w:rsid w:val="002A6CC0"/>
    <w:rsid w:val="002A6D9E"/>
    <w:rsid w:val="002A6F3A"/>
    <w:rsid w:val="002A700D"/>
    <w:rsid w:val="002A7091"/>
    <w:rsid w:val="002A7179"/>
    <w:rsid w:val="002A755F"/>
    <w:rsid w:val="002A7634"/>
    <w:rsid w:val="002A7637"/>
    <w:rsid w:val="002A77E6"/>
    <w:rsid w:val="002A7B01"/>
    <w:rsid w:val="002A7BB5"/>
    <w:rsid w:val="002A7C68"/>
    <w:rsid w:val="002A7E40"/>
    <w:rsid w:val="002B0148"/>
    <w:rsid w:val="002B0193"/>
    <w:rsid w:val="002B03BF"/>
    <w:rsid w:val="002B045A"/>
    <w:rsid w:val="002B05EB"/>
    <w:rsid w:val="002B062E"/>
    <w:rsid w:val="002B0A63"/>
    <w:rsid w:val="002B0AB9"/>
    <w:rsid w:val="002B0C47"/>
    <w:rsid w:val="002B0D92"/>
    <w:rsid w:val="002B0E30"/>
    <w:rsid w:val="002B13C0"/>
    <w:rsid w:val="002B147C"/>
    <w:rsid w:val="002B1545"/>
    <w:rsid w:val="002B15E8"/>
    <w:rsid w:val="002B1739"/>
    <w:rsid w:val="002B1795"/>
    <w:rsid w:val="002B1952"/>
    <w:rsid w:val="002B195B"/>
    <w:rsid w:val="002B1A25"/>
    <w:rsid w:val="002B1AAE"/>
    <w:rsid w:val="002B1BED"/>
    <w:rsid w:val="002B1F6D"/>
    <w:rsid w:val="002B2062"/>
    <w:rsid w:val="002B21A2"/>
    <w:rsid w:val="002B21CC"/>
    <w:rsid w:val="002B233F"/>
    <w:rsid w:val="002B2365"/>
    <w:rsid w:val="002B25CB"/>
    <w:rsid w:val="002B27DD"/>
    <w:rsid w:val="002B29CB"/>
    <w:rsid w:val="002B2AD0"/>
    <w:rsid w:val="002B2E30"/>
    <w:rsid w:val="002B30CB"/>
    <w:rsid w:val="002B31F6"/>
    <w:rsid w:val="002B32DE"/>
    <w:rsid w:val="002B3623"/>
    <w:rsid w:val="002B376B"/>
    <w:rsid w:val="002B3789"/>
    <w:rsid w:val="002B3812"/>
    <w:rsid w:val="002B3A15"/>
    <w:rsid w:val="002B3A9E"/>
    <w:rsid w:val="002B3BE8"/>
    <w:rsid w:val="002B3DB9"/>
    <w:rsid w:val="002B3E73"/>
    <w:rsid w:val="002B3F95"/>
    <w:rsid w:val="002B42F4"/>
    <w:rsid w:val="002B457E"/>
    <w:rsid w:val="002B474B"/>
    <w:rsid w:val="002B475F"/>
    <w:rsid w:val="002B4A22"/>
    <w:rsid w:val="002B4A2D"/>
    <w:rsid w:val="002B4D4F"/>
    <w:rsid w:val="002B4EFE"/>
    <w:rsid w:val="002B507E"/>
    <w:rsid w:val="002B50C5"/>
    <w:rsid w:val="002B53E4"/>
    <w:rsid w:val="002B54E5"/>
    <w:rsid w:val="002B551C"/>
    <w:rsid w:val="002B5613"/>
    <w:rsid w:val="002B5900"/>
    <w:rsid w:val="002B59D2"/>
    <w:rsid w:val="002B59FE"/>
    <w:rsid w:val="002B5A69"/>
    <w:rsid w:val="002B5B1A"/>
    <w:rsid w:val="002B5C78"/>
    <w:rsid w:val="002B5CA4"/>
    <w:rsid w:val="002B5EC8"/>
    <w:rsid w:val="002B60B0"/>
    <w:rsid w:val="002B65AF"/>
    <w:rsid w:val="002B692C"/>
    <w:rsid w:val="002B69E0"/>
    <w:rsid w:val="002B6B52"/>
    <w:rsid w:val="002B6CAC"/>
    <w:rsid w:val="002B7107"/>
    <w:rsid w:val="002B7113"/>
    <w:rsid w:val="002B7251"/>
    <w:rsid w:val="002B73D9"/>
    <w:rsid w:val="002B7601"/>
    <w:rsid w:val="002B76DF"/>
    <w:rsid w:val="002B7A87"/>
    <w:rsid w:val="002B7C85"/>
    <w:rsid w:val="002B7CA7"/>
    <w:rsid w:val="002B7F6D"/>
    <w:rsid w:val="002C019E"/>
    <w:rsid w:val="002C03C2"/>
    <w:rsid w:val="002C0499"/>
    <w:rsid w:val="002C057A"/>
    <w:rsid w:val="002C0968"/>
    <w:rsid w:val="002C0BE8"/>
    <w:rsid w:val="002C0DBA"/>
    <w:rsid w:val="002C12FD"/>
    <w:rsid w:val="002C134D"/>
    <w:rsid w:val="002C1604"/>
    <w:rsid w:val="002C17F5"/>
    <w:rsid w:val="002C182E"/>
    <w:rsid w:val="002C1866"/>
    <w:rsid w:val="002C1D0D"/>
    <w:rsid w:val="002C1E88"/>
    <w:rsid w:val="002C2029"/>
    <w:rsid w:val="002C23D3"/>
    <w:rsid w:val="002C262D"/>
    <w:rsid w:val="002C272C"/>
    <w:rsid w:val="002C2878"/>
    <w:rsid w:val="002C2CBC"/>
    <w:rsid w:val="002C2E88"/>
    <w:rsid w:val="002C2ED0"/>
    <w:rsid w:val="002C3134"/>
    <w:rsid w:val="002C32C0"/>
    <w:rsid w:val="002C33D4"/>
    <w:rsid w:val="002C33ED"/>
    <w:rsid w:val="002C3418"/>
    <w:rsid w:val="002C3480"/>
    <w:rsid w:val="002C3573"/>
    <w:rsid w:val="002C37D8"/>
    <w:rsid w:val="002C3A6D"/>
    <w:rsid w:val="002C3BE6"/>
    <w:rsid w:val="002C3DE5"/>
    <w:rsid w:val="002C3FDF"/>
    <w:rsid w:val="002C403A"/>
    <w:rsid w:val="002C41DD"/>
    <w:rsid w:val="002C4442"/>
    <w:rsid w:val="002C47B9"/>
    <w:rsid w:val="002C4850"/>
    <w:rsid w:val="002C4855"/>
    <w:rsid w:val="002C4B42"/>
    <w:rsid w:val="002C4D60"/>
    <w:rsid w:val="002C4E9A"/>
    <w:rsid w:val="002C4F82"/>
    <w:rsid w:val="002C4FC4"/>
    <w:rsid w:val="002C510F"/>
    <w:rsid w:val="002C5110"/>
    <w:rsid w:val="002C5194"/>
    <w:rsid w:val="002C543B"/>
    <w:rsid w:val="002C549E"/>
    <w:rsid w:val="002C5575"/>
    <w:rsid w:val="002C578E"/>
    <w:rsid w:val="002C5844"/>
    <w:rsid w:val="002C58CC"/>
    <w:rsid w:val="002C5A7E"/>
    <w:rsid w:val="002C5D28"/>
    <w:rsid w:val="002C600D"/>
    <w:rsid w:val="002C625C"/>
    <w:rsid w:val="002C63E2"/>
    <w:rsid w:val="002C6639"/>
    <w:rsid w:val="002C6A58"/>
    <w:rsid w:val="002C71DC"/>
    <w:rsid w:val="002C72EA"/>
    <w:rsid w:val="002C73B5"/>
    <w:rsid w:val="002C747F"/>
    <w:rsid w:val="002C751E"/>
    <w:rsid w:val="002C78EA"/>
    <w:rsid w:val="002C78FF"/>
    <w:rsid w:val="002C79D6"/>
    <w:rsid w:val="002C79E6"/>
    <w:rsid w:val="002C7ACB"/>
    <w:rsid w:val="002C7BA0"/>
    <w:rsid w:val="002C7BE8"/>
    <w:rsid w:val="002C7D36"/>
    <w:rsid w:val="002CA2EC"/>
    <w:rsid w:val="002D006D"/>
    <w:rsid w:val="002D01B3"/>
    <w:rsid w:val="002D09FE"/>
    <w:rsid w:val="002D0B80"/>
    <w:rsid w:val="002D0F37"/>
    <w:rsid w:val="002D1024"/>
    <w:rsid w:val="002D133F"/>
    <w:rsid w:val="002D1446"/>
    <w:rsid w:val="002D1462"/>
    <w:rsid w:val="002D15B2"/>
    <w:rsid w:val="002D1685"/>
    <w:rsid w:val="002D17D6"/>
    <w:rsid w:val="002D19E1"/>
    <w:rsid w:val="002D1B42"/>
    <w:rsid w:val="002D1C7D"/>
    <w:rsid w:val="002D1DE0"/>
    <w:rsid w:val="002D222C"/>
    <w:rsid w:val="002D23FB"/>
    <w:rsid w:val="002D25DF"/>
    <w:rsid w:val="002D2776"/>
    <w:rsid w:val="002D2935"/>
    <w:rsid w:val="002D294A"/>
    <w:rsid w:val="002D2B95"/>
    <w:rsid w:val="002D2E0D"/>
    <w:rsid w:val="002D3088"/>
    <w:rsid w:val="002D30ED"/>
    <w:rsid w:val="002D3167"/>
    <w:rsid w:val="002D35F3"/>
    <w:rsid w:val="002D3655"/>
    <w:rsid w:val="002D3895"/>
    <w:rsid w:val="002D3BD7"/>
    <w:rsid w:val="002D3D58"/>
    <w:rsid w:val="002D3EA6"/>
    <w:rsid w:val="002D43E9"/>
    <w:rsid w:val="002D4623"/>
    <w:rsid w:val="002D479D"/>
    <w:rsid w:val="002D4901"/>
    <w:rsid w:val="002D4969"/>
    <w:rsid w:val="002D4CF5"/>
    <w:rsid w:val="002D5349"/>
    <w:rsid w:val="002D548E"/>
    <w:rsid w:val="002D5537"/>
    <w:rsid w:val="002D56B5"/>
    <w:rsid w:val="002D5809"/>
    <w:rsid w:val="002D5AB1"/>
    <w:rsid w:val="002D5D18"/>
    <w:rsid w:val="002D5D52"/>
    <w:rsid w:val="002D60D0"/>
    <w:rsid w:val="002D60E6"/>
    <w:rsid w:val="002D611B"/>
    <w:rsid w:val="002D613C"/>
    <w:rsid w:val="002D6501"/>
    <w:rsid w:val="002D654E"/>
    <w:rsid w:val="002D665A"/>
    <w:rsid w:val="002D67DB"/>
    <w:rsid w:val="002D6A14"/>
    <w:rsid w:val="002D6A78"/>
    <w:rsid w:val="002D6AC4"/>
    <w:rsid w:val="002D6D85"/>
    <w:rsid w:val="002D6EF2"/>
    <w:rsid w:val="002D6F72"/>
    <w:rsid w:val="002D780B"/>
    <w:rsid w:val="002D793E"/>
    <w:rsid w:val="002D7964"/>
    <w:rsid w:val="002D7A1D"/>
    <w:rsid w:val="002D7BDB"/>
    <w:rsid w:val="002D7E17"/>
    <w:rsid w:val="002D7FB3"/>
    <w:rsid w:val="002E00E4"/>
    <w:rsid w:val="002E0254"/>
    <w:rsid w:val="002E0623"/>
    <w:rsid w:val="002E074F"/>
    <w:rsid w:val="002E0AB1"/>
    <w:rsid w:val="002E0BE9"/>
    <w:rsid w:val="002E0C15"/>
    <w:rsid w:val="002E0EA7"/>
    <w:rsid w:val="002E0ECC"/>
    <w:rsid w:val="002E0F09"/>
    <w:rsid w:val="002E0F0F"/>
    <w:rsid w:val="002E0F32"/>
    <w:rsid w:val="002E139F"/>
    <w:rsid w:val="002E13F6"/>
    <w:rsid w:val="002E1714"/>
    <w:rsid w:val="002E17A8"/>
    <w:rsid w:val="002E18F8"/>
    <w:rsid w:val="002E199E"/>
    <w:rsid w:val="002E19CB"/>
    <w:rsid w:val="002E1B4D"/>
    <w:rsid w:val="002E1F59"/>
    <w:rsid w:val="002E1FF7"/>
    <w:rsid w:val="002E2054"/>
    <w:rsid w:val="002E21EF"/>
    <w:rsid w:val="002E22B1"/>
    <w:rsid w:val="002E28FE"/>
    <w:rsid w:val="002E293F"/>
    <w:rsid w:val="002E29A8"/>
    <w:rsid w:val="002E29D2"/>
    <w:rsid w:val="002E29EE"/>
    <w:rsid w:val="002E2B4A"/>
    <w:rsid w:val="002E2DE0"/>
    <w:rsid w:val="002E2EB5"/>
    <w:rsid w:val="002E2F8B"/>
    <w:rsid w:val="002E2FDB"/>
    <w:rsid w:val="002E307A"/>
    <w:rsid w:val="002E3456"/>
    <w:rsid w:val="002E379E"/>
    <w:rsid w:val="002E3916"/>
    <w:rsid w:val="002E3A14"/>
    <w:rsid w:val="002E3B69"/>
    <w:rsid w:val="002E3D24"/>
    <w:rsid w:val="002E3D35"/>
    <w:rsid w:val="002E3D86"/>
    <w:rsid w:val="002E3E3F"/>
    <w:rsid w:val="002E3E42"/>
    <w:rsid w:val="002E4888"/>
    <w:rsid w:val="002E4A7B"/>
    <w:rsid w:val="002E4AAC"/>
    <w:rsid w:val="002E4B21"/>
    <w:rsid w:val="002E4FD0"/>
    <w:rsid w:val="002E50FF"/>
    <w:rsid w:val="002E51EA"/>
    <w:rsid w:val="002E52BD"/>
    <w:rsid w:val="002E52DC"/>
    <w:rsid w:val="002E5327"/>
    <w:rsid w:val="002E5579"/>
    <w:rsid w:val="002E55DF"/>
    <w:rsid w:val="002E564F"/>
    <w:rsid w:val="002E577B"/>
    <w:rsid w:val="002E57E1"/>
    <w:rsid w:val="002E59E3"/>
    <w:rsid w:val="002E5FF1"/>
    <w:rsid w:val="002E6225"/>
    <w:rsid w:val="002E6249"/>
    <w:rsid w:val="002E62E8"/>
    <w:rsid w:val="002E64D9"/>
    <w:rsid w:val="002E6545"/>
    <w:rsid w:val="002E65FF"/>
    <w:rsid w:val="002E6668"/>
    <w:rsid w:val="002E676A"/>
    <w:rsid w:val="002E6844"/>
    <w:rsid w:val="002E6D5B"/>
    <w:rsid w:val="002E6F78"/>
    <w:rsid w:val="002E72CC"/>
    <w:rsid w:val="002E72DF"/>
    <w:rsid w:val="002E72EF"/>
    <w:rsid w:val="002E7309"/>
    <w:rsid w:val="002E7369"/>
    <w:rsid w:val="002E73FC"/>
    <w:rsid w:val="002E7494"/>
    <w:rsid w:val="002E74C0"/>
    <w:rsid w:val="002E7527"/>
    <w:rsid w:val="002E77B3"/>
    <w:rsid w:val="002E7AD2"/>
    <w:rsid w:val="002E7C7A"/>
    <w:rsid w:val="002E7C81"/>
    <w:rsid w:val="002E7E28"/>
    <w:rsid w:val="002E7E7F"/>
    <w:rsid w:val="002E7F2A"/>
    <w:rsid w:val="002F00B8"/>
    <w:rsid w:val="002F00C4"/>
    <w:rsid w:val="002F0474"/>
    <w:rsid w:val="002F04AC"/>
    <w:rsid w:val="002F05EA"/>
    <w:rsid w:val="002F0881"/>
    <w:rsid w:val="002F0890"/>
    <w:rsid w:val="002F090C"/>
    <w:rsid w:val="002F096C"/>
    <w:rsid w:val="002F0A9F"/>
    <w:rsid w:val="002F0E3F"/>
    <w:rsid w:val="002F0E50"/>
    <w:rsid w:val="002F1221"/>
    <w:rsid w:val="002F17AD"/>
    <w:rsid w:val="002F180B"/>
    <w:rsid w:val="002F1A0B"/>
    <w:rsid w:val="002F1BF9"/>
    <w:rsid w:val="002F1E24"/>
    <w:rsid w:val="002F1ECC"/>
    <w:rsid w:val="002F210A"/>
    <w:rsid w:val="002F245E"/>
    <w:rsid w:val="002F2473"/>
    <w:rsid w:val="002F2588"/>
    <w:rsid w:val="002F26FA"/>
    <w:rsid w:val="002F27AF"/>
    <w:rsid w:val="002F282C"/>
    <w:rsid w:val="002F28D5"/>
    <w:rsid w:val="002F2936"/>
    <w:rsid w:val="002F29A4"/>
    <w:rsid w:val="002F2C7D"/>
    <w:rsid w:val="002F2EA8"/>
    <w:rsid w:val="002F32E7"/>
    <w:rsid w:val="002F35D2"/>
    <w:rsid w:val="002F362D"/>
    <w:rsid w:val="002F3891"/>
    <w:rsid w:val="002F3A68"/>
    <w:rsid w:val="002F3FC0"/>
    <w:rsid w:val="002F41B4"/>
    <w:rsid w:val="002F4285"/>
    <w:rsid w:val="002F4389"/>
    <w:rsid w:val="002F46B5"/>
    <w:rsid w:val="002F46E6"/>
    <w:rsid w:val="002F4822"/>
    <w:rsid w:val="002F4AD7"/>
    <w:rsid w:val="002F4BE3"/>
    <w:rsid w:val="002F4D5D"/>
    <w:rsid w:val="002F4D78"/>
    <w:rsid w:val="002F4EF4"/>
    <w:rsid w:val="002F4F67"/>
    <w:rsid w:val="002F4FAF"/>
    <w:rsid w:val="002F5332"/>
    <w:rsid w:val="002F5833"/>
    <w:rsid w:val="002F5897"/>
    <w:rsid w:val="002F58E2"/>
    <w:rsid w:val="002F5C27"/>
    <w:rsid w:val="002F5C3C"/>
    <w:rsid w:val="002F5C86"/>
    <w:rsid w:val="002F5E04"/>
    <w:rsid w:val="002F5F4D"/>
    <w:rsid w:val="002F63F3"/>
    <w:rsid w:val="002F661D"/>
    <w:rsid w:val="002F6B96"/>
    <w:rsid w:val="002F6DAE"/>
    <w:rsid w:val="002F6E43"/>
    <w:rsid w:val="002F6E5E"/>
    <w:rsid w:val="002F6EB1"/>
    <w:rsid w:val="002F731C"/>
    <w:rsid w:val="002F7600"/>
    <w:rsid w:val="002F76F0"/>
    <w:rsid w:val="002F796A"/>
    <w:rsid w:val="002F7A23"/>
    <w:rsid w:val="002F7A5A"/>
    <w:rsid w:val="002F7B5F"/>
    <w:rsid w:val="002F7CDC"/>
    <w:rsid w:val="002F7DE6"/>
    <w:rsid w:val="002F7EA8"/>
    <w:rsid w:val="0030024E"/>
    <w:rsid w:val="0030034A"/>
    <w:rsid w:val="00300489"/>
    <w:rsid w:val="0030081F"/>
    <w:rsid w:val="00300A24"/>
    <w:rsid w:val="00300A8B"/>
    <w:rsid w:val="00300B3A"/>
    <w:rsid w:val="00300C0C"/>
    <w:rsid w:val="00300C26"/>
    <w:rsid w:val="00300D31"/>
    <w:rsid w:val="00300F6F"/>
    <w:rsid w:val="0030111F"/>
    <w:rsid w:val="00301595"/>
    <w:rsid w:val="00301976"/>
    <w:rsid w:val="00301990"/>
    <w:rsid w:val="00301CC8"/>
    <w:rsid w:val="00301CD6"/>
    <w:rsid w:val="00301D26"/>
    <w:rsid w:val="00301EB8"/>
    <w:rsid w:val="00301FC5"/>
    <w:rsid w:val="0030224B"/>
    <w:rsid w:val="00302706"/>
    <w:rsid w:val="00302AFF"/>
    <w:rsid w:val="00302B4D"/>
    <w:rsid w:val="003030D2"/>
    <w:rsid w:val="00303184"/>
    <w:rsid w:val="003031E0"/>
    <w:rsid w:val="00303242"/>
    <w:rsid w:val="00303473"/>
    <w:rsid w:val="00303593"/>
    <w:rsid w:val="0030374D"/>
    <w:rsid w:val="00303772"/>
    <w:rsid w:val="00303BCF"/>
    <w:rsid w:val="00303D66"/>
    <w:rsid w:val="003040EB"/>
    <w:rsid w:val="003040FB"/>
    <w:rsid w:val="00304167"/>
    <w:rsid w:val="00304295"/>
    <w:rsid w:val="00304570"/>
    <w:rsid w:val="003045FD"/>
    <w:rsid w:val="003049B8"/>
    <w:rsid w:val="00304A11"/>
    <w:rsid w:val="00304AEB"/>
    <w:rsid w:val="00304C6E"/>
    <w:rsid w:val="00304D19"/>
    <w:rsid w:val="00304EC7"/>
    <w:rsid w:val="00304FD7"/>
    <w:rsid w:val="0030507F"/>
    <w:rsid w:val="0030537E"/>
    <w:rsid w:val="0030567A"/>
    <w:rsid w:val="00305A3E"/>
    <w:rsid w:val="00305C9F"/>
    <w:rsid w:val="00305D1C"/>
    <w:rsid w:val="00305D4B"/>
    <w:rsid w:val="00305D66"/>
    <w:rsid w:val="00305E5C"/>
    <w:rsid w:val="00305F1F"/>
    <w:rsid w:val="00306074"/>
    <w:rsid w:val="0030612F"/>
    <w:rsid w:val="00306439"/>
    <w:rsid w:val="00306465"/>
    <w:rsid w:val="00306775"/>
    <w:rsid w:val="003067EA"/>
    <w:rsid w:val="00306934"/>
    <w:rsid w:val="00306947"/>
    <w:rsid w:val="00306A51"/>
    <w:rsid w:val="00306B50"/>
    <w:rsid w:val="00307147"/>
    <w:rsid w:val="003071DF"/>
    <w:rsid w:val="00307256"/>
    <w:rsid w:val="003074DF"/>
    <w:rsid w:val="003074FD"/>
    <w:rsid w:val="00307950"/>
    <w:rsid w:val="00307BC4"/>
    <w:rsid w:val="00307C55"/>
    <w:rsid w:val="0031007C"/>
    <w:rsid w:val="00310100"/>
    <w:rsid w:val="003101A4"/>
    <w:rsid w:val="00310430"/>
    <w:rsid w:val="003105A9"/>
    <w:rsid w:val="00310654"/>
    <w:rsid w:val="00310694"/>
    <w:rsid w:val="003106DD"/>
    <w:rsid w:val="003107D3"/>
    <w:rsid w:val="0031088D"/>
    <w:rsid w:val="00310956"/>
    <w:rsid w:val="00310C1E"/>
    <w:rsid w:val="00310F32"/>
    <w:rsid w:val="00310F40"/>
    <w:rsid w:val="00310F53"/>
    <w:rsid w:val="00310FDC"/>
    <w:rsid w:val="00310FDE"/>
    <w:rsid w:val="0031110B"/>
    <w:rsid w:val="00311258"/>
    <w:rsid w:val="00311335"/>
    <w:rsid w:val="0031134A"/>
    <w:rsid w:val="0031138A"/>
    <w:rsid w:val="00311428"/>
    <w:rsid w:val="0031159F"/>
    <w:rsid w:val="003117E9"/>
    <w:rsid w:val="0031188A"/>
    <w:rsid w:val="0031197E"/>
    <w:rsid w:val="00311AE8"/>
    <w:rsid w:val="00311D93"/>
    <w:rsid w:val="00311DC8"/>
    <w:rsid w:val="00311DE0"/>
    <w:rsid w:val="00311E54"/>
    <w:rsid w:val="00312126"/>
    <w:rsid w:val="0031218C"/>
    <w:rsid w:val="00312240"/>
    <w:rsid w:val="00312434"/>
    <w:rsid w:val="00312526"/>
    <w:rsid w:val="0031259D"/>
    <w:rsid w:val="0031261F"/>
    <w:rsid w:val="0031280C"/>
    <w:rsid w:val="00312A3D"/>
    <w:rsid w:val="00312A7F"/>
    <w:rsid w:val="00312D11"/>
    <w:rsid w:val="00312EBF"/>
    <w:rsid w:val="00313033"/>
    <w:rsid w:val="0031322B"/>
    <w:rsid w:val="003132DF"/>
    <w:rsid w:val="003133C1"/>
    <w:rsid w:val="00313408"/>
    <w:rsid w:val="00313952"/>
    <w:rsid w:val="003141A4"/>
    <w:rsid w:val="003141F9"/>
    <w:rsid w:val="003143CD"/>
    <w:rsid w:val="003144D3"/>
    <w:rsid w:val="003149EF"/>
    <w:rsid w:val="00314C8D"/>
    <w:rsid w:val="00314E24"/>
    <w:rsid w:val="00314E32"/>
    <w:rsid w:val="00315100"/>
    <w:rsid w:val="00315301"/>
    <w:rsid w:val="003155DC"/>
    <w:rsid w:val="00315690"/>
    <w:rsid w:val="00315924"/>
    <w:rsid w:val="0031593E"/>
    <w:rsid w:val="00315950"/>
    <w:rsid w:val="003159B8"/>
    <w:rsid w:val="00315AB0"/>
    <w:rsid w:val="00315B36"/>
    <w:rsid w:val="00315E9D"/>
    <w:rsid w:val="00316306"/>
    <w:rsid w:val="00316310"/>
    <w:rsid w:val="003164CD"/>
    <w:rsid w:val="0031668E"/>
    <w:rsid w:val="0031669F"/>
    <w:rsid w:val="00316778"/>
    <w:rsid w:val="0031684D"/>
    <w:rsid w:val="00316B44"/>
    <w:rsid w:val="00316BF9"/>
    <w:rsid w:val="00316C2F"/>
    <w:rsid w:val="00316D2A"/>
    <w:rsid w:val="00316D51"/>
    <w:rsid w:val="0031752E"/>
    <w:rsid w:val="003176E7"/>
    <w:rsid w:val="00317744"/>
    <w:rsid w:val="003177EA"/>
    <w:rsid w:val="003178BE"/>
    <w:rsid w:val="003178D6"/>
    <w:rsid w:val="00317962"/>
    <w:rsid w:val="00317990"/>
    <w:rsid w:val="00317A6A"/>
    <w:rsid w:val="00317AC9"/>
    <w:rsid w:val="00317C27"/>
    <w:rsid w:val="00317DA8"/>
    <w:rsid w:val="00317DBE"/>
    <w:rsid w:val="003200E1"/>
    <w:rsid w:val="003202CF"/>
    <w:rsid w:val="00320386"/>
    <w:rsid w:val="00320393"/>
    <w:rsid w:val="00320468"/>
    <w:rsid w:val="003205C5"/>
    <w:rsid w:val="003207B3"/>
    <w:rsid w:val="00320B7D"/>
    <w:rsid w:val="00320C07"/>
    <w:rsid w:val="00321167"/>
    <w:rsid w:val="00321484"/>
    <w:rsid w:val="0032153B"/>
    <w:rsid w:val="00321ABA"/>
    <w:rsid w:val="00321FD9"/>
    <w:rsid w:val="00322043"/>
    <w:rsid w:val="0032215E"/>
    <w:rsid w:val="003222AC"/>
    <w:rsid w:val="003222D1"/>
    <w:rsid w:val="003224C9"/>
    <w:rsid w:val="003225CE"/>
    <w:rsid w:val="003225F5"/>
    <w:rsid w:val="003226AB"/>
    <w:rsid w:val="003227E6"/>
    <w:rsid w:val="0032297F"/>
    <w:rsid w:val="00322A0A"/>
    <w:rsid w:val="00322A38"/>
    <w:rsid w:val="00322DA8"/>
    <w:rsid w:val="00322E08"/>
    <w:rsid w:val="00322EC1"/>
    <w:rsid w:val="00323171"/>
    <w:rsid w:val="003231CC"/>
    <w:rsid w:val="00323235"/>
    <w:rsid w:val="0032346B"/>
    <w:rsid w:val="00323692"/>
    <w:rsid w:val="00323719"/>
    <w:rsid w:val="00323793"/>
    <w:rsid w:val="00323BC0"/>
    <w:rsid w:val="00323C01"/>
    <w:rsid w:val="00323DE2"/>
    <w:rsid w:val="00323EA5"/>
    <w:rsid w:val="00323F9D"/>
    <w:rsid w:val="00324061"/>
    <w:rsid w:val="003241E0"/>
    <w:rsid w:val="00324308"/>
    <w:rsid w:val="003245A2"/>
    <w:rsid w:val="003246A9"/>
    <w:rsid w:val="0032485D"/>
    <w:rsid w:val="0032497F"/>
    <w:rsid w:val="00324CD8"/>
    <w:rsid w:val="00324F03"/>
    <w:rsid w:val="00324F0D"/>
    <w:rsid w:val="003252F7"/>
    <w:rsid w:val="00325318"/>
    <w:rsid w:val="00325354"/>
    <w:rsid w:val="0032539E"/>
    <w:rsid w:val="003256D1"/>
    <w:rsid w:val="00325A02"/>
    <w:rsid w:val="00325B2C"/>
    <w:rsid w:val="00325C06"/>
    <w:rsid w:val="00325DD0"/>
    <w:rsid w:val="00325E40"/>
    <w:rsid w:val="00325E9A"/>
    <w:rsid w:val="00325EA4"/>
    <w:rsid w:val="00325F13"/>
    <w:rsid w:val="00326047"/>
    <w:rsid w:val="0032622A"/>
    <w:rsid w:val="00326482"/>
    <w:rsid w:val="00326654"/>
    <w:rsid w:val="00326736"/>
    <w:rsid w:val="00326738"/>
    <w:rsid w:val="00326760"/>
    <w:rsid w:val="00326797"/>
    <w:rsid w:val="00326C3A"/>
    <w:rsid w:val="00326CEB"/>
    <w:rsid w:val="00326D6D"/>
    <w:rsid w:val="00326E32"/>
    <w:rsid w:val="00327035"/>
    <w:rsid w:val="003270D4"/>
    <w:rsid w:val="00327105"/>
    <w:rsid w:val="00327118"/>
    <w:rsid w:val="00327141"/>
    <w:rsid w:val="0032734E"/>
    <w:rsid w:val="0032754C"/>
    <w:rsid w:val="00327587"/>
    <w:rsid w:val="0032761C"/>
    <w:rsid w:val="00327637"/>
    <w:rsid w:val="003276AA"/>
    <w:rsid w:val="00327796"/>
    <w:rsid w:val="003277FB"/>
    <w:rsid w:val="00327807"/>
    <w:rsid w:val="00327880"/>
    <w:rsid w:val="00327977"/>
    <w:rsid w:val="00327A02"/>
    <w:rsid w:val="00327A72"/>
    <w:rsid w:val="00327C0E"/>
    <w:rsid w:val="00327C6B"/>
    <w:rsid w:val="00327DC8"/>
    <w:rsid w:val="00330017"/>
    <w:rsid w:val="003300A5"/>
    <w:rsid w:val="00330121"/>
    <w:rsid w:val="0033016A"/>
    <w:rsid w:val="003301CB"/>
    <w:rsid w:val="0033022D"/>
    <w:rsid w:val="0033024F"/>
    <w:rsid w:val="003304C2"/>
    <w:rsid w:val="00330775"/>
    <w:rsid w:val="00330815"/>
    <w:rsid w:val="00330AE2"/>
    <w:rsid w:val="00330D8A"/>
    <w:rsid w:val="003310FE"/>
    <w:rsid w:val="0033119D"/>
    <w:rsid w:val="003312DD"/>
    <w:rsid w:val="0033144E"/>
    <w:rsid w:val="003315A8"/>
    <w:rsid w:val="003315EE"/>
    <w:rsid w:val="0033167C"/>
    <w:rsid w:val="00331EE8"/>
    <w:rsid w:val="003320F6"/>
    <w:rsid w:val="00332286"/>
    <w:rsid w:val="003322F2"/>
    <w:rsid w:val="00332319"/>
    <w:rsid w:val="00332561"/>
    <w:rsid w:val="003326BD"/>
    <w:rsid w:val="00332B11"/>
    <w:rsid w:val="00332B55"/>
    <w:rsid w:val="003330E7"/>
    <w:rsid w:val="003333BD"/>
    <w:rsid w:val="003333C5"/>
    <w:rsid w:val="0033354B"/>
    <w:rsid w:val="00333617"/>
    <w:rsid w:val="00333640"/>
    <w:rsid w:val="003336F4"/>
    <w:rsid w:val="0033374E"/>
    <w:rsid w:val="00333761"/>
    <w:rsid w:val="00333773"/>
    <w:rsid w:val="00333894"/>
    <w:rsid w:val="003338CB"/>
    <w:rsid w:val="00333A09"/>
    <w:rsid w:val="00333B99"/>
    <w:rsid w:val="00333C1A"/>
    <w:rsid w:val="00333D2E"/>
    <w:rsid w:val="00333F56"/>
    <w:rsid w:val="00334001"/>
    <w:rsid w:val="0033457C"/>
    <w:rsid w:val="00334598"/>
    <w:rsid w:val="0033460E"/>
    <w:rsid w:val="00334747"/>
    <w:rsid w:val="003347B3"/>
    <w:rsid w:val="003347D0"/>
    <w:rsid w:val="0033485B"/>
    <w:rsid w:val="00334A39"/>
    <w:rsid w:val="00334B1A"/>
    <w:rsid w:val="00334BC5"/>
    <w:rsid w:val="00334CC4"/>
    <w:rsid w:val="00334CF0"/>
    <w:rsid w:val="00334F2D"/>
    <w:rsid w:val="00334FA7"/>
    <w:rsid w:val="003351DD"/>
    <w:rsid w:val="0033525A"/>
    <w:rsid w:val="003355F7"/>
    <w:rsid w:val="003357A1"/>
    <w:rsid w:val="00335891"/>
    <w:rsid w:val="003358B2"/>
    <w:rsid w:val="003358C9"/>
    <w:rsid w:val="00335C9B"/>
    <w:rsid w:val="00336102"/>
    <w:rsid w:val="0033620B"/>
    <w:rsid w:val="00336544"/>
    <w:rsid w:val="003367D1"/>
    <w:rsid w:val="0033688B"/>
    <w:rsid w:val="0033693C"/>
    <w:rsid w:val="0033697E"/>
    <w:rsid w:val="00336AE7"/>
    <w:rsid w:val="00336D92"/>
    <w:rsid w:val="00336E08"/>
    <w:rsid w:val="00336E21"/>
    <w:rsid w:val="00336F24"/>
    <w:rsid w:val="00336F38"/>
    <w:rsid w:val="00337063"/>
    <w:rsid w:val="00337880"/>
    <w:rsid w:val="00337BF9"/>
    <w:rsid w:val="00337EE9"/>
    <w:rsid w:val="0034005F"/>
    <w:rsid w:val="00340186"/>
    <w:rsid w:val="003401B8"/>
    <w:rsid w:val="0034037B"/>
    <w:rsid w:val="003403D7"/>
    <w:rsid w:val="00340716"/>
    <w:rsid w:val="00340A46"/>
    <w:rsid w:val="00340BF9"/>
    <w:rsid w:val="00340C2C"/>
    <w:rsid w:val="0034116D"/>
    <w:rsid w:val="0034120F"/>
    <w:rsid w:val="00341511"/>
    <w:rsid w:val="00341682"/>
    <w:rsid w:val="003417BA"/>
    <w:rsid w:val="00341AE5"/>
    <w:rsid w:val="00341B5C"/>
    <w:rsid w:val="00341C8A"/>
    <w:rsid w:val="00341EAF"/>
    <w:rsid w:val="00341F9C"/>
    <w:rsid w:val="00341F9D"/>
    <w:rsid w:val="00342376"/>
    <w:rsid w:val="00342439"/>
    <w:rsid w:val="00342599"/>
    <w:rsid w:val="003429CB"/>
    <w:rsid w:val="00342A2E"/>
    <w:rsid w:val="00342A33"/>
    <w:rsid w:val="00342BE0"/>
    <w:rsid w:val="00342E14"/>
    <w:rsid w:val="00342E6B"/>
    <w:rsid w:val="003431F2"/>
    <w:rsid w:val="003434A6"/>
    <w:rsid w:val="00343565"/>
    <w:rsid w:val="003436AC"/>
    <w:rsid w:val="0034381B"/>
    <w:rsid w:val="003439AC"/>
    <w:rsid w:val="00343C62"/>
    <w:rsid w:val="00343CB6"/>
    <w:rsid w:val="00343EFD"/>
    <w:rsid w:val="00343F5D"/>
    <w:rsid w:val="00344030"/>
    <w:rsid w:val="00344115"/>
    <w:rsid w:val="00344143"/>
    <w:rsid w:val="0034427B"/>
    <w:rsid w:val="003442EB"/>
    <w:rsid w:val="00344410"/>
    <w:rsid w:val="00344477"/>
    <w:rsid w:val="003444E2"/>
    <w:rsid w:val="00344805"/>
    <w:rsid w:val="00344854"/>
    <w:rsid w:val="0034499C"/>
    <w:rsid w:val="00344A81"/>
    <w:rsid w:val="00344DF2"/>
    <w:rsid w:val="00344EE5"/>
    <w:rsid w:val="003450DB"/>
    <w:rsid w:val="00345252"/>
    <w:rsid w:val="003452DD"/>
    <w:rsid w:val="00345358"/>
    <w:rsid w:val="003455FF"/>
    <w:rsid w:val="0034564C"/>
    <w:rsid w:val="003457AD"/>
    <w:rsid w:val="00345849"/>
    <w:rsid w:val="00345BBA"/>
    <w:rsid w:val="00345C81"/>
    <w:rsid w:val="00345DF0"/>
    <w:rsid w:val="00345F54"/>
    <w:rsid w:val="00346009"/>
    <w:rsid w:val="00346020"/>
    <w:rsid w:val="00346694"/>
    <w:rsid w:val="0034686E"/>
    <w:rsid w:val="003468DC"/>
    <w:rsid w:val="003468DF"/>
    <w:rsid w:val="0034696F"/>
    <w:rsid w:val="00346A68"/>
    <w:rsid w:val="00346BDC"/>
    <w:rsid w:val="00346D62"/>
    <w:rsid w:val="00346DE5"/>
    <w:rsid w:val="00346DEB"/>
    <w:rsid w:val="00346F97"/>
    <w:rsid w:val="00347208"/>
    <w:rsid w:val="00347342"/>
    <w:rsid w:val="0034769E"/>
    <w:rsid w:val="00347760"/>
    <w:rsid w:val="00347A4D"/>
    <w:rsid w:val="00347A61"/>
    <w:rsid w:val="00347B48"/>
    <w:rsid w:val="00347BC3"/>
    <w:rsid w:val="00347CD5"/>
    <w:rsid w:val="00347CED"/>
    <w:rsid w:val="00347F02"/>
    <w:rsid w:val="00347F18"/>
    <w:rsid w:val="00350062"/>
    <w:rsid w:val="00350167"/>
    <w:rsid w:val="0035036F"/>
    <w:rsid w:val="003503BF"/>
    <w:rsid w:val="00350425"/>
    <w:rsid w:val="00350476"/>
    <w:rsid w:val="003504B3"/>
    <w:rsid w:val="00350577"/>
    <w:rsid w:val="003506F5"/>
    <w:rsid w:val="003507FD"/>
    <w:rsid w:val="00350904"/>
    <w:rsid w:val="00350A0E"/>
    <w:rsid w:val="00350A58"/>
    <w:rsid w:val="00350DB5"/>
    <w:rsid w:val="00350DFA"/>
    <w:rsid w:val="00350E2A"/>
    <w:rsid w:val="00350F45"/>
    <w:rsid w:val="0035102F"/>
    <w:rsid w:val="0035108B"/>
    <w:rsid w:val="0035109A"/>
    <w:rsid w:val="00351345"/>
    <w:rsid w:val="003513AC"/>
    <w:rsid w:val="00351413"/>
    <w:rsid w:val="00351666"/>
    <w:rsid w:val="00351673"/>
    <w:rsid w:val="0035175E"/>
    <w:rsid w:val="0035189D"/>
    <w:rsid w:val="00351A87"/>
    <w:rsid w:val="00351C92"/>
    <w:rsid w:val="00351CBA"/>
    <w:rsid w:val="00351EDA"/>
    <w:rsid w:val="00351EDE"/>
    <w:rsid w:val="0035214B"/>
    <w:rsid w:val="00352556"/>
    <w:rsid w:val="0035278C"/>
    <w:rsid w:val="003527C2"/>
    <w:rsid w:val="00352925"/>
    <w:rsid w:val="003529E1"/>
    <w:rsid w:val="00352B8B"/>
    <w:rsid w:val="00352BA0"/>
    <w:rsid w:val="00353065"/>
    <w:rsid w:val="0035319E"/>
    <w:rsid w:val="0035329D"/>
    <w:rsid w:val="00353348"/>
    <w:rsid w:val="00353458"/>
    <w:rsid w:val="00353539"/>
    <w:rsid w:val="0035358F"/>
    <w:rsid w:val="0035365B"/>
    <w:rsid w:val="003537DA"/>
    <w:rsid w:val="00353AA8"/>
    <w:rsid w:val="00353C47"/>
    <w:rsid w:val="00353E0C"/>
    <w:rsid w:val="00353E2B"/>
    <w:rsid w:val="00353F87"/>
    <w:rsid w:val="00354019"/>
    <w:rsid w:val="00354293"/>
    <w:rsid w:val="003544D8"/>
    <w:rsid w:val="0035473F"/>
    <w:rsid w:val="0035489B"/>
    <w:rsid w:val="003548DD"/>
    <w:rsid w:val="00354B27"/>
    <w:rsid w:val="00354CF1"/>
    <w:rsid w:val="00354EE7"/>
    <w:rsid w:val="00355821"/>
    <w:rsid w:val="00355888"/>
    <w:rsid w:val="00355A4E"/>
    <w:rsid w:val="00355AF0"/>
    <w:rsid w:val="003560C6"/>
    <w:rsid w:val="0035617A"/>
    <w:rsid w:val="003566BF"/>
    <w:rsid w:val="00356756"/>
    <w:rsid w:val="00356783"/>
    <w:rsid w:val="003567A3"/>
    <w:rsid w:val="003569A9"/>
    <w:rsid w:val="003569EA"/>
    <w:rsid w:val="00356A51"/>
    <w:rsid w:val="00356CE0"/>
    <w:rsid w:val="00356CEE"/>
    <w:rsid w:val="00356EFF"/>
    <w:rsid w:val="00356F6D"/>
    <w:rsid w:val="0035703E"/>
    <w:rsid w:val="003570FB"/>
    <w:rsid w:val="0035762C"/>
    <w:rsid w:val="0035797C"/>
    <w:rsid w:val="00357AC1"/>
    <w:rsid w:val="00357BA9"/>
    <w:rsid w:val="0036004C"/>
    <w:rsid w:val="0036029A"/>
    <w:rsid w:val="0036093F"/>
    <w:rsid w:val="00360A2B"/>
    <w:rsid w:val="00360BE3"/>
    <w:rsid w:val="00360C8B"/>
    <w:rsid w:val="00360CA8"/>
    <w:rsid w:val="00360EA3"/>
    <w:rsid w:val="00361035"/>
    <w:rsid w:val="003610D7"/>
    <w:rsid w:val="00361120"/>
    <w:rsid w:val="00361194"/>
    <w:rsid w:val="00361232"/>
    <w:rsid w:val="00361357"/>
    <w:rsid w:val="003613BD"/>
    <w:rsid w:val="003615AE"/>
    <w:rsid w:val="0036163A"/>
    <w:rsid w:val="003616DB"/>
    <w:rsid w:val="00361932"/>
    <w:rsid w:val="00361D65"/>
    <w:rsid w:val="00361EA8"/>
    <w:rsid w:val="00362085"/>
    <w:rsid w:val="0036214E"/>
    <w:rsid w:val="003621AE"/>
    <w:rsid w:val="003622CA"/>
    <w:rsid w:val="003622F6"/>
    <w:rsid w:val="00362343"/>
    <w:rsid w:val="0036241C"/>
    <w:rsid w:val="003624D2"/>
    <w:rsid w:val="00362644"/>
    <w:rsid w:val="00362673"/>
    <w:rsid w:val="00362768"/>
    <w:rsid w:val="0036277D"/>
    <w:rsid w:val="003627C7"/>
    <w:rsid w:val="003628C2"/>
    <w:rsid w:val="00362983"/>
    <w:rsid w:val="00362F6C"/>
    <w:rsid w:val="00363593"/>
    <w:rsid w:val="003636D7"/>
    <w:rsid w:val="003637ED"/>
    <w:rsid w:val="00363956"/>
    <w:rsid w:val="00363CD3"/>
    <w:rsid w:val="00363E2C"/>
    <w:rsid w:val="00363F27"/>
    <w:rsid w:val="00363F61"/>
    <w:rsid w:val="00363F9E"/>
    <w:rsid w:val="00364038"/>
    <w:rsid w:val="00364209"/>
    <w:rsid w:val="003644D6"/>
    <w:rsid w:val="003645F3"/>
    <w:rsid w:val="0036482C"/>
    <w:rsid w:val="003649AD"/>
    <w:rsid w:val="00364ACA"/>
    <w:rsid w:val="00364B45"/>
    <w:rsid w:val="00364B50"/>
    <w:rsid w:val="00364D56"/>
    <w:rsid w:val="00364FC8"/>
    <w:rsid w:val="003652C9"/>
    <w:rsid w:val="00365730"/>
    <w:rsid w:val="003657A6"/>
    <w:rsid w:val="003657EB"/>
    <w:rsid w:val="003658CD"/>
    <w:rsid w:val="00365935"/>
    <w:rsid w:val="00365C72"/>
    <w:rsid w:val="00365D53"/>
    <w:rsid w:val="00365D9B"/>
    <w:rsid w:val="00365E42"/>
    <w:rsid w:val="0036617D"/>
    <w:rsid w:val="00366204"/>
    <w:rsid w:val="0036622C"/>
    <w:rsid w:val="00366458"/>
    <w:rsid w:val="00366675"/>
    <w:rsid w:val="00366972"/>
    <w:rsid w:val="00366984"/>
    <w:rsid w:val="00366C71"/>
    <w:rsid w:val="00366D1D"/>
    <w:rsid w:val="00366FA3"/>
    <w:rsid w:val="00366FCB"/>
    <w:rsid w:val="003673F6"/>
    <w:rsid w:val="003674CE"/>
    <w:rsid w:val="0036779F"/>
    <w:rsid w:val="00367858"/>
    <w:rsid w:val="00367887"/>
    <w:rsid w:val="003678F9"/>
    <w:rsid w:val="00367916"/>
    <w:rsid w:val="00367AD1"/>
    <w:rsid w:val="00367E25"/>
    <w:rsid w:val="0037004F"/>
    <w:rsid w:val="003700CF"/>
    <w:rsid w:val="003702C7"/>
    <w:rsid w:val="00370438"/>
    <w:rsid w:val="0037060B"/>
    <w:rsid w:val="003706FB"/>
    <w:rsid w:val="0037072E"/>
    <w:rsid w:val="00370CE2"/>
    <w:rsid w:val="00370DE2"/>
    <w:rsid w:val="00370EE2"/>
    <w:rsid w:val="003712E2"/>
    <w:rsid w:val="0037146E"/>
    <w:rsid w:val="003714C0"/>
    <w:rsid w:val="003717D1"/>
    <w:rsid w:val="0037183A"/>
    <w:rsid w:val="00371843"/>
    <w:rsid w:val="00371CF8"/>
    <w:rsid w:val="00371F09"/>
    <w:rsid w:val="00371F83"/>
    <w:rsid w:val="00372132"/>
    <w:rsid w:val="00372161"/>
    <w:rsid w:val="0037223D"/>
    <w:rsid w:val="003722A8"/>
    <w:rsid w:val="0037240A"/>
    <w:rsid w:val="0037270B"/>
    <w:rsid w:val="00372824"/>
    <w:rsid w:val="003729FF"/>
    <w:rsid w:val="00372A50"/>
    <w:rsid w:val="00372BE4"/>
    <w:rsid w:val="00372C66"/>
    <w:rsid w:val="00372FD2"/>
    <w:rsid w:val="0037329E"/>
    <w:rsid w:val="003732B4"/>
    <w:rsid w:val="00373457"/>
    <w:rsid w:val="0037369F"/>
    <w:rsid w:val="003736B2"/>
    <w:rsid w:val="003737D6"/>
    <w:rsid w:val="0037383D"/>
    <w:rsid w:val="00373853"/>
    <w:rsid w:val="00373DA6"/>
    <w:rsid w:val="00374009"/>
    <w:rsid w:val="0037402C"/>
    <w:rsid w:val="00374361"/>
    <w:rsid w:val="00374B2D"/>
    <w:rsid w:val="00374D36"/>
    <w:rsid w:val="00375000"/>
    <w:rsid w:val="0037526F"/>
    <w:rsid w:val="003752AB"/>
    <w:rsid w:val="00375358"/>
    <w:rsid w:val="003754B7"/>
    <w:rsid w:val="003754CF"/>
    <w:rsid w:val="00375738"/>
    <w:rsid w:val="00375773"/>
    <w:rsid w:val="003757D8"/>
    <w:rsid w:val="00375993"/>
    <w:rsid w:val="00375B52"/>
    <w:rsid w:val="00375D0E"/>
    <w:rsid w:val="00375DA1"/>
    <w:rsid w:val="00375DC7"/>
    <w:rsid w:val="003761A0"/>
    <w:rsid w:val="0037633D"/>
    <w:rsid w:val="003763DB"/>
    <w:rsid w:val="003765F9"/>
    <w:rsid w:val="00376707"/>
    <w:rsid w:val="00376920"/>
    <w:rsid w:val="003769DE"/>
    <w:rsid w:val="00376D47"/>
    <w:rsid w:val="00377031"/>
    <w:rsid w:val="00377046"/>
    <w:rsid w:val="003770E7"/>
    <w:rsid w:val="00377187"/>
    <w:rsid w:val="003771AF"/>
    <w:rsid w:val="00377238"/>
    <w:rsid w:val="003772FB"/>
    <w:rsid w:val="00377414"/>
    <w:rsid w:val="00377454"/>
    <w:rsid w:val="003775D7"/>
    <w:rsid w:val="003775F1"/>
    <w:rsid w:val="003775FC"/>
    <w:rsid w:val="0037781E"/>
    <w:rsid w:val="00377853"/>
    <w:rsid w:val="003778A0"/>
    <w:rsid w:val="00377A5A"/>
    <w:rsid w:val="00377C3C"/>
    <w:rsid w:val="00377C58"/>
    <w:rsid w:val="00378274"/>
    <w:rsid w:val="00380100"/>
    <w:rsid w:val="00380365"/>
    <w:rsid w:val="00380486"/>
    <w:rsid w:val="0038049C"/>
    <w:rsid w:val="00380707"/>
    <w:rsid w:val="003809B6"/>
    <w:rsid w:val="00380ECA"/>
    <w:rsid w:val="0038102A"/>
    <w:rsid w:val="0038112D"/>
    <w:rsid w:val="003811DB"/>
    <w:rsid w:val="00381259"/>
    <w:rsid w:val="003812A7"/>
    <w:rsid w:val="0038174B"/>
    <w:rsid w:val="0038178C"/>
    <w:rsid w:val="00381D3B"/>
    <w:rsid w:val="00381DF4"/>
    <w:rsid w:val="00381DF9"/>
    <w:rsid w:val="00381F29"/>
    <w:rsid w:val="0038259A"/>
    <w:rsid w:val="003827EC"/>
    <w:rsid w:val="00382835"/>
    <w:rsid w:val="00382B05"/>
    <w:rsid w:val="00382BA4"/>
    <w:rsid w:val="00382D7E"/>
    <w:rsid w:val="00382EA4"/>
    <w:rsid w:val="00383103"/>
    <w:rsid w:val="00383120"/>
    <w:rsid w:val="003831B2"/>
    <w:rsid w:val="0038321A"/>
    <w:rsid w:val="0038336B"/>
    <w:rsid w:val="003834A0"/>
    <w:rsid w:val="00383540"/>
    <w:rsid w:val="00383645"/>
    <w:rsid w:val="00383646"/>
    <w:rsid w:val="0038372A"/>
    <w:rsid w:val="003838F5"/>
    <w:rsid w:val="00383C87"/>
    <w:rsid w:val="00383DA8"/>
    <w:rsid w:val="00383F57"/>
    <w:rsid w:val="00384019"/>
    <w:rsid w:val="00384133"/>
    <w:rsid w:val="00384172"/>
    <w:rsid w:val="00384217"/>
    <w:rsid w:val="00384234"/>
    <w:rsid w:val="0038431A"/>
    <w:rsid w:val="00384515"/>
    <w:rsid w:val="003848A2"/>
    <w:rsid w:val="00384905"/>
    <w:rsid w:val="00384929"/>
    <w:rsid w:val="00384B2D"/>
    <w:rsid w:val="00384CD6"/>
    <w:rsid w:val="00385074"/>
    <w:rsid w:val="00385087"/>
    <w:rsid w:val="00385223"/>
    <w:rsid w:val="003854D6"/>
    <w:rsid w:val="00385650"/>
    <w:rsid w:val="003857B2"/>
    <w:rsid w:val="003858B7"/>
    <w:rsid w:val="0038592C"/>
    <w:rsid w:val="00385A7F"/>
    <w:rsid w:val="00385B10"/>
    <w:rsid w:val="00385C52"/>
    <w:rsid w:val="00385E4C"/>
    <w:rsid w:val="00385E7F"/>
    <w:rsid w:val="00385EF3"/>
    <w:rsid w:val="00385F58"/>
    <w:rsid w:val="0038613A"/>
    <w:rsid w:val="0038629A"/>
    <w:rsid w:val="00386356"/>
    <w:rsid w:val="003868A3"/>
    <w:rsid w:val="003869DE"/>
    <w:rsid w:val="00386A02"/>
    <w:rsid w:val="00386C52"/>
    <w:rsid w:val="00386D5C"/>
    <w:rsid w:val="00386DDB"/>
    <w:rsid w:val="00387060"/>
    <w:rsid w:val="0038708A"/>
    <w:rsid w:val="00387188"/>
    <w:rsid w:val="003875AA"/>
    <w:rsid w:val="003875B6"/>
    <w:rsid w:val="003875BB"/>
    <w:rsid w:val="0038789B"/>
    <w:rsid w:val="003878ED"/>
    <w:rsid w:val="003879E1"/>
    <w:rsid w:val="00387CD0"/>
    <w:rsid w:val="00387D0B"/>
    <w:rsid w:val="0039003C"/>
    <w:rsid w:val="003903F8"/>
    <w:rsid w:val="00390447"/>
    <w:rsid w:val="003907B1"/>
    <w:rsid w:val="00390861"/>
    <w:rsid w:val="00390A3F"/>
    <w:rsid w:val="00390DB9"/>
    <w:rsid w:val="00390F9D"/>
    <w:rsid w:val="00391014"/>
    <w:rsid w:val="00391255"/>
    <w:rsid w:val="003913AC"/>
    <w:rsid w:val="0039143B"/>
    <w:rsid w:val="00391567"/>
    <w:rsid w:val="003915F0"/>
    <w:rsid w:val="00391695"/>
    <w:rsid w:val="00391883"/>
    <w:rsid w:val="00391913"/>
    <w:rsid w:val="00391A27"/>
    <w:rsid w:val="00391B20"/>
    <w:rsid w:val="00391B7F"/>
    <w:rsid w:val="00391CC4"/>
    <w:rsid w:val="00391D07"/>
    <w:rsid w:val="00391E7B"/>
    <w:rsid w:val="00392395"/>
    <w:rsid w:val="00392480"/>
    <w:rsid w:val="00392488"/>
    <w:rsid w:val="00392847"/>
    <w:rsid w:val="003928CA"/>
    <w:rsid w:val="00392960"/>
    <w:rsid w:val="00392B99"/>
    <w:rsid w:val="00392BDF"/>
    <w:rsid w:val="00392C73"/>
    <w:rsid w:val="00392E97"/>
    <w:rsid w:val="00393380"/>
    <w:rsid w:val="003933EB"/>
    <w:rsid w:val="003934ED"/>
    <w:rsid w:val="00393589"/>
    <w:rsid w:val="0039380A"/>
    <w:rsid w:val="00393B07"/>
    <w:rsid w:val="00393C08"/>
    <w:rsid w:val="00393C14"/>
    <w:rsid w:val="00393CE5"/>
    <w:rsid w:val="00393D7E"/>
    <w:rsid w:val="00393EA7"/>
    <w:rsid w:val="00393F03"/>
    <w:rsid w:val="00393F60"/>
    <w:rsid w:val="003941FD"/>
    <w:rsid w:val="00394210"/>
    <w:rsid w:val="0039422F"/>
    <w:rsid w:val="0039436D"/>
    <w:rsid w:val="00394483"/>
    <w:rsid w:val="003944A8"/>
    <w:rsid w:val="003944E7"/>
    <w:rsid w:val="0039484A"/>
    <w:rsid w:val="00394863"/>
    <w:rsid w:val="003948A9"/>
    <w:rsid w:val="00394966"/>
    <w:rsid w:val="00394C3A"/>
    <w:rsid w:val="00394EE5"/>
    <w:rsid w:val="00394FAF"/>
    <w:rsid w:val="00394FE7"/>
    <w:rsid w:val="00395023"/>
    <w:rsid w:val="00395066"/>
    <w:rsid w:val="003950CF"/>
    <w:rsid w:val="00395130"/>
    <w:rsid w:val="0039526C"/>
    <w:rsid w:val="0039527D"/>
    <w:rsid w:val="00395418"/>
    <w:rsid w:val="00395556"/>
    <w:rsid w:val="003955DD"/>
    <w:rsid w:val="00395613"/>
    <w:rsid w:val="003956DC"/>
    <w:rsid w:val="003959E7"/>
    <w:rsid w:val="00395BB9"/>
    <w:rsid w:val="00395C7E"/>
    <w:rsid w:val="00395CFE"/>
    <w:rsid w:val="003960AB"/>
    <w:rsid w:val="003961A7"/>
    <w:rsid w:val="00396269"/>
    <w:rsid w:val="00396387"/>
    <w:rsid w:val="003964DF"/>
    <w:rsid w:val="0039682E"/>
    <w:rsid w:val="00396A24"/>
    <w:rsid w:val="00396A3F"/>
    <w:rsid w:val="00396BF8"/>
    <w:rsid w:val="00396EA5"/>
    <w:rsid w:val="00396FA0"/>
    <w:rsid w:val="0039728C"/>
    <w:rsid w:val="003972B8"/>
    <w:rsid w:val="003973AA"/>
    <w:rsid w:val="003975DA"/>
    <w:rsid w:val="00397684"/>
    <w:rsid w:val="00397B1C"/>
    <w:rsid w:val="00397C68"/>
    <w:rsid w:val="00397D48"/>
    <w:rsid w:val="00397FC1"/>
    <w:rsid w:val="003A017A"/>
    <w:rsid w:val="003A02AE"/>
    <w:rsid w:val="003A02FF"/>
    <w:rsid w:val="003A0355"/>
    <w:rsid w:val="003A05A1"/>
    <w:rsid w:val="003A0C40"/>
    <w:rsid w:val="003A0CCF"/>
    <w:rsid w:val="003A10DA"/>
    <w:rsid w:val="003A11D1"/>
    <w:rsid w:val="003A1895"/>
    <w:rsid w:val="003A1AB6"/>
    <w:rsid w:val="003A1C94"/>
    <w:rsid w:val="003A1D9C"/>
    <w:rsid w:val="003A1DD6"/>
    <w:rsid w:val="003A2048"/>
    <w:rsid w:val="003A2295"/>
    <w:rsid w:val="003A23BA"/>
    <w:rsid w:val="003A25FF"/>
    <w:rsid w:val="003A26C7"/>
    <w:rsid w:val="003A2721"/>
    <w:rsid w:val="003A2E57"/>
    <w:rsid w:val="003A2E77"/>
    <w:rsid w:val="003A2F3F"/>
    <w:rsid w:val="003A31C4"/>
    <w:rsid w:val="003A3560"/>
    <w:rsid w:val="003A3587"/>
    <w:rsid w:val="003A363D"/>
    <w:rsid w:val="003A3866"/>
    <w:rsid w:val="003A4390"/>
    <w:rsid w:val="003A43F4"/>
    <w:rsid w:val="003A44CC"/>
    <w:rsid w:val="003A46B6"/>
    <w:rsid w:val="003A4921"/>
    <w:rsid w:val="003A49ED"/>
    <w:rsid w:val="003A4A52"/>
    <w:rsid w:val="003A51A1"/>
    <w:rsid w:val="003A538E"/>
    <w:rsid w:val="003A573C"/>
    <w:rsid w:val="003A5A13"/>
    <w:rsid w:val="003A5BFA"/>
    <w:rsid w:val="003A6219"/>
    <w:rsid w:val="003A6252"/>
    <w:rsid w:val="003A6280"/>
    <w:rsid w:val="003A62CC"/>
    <w:rsid w:val="003A63AB"/>
    <w:rsid w:val="003A6703"/>
    <w:rsid w:val="003A68A8"/>
    <w:rsid w:val="003A6B2C"/>
    <w:rsid w:val="003A6C50"/>
    <w:rsid w:val="003A6DE7"/>
    <w:rsid w:val="003A6E8E"/>
    <w:rsid w:val="003A70E9"/>
    <w:rsid w:val="003A7203"/>
    <w:rsid w:val="003A7336"/>
    <w:rsid w:val="003A7342"/>
    <w:rsid w:val="003A7B68"/>
    <w:rsid w:val="003A7BCE"/>
    <w:rsid w:val="003A7C06"/>
    <w:rsid w:val="003A7C4F"/>
    <w:rsid w:val="003A7DD8"/>
    <w:rsid w:val="003A7DFC"/>
    <w:rsid w:val="003B0027"/>
    <w:rsid w:val="003B031D"/>
    <w:rsid w:val="003B05B7"/>
    <w:rsid w:val="003B05C5"/>
    <w:rsid w:val="003B06FC"/>
    <w:rsid w:val="003B071F"/>
    <w:rsid w:val="003B0760"/>
    <w:rsid w:val="003B091A"/>
    <w:rsid w:val="003B0962"/>
    <w:rsid w:val="003B09C2"/>
    <w:rsid w:val="003B0B1A"/>
    <w:rsid w:val="003B0CBD"/>
    <w:rsid w:val="003B0D4A"/>
    <w:rsid w:val="003B0DBC"/>
    <w:rsid w:val="003B0DC8"/>
    <w:rsid w:val="003B0DD4"/>
    <w:rsid w:val="003B0DE9"/>
    <w:rsid w:val="003B0E8F"/>
    <w:rsid w:val="003B0EEC"/>
    <w:rsid w:val="003B16C3"/>
    <w:rsid w:val="003B1AD0"/>
    <w:rsid w:val="003B1D06"/>
    <w:rsid w:val="003B1E9C"/>
    <w:rsid w:val="003B2197"/>
    <w:rsid w:val="003B2398"/>
    <w:rsid w:val="003B25CE"/>
    <w:rsid w:val="003B28E2"/>
    <w:rsid w:val="003B29E5"/>
    <w:rsid w:val="003B2D68"/>
    <w:rsid w:val="003B2E95"/>
    <w:rsid w:val="003B2FC9"/>
    <w:rsid w:val="003B30D9"/>
    <w:rsid w:val="003B322D"/>
    <w:rsid w:val="003B329A"/>
    <w:rsid w:val="003B33B0"/>
    <w:rsid w:val="003B34B6"/>
    <w:rsid w:val="003B366F"/>
    <w:rsid w:val="003B3743"/>
    <w:rsid w:val="003B3A3C"/>
    <w:rsid w:val="003B3A6D"/>
    <w:rsid w:val="003B3B5D"/>
    <w:rsid w:val="003B3BDB"/>
    <w:rsid w:val="003B3C65"/>
    <w:rsid w:val="003B3F89"/>
    <w:rsid w:val="003B4206"/>
    <w:rsid w:val="003B4224"/>
    <w:rsid w:val="003B422E"/>
    <w:rsid w:val="003B4471"/>
    <w:rsid w:val="003B4492"/>
    <w:rsid w:val="003B47F5"/>
    <w:rsid w:val="003B495D"/>
    <w:rsid w:val="003B4A1D"/>
    <w:rsid w:val="003B4B47"/>
    <w:rsid w:val="003B4CBD"/>
    <w:rsid w:val="003B5145"/>
    <w:rsid w:val="003B537F"/>
    <w:rsid w:val="003B5399"/>
    <w:rsid w:val="003B541D"/>
    <w:rsid w:val="003B5826"/>
    <w:rsid w:val="003B58A2"/>
    <w:rsid w:val="003B5B94"/>
    <w:rsid w:val="003B5BD6"/>
    <w:rsid w:val="003B5D71"/>
    <w:rsid w:val="003B6176"/>
    <w:rsid w:val="003B645B"/>
    <w:rsid w:val="003B64BF"/>
    <w:rsid w:val="003B6603"/>
    <w:rsid w:val="003B6A8A"/>
    <w:rsid w:val="003B6C4D"/>
    <w:rsid w:val="003B6CEF"/>
    <w:rsid w:val="003B6D6A"/>
    <w:rsid w:val="003B6D6E"/>
    <w:rsid w:val="003B6E4B"/>
    <w:rsid w:val="003B6EBE"/>
    <w:rsid w:val="003B6ED1"/>
    <w:rsid w:val="003B714A"/>
    <w:rsid w:val="003B71A4"/>
    <w:rsid w:val="003B73A2"/>
    <w:rsid w:val="003B753D"/>
    <w:rsid w:val="003B78F4"/>
    <w:rsid w:val="003B7A5E"/>
    <w:rsid w:val="003B7C7A"/>
    <w:rsid w:val="003B7CB3"/>
    <w:rsid w:val="003B7D38"/>
    <w:rsid w:val="003B7D7B"/>
    <w:rsid w:val="003B7E49"/>
    <w:rsid w:val="003B7F8A"/>
    <w:rsid w:val="003C0532"/>
    <w:rsid w:val="003C0536"/>
    <w:rsid w:val="003C0537"/>
    <w:rsid w:val="003C0744"/>
    <w:rsid w:val="003C0AF7"/>
    <w:rsid w:val="003C0BB9"/>
    <w:rsid w:val="003C0ED4"/>
    <w:rsid w:val="003C0F4B"/>
    <w:rsid w:val="003C0FA6"/>
    <w:rsid w:val="003C0FD3"/>
    <w:rsid w:val="003C106C"/>
    <w:rsid w:val="003C10F2"/>
    <w:rsid w:val="003C13A8"/>
    <w:rsid w:val="003C158F"/>
    <w:rsid w:val="003C1926"/>
    <w:rsid w:val="003C19BB"/>
    <w:rsid w:val="003C1F65"/>
    <w:rsid w:val="003C1F70"/>
    <w:rsid w:val="003C1FB5"/>
    <w:rsid w:val="003C2311"/>
    <w:rsid w:val="003C24E0"/>
    <w:rsid w:val="003C294C"/>
    <w:rsid w:val="003C29D0"/>
    <w:rsid w:val="003C2AF7"/>
    <w:rsid w:val="003C2E68"/>
    <w:rsid w:val="003C2E6A"/>
    <w:rsid w:val="003C2E8D"/>
    <w:rsid w:val="003C30B0"/>
    <w:rsid w:val="003C3442"/>
    <w:rsid w:val="003C34A1"/>
    <w:rsid w:val="003C38E2"/>
    <w:rsid w:val="003C3AE5"/>
    <w:rsid w:val="003C3BEE"/>
    <w:rsid w:val="003C3D8F"/>
    <w:rsid w:val="003C3E65"/>
    <w:rsid w:val="003C3EBB"/>
    <w:rsid w:val="003C3F35"/>
    <w:rsid w:val="003C3F59"/>
    <w:rsid w:val="003C436F"/>
    <w:rsid w:val="003C444E"/>
    <w:rsid w:val="003C449B"/>
    <w:rsid w:val="003C46FC"/>
    <w:rsid w:val="003C4853"/>
    <w:rsid w:val="003C4A5F"/>
    <w:rsid w:val="003C4DC2"/>
    <w:rsid w:val="003C4FB5"/>
    <w:rsid w:val="003C5150"/>
    <w:rsid w:val="003C52A8"/>
    <w:rsid w:val="003C5389"/>
    <w:rsid w:val="003C5448"/>
    <w:rsid w:val="003C55C0"/>
    <w:rsid w:val="003C56D3"/>
    <w:rsid w:val="003C56E6"/>
    <w:rsid w:val="003C5791"/>
    <w:rsid w:val="003C5A84"/>
    <w:rsid w:val="003C5BE5"/>
    <w:rsid w:val="003C5C78"/>
    <w:rsid w:val="003C618D"/>
    <w:rsid w:val="003C62D0"/>
    <w:rsid w:val="003C62E7"/>
    <w:rsid w:val="003C651C"/>
    <w:rsid w:val="003C6546"/>
    <w:rsid w:val="003C69C5"/>
    <w:rsid w:val="003C6D85"/>
    <w:rsid w:val="003C7117"/>
    <w:rsid w:val="003C71EA"/>
    <w:rsid w:val="003C7268"/>
    <w:rsid w:val="003C75B1"/>
    <w:rsid w:val="003C76B8"/>
    <w:rsid w:val="003C76C9"/>
    <w:rsid w:val="003C782C"/>
    <w:rsid w:val="003D00C9"/>
    <w:rsid w:val="003D0128"/>
    <w:rsid w:val="003D02A5"/>
    <w:rsid w:val="003D0630"/>
    <w:rsid w:val="003D06F9"/>
    <w:rsid w:val="003D081F"/>
    <w:rsid w:val="003D095D"/>
    <w:rsid w:val="003D09DE"/>
    <w:rsid w:val="003D0B30"/>
    <w:rsid w:val="003D0BA6"/>
    <w:rsid w:val="003D0BB0"/>
    <w:rsid w:val="003D0C06"/>
    <w:rsid w:val="003D12CD"/>
    <w:rsid w:val="003D131A"/>
    <w:rsid w:val="003D1331"/>
    <w:rsid w:val="003D150C"/>
    <w:rsid w:val="003D1533"/>
    <w:rsid w:val="003D15AB"/>
    <w:rsid w:val="003D184D"/>
    <w:rsid w:val="003D186E"/>
    <w:rsid w:val="003D18BC"/>
    <w:rsid w:val="003D1B40"/>
    <w:rsid w:val="003D1C32"/>
    <w:rsid w:val="003D1D63"/>
    <w:rsid w:val="003D2106"/>
    <w:rsid w:val="003D2195"/>
    <w:rsid w:val="003D243D"/>
    <w:rsid w:val="003D245B"/>
    <w:rsid w:val="003D2707"/>
    <w:rsid w:val="003D2732"/>
    <w:rsid w:val="003D2C16"/>
    <w:rsid w:val="003D3072"/>
    <w:rsid w:val="003D327C"/>
    <w:rsid w:val="003D379F"/>
    <w:rsid w:val="003D3991"/>
    <w:rsid w:val="003D3B62"/>
    <w:rsid w:val="003D3BD6"/>
    <w:rsid w:val="003D3DD0"/>
    <w:rsid w:val="003D3F84"/>
    <w:rsid w:val="003D4030"/>
    <w:rsid w:val="003D4111"/>
    <w:rsid w:val="003D418F"/>
    <w:rsid w:val="003D4236"/>
    <w:rsid w:val="003D45A8"/>
    <w:rsid w:val="003D46DD"/>
    <w:rsid w:val="003D49E8"/>
    <w:rsid w:val="003D4F68"/>
    <w:rsid w:val="003D4FF4"/>
    <w:rsid w:val="003D53E0"/>
    <w:rsid w:val="003D53E5"/>
    <w:rsid w:val="003D5438"/>
    <w:rsid w:val="003D5505"/>
    <w:rsid w:val="003D57B1"/>
    <w:rsid w:val="003D57B4"/>
    <w:rsid w:val="003D57E3"/>
    <w:rsid w:val="003D58BC"/>
    <w:rsid w:val="003D5B5C"/>
    <w:rsid w:val="003D5EE2"/>
    <w:rsid w:val="003D6283"/>
    <w:rsid w:val="003D64E3"/>
    <w:rsid w:val="003D6930"/>
    <w:rsid w:val="003D6A23"/>
    <w:rsid w:val="003D6D87"/>
    <w:rsid w:val="003D6F3A"/>
    <w:rsid w:val="003D703D"/>
    <w:rsid w:val="003D719F"/>
    <w:rsid w:val="003D7307"/>
    <w:rsid w:val="003D732A"/>
    <w:rsid w:val="003D73AB"/>
    <w:rsid w:val="003D759E"/>
    <w:rsid w:val="003D75C4"/>
    <w:rsid w:val="003D773F"/>
    <w:rsid w:val="003D7835"/>
    <w:rsid w:val="003D7844"/>
    <w:rsid w:val="003D7A62"/>
    <w:rsid w:val="003D7A87"/>
    <w:rsid w:val="003D7BEB"/>
    <w:rsid w:val="003D7C95"/>
    <w:rsid w:val="003D7D6D"/>
    <w:rsid w:val="003D7E2F"/>
    <w:rsid w:val="003D7E9A"/>
    <w:rsid w:val="003D7F11"/>
    <w:rsid w:val="003D7FAB"/>
    <w:rsid w:val="003D7FD8"/>
    <w:rsid w:val="003E062B"/>
    <w:rsid w:val="003E06CB"/>
    <w:rsid w:val="003E09BE"/>
    <w:rsid w:val="003E0D27"/>
    <w:rsid w:val="003E0E49"/>
    <w:rsid w:val="003E0FA1"/>
    <w:rsid w:val="003E139A"/>
    <w:rsid w:val="003E1477"/>
    <w:rsid w:val="003E1597"/>
    <w:rsid w:val="003E16D1"/>
    <w:rsid w:val="003E1BB9"/>
    <w:rsid w:val="003E1C81"/>
    <w:rsid w:val="003E2052"/>
    <w:rsid w:val="003E2116"/>
    <w:rsid w:val="003E2234"/>
    <w:rsid w:val="003E2474"/>
    <w:rsid w:val="003E2724"/>
    <w:rsid w:val="003E28E1"/>
    <w:rsid w:val="003E29D7"/>
    <w:rsid w:val="003E2A35"/>
    <w:rsid w:val="003E2ACB"/>
    <w:rsid w:val="003E2D0A"/>
    <w:rsid w:val="003E2DC7"/>
    <w:rsid w:val="003E3033"/>
    <w:rsid w:val="003E3118"/>
    <w:rsid w:val="003E34DC"/>
    <w:rsid w:val="003E37D4"/>
    <w:rsid w:val="003E3922"/>
    <w:rsid w:val="003E39B8"/>
    <w:rsid w:val="003E3B37"/>
    <w:rsid w:val="003E3E91"/>
    <w:rsid w:val="003E4086"/>
    <w:rsid w:val="003E41A0"/>
    <w:rsid w:val="003E4436"/>
    <w:rsid w:val="003E446F"/>
    <w:rsid w:val="003E468B"/>
    <w:rsid w:val="003E471C"/>
    <w:rsid w:val="003E4736"/>
    <w:rsid w:val="003E47C0"/>
    <w:rsid w:val="003E4883"/>
    <w:rsid w:val="003E4AA8"/>
    <w:rsid w:val="003E4CFC"/>
    <w:rsid w:val="003E4DE0"/>
    <w:rsid w:val="003E4E9C"/>
    <w:rsid w:val="003E4F62"/>
    <w:rsid w:val="003E4F80"/>
    <w:rsid w:val="003E4FB8"/>
    <w:rsid w:val="003E530F"/>
    <w:rsid w:val="003E5341"/>
    <w:rsid w:val="003E5596"/>
    <w:rsid w:val="003E5617"/>
    <w:rsid w:val="003E566C"/>
    <w:rsid w:val="003E568C"/>
    <w:rsid w:val="003E57A0"/>
    <w:rsid w:val="003E5C0C"/>
    <w:rsid w:val="003E5F53"/>
    <w:rsid w:val="003E6065"/>
    <w:rsid w:val="003E61F4"/>
    <w:rsid w:val="003E631E"/>
    <w:rsid w:val="003E64A0"/>
    <w:rsid w:val="003E64F2"/>
    <w:rsid w:val="003E66FB"/>
    <w:rsid w:val="003E67DB"/>
    <w:rsid w:val="003E683F"/>
    <w:rsid w:val="003E6A0F"/>
    <w:rsid w:val="003E70D5"/>
    <w:rsid w:val="003E7422"/>
    <w:rsid w:val="003E757F"/>
    <w:rsid w:val="003E78B8"/>
    <w:rsid w:val="003E78EB"/>
    <w:rsid w:val="003E797D"/>
    <w:rsid w:val="003E7C9A"/>
    <w:rsid w:val="003E7E61"/>
    <w:rsid w:val="003F00F1"/>
    <w:rsid w:val="003F035C"/>
    <w:rsid w:val="003F04F9"/>
    <w:rsid w:val="003F05FC"/>
    <w:rsid w:val="003F06B9"/>
    <w:rsid w:val="003F08C1"/>
    <w:rsid w:val="003F0AC2"/>
    <w:rsid w:val="003F0B01"/>
    <w:rsid w:val="003F0BE5"/>
    <w:rsid w:val="003F0C3A"/>
    <w:rsid w:val="003F0C6B"/>
    <w:rsid w:val="003F0EF5"/>
    <w:rsid w:val="003F103E"/>
    <w:rsid w:val="003F1043"/>
    <w:rsid w:val="003F1169"/>
    <w:rsid w:val="003F121C"/>
    <w:rsid w:val="003F14CE"/>
    <w:rsid w:val="003F1628"/>
    <w:rsid w:val="003F16CC"/>
    <w:rsid w:val="003F1771"/>
    <w:rsid w:val="003F1847"/>
    <w:rsid w:val="003F1A4B"/>
    <w:rsid w:val="003F1E7E"/>
    <w:rsid w:val="003F1F06"/>
    <w:rsid w:val="003F1F6F"/>
    <w:rsid w:val="003F1FBF"/>
    <w:rsid w:val="003F2394"/>
    <w:rsid w:val="003F2405"/>
    <w:rsid w:val="003F24C6"/>
    <w:rsid w:val="003F2767"/>
    <w:rsid w:val="003F2774"/>
    <w:rsid w:val="003F2A86"/>
    <w:rsid w:val="003F2BAE"/>
    <w:rsid w:val="003F2D68"/>
    <w:rsid w:val="003F2E91"/>
    <w:rsid w:val="003F2F82"/>
    <w:rsid w:val="003F3238"/>
    <w:rsid w:val="003F33BD"/>
    <w:rsid w:val="003F355F"/>
    <w:rsid w:val="003F3645"/>
    <w:rsid w:val="003F3940"/>
    <w:rsid w:val="003F39A2"/>
    <w:rsid w:val="003F3B85"/>
    <w:rsid w:val="003F40F2"/>
    <w:rsid w:val="003F436D"/>
    <w:rsid w:val="003F43AB"/>
    <w:rsid w:val="003F45BC"/>
    <w:rsid w:val="003F461B"/>
    <w:rsid w:val="003F4628"/>
    <w:rsid w:val="003F48B8"/>
    <w:rsid w:val="003F4CA2"/>
    <w:rsid w:val="003F4DD7"/>
    <w:rsid w:val="003F50FD"/>
    <w:rsid w:val="003F516D"/>
    <w:rsid w:val="003F51D0"/>
    <w:rsid w:val="003F51D9"/>
    <w:rsid w:val="003F543A"/>
    <w:rsid w:val="003F56C4"/>
    <w:rsid w:val="003F5971"/>
    <w:rsid w:val="003F5ADB"/>
    <w:rsid w:val="003F5BC0"/>
    <w:rsid w:val="003F5C8E"/>
    <w:rsid w:val="003F5CE4"/>
    <w:rsid w:val="003F5D45"/>
    <w:rsid w:val="003F5E70"/>
    <w:rsid w:val="003F609D"/>
    <w:rsid w:val="003F6110"/>
    <w:rsid w:val="003F6154"/>
    <w:rsid w:val="003F6270"/>
    <w:rsid w:val="003F6652"/>
    <w:rsid w:val="003F66E8"/>
    <w:rsid w:val="003F6B3F"/>
    <w:rsid w:val="003F6DE9"/>
    <w:rsid w:val="003F6F56"/>
    <w:rsid w:val="003F7071"/>
    <w:rsid w:val="003F7096"/>
    <w:rsid w:val="003F710D"/>
    <w:rsid w:val="003F7135"/>
    <w:rsid w:val="003F7853"/>
    <w:rsid w:val="003F7A0A"/>
    <w:rsid w:val="003F7AB3"/>
    <w:rsid w:val="003F7B0E"/>
    <w:rsid w:val="003F7E2F"/>
    <w:rsid w:val="004000EF"/>
    <w:rsid w:val="004001A1"/>
    <w:rsid w:val="004001A2"/>
    <w:rsid w:val="00400226"/>
    <w:rsid w:val="004002D6"/>
    <w:rsid w:val="0040039A"/>
    <w:rsid w:val="00400420"/>
    <w:rsid w:val="004005C2"/>
    <w:rsid w:val="004007F9"/>
    <w:rsid w:val="004008AC"/>
    <w:rsid w:val="00400912"/>
    <w:rsid w:val="00400AA5"/>
    <w:rsid w:val="00400ADA"/>
    <w:rsid w:val="00400C99"/>
    <w:rsid w:val="00400CBD"/>
    <w:rsid w:val="00400E8E"/>
    <w:rsid w:val="00400FA6"/>
    <w:rsid w:val="0040105F"/>
    <w:rsid w:val="004010DF"/>
    <w:rsid w:val="0040154C"/>
    <w:rsid w:val="00401597"/>
    <w:rsid w:val="004016A0"/>
    <w:rsid w:val="00401839"/>
    <w:rsid w:val="0040188E"/>
    <w:rsid w:val="00401C1F"/>
    <w:rsid w:val="00401CC2"/>
    <w:rsid w:val="00401CE4"/>
    <w:rsid w:val="0040212C"/>
    <w:rsid w:val="004021A3"/>
    <w:rsid w:val="004024CE"/>
    <w:rsid w:val="004026B2"/>
    <w:rsid w:val="004026D1"/>
    <w:rsid w:val="0040270B"/>
    <w:rsid w:val="00402743"/>
    <w:rsid w:val="00402A0B"/>
    <w:rsid w:val="00402C41"/>
    <w:rsid w:val="00402DFD"/>
    <w:rsid w:val="0040302F"/>
    <w:rsid w:val="004030F8"/>
    <w:rsid w:val="004032C4"/>
    <w:rsid w:val="004032D1"/>
    <w:rsid w:val="00403360"/>
    <w:rsid w:val="00403582"/>
    <w:rsid w:val="00403657"/>
    <w:rsid w:val="0040365F"/>
    <w:rsid w:val="004036C9"/>
    <w:rsid w:val="00403705"/>
    <w:rsid w:val="00403A13"/>
    <w:rsid w:val="00403BFB"/>
    <w:rsid w:val="00403E50"/>
    <w:rsid w:val="00404416"/>
    <w:rsid w:val="00404477"/>
    <w:rsid w:val="00404602"/>
    <w:rsid w:val="00404674"/>
    <w:rsid w:val="004046B3"/>
    <w:rsid w:val="00404719"/>
    <w:rsid w:val="00404958"/>
    <w:rsid w:val="00404A31"/>
    <w:rsid w:val="00404B58"/>
    <w:rsid w:val="00404C49"/>
    <w:rsid w:val="00404C60"/>
    <w:rsid w:val="00404D45"/>
    <w:rsid w:val="00404EEB"/>
    <w:rsid w:val="00405280"/>
    <w:rsid w:val="00405588"/>
    <w:rsid w:val="00405621"/>
    <w:rsid w:val="0040565C"/>
    <w:rsid w:val="004056BA"/>
    <w:rsid w:val="004057CE"/>
    <w:rsid w:val="00405905"/>
    <w:rsid w:val="00405936"/>
    <w:rsid w:val="004059E1"/>
    <w:rsid w:val="004059F4"/>
    <w:rsid w:val="00405A86"/>
    <w:rsid w:val="00405DF5"/>
    <w:rsid w:val="00405FC7"/>
    <w:rsid w:val="00405FF5"/>
    <w:rsid w:val="00406103"/>
    <w:rsid w:val="0040612E"/>
    <w:rsid w:val="0040651F"/>
    <w:rsid w:val="004066F1"/>
    <w:rsid w:val="00406A42"/>
    <w:rsid w:val="00406C54"/>
    <w:rsid w:val="00406E89"/>
    <w:rsid w:val="00406F4B"/>
    <w:rsid w:val="004070B5"/>
    <w:rsid w:val="00407144"/>
    <w:rsid w:val="0040728F"/>
    <w:rsid w:val="004073C0"/>
    <w:rsid w:val="00407716"/>
    <w:rsid w:val="00407877"/>
    <w:rsid w:val="00407D93"/>
    <w:rsid w:val="00407E80"/>
    <w:rsid w:val="00407E87"/>
    <w:rsid w:val="00410134"/>
    <w:rsid w:val="004102DD"/>
    <w:rsid w:val="004105A3"/>
    <w:rsid w:val="00410712"/>
    <w:rsid w:val="00410726"/>
    <w:rsid w:val="00410757"/>
    <w:rsid w:val="004107A7"/>
    <w:rsid w:val="004107FC"/>
    <w:rsid w:val="004108DC"/>
    <w:rsid w:val="0041098A"/>
    <w:rsid w:val="004109BB"/>
    <w:rsid w:val="004109D5"/>
    <w:rsid w:val="00410E43"/>
    <w:rsid w:val="00410E83"/>
    <w:rsid w:val="00411237"/>
    <w:rsid w:val="00411252"/>
    <w:rsid w:val="004112D3"/>
    <w:rsid w:val="0041146C"/>
    <w:rsid w:val="004117CA"/>
    <w:rsid w:val="00411BC6"/>
    <w:rsid w:val="00411E9A"/>
    <w:rsid w:val="004120A0"/>
    <w:rsid w:val="004120B8"/>
    <w:rsid w:val="00412138"/>
    <w:rsid w:val="004124A6"/>
    <w:rsid w:val="00412973"/>
    <w:rsid w:val="0041298B"/>
    <w:rsid w:val="00412B75"/>
    <w:rsid w:val="00412E54"/>
    <w:rsid w:val="00412E9F"/>
    <w:rsid w:val="00412F36"/>
    <w:rsid w:val="00413059"/>
    <w:rsid w:val="0041317C"/>
    <w:rsid w:val="00413186"/>
    <w:rsid w:val="0041324D"/>
    <w:rsid w:val="00413320"/>
    <w:rsid w:val="00413333"/>
    <w:rsid w:val="0041346C"/>
    <w:rsid w:val="004138F6"/>
    <w:rsid w:val="00413913"/>
    <w:rsid w:val="00413A4E"/>
    <w:rsid w:val="00413AFB"/>
    <w:rsid w:val="00413C91"/>
    <w:rsid w:val="00413CE0"/>
    <w:rsid w:val="00413F4D"/>
    <w:rsid w:val="00414084"/>
    <w:rsid w:val="004140B4"/>
    <w:rsid w:val="00414282"/>
    <w:rsid w:val="0041449A"/>
    <w:rsid w:val="0041463E"/>
    <w:rsid w:val="004149CC"/>
    <w:rsid w:val="00414B0A"/>
    <w:rsid w:val="00414EC8"/>
    <w:rsid w:val="00414FC7"/>
    <w:rsid w:val="0041507C"/>
    <w:rsid w:val="004150D6"/>
    <w:rsid w:val="004150DD"/>
    <w:rsid w:val="004150EC"/>
    <w:rsid w:val="0041514D"/>
    <w:rsid w:val="00415164"/>
    <w:rsid w:val="004152D9"/>
    <w:rsid w:val="00415355"/>
    <w:rsid w:val="004156F9"/>
    <w:rsid w:val="0041570D"/>
    <w:rsid w:val="004157FD"/>
    <w:rsid w:val="00415867"/>
    <w:rsid w:val="0041589A"/>
    <w:rsid w:val="0041589B"/>
    <w:rsid w:val="00415A22"/>
    <w:rsid w:val="00415AEA"/>
    <w:rsid w:val="00415C6D"/>
    <w:rsid w:val="00415DCC"/>
    <w:rsid w:val="00415EB1"/>
    <w:rsid w:val="00415EE2"/>
    <w:rsid w:val="004162A5"/>
    <w:rsid w:val="004166E7"/>
    <w:rsid w:val="00416B93"/>
    <w:rsid w:val="00416C47"/>
    <w:rsid w:val="00416DC4"/>
    <w:rsid w:val="00416E5F"/>
    <w:rsid w:val="00417023"/>
    <w:rsid w:val="00417079"/>
    <w:rsid w:val="0041709D"/>
    <w:rsid w:val="0041735A"/>
    <w:rsid w:val="00417394"/>
    <w:rsid w:val="00417448"/>
    <w:rsid w:val="00417584"/>
    <w:rsid w:val="00417603"/>
    <w:rsid w:val="00417852"/>
    <w:rsid w:val="0041786B"/>
    <w:rsid w:val="004178BC"/>
    <w:rsid w:val="004179A7"/>
    <w:rsid w:val="00417BF0"/>
    <w:rsid w:val="00417C79"/>
    <w:rsid w:val="0042069C"/>
    <w:rsid w:val="00420870"/>
    <w:rsid w:val="00420C5F"/>
    <w:rsid w:val="00420F0C"/>
    <w:rsid w:val="0042110D"/>
    <w:rsid w:val="0042114E"/>
    <w:rsid w:val="00421696"/>
    <w:rsid w:val="00421896"/>
    <w:rsid w:val="0042194B"/>
    <w:rsid w:val="00421963"/>
    <w:rsid w:val="00421B2D"/>
    <w:rsid w:val="0042210A"/>
    <w:rsid w:val="004221A7"/>
    <w:rsid w:val="0042262E"/>
    <w:rsid w:val="00422783"/>
    <w:rsid w:val="004229B3"/>
    <w:rsid w:val="00422A22"/>
    <w:rsid w:val="00422C13"/>
    <w:rsid w:val="00422D36"/>
    <w:rsid w:val="00422F34"/>
    <w:rsid w:val="0042301E"/>
    <w:rsid w:val="00423075"/>
    <w:rsid w:val="00423287"/>
    <w:rsid w:val="0042348A"/>
    <w:rsid w:val="0042357E"/>
    <w:rsid w:val="00423641"/>
    <w:rsid w:val="00423718"/>
    <w:rsid w:val="00423797"/>
    <w:rsid w:val="004237F8"/>
    <w:rsid w:val="0042388D"/>
    <w:rsid w:val="0042392F"/>
    <w:rsid w:val="004239E9"/>
    <w:rsid w:val="00423C61"/>
    <w:rsid w:val="00423CBC"/>
    <w:rsid w:val="00423D93"/>
    <w:rsid w:val="00423DA8"/>
    <w:rsid w:val="00423DD1"/>
    <w:rsid w:val="00423F54"/>
    <w:rsid w:val="00423FAB"/>
    <w:rsid w:val="00424150"/>
    <w:rsid w:val="0042415A"/>
    <w:rsid w:val="00424166"/>
    <w:rsid w:val="0042445F"/>
    <w:rsid w:val="00424462"/>
    <w:rsid w:val="00424526"/>
    <w:rsid w:val="004245F5"/>
    <w:rsid w:val="00424BB4"/>
    <w:rsid w:val="00424C71"/>
    <w:rsid w:val="00424DF9"/>
    <w:rsid w:val="00424F4E"/>
    <w:rsid w:val="00424FFE"/>
    <w:rsid w:val="0042524A"/>
    <w:rsid w:val="0042538F"/>
    <w:rsid w:val="004254B8"/>
    <w:rsid w:val="004256F6"/>
    <w:rsid w:val="0042596D"/>
    <w:rsid w:val="004259B0"/>
    <w:rsid w:val="00425A6C"/>
    <w:rsid w:val="00425ADE"/>
    <w:rsid w:val="00425B63"/>
    <w:rsid w:val="00425DB0"/>
    <w:rsid w:val="00426119"/>
    <w:rsid w:val="00426195"/>
    <w:rsid w:val="0042629F"/>
    <w:rsid w:val="0042641D"/>
    <w:rsid w:val="00426496"/>
    <w:rsid w:val="004266FF"/>
    <w:rsid w:val="0042670D"/>
    <w:rsid w:val="004267C8"/>
    <w:rsid w:val="00426B93"/>
    <w:rsid w:val="00426B96"/>
    <w:rsid w:val="00426BEE"/>
    <w:rsid w:val="00426C14"/>
    <w:rsid w:val="00426C53"/>
    <w:rsid w:val="004273F2"/>
    <w:rsid w:val="00427438"/>
    <w:rsid w:val="004276E5"/>
    <w:rsid w:val="0042778E"/>
    <w:rsid w:val="004277D9"/>
    <w:rsid w:val="004278B8"/>
    <w:rsid w:val="00427A4B"/>
    <w:rsid w:val="00427A55"/>
    <w:rsid w:val="00427A61"/>
    <w:rsid w:val="0043006C"/>
    <w:rsid w:val="004300EB"/>
    <w:rsid w:val="00430131"/>
    <w:rsid w:val="0043033B"/>
    <w:rsid w:val="00430432"/>
    <w:rsid w:val="004304B3"/>
    <w:rsid w:val="004304E0"/>
    <w:rsid w:val="004306B5"/>
    <w:rsid w:val="004306E4"/>
    <w:rsid w:val="004307F0"/>
    <w:rsid w:val="004308FC"/>
    <w:rsid w:val="0043098D"/>
    <w:rsid w:val="00430D5B"/>
    <w:rsid w:val="00430D95"/>
    <w:rsid w:val="00430E80"/>
    <w:rsid w:val="00430F89"/>
    <w:rsid w:val="00430F9F"/>
    <w:rsid w:val="00430FD7"/>
    <w:rsid w:val="00431132"/>
    <w:rsid w:val="004311C3"/>
    <w:rsid w:val="00431254"/>
    <w:rsid w:val="00431298"/>
    <w:rsid w:val="00431446"/>
    <w:rsid w:val="004316F7"/>
    <w:rsid w:val="00431B58"/>
    <w:rsid w:val="00431D46"/>
    <w:rsid w:val="00431E6D"/>
    <w:rsid w:val="00431EB3"/>
    <w:rsid w:val="00431F18"/>
    <w:rsid w:val="00432039"/>
    <w:rsid w:val="00432171"/>
    <w:rsid w:val="004322C2"/>
    <w:rsid w:val="00432549"/>
    <w:rsid w:val="004326AF"/>
    <w:rsid w:val="00432752"/>
    <w:rsid w:val="004327A2"/>
    <w:rsid w:val="00432855"/>
    <w:rsid w:val="004329A0"/>
    <w:rsid w:val="004329D8"/>
    <w:rsid w:val="00432BEF"/>
    <w:rsid w:val="00432E02"/>
    <w:rsid w:val="004330D3"/>
    <w:rsid w:val="00433B03"/>
    <w:rsid w:val="00433BA4"/>
    <w:rsid w:val="00433D32"/>
    <w:rsid w:val="00433E5C"/>
    <w:rsid w:val="004343B4"/>
    <w:rsid w:val="00434413"/>
    <w:rsid w:val="00434617"/>
    <w:rsid w:val="004346F3"/>
    <w:rsid w:val="00434C10"/>
    <w:rsid w:val="00434C79"/>
    <w:rsid w:val="00434CDF"/>
    <w:rsid w:val="00434FC0"/>
    <w:rsid w:val="004351BA"/>
    <w:rsid w:val="004352EA"/>
    <w:rsid w:val="00435673"/>
    <w:rsid w:val="00435721"/>
    <w:rsid w:val="00435751"/>
    <w:rsid w:val="00435BB5"/>
    <w:rsid w:val="00435D2F"/>
    <w:rsid w:val="00435F2C"/>
    <w:rsid w:val="00435F54"/>
    <w:rsid w:val="00435FC5"/>
    <w:rsid w:val="00436284"/>
    <w:rsid w:val="004365E8"/>
    <w:rsid w:val="004365E9"/>
    <w:rsid w:val="0043668B"/>
    <w:rsid w:val="004368CB"/>
    <w:rsid w:val="00436B7C"/>
    <w:rsid w:val="00436B8B"/>
    <w:rsid w:val="00436DA9"/>
    <w:rsid w:val="00436F98"/>
    <w:rsid w:val="0043719E"/>
    <w:rsid w:val="004371C1"/>
    <w:rsid w:val="004372F5"/>
    <w:rsid w:val="004374F2"/>
    <w:rsid w:val="004377FB"/>
    <w:rsid w:val="00437B33"/>
    <w:rsid w:val="00437D4A"/>
    <w:rsid w:val="00437F7B"/>
    <w:rsid w:val="00440333"/>
    <w:rsid w:val="00440710"/>
    <w:rsid w:val="00440871"/>
    <w:rsid w:val="004409F2"/>
    <w:rsid w:val="00440B93"/>
    <w:rsid w:val="00440BE6"/>
    <w:rsid w:val="00440F8E"/>
    <w:rsid w:val="00440FC4"/>
    <w:rsid w:val="0044131B"/>
    <w:rsid w:val="00441448"/>
    <w:rsid w:val="004418AE"/>
    <w:rsid w:val="00441AFA"/>
    <w:rsid w:val="00441B9F"/>
    <w:rsid w:val="00441BAB"/>
    <w:rsid w:val="00441F76"/>
    <w:rsid w:val="0044296A"/>
    <w:rsid w:val="00442D2D"/>
    <w:rsid w:val="00442E22"/>
    <w:rsid w:val="00442EF9"/>
    <w:rsid w:val="004430A2"/>
    <w:rsid w:val="00443130"/>
    <w:rsid w:val="0044339A"/>
    <w:rsid w:val="004433BC"/>
    <w:rsid w:val="0044357D"/>
    <w:rsid w:val="00443642"/>
    <w:rsid w:val="00443B67"/>
    <w:rsid w:val="00443E1A"/>
    <w:rsid w:val="00443F23"/>
    <w:rsid w:val="00443F82"/>
    <w:rsid w:val="0044401E"/>
    <w:rsid w:val="0044423F"/>
    <w:rsid w:val="00444370"/>
    <w:rsid w:val="004444BC"/>
    <w:rsid w:val="00444740"/>
    <w:rsid w:val="00444A46"/>
    <w:rsid w:val="00444BE4"/>
    <w:rsid w:val="00444CB8"/>
    <w:rsid w:val="00444DEA"/>
    <w:rsid w:val="00444F30"/>
    <w:rsid w:val="00444F4E"/>
    <w:rsid w:val="00445132"/>
    <w:rsid w:val="00445175"/>
    <w:rsid w:val="0044517F"/>
    <w:rsid w:val="004451BB"/>
    <w:rsid w:val="0044536A"/>
    <w:rsid w:val="00445530"/>
    <w:rsid w:val="0044553D"/>
    <w:rsid w:val="004457AA"/>
    <w:rsid w:val="00445D5D"/>
    <w:rsid w:val="00445F35"/>
    <w:rsid w:val="00445F41"/>
    <w:rsid w:val="00445FD6"/>
    <w:rsid w:val="00446009"/>
    <w:rsid w:val="0044601E"/>
    <w:rsid w:val="004463B3"/>
    <w:rsid w:val="004465E1"/>
    <w:rsid w:val="0044666C"/>
    <w:rsid w:val="00446916"/>
    <w:rsid w:val="0044692F"/>
    <w:rsid w:val="004469CD"/>
    <w:rsid w:val="00446ABA"/>
    <w:rsid w:val="00446C2C"/>
    <w:rsid w:val="00446E09"/>
    <w:rsid w:val="004471C1"/>
    <w:rsid w:val="0044730F"/>
    <w:rsid w:val="004473AD"/>
    <w:rsid w:val="0044752E"/>
    <w:rsid w:val="004475FC"/>
    <w:rsid w:val="00447842"/>
    <w:rsid w:val="00447964"/>
    <w:rsid w:val="00447AD0"/>
    <w:rsid w:val="00447FC3"/>
    <w:rsid w:val="00450125"/>
    <w:rsid w:val="004501F2"/>
    <w:rsid w:val="0045037A"/>
    <w:rsid w:val="0045039E"/>
    <w:rsid w:val="004503A1"/>
    <w:rsid w:val="00450402"/>
    <w:rsid w:val="004504D8"/>
    <w:rsid w:val="00450662"/>
    <w:rsid w:val="00450752"/>
    <w:rsid w:val="004508D6"/>
    <w:rsid w:val="00450919"/>
    <w:rsid w:val="00450C23"/>
    <w:rsid w:val="00450D87"/>
    <w:rsid w:val="00450DC8"/>
    <w:rsid w:val="00450FF8"/>
    <w:rsid w:val="00451050"/>
    <w:rsid w:val="00451179"/>
    <w:rsid w:val="00451328"/>
    <w:rsid w:val="0045163B"/>
    <w:rsid w:val="004516F2"/>
    <w:rsid w:val="0045176B"/>
    <w:rsid w:val="00451DA5"/>
    <w:rsid w:val="00451F59"/>
    <w:rsid w:val="00451FFF"/>
    <w:rsid w:val="0045204A"/>
    <w:rsid w:val="00452114"/>
    <w:rsid w:val="0045237B"/>
    <w:rsid w:val="004526A2"/>
    <w:rsid w:val="004527EE"/>
    <w:rsid w:val="00452BDB"/>
    <w:rsid w:val="00452F2F"/>
    <w:rsid w:val="004530AE"/>
    <w:rsid w:val="00453105"/>
    <w:rsid w:val="00453381"/>
    <w:rsid w:val="00453561"/>
    <w:rsid w:val="0045380D"/>
    <w:rsid w:val="00453904"/>
    <w:rsid w:val="0045391D"/>
    <w:rsid w:val="0045394B"/>
    <w:rsid w:val="00453B5C"/>
    <w:rsid w:val="00453BB0"/>
    <w:rsid w:val="00453C69"/>
    <w:rsid w:val="00453FE6"/>
    <w:rsid w:val="004541A3"/>
    <w:rsid w:val="004541A5"/>
    <w:rsid w:val="00454290"/>
    <w:rsid w:val="00454429"/>
    <w:rsid w:val="00454808"/>
    <w:rsid w:val="00454A92"/>
    <w:rsid w:val="00454B00"/>
    <w:rsid w:val="00454B8D"/>
    <w:rsid w:val="00454FA5"/>
    <w:rsid w:val="004551FA"/>
    <w:rsid w:val="004553DE"/>
    <w:rsid w:val="004554C3"/>
    <w:rsid w:val="00455A7D"/>
    <w:rsid w:val="00455B78"/>
    <w:rsid w:val="00455CCF"/>
    <w:rsid w:val="00455DDF"/>
    <w:rsid w:val="00456034"/>
    <w:rsid w:val="004560DA"/>
    <w:rsid w:val="0045626D"/>
    <w:rsid w:val="0045638B"/>
    <w:rsid w:val="004563EC"/>
    <w:rsid w:val="00456560"/>
    <w:rsid w:val="0045657D"/>
    <w:rsid w:val="00456679"/>
    <w:rsid w:val="004567ED"/>
    <w:rsid w:val="004568E0"/>
    <w:rsid w:val="00456904"/>
    <w:rsid w:val="0045692C"/>
    <w:rsid w:val="00456DF6"/>
    <w:rsid w:val="00456F21"/>
    <w:rsid w:val="00456F90"/>
    <w:rsid w:val="00456FA0"/>
    <w:rsid w:val="0045706D"/>
    <w:rsid w:val="0045727C"/>
    <w:rsid w:val="004574B2"/>
    <w:rsid w:val="004576DD"/>
    <w:rsid w:val="0045785B"/>
    <w:rsid w:val="00457899"/>
    <w:rsid w:val="00457966"/>
    <w:rsid w:val="00457CAF"/>
    <w:rsid w:val="00457D98"/>
    <w:rsid w:val="004602D0"/>
    <w:rsid w:val="00460618"/>
    <w:rsid w:val="00460658"/>
    <w:rsid w:val="00460706"/>
    <w:rsid w:val="00460727"/>
    <w:rsid w:val="00460865"/>
    <w:rsid w:val="004608AE"/>
    <w:rsid w:val="00460AC4"/>
    <w:rsid w:val="00460B8E"/>
    <w:rsid w:val="00460D0C"/>
    <w:rsid w:val="00460D58"/>
    <w:rsid w:val="00460F65"/>
    <w:rsid w:val="0046141B"/>
    <w:rsid w:val="004615E2"/>
    <w:rsid w:val="0046160B"/>
    <w:rsid w:val="0046183D"/>
    <w:rsid w:val="004618ED"/>
    <w:rsid w:val="00461B99"/>
    <w:rsid w:val="00461BCA"/>
    <w:rsid w:val="00461CF6"/>
    <w:rsid w:val="00461E2C"/>
    <w:rsid w:val="0046207A"/>
    <w:rsid w:val="004621DD"/>
    <w:rsid w:val="004624F7"/>
    <w:rsid w:val="00462506"/>
    <w:rsid w:val="004629B6"/>
    <w:rsid w:val="004629DB"/>
    <w:rsid w:val="00462B7A"/>
    <w:rsid w:val="00462D9B"/>
    <w:rsid w:val="00462E2E"/>
    <w:rsid w:val="00462EF9"/>
    <w:rsid w:val="00462F3C"/>
    <w:rsid w:val="004634CD"/>
    <w:rsid w:val="00463794"/>
    <w:rsid w:val="004639B9"/>
    <w:rsid w:val="00463CA7"/>
    <w:rsid w:val="00463CD5"/>
    <w:rsid w:val="00463D1F"/>
    <w:rsid w:val="004644AC"/>
    <w:rsid w:val="0046459D"/>
    <w:rsid w:val="004648C2"/>
    <w:rsid w:val="00464CE2"/>
    <w:rsid w:val="00464E6D"/>
    <w:rsid w:val="00465070"/>
    <w:rsid w:val="004653EA"/>
    <w:rsid w:val="00465507"/>
    <w:rsid w:val="0046550D"/>
    <w:rsid w:val="0046551E"/>
    <w:rsid w:val="0046552B"/>
    <w:rsid w:val="0046560F"/>
    <w:rsid w:val="004657C6"/>
    <w:rsid w:val="00465940"/>
    <w:rsid w:val="00465960"/>
    <w:rsid w:val="00465E30"/>
    <w:rsid w:val="00465EA5"/>
    <w:rsid w:val="00465ED2"/>
    <w:rsid w:val="0046600B"/>
    <w:rsid w:val="004661FB"/>
    <w:rsid w:val="00466334"/>
    <w:rsid w:val="00466733"/>
    <w:rsid w:val="0046688E"/>
    <w:rsid w:val="0046696E"/>
    <w:rsid w:val="004669EE"/>
    <w:rsid w:val="00466B6D"/>
    <w:rsid w:val="00466BA3"/>
    <w:rsid w:val="00466C02"/>
    <w:rsid w:val="00466D13"/>
    <w:rsid w:val="00466DBE"/>
    <w:rsid w:val="00466E4F"/>
    <w:rsid w:val="00466F1F"/>
    <w:rsid w:val="00466F93"/>
    <w:rsid w:val="00466FC0"/>
    <w:rsid w:val="00467256"/>
    <w:rsid w:val="004673CD"/>
    <w:rsid w:val="0046791A"/>
    <w:rsid w:val="004679B2"/>
    <w:rsid w:val="00467ACA"/>
    <w:rsid w:val="00467AE9"/>
    <w:rsid w:val="00467F2B"/>
    <w:rsid w:val="00467FDE"/>
    <w:rsid w:val="00470125"/>
    <w:rsid w:val="004702E2"/>
    <w:rsid w:val="004703FB"/>
    <w:rsid w:val="004705E0"/>
    <w:rsid w:val="0047081F"/>
    <w:rsid w:val="004709AB"/>
    <w:rsid w:val="00470E27"/>
    <w:rsid w:val="00470E5C"/>
    <w:rsid w:val="00470F9F"/>
    <w:rsid w:val="00471015"/>
    <w:rsid w:val="004711D6"/>
    <w:rsid w:val="0047122C"/>
    <w:rsid w:val="004712DB"/>
    <w:rsid w:val="004712EF"/>
    <w:rsid w:val="00471398"/>
    <w:rsid w:val="004713BF"/>
    <w:rsid w:val="004716C1"/>
    <w:rsid w:val="00471710"/>
    <w:rsid w:val="004717F9"/>
    <w:rsid w:val="00471A84"/>
    <w:rsid w:val="00471B97"/>
    <w:rsid w:val="00471E2A"/>
    <w:rsid w:val="00471EA9"/>
    <w:rsid w:val="0047208A"/>
    <w:rsid w:val="00472247"/>
    <w:rsid w:val="00472321"/>
    <w:rsid w:val="00472701"/>
    <w:rsid w:val="0047279B"/>
    <w:rsid w:val="0047294A"/>
    <w:rsid w:val="0047298C"/>
    <w:rsid w:val="00472D53"/>
    <w:rsid w:val="00472F80"/>
    <w:rsid w:val="0047309E"/>
    <w:rsid w:val="0047329F"/>
    <w:rsid w:val="00473505"/>
    <w:rsid w:val="0047353D"/>
    <w:rsid w:val="00473546"/>
    <w:rsid w:val="00473B30"/>
    <w:rsid w:val="00473CFF"/>
    <w:rsid w:val="00473D03"/>
    <w:rsid w:val="00473FB7"/>
    <w:rsid w:val="00474185"/>
    <w:rsid w:val="004741A9"/>
    <w:rsid w:val="00474234"/>
    <w:rsid w:val="004742F5"/>
    <w:rsid w:val="00474610"/>
    <w:rsid w:val="004747BF"/>
    <w:rsid w:val="00474883"/>
    <w:rsid w:val="00474975"/>
    <w:rsid w:val="00474B42"/>
    <w:rsid w:val="00474BC8"/>
    <w:rsid w:val="00474C16"/>
    <w:rsid w:val="00474CB1"/>
    <w:rsid w:val="00474E55"/>
    <w:rsid w:val="00474E6D"/>
    <w:rsid w:val="0047503E"/>
    <w:rsid w:val="004751AD"/>
    <w:rsid w:val="004751EF"/>
    <w:rsid w:val="00475204"/>
    <w:rsid w:val="0047522D"/>
    <w:rsid w:val="0047554F"/>
    <w:rsid w:val="0047566E"/>
    <w:rsid w:val="004757FC"/>
    <w:rsid w:val="00475B89"/>
    <w:rsid w:val="00475BCF"/>
    <w:rsid w:val="00475D38"/>
    <w:rsid w:val="00475D44"/>
    <w:rsid w:val="00475D90"/>
    <w:rsid w:val="00475E32"/>
    <w:rsid w:val="00475FCD"/>
    <w:rsid w:val="0047612F"/>
    <w:rsid w:val="0047639D"/>
    <w:rsid w:val="004767C7"/>
    <w:rsid w:val="00476805"/>
    <w:rsid w:val="00476840"/>
    <w:rsid w:val="00476B80"/>
    <w:rsid w:val="00476E8B"/>
    <w:rsid w:val="00476EAF"/>
    <w:rsid w:val="00476FA2"/>
    <w:rsid w:val="0047749A"/>
    <w:rsid w:val="00477558"/>
    <w:rsid w:val="00477A41"/>
    <w:rsid w:val="00477B49"/>
    <w:rsid w:val="00477B8E"/>
    <w:rsid w:val="00477C26"/>
    <w:rsid w:val="00477DFA"/>
    <w:rsid w:val="00477E74"/>
    <w:rsid w:val="00477EFF"/>
    <w:rsid w:val="00477FF5"/>
    <w:rsid w:val="00480053"/>
    <w:rsid w:val="00480127"/>
    <w:rsid w:val="00480216"/>
    <w:rsid w:val="0048033E"/>
    <w:rsid w:val="004803C9"/>
    <w:rsid w:val="00480604"/>
    <w:rsid w:val="00480907"/>
    <w:rsid w:val="0048091D"/>
    <w:rsid w:val="004809FD"/>
    <w:rsid w:val="00480A5E"/>
    <w:rsid w:val="00480B7B"/>
    <w:rsid w:val="00480B89"/>
    <w:rsid w:val="00480B8E"/>
    <w:rsid w:val="00480CCB"/>
    <w:rsid w:val="00480DD3"/>
    <w:rsid w:val="00480E07"/>
    <w:rsid w:val="00480E45"/>
    <w:rsid w:val="00481016"/>
    <w:rsid w:val="004811B8"/>
    <w:rsid w:val="00481248"/>
    <w:rsid w:val="0048135A"/>
    <w:rsid w:val="00481433"/>
    <w:rsid w:val="004814FB"/>
    <w:rsid w:val="0048182A"/>
    <w:rsid w:val="0048185C"/>
    <w:rsid w:val="00481871"/>
    <w:rsid w:val="00481877"/>
    <w:rsid w:val="00481878"/>
    <w:rsid w:val="004819DA"/>
    <w:rsid w:val="00481D93"/>
    <w:rsid w:val="00482081"/>
    <w:rsid w:val="0048218C"/>
    <w:rsid w:val="004821FB"/>
    <w:rsid w:val="004822BE"/>
    <w:rsid w:val="00482486"/>
    <w:rsid w:val="004825F5"/>
    <w:rsid w:val="00482C6F"/>
    <w:rsid w:val="0048321F"/>
    <w:rsid w:val="004832ED"/>
    <w:rsid w:val="004832FA"/>
    <w:rsid w:val="004834EA"/>
    <w:rsid w:val="004834F8"/>
    <w:rsid w:val="00483564"/>
    <w:rsid w:val="0048362C"/>
    <w:rsid w:val="004836F0"/>
    <w:rsid w:val="00483AF3"/>
    <w:rsid w:val="00483DF4"/>
    <w:rsid w:val="00483E50"/>
    <w:rsid w:val="0048421A"/>
    <w:rsid w:val="0048463E"/>
    <w:rsid w:val="004847C9"/>
    <w:rsid w:val="004847DE"/>
    <w:rsid w:val="00484C93"/>
    <w:rsid w:val="00484F9B"/>
    <w:rsid w:val="00485078"/>
    <w:rsid w:val="0048509B"/>
    <w:rsid w:val="00485116"/>
    <w:rsid w:val="0048518A"/>
    <w:rsid w:val="00485447"/>
    <w:rsid w:val="00485489"/>
    <w:rsid w:val="0048582A"/>
    <w:rsid w:val="004858AF"/>
    <w:rsid w:val="004858EE"/>
    <w:rsid w:val="0048595A"/>
    <w:rsid w:val="00485E11"/>
    <w:rsid w:val="00485ED9"/>
    <w:rsid w:val="00486172"/>
    <w:rsid w:val="004863F8"/>
    <w:rsid w:val="004865C4"/>
    <w:rsid w:val="00486A57"/>
    <w:rsid w:val="00486A87"/>
    <w:rsid w:val="00486AFF"/>
    <w:rsid w:val="00486CF2"/>
    <w:rsid w:val="00486D15"/>
    <w:rsid w:val="00486E3E"/>
    <w:rsid w:val="00486F95"/>
    <w:rsid w:val="0048718C"/>
    <w:rsid w:val="00487217"/>
    <w:rsid w:val="004872DA"/>
    <w:rsid w:val="0048764A"/>
    <w:rsid w:val="00487760"/>
    <w:rsid w:val="00487C7A"/>
    <w:rsid w:val="00487DA4"/>
    <w:rsid w:val="0049027A"/>
    <w:rsid w:val="00490568"/>
    <w:rsid w:val="0049072A"/>
    <w:rsid w:val="00490894"/>
    <w:rsid w:val="00490AD8"/>
    <w:rsid w:val="00490C8C"/>
    <w:rsid w:val="00490FF5"/>
    <w:rsid w:val="00491C7A"/>
    <w:rsid w:val="00491D6E"/>
    <w:rsid w:val="00491ED3"/>
    <w:rsid w:val="00491F5D"/>
    <w:rsid w:val="0049208E"/>
    <w:rsid w:val="004920E5"/>
    <w:rsid w:val="00492417"/>
    <w:rsid w:val="004926E0"/>
    <w:rsid w:val="00492772"/>
    <w:rsid w:val="004927DB"/>
    <w:rsid w:val="00492A74"/>
    <w:rsid w:val="00492AAE"/>
    <w:rsid w:val="00492AB8"/>
    <w:rsid w:val="00492D1E"/>
    <w:rsid w:val="00493000"/>
    <w:rsid w:val="00493006"/>
    <w:rsid w:val="004930AB"/>
    <w:rsid w:val="00493136"/>
    <w:rsid w:val="00493266"/>
    <w:rsid w:val="00493270"/>
    <w:rsid w:val="00493421"/>
    <w:rsid w:val="004936D8"/>
    <w:rsid w:val="004936FD"/>
    <w:rsid w:val="00493703"/>
    <w:rsid w:val="004937B9"/>
    <w:rsid w:val="00493C08"/>
    <w:rsid w:val="00493C61"/>
    <w:rsid w:val="00493DF8"/>
    <w:rsid w:val="00493EA0"/>
    <w:rsid w:val="00493EA3"/>
    <w:rsid w:val="00493EFB"/>
    <w:rsid w:val="0049403A"/>
    <w:rsid w:val="00494073"/>
    <w:rsid w:val="004942B7"/>
    <w:rsid w:val="0049448E"/>
    <w:rsid w:val="00494504"/>
    <w:rsid w:val="0049451F"/>
    <w:rsid w:val="004947E7"/>
    <w:rsid w:val="004949BF"/>
    <w:rsid w:val="00494A16"/>
    <w:rsid w:val="00494C87"/>
    <w:rsid w:val="00494E15"/>
    <w:rsid w:val="00494EE0"/>
    <w:rsid w:val="00494F02"/>
    <w:rsid w:val="00494F6B"/>
    <w:rsid w:val="00495106"/>
    <w:rsid w:val="004952BA"/>
    <w:rsid w:val="0049535C"/>
    <w:rsid w:val="00495401"/>
    <w:rsid w:val="004954A6"/>
    <w:rsid w:val="004954AF"/>
    <w:rsid w:val="00495576"/>
    <w:rsid w:val="00495773"/>
    <w:rsid w:val="004957E9"/>
    <w:rsid w:val="0049593C"/>
    <w:rsid w:val="004959A9"/>
    <w:rsid w:val="00495AF1"/>
    <w:rsid w:val="00495D8D"/>
    <w:rsid w:val="00495EA9"/>
    <w:rsid w:val="00496036"/>
    <w:rsid w:val="00496061"/>
    <w:rsid w:val="0049615C"/>
    <w:rsid w:val="00496182"/>
    <w:rsid w:val="00496224"/>
    <w:rsid w:val="004963E4"/>
    <w:rsid w:val="0049662B"/>
    <w:rsid w:val="004967FC"/>
    <w:rsid w:val="004971B7"/>
    <w:rsid w:val="00497229"/>
    <w:rsid w:val="00497365"/>
    <w:rsid w:val="00497635"/>
    <w:rsid w:val="00497731"/>
    <w:rsid w:val="004978AF"/>
    <w:rsid w:val="00497A4C"/>
    <w:rsid w:val="00497A6F"/>
    <w:rsid w:val="00497C1B"/>
    <w:rsid w:val="00497D99"/>
    <w:rsid w:val="00497FDC"/>
    <w:rsid w:val="004A0205"/>
    <w:rsid w:val="004A0277"/>
    <w:rsid w:val="004A02AB"/>
    <w:rsid w:val="004A02D3"/>
    <w:rsid w:val="004A0620"/>
    <w:rsid w:val="004A0905"/>
    <w:rsid w:val="004A0935"/>
    <w:rsid w:val="004A0AD6"/>
    <w:rsid w:val="004A0BF4"/>
    <w:rsid w:val="004A0C4E"/>
    <w:rsid w:val="004A1032"/>
    <w:rsid w:val="004A10DC"/>
    <w:rsid w:val="004A11E0"/>
    <w:rsid w:val="004A11E8"/>
    <w:rsid w:val="004A1202"/>
    <w:rsid w:val="004A1248"/>
    <w:rsid w:val="004A1271"/>
    <w:rsid w:val="004A139A"/>
    <w:rsid w:val="004A13EC"/>
    <w:rsid w:val="004A1581"/>
    <w:rsid w:val="004A16D5"/>
    <w:rsid w:val="004A16E8"/>
    <w:rsid w:val="004A1919"/>
    <w:rsid w:val="004A1ED4"/>
    <w:rsid w:val="004A1EF3"/>
    <w:rsid w:val="004A1F29"/>
    <w:rsid w:val="004A211D"/>
    <w:rsid w:val="004A219F"/>
    <w:rsid w:val="004A22CD"/>
    <w:rsid w:val="004A2566"/>
    <w:rsid w:val="004A2767"/>
    <w:rsid w:val="004A2784"/>
    <w:rsid w:val="004A2B10"/>
    <w:rsid w:val="004A2D21"/>
    <w:rsid w:val="004A2D30"/>
    <w:rsid w:val="004A2D4F"/>
    <w:rsid w:val="004A31CC"/>
    <w:rsid w:val="004A348B"/>
    <w:rsid w:val="004A355F"/>
    <w:rsid w:val="004A375A"/>
    <w:rsid w:val="004A3809"/>
    <w:rsid w:val="004A38E5"/>
    <w:rsid w:val="004A3C19"/>
    <w:rsid w:val="004A3E04"/>
    <w:rsid w:val="004A3E7E"/>
    <w:rsid w:val="004A402A"/>
    <w:rsid w:val="004A414E"/>
    <w:rsid w:val="004A4310"/>
    <w:rsid w:val="004A4396"/>
    <w:rsid w:val="004A43C1"/>
    <w:rsid w:val="004A4830"/>
    <w:rsid w:val="004A48EB"/>
    <w:rsid w:val="004A4A51"/>
    <w:rsid w:val="004A4B67"/>
    <w:rsid w:val="004A4BB4"/>
    <w:rsid w:val="004A4C15"/>
    <w:rsid w:val="004A4CAD"/>
    <w:rsid w:val="004A4DD4"/>
    <w:rsid w:val="004A4E6D"/>
    <w:rsid w:val="004A5023"/>
    <w:rsid w:val="004A5078"/>
    <w:rsid w:val="004A515B"/>
    <w:rsid w:val="004A51F5"/>
    <w:rsid w:val="004A5390"/>
    <w:rsid w:val="004A53BD"/>
    <w:rsid w:val="004A5426"/>
    <w:rsid w:val="004A5518"/>
    <w:rsid w:val="004A55B3"/>
    <w:rsid w:val="004A5684"/>
    <w:rsid w:val="004A5695"/>
    <w:rsid w:val="004A5727"/>
    <w:rsid w:val="004A5802"/>
    <w:rsid w:val="004A5A8B"/>
    <w:rsid w:val="004A614F"/>
    <w:rsid w:val="004A61CA"/>
    <w:rsid w:val="004A6346"/>
    <w:rsid w:val="004A66F6"/>
    <w:rsid w:val="004A6759"/>
    <w:rsid w:val="004A69C1"/>
    <w:rsid w:val="004A6AF6"/>
    <w:rsid w:val="004A6B83"/>
    <w:rsid w:val="004A6BAE"/>
    <w:rsid w:val="004A6DEC"/>
    <w:rsid w:val="004A6F0E"/>
    <w:rsid w:val="004A70BD"/>
    <w:rsid w:val="004A7381"/>
    <w:rsid w:val="004A7463"/>
    <w:rsid w:val="004A75EA"/>
    <w:rsid w:val="004A775A"/>
    <w:rsid w:val="004A7A64"/>
    <w:rsid w:val="004A7AC1"/>
    <w:rsid w:val="004A7BB4"/>
    <w:rsid w:val="004A7C18"/>
    <w:rsid w:val="004B020A"/>
    <w:rsid w:val="004B0294"/>
    <w:rsid w:val="004B03FB"/>
    <w:rsid w:val="004B0642"/>
    <w:rsid w:val="004B0866"/>
    <w:rsid w:val="004B09AF"/>
    <w:rsid w:val="004B09E3"/>
    <w:rsid w:val="004B0BA9"/>
    <w:rsid w:val="004B0CC3"/>
    <w:rsid w:val="004B0F34"/>
    <w:rsid w:val="004B0FEF"/>
    <w:rsid w:val="004B100E"/>
    <w:rsid w:val="004B105C"/>
    <w:rsid w:val="004B11CA"/>
    <w:rsid w:val="004B123B"/>
    <w:rsid w:val="004B128D"/>
    <w:rsid w:val="004B1554"/>
    <w:rsid w:val="004B1619"/>
    <w:rsid w:val="004B18DF"/>
    <w:rsid w:val="004B1965"/>
    <w:rsid w:val="004B1B3F"/>
    <w:rsid w:val="004B1BF4"/>
    <w:rsid w:val="004B1D50"/>
    <w:rsid w:val="004B1DBB"/>
    <w:rsid w:val="004B1F7C"/>
    <w:rsid w:val="004B2158"/>
    <w:rsid w:val="004B215D"/>
    <w:rsid w:val="004B221C"/>
    <w:rsid w:val="004B2429"/>
    <w:rsid w:val="004B245D"/>
    <w:rsid w:val="004B24F0"/>
    <w:rsid w:val="004B2757"/>
    <w:rsid w:val="004B284C"/>
    <w:rsid w:val="004B288C"/>
    <w:rsid w:val="004B2A53"/>
    <w:rsid w:val="004B2AFB"/>
    <w:rsid w:val="004B2BC9"/>
    <w:rsid w:val="004B2BDD"/>
    <w:rsid w:val="004B2CB2"/>
    <w:rsid w:val="004B2D69"/>
    <w:rsid w:val="004B2D77"/>
    <w:rsid w:val="004B2DA3"/>
    <w:rsid w:val="004B2ECB"/>
    <w:rsid w:val="004B2FC4"/>
    <w:rsid w:val="004B3053"/>
    <w:rsid w:val="004B30A0"/>
    <w:rsid w:val="004B3229"/>
    <w:rsid w:val="004B3728"/>
    <w:rsid w:val="004B3AD8"/>
    <w:rsid w:val="004B3B55"/>
    <w:rsid w:val="004B3F5F"/>
    <w:rsid w:val="004B3FDC"/>
    <w:rsid w:val="004B4128"/>
    <w:rsid w:val="004B4166"/>
    <w:rsid w:val="004B41BD"/>
    <w:rsid w:val="004B42A8"/>
    <w:rsid w:val="004B44FE"/>
    <w:rsid w:val="004B4549"/>
    <w:rsid w:val="004B45AC"/>
    <w:rsid w:val="004B49D1"/>
    <w:rsid w:val="004B4AEE"/>
    <w:rsid w:val="004B4C10"/>
    <w:rsid w:val="004B4C2B"/>
    <w:rsid w:val="004B4E02"/>
    <w:rsid w:val="004B4FFC"/>
    <w:rsid w:val="004B53C0"/>
    <w:rsid w:val="004B54C5"/>
    <w:rsid w:val="004B563D"/>
    <w:rsid w:val="004B5854"/>
    <w:rsid w:val="004B5902"/>
    <w:rsid w:val="004B59F5"/>
    <w:rsid w:val="004B5A15"/>
    <w:rsid w:val="004B5AC4"/>
    <w:rsid w:val="004B5CA2"/>
    <w:rsid w:val="004B5CDC"/>
    <w:rsid w:val="004B5D10"/>
    <w:rsid w:val="004B5DC0"/>
    <w:rsid w:val="004B66EE"/>
    <w:rsid w:val="004B6B30"/>
    <w:rsid w:val="004B6BD3"/>
    <w:rsid w:val="004B6CBB"/>
    <w:rsid w:val="004B6F84"/>
    <w:rsid w:val="004B705C"/>
    <w:rsid w:val="004B7123"/>
    <w:rsid w:val="004B7306"/>
    <w:rsid w:val="004B749E"/>
    <w:rsid w:val="004B75A5"/>
    <w:rsid w:val="004B79E6"/>
    <w:rsid w:val="004B7A8E"/>
    <w:rsid w:val="004B7AAF"/>
    <w:rsid w:val="004B7B07"/>
    <w:rsid w:val="004B7B65"/>
    <w:rsid w:val="004B7C16"/>
    <w:rsid w:val="004B7F6D"/>
    <w:rsid w:val="004B7F7D"/>
    <w:rsid w:val="004C0162"/>
    <w:rsid w:val="004C029F"/>
    <w:rsid w:val="004C02C7"/>
    <w:rsid w:val="004C0341"/>
    <w:rsid w:val="004C0496"/>
    <w:rsid w:val="004C0532"/>
    <w:rsid w:val="004C0567"/>
    <w:rsid w:val="004C058E"/>
    <w:rsid w:val="004C0629"/>
    <w:rsid w:val="004C07ED"/>
    <w:rsid w:val="004C0818"/>
    <w:rsid w:val="004C0941"/>
    <w:rsid w:val="004C09BB"/>
    <w:rsid w:val="004C0DFA"/>
    <w:rsid w:val="004C0E8B"/>
    <w:rsid w:val="004C0FB1"/>
    <w:rsid w:val="004C11EA"/>
    <w:rsid w:val="004C123C"/>
    <w:rsid w:val="004C136C"/>
    <w:rsid w:val="004C13E8"/>
    <w:rsid w:val="004C1592"/>
    <w:rsid w:val="004C1714"/>
    <w:rsid w:val="004C18D6"/>
    <w:rsid w:val="004C190F"/>
    <w:rsid w:val="004C1A08"/>
    <w:rsid w:val="004C1AF4"/>
    <w:rsid w:val="004C1DF0"/>
    <w:rsid w:val="004C1E19"/>
    <w:rsid w:val="004C1EE6"/>
    <w:rsid w:val="004C1EF8"/>
    <w:rsid w:val="004C1FEF"/>
    <w:rsid w:val="004C22F6"/>
    <w:rsid w:val="004C2430"/>
    <w:rsid w:val="004C25A9"/>
    <w:rsid w:val="004C261F"/>
    <w:rsid w:val="004C2748"/>
    <w:rsid w:val="004C2CDB"/>
    <w:rsid w:val="004C2FCF"/>
    <w:rsid w:val="004C2FEF"/>
    <w:rsid w:val="004C31F5"/>
    <w:rsid w:val="004C3285"/>
    <w:rsid w:val="004C385D"/>
    <w:rsid w:val="004C38A4"/>
    <w:rsid w:val="004C3B52"/>
    <w:rsid w:val="004C3B62"/>
    <w:rsid w:val="004C3C22"/>
    <w:rsid w:val="004C3CEA"/>
    <w:rsid w:val="004C3D07"/>
    <w:rsid w:val="004C3E98"/>
    <w:rsid w:val="004C3F8E"/>
    <w:rsid w:val="004C3FFE"/>
    <w:rsid w:val="004C417E"/>
    <w:rsid w:val="004C41AC"/>
    <w:rsid w:val="004C41C3"/>
    <w:rsid w:val="004C42AD"/>
    <w:rsid w:val="004C440F"/>
    <w:rsid w:val="004C460B"/>
    <w:rsid w:val="004C4708"/>
    <w:rsid w:val="004C479E"/>
    <w:rsid w:val="004C4B0D"/>
    <w:rsid w:val="004C4D5C"/>
    <w:rsid w:val="004C4EC4"/>
    <w:rsid w:val="004C4FB3"/>
    <w:rsid w:val="004C508D"/>
    <w:rsid w:val="004C5146"/>
    <w:rsid w:val="004C5148"/>
    <w:rsid w:val="004C553A"/>
    <w:rsid w:val="004C55AB"/>
    <w:rsid w:val="004C55F2"/>
    <w:rsid w:val="004C58B9"/>
    <w:rsid w:val="004C59E0"/>
    <w:rsid w:val="004C59F0"/>
    <w:rsid w:val="004C5A5E"/>
    <w:rsid w:val="004C5C80"/>
    <w:rsid w:val="004C5F39"/>
    <w:rsid w:val="004C5F81"/>
    <w:rsid w:val="004C646D"/>
    <w:rsid w:val="004C6687"/>
    <w:rsid w:val="004C6BD2"/>
    <w:rsid w:val="004C6DF9"/>
    <w:rsid w:val="004C6E16"/>
    <w:rsid w:val="004C6E6E"/>
    <w:rsid w:val="004C7095"/>
    <w:rsid w:val="004C720B"/>
    <w:rsid w:val="004C73BD"/>
    <w:rsid w:val="004C740F"/>
    <w:rsid w:val="004C7491"/>
    <w:rsid w:val="004C74CD"/>
    <w:rsid w:val="004C7828"/>
    <w:rsid w:val="004C798E"/>
    <w:rsid w:val="004C7C28"/>
    <w:rsid w:val="004C7CAB"/>
    <w:rsid w:val="004C7CF6"/>
    <w:rsid w:val="004C7D2C"/>
    <w:rsid w:val="004D00C4"/>
    <w:rsid w:val="004D01B3"/>
    <w:rsid w:val="004D029C"/>
    <w:rsid w:val="004D035C"/>
    <w:rsid w:val="004D0362"/>
    <w:rsid w:val="004D0386"/>
    <w:rsid w:val="004D05CB"/>
    <w:rsid w:val="004D06C1"/>
    <w:rsid w:val="004D09BF"/>
    <w:rsid w:val="004D0A52"/>
    <w:rsid w:val="004D0C22"/>
    <w:rsid w:val="004D0C77"/>
    <w:rsid w:val="004D0CC2"/>
    <w:rsid w:val="004D0E1C"/>
    <w:rsid w:val="004D10D8"/>
    <w:rsid w:val="004D121A"/>
    <w:rsid w:val="004D13B3"/>
    <w:rsid w:val="004D13C0"/>
    <w:rsid w:val="004D165B"/>
    <w:rsid w:val="004D19F8"/>
    <w:rsid w:val="004D1A0E"/>
    <w:rsid w:val="004D1ACD"/>
    <w:rsid w:val="004D1B6F"/>
    <w:rsid w:val="004D1BCE"/>
    <w:rsid w:val="004D1C68"/>
    <w:rsid w:val="004D1F51"/>
    <w:rsid w:val="004D2041"/>
    <w:rsid w:val="004D208F"/>
    <w:rsid w:val="004D21B6"/>
    <w:rsid w:val="004D22CA"/>
    <w:rsid w:val="004D24E1"/>
    <w:rsid w:val="004D25BC"/>
    <w:rsid w:val="004D260C"/>
    <w:rsid w:val="004D2984"/>
    <w:rsid w:val="004D29DB"/>
    <w:rsid w:val="004D2CA2"/>
    <w:rsid w:val="004D2DD5"/>
    <w:rsid w:val="004D2E5E"/>
    <w:rsid w:val="004D2F3F"/>
    <w:rsid w:val="004D2F47"/>
    <w:rsid w:val="004D2FE0"/>
    <w:rsid w:val="004D3033"/>
    <w:rsid w:val="004D308F"/>
    <w:rsid w:val="004D31AC"/>
    <w:rsid w:val="004D33C7"/>
    <w:rsid w:val="004D341C"/>
    <w:rsid w:val="004D34CD"/>
    <w:rsid w:val="004D3525"/>
    <w:rsid w:val="004D375A"/>
    <w:rsid w:val="004D39DB"/>
    <w:rsid w:val="004D3A67"/>
    <w:rsid w:val="004D3C72"/>
    <w:rsid w:val="004D3D76"/>
    <w:rsid w:val="004D3FB2"/>
    <w:rsid w:val="004D40E9"/>
    <w:rsid w:val="004D4345"/>
    <w:rsid w:val="004D435F"/>
    <w:rsid w:val="004D4487"/>
    <w:rsid w:val="004D45DD"/>
    <w:rsid w:val="004D46D6"/>
    <w:rsid w:val="004D4726"/>
    <w:rsid w:val="004D4943"/>
    <w:rsid w:val="004D496A"/>
    <w:rsid w:val="004D4A55"/>
    <w:rsid w:val="004D4B1F"/>
    <w:rsid w:val="004D4EA0"/>
    <w:rsid w:val="004D4F29"/>
    <w:rsid w:val="004D4FFB"/>
    <w:rsid w:val="004D517D"/>
    <w:rsid w:val="004D51EE"/>
    <w:rsid w:val="004D534B"/>
    <w:rsid w:val="004D54E6"/>
    <w:rsid w:val="004D560C"/>
    <w:rsid w:val="004D583C"/>
    <w:rsid w:val="004D58C6"/>
    <w:rsid w:val="004D5AFD"/>
    <w:rsid w:val="004D5D17"/>
    <w:rsid w:val="004D61E6"/>
    <w:rsid w:val="004D6222"/>
    <w:rsid w:val="004D6361"/>
    <w:rsid w:val="004D6459"/>
    <w:rsid w:val="004D66D3"/>
    <w:rsid w:val="004D6977"/>
    <w:rsid w:val="004D6B9A"/>
    <w:rsid w:val="004D6E39"/>
    <w:rsid w:val="004D6E59"/>
    <w:rsid w:val="004D6F4D"/>
    <w:rsid w:val="004D7025"/>
    <w:rsid w:val="004D71C4"/>
    <w:rsid w:val="004D727F"/>
    <w:rsid w:val="004D731F"/>
    <w:rsid w:val="004D74B4"/>
    <w:rsid w:val="004D7742"/>
    <w:rsid w:val="004D7764"/>
    <w:rsid w:val="004D7771"/>
    <w:rsid w:val="004D7C0B"/>
    <w:rsid w:val="004D7EDC"/>
    <w:rsid w:val="004D7FC8"/>
    <w:rsid w:val="004E00EE"/>
    <w:rsid w:val="004E01E3"/>
    <w:rsid w:val="004E069C"/>
    <w:rsid w:val="004E0772"/>
    <w:rsid w:val="004E07C8"/>
    <w:rsid w:val="004E08E1"/>
    <w:rsid w:val="004E0946"/>
    <w:rsid w:val="004E0A2D"/>
    <w:rsid w:val="004E0A38"/>
    <w:rsid w:val="004E0A8F"/>
    <w:rsid w:val="004E0B10"/>
    <w:rsid w:val="004E0C86"/>
    <w:rsid w:val="004E0D61"/>
    <w:rsid w:val="004E0F52"/>
    <w:rsid w:val="004E1099"/>
    <w:rsid w:val="004E11A1"/>
    <w:rsid w:val="004E11AA"/>
    <w:rsid w:val="004E13E9"/>
    <w:rsid w:val="004E1422"/>
    <w:rsid w:val="004E14B3"/>
    <w:rsid w:val="004E17F4"/>
    <w:rsid w:val="004E19A5"/>
    <w:rsid w:val="004E19CE"/>
    <w:rsid w:val="004E1B34"/>
    <w:rsid w:val="004E1CA4"/>
    <w:rsid w:val="004E1DC3"/>
    <w:rsid w:val="004E1EDF"/>
    <w:rsid w:val="004E1EED"/>
    <w:rsid w:val="004E1F1E"/>
    <w:rsid w:val="004E224E"/>
    <w:rsid w:val="004E22A9"/>
    <w:rsid w:val="004E26AD"/>
    <w:rsid w:val="004E26ED"/>
    <w:rsid w:val="004E2711"/>
    <w:rsid w:val="004E296D"/>
    <w:rsid w:val="004E2B51"/>
    <w:rsid w:val="004E2B5C"/>
    <w:rsid w:val="004E3014"/>
    <w:rsid w:val="004E32B7"/>
    <w:rsid w:val="004E3334"/>
    <w:rsid w:val="004E3403"/>
    <w:rsid w:val="004E3609"/>
    <w:rsid w:val="004E3806"/>
    <w:rsid w:val="004E3D7C"/>
    <w:rsid w:val="004E3DEF"/>
    <w:rsid w:val="004E3E54"/>
    <w:rsid w:val="004E3FA7"/>
    <w:rsid w:val="004E401F"/>
    <w:rsid w:val="004E44EB"/>
    <w:rsid w:val="004E45F8"/>
    <w:rsid w:val="004E4686"/>
    <w:rsid w:val="004E47BF"/>
    <w:rsid w:val="004E49E7"/>
    <w:rsid w:val="004E4C81"/>
    <w:rsid w:val="004E4CF6"/>
    <w:rsid w:val="004E4EA0"/>
    <w:rsid w:val="004E4F79"/>
    <w:rsid w:val="004E576B"/>
    <w:rsid w:val="004E5807"/>
    <w:rsid w:val="004E58CC"/>
    <w:rsid w:val="004E59A2"/>
    <w:rsid w:val="004E5B19"/>
    <w:rsid w:val="004E5BA6"/>
    <w:rsid w:val="004E5C0B"/>
    <w:rsid w:val="004E5D41"/>
    <w:rsid w:val="004E5D7C"/>
    <w:rsid w:val="004E5E49"/>
    <w:rsid w:val="004E6016"/>
    <w:rsid w:val="004E6308"/>
    <w:rsid w:val="004E63C4"/>
    <w:rsid w:val="004E6632"/>
    <w:rsid w:val="004E675A"/>
    <w:rsid w:val="004E676D"/>
    <w:rsid w:val="004E6881"/>
    <w:rsid w:val="004E6A6C"/>
    <w:rsid w:val="004E6E29"/>
    <w:rsid w:val="004E6F30"/>
    <w:rsid w:val="004E6FA2"/>
    <w:rsid w:val="004E7021"/>
    <w:rsid w:val="004E724A"/>
    <w:rsid w:val="004E72D4"/>
    <w:rsid w:val="004E7311"/>
    <w:rsid w:val="004E76B2"/>
    <w:rsid w:val="004E7765"/>
    <w:rsid w:val="004E78C2"/>
    <w:rsid w:val="004E7AD0"/>
    <w:rsid w:val="004E7C7E"/>
    <w:rsid w:val="004E7E9E"/>
    <w:rsid w:val="004E7EED"/>
    <w:rsid w:val="004E7FBD"/>
    <w:rsid w:val="004F0000"/>
    <w:rsid w:val="004F0094"/>
    <w:rsid w:val="004F01A1"/>
    <w:rsid w:val="004F025E"/>
    <w:rsid w:val="004F038A"/>
    <w:rsid w:val="004F086A"/>
    <w:rsid w:val="004F08BA"/>
    <w:rsid w:val="004F08DA"/>
    <w:rsid w:val="004F0A80"/>
    <w:rsid w:val="004F0B68"/>
    <w:rsid w:val="004F0D2A"/>
    <w:rsid w:val="004F0D56"/>
    <w:rsid w:val="004F0E61"/>
    <w:rsid w:val="004F1120"/>
    <w:rsid w:val="004F138A"/>
    <w:rsid w:val="004F17B6"/>
    <w:rsid w:val="004F18D5"/>
    <w:rsid w:val="004F18DE"/>
    <w:rsid w:val="004F1A9F"/>
    <w:rsid w:val="004F1E01"/>
    <w:rsid w:val="004F1EDC"/>
    <w:rsid w:val="004F2079"/>
    <w:rsid w:val="004F2183"/>
    <w:rsid w:val="004F2319"/>
    <w:rsid w:val="004F23BE"/>
    <w:rsid w:val="004F2406"/>
    <w:rsid w:val="004F243E"/>
    <w:rsid w:val="004F259B"/>
    <w:rsid w:val="004F281D"/>
    <w:rsid w:val="004F2D50"/>
    <w:rsid w:val="004F319B"/>
    <w:rsid w:val="004F344D"/>
    <w:rsid w:val="004F3645"/>
    <w:rsid w:val="004F3690"/>
    <w:rsid w:val="004F3A39"/>
    <w:rsid w:val="004F3A94"/>
    <w:rsid w:val="004F3AD5"/>
    <w:rsid w:val="004F3E55"/>
    <w:rsid w:val="004F3EC6"/>
    <w:rsid w:val="004F4542"/>
    <w:rsid w:val="004F4584"/>
    <w:rsid w:val="004F46F5"/>
    <w:rsid w:val="004F48EE"/>
    <w:rsid w:val="004F4CBB"/>
    <w:rsid w:val="004F4E1D"/>
    <w:rsid w:val="004F4FA9"/>
    <w:rsid w:val="004F534F"/>
    <w:rsid w:val="004F539F"/>
    <w:rsid w:val="004F56E7"/>
    <w:rsid w:val="004F57BE"/>
    <w:rsid w:val="004F5842"/>
    <w:rsid w:val="004F5A3E"/>
    <w:rsid w:val="004F5C3E"/>
    <w:rsid w:val="004F6051"/>
    <w:rsid w:val="004F60AB"/>
    <w:rsid w:val="004F633F"/>
    <w:rsid w:val="004F6474"/>
    <w:rsid w:val="004F6508"/>
    <w:rsid w:val="004F6555"/>
    <w:rsid w:val="004F690E"/>
    <w:rsid w:val="004F6942"/>
    <w:rsid w:val="004F69BA"/>
    <w:rsid w:val="004F6A99"/>
    <w:rsid w:val="004F6D95"/>
    <w:rsid w:val="004F6F9D"/>
    <w:rsid w:val="004F6FF8"/>
    <w:rsid w:val="004F6FF9"/>
    <w:rsid w:val="004F720B"/>
    <w:rsid w:val="004F745E"/>
    <w:rsid w:val="004F7829"/>
    <w:rsid w:val="004F7A99"/>
    <w:rsid w:val="004F7B7C"/>
    <w:rsid w:val="004F7D9C"/>
    <w:rsid w:val="004F7FF3"/>
    <w:rsid w:val="004F893E"/>
    <w:rsid w:val="005004D5"/>
    <w:rsid w:val="0050055D"/>
    <w:rsid w:val="00500B28"/>
    <w:rsid w:val="00500D87"/>
    <w:rsid w:val="00500F06"/>
    <w:rsid w:val="00500FB7"/>
    <w:rsid w:val="00501101"/>
    <w:rsid w:val="0050118E"/>
    <w:rsid w:val="00501286"/>
    <w:rsid w:val="005014FE"/>
    <w:rsid w:val="005015E5"/>
    <w:rsid w:val="0050160C"/>
    <w:rsid w:val="00501769"/>
    <w:rsid w:val="00501776"/>
    <w:rsid w:val="0050178A"/>
    <w:rsid w:val="00501A64"/>
    <w:rsid w:val="00501D93"/>
    <w:rsid w:val="00501F4B"/>
    <w:rsid w:val="00502383"/>
    <w:rsid w:val="00502BB5"/>
    <w:rsid w:val="00502D5A"/>
    <w:rsid w:val="00502E27"/>
    <w:rsid w:val="00503145"/>
    <w:rsid w:val="00503200"/>
    <w:rsid w:val="005033D8"/>
    <w:rsid w:val="005033F2"/>
    <w:rsid w:val="00503474"/>
    <w:rsid w:val="0050397B"/>
    <w:rsid w:val="00503B89"/>
    <w:rsid w:val="00503C65"/>
    <w:rsid w:val="00503E62"/>
    <w:rsid w:val="00503EBE"/>
    <w:rsid w:val="00503ED3"/>
    <w:rsid w:val="00503F10"/>
    <w:rsid w:val="00503FC4"/>
    <w:rsid w:val="005043D2"/>
    <w:rsid w:val="0050440B"/>
    <w:rsid w:val="005048CB"/>
    <w:rsid w:val="005048EB"/>
    <w:rsid w:val="00504A21"/>
    <w:rsid w:val="00504A29"/>
    <w:rsid w:val="00504B1E"/>
    <w:rsid w:val="00504B3E"/>
    <w:rsid w:val="00504CD7"/>
    <w:rsid w:val="00504D9B"/>
    <w:rsid w:val="00504E47"/>
    <w:rsid w:val="00504E71"/>
    <w:rsid w:val="00504FDF"/>
    <w:rsid w:val="005051D3"/>
    <w:rsid w:val="005052AE"/>
    <w:rsid w:val="0050538E"/>
    <w:rsid w:val="00505472"/>
    <w:rsid w:val="005054AF"/>
    <w:rsid w:val="00505549"/>
    <w:rsid w:val="005055E5"/>
    <w:rsid w:val="005059B4"/>
    <w:rsid w:val="00505AD1"/>
    <w:rsid w:val="0050630F"/>
    <w:rsid w:val="00506574"/>
    <w:rsid w:val="00506617"/>
    <w:rsid w:val="005066F1"/>
    <w:rsid w:val="005067DB"/>
    <w:rsid w:val="00506812"/>
    <w:rsid w:val="00506901"/>
    <w:rsid w:val="00506AA3"/>
    <w:rsid w:val="00506CEA"/>
    <w:rsid w:val="00506D80"/>
    <w:rsid w:val="00506FB2"/>
    <w:rsid w:val="0050744D"/>
    <w:rsid w:val="00507489"/>
    <w:rsid w:val="005074F8"/>
    <w:rsid w:val="005079E5"/>
    <w:rsid w:val="00507BEA"/>
    <w:rsid w:val="00507C36"/>
    <w:rsid w:val="00507CCE"/>
    <w:rsid w:val="00510093"/>
    <w:rsid w:val="005100E1"/>
    <w:rsid w:val="00510177"/>
    <w:rsid w:val="0051026D"/>
    <w:rsid w:val="005104E7"/>
    <w:rsid w:val="00510751"/>
    <w:rsid w:val="00510770"/>
    <w:rsid w:val="00510B89"/>
    <w:rsid w:val="00510CFC"/>
    <w:rsid w:val="00510DA0"/>
    <w:rsid w:val="00510DE3"/>
    <w:rsid w:val="00510EC4"/>
    <w:rsid w:val="005110AB"/>
    <w:rsid w:val="005112CE"/>
    <w:rsid w:val="005112F7"/>
    <w:rsid w:val="00511300"/>
    <w:rsid w:val="005113C2"/>
    <w:rsid w:val="005114F4"/>
    <w:rsid w:val="005114F6"/>
    <w:rsid w:val="00511753"/>
    <w:rsid w:val="00511B6C"/>
    <w:rsid w:val="00511B7D"/>
    <w:rsid w:val="00511E1E"/>
    <w:rsid w:val="00511E62"/>
    <w:rsid w:val="005121FA"/>
    <w:rsid w:val="005122E2"/>
    <w:rsid w:val="005123BB"/>
    <w:rsid w:val="00512452"/>
    <w:rsid w:val="005124B0"/>
    <w:rsid w:val="00512740"/>
    <w:rsid w:val="005128D7"/>
    <w:rsid w:val="00512ADC"/>
    <w:rsid w:val="00512C1E"/>
    <w:rsid w:val="00512C9D"/>
    <w:rsid w:val="00512CBB"/>
    <w:rsid w:val="00512E04"/>
    <w:rsid w:val="00512FDF"/>
    <w:rsid w:val="00513088"/>
    <w:rsid w:val="0051309D"/>
    <w:rsid w:val="005130AD"/>
    <w:rsid w:val="005133FC"/>
    <w:rsid w:val="0051355F"/>
    <w:rsid w:val="0051356A"/>
    <w:rsid w:val="00513597"/>
    <w:rsid w:val="0051388F"/>
    <w:rsid w:val="005138C9"/>
    <w:rsid w:val="00513BD0"/>
    <w:rsid w:val="00513E6D"/>
    <w:rsid w:val="00513F38"/>
    <w:rsid w:val="005142EF"/>
    <w:rsid w:val="00514353"/>
    <w:rsid w:val="0051459A"/>
    <w:rsid w:val="005145C8"/>
    <w:rsid w:val="005146E7"/>
    <w:rsid w:val="005147B4"/>
    <w:rsid w:val="0051492C"/>
    <w:rsid w:val="005149EF"/>
    <w:rsid w:val="005149F7"/>
    <w:rsid w:val="00514C4C"/>
    <w:rsid w:val="00514F13"/>
    <w:rsid w:val="00515077"/>
    <w:rsid w:val="0051522E"/>
    <w:rsid w:val="0051541E"/>
    <w:rsid w:val="0051543B"/>
    <w:rsid w:val="00515696"/>
    <w:rsid w:val="00515699"/>
    <w:rsid w:val="005156DA"/>
    <w:rsid w:val="00515A60"/>
    <w:rsid w:val="00515A61"/>
    <w:rsid w:val="00515CB4"/>
    <w:rsid w:val="00515F3D"/>
    <w:rsid w:val="00516043"/>
    <w:rsid w:val="005163FA"/>
    <w:rsid w:val="005164B7"/>
    <w:rsid w:val="00516510"/>
    <w:rsid w:val="00516618"/>
    <w:rsid w:val="00516810"/>
    <w:rsid w:val="00516AD6"/>
    <w:rsid w:val="00516DC6"/>
    <w:rsid w:val="00516FA1"/>
    <w:rsid w:val="005170C1"/>
    <w:rsid w:val="00517224"/>
    <w:rsid w:val="00517310"/>
    <w:rsid w:val="005174B9"/>
    <w:rsid w:val="00517759"/>
    <w:rsid w:val="005179FE"/>
    <w:rsid w:val="00517C2F"/>
    <w:rsid w:val="0052023A"/>
    <w:rsid w:val="0052041B"/>
    <w:rsid w:val="00520599"/>
    <w:rsid w:val="005207C3"/>
    <w:rsid w:val="005207C4"/>
    <w:rsid w:val="005208D1"/>
    <w:rsid w:val="00520948"/>
    <w:rsid w:val="005209EF"/>
    <w:rsid w:val="00520A34"/>
    <w:rsid w:val="00520E86"/>
    <w:rsid w:val="00520F50"/>
    <w:rsid w:val="00521005"/>
    <w:rsid w:val="00521066"/>
    <w:rsid w:val="00521106"/>
    <w:rsid w:val="00521126"/>
    <w:rsid w:val="0052119A"/>
    <w:rsid w:val="005213D6"/>
    <w:rsid w:val="0052140E"/>
    <w:rsid w:val="00521638"/>
    <w:rsid w:val="00521801"/>
    <w:rsid w:val="00521835"/>
    <w:rsid w:val="00521A88"/>
    <w:rsid w:val="00521AB1"/>
    <w:rsid w:val="00521E29"/>
    <w:rsid w:val="00521ED2"/>
    <w:rsid w:val="00521F12"/>
    <w:rsid w:val="00521F2B"/>
    <w:rsid w:val="005220FA"/>
    <w:rsid w:val="005221B5"/>
    <w:rsid w:val="005223F3"/>
    <w:rsid w:val="0052255B"/>
    <w:rsid w:val="0052283B"/>
    <w:rsid w:val="0052286D"/>
    <w:rsid w:val="0052293E"/>
    <w:rsid w:val="00522A8D"/>
    <w:rsid w:val="00522CF1"/>
    <w:rsid w:val="00522EA7"/>
    <w:rsid w:val="00522F2B"/>
    <w:rsid w:val="005230F9"/>
    <w:rsid w:val="005231D0"/>
    <w:rsid w:val="0052322D"/>
    <w:rsid w:val="00523392"/>
    <w:rsid w:val="00523422"/>
    <w:rsid w:val="00523592"/>
    <w:rsid w:val="005236B8"/>
    <w:rsid w:val="00523A45"/>
    <w:rsid w:val="00523ACA"/>
    <w:rsid w:val="00523BB5"/>
    <w:rsid w:val="005241DB"/>
    <w:rsid w:val="00524237"/>
    <w:rsid w:val="00524242"/>
    <w:rsid w:val="0052433E"/>
    <w:rsid w:val="0052437F"/>
    <w:rsid w:val="00524583"/>
    <w:rsid w:val="00524698"/>
    <w:rsid w:val="005246F9"/>
    <w:rsid w:val="00524753"/>
    <w:rsid w:val="005248D9"/>
    <w:rsid w:val="00524923"/>
    <w:rsid w:val="005249BE"/>
    <w:rsid w:val="00524C8A"/>
    <w:rsid w:val="00524CA1"/>
    <w:rsid w:val="0052522A"/>
    <w:rsid w:val="0052524B"/>
    <w:rsid w:val="0052531E"/>
    <w:rsid w:val="00525337"/>
    <w:rsid w:val="00525969"/>
    <w:rsid w:val="00525C2F"/>
    <w:rsid w:val="00526600"/>
    <w:rsid w:val="00526782"/>
    <w:rsid w:val="00526CD1"/>
    <w:rsid w:val="00526DAA"/>
    <w:rsid w:val="00527078"/>
    <w:rsid w:val="00527690"/>
    <w:rsid w:val="005279F6"/>
    <w:rsid w:val="00527A89"/>
    <w:rsid w:val="00527DBC"/>
    <w:rsid w:val="005301AB"/>
    <w:rsid w:val="00530309"/>
    <w:rsid w:val="005304A1"/>
    <w:rsid w:val="00530635"/>
    <w:rsid w:val="00530656"/>
    <w:rsid w:val="00530795"/>
    <w:rsid w:val="005307B0"/>
    <w:rsid w:val="005308EF"/>
    <w:rsid w:val="005309EA"/>
    <w:rsid w:val="00530ACA"/>
    <w:rsid w:val="00530FE8"/>
    <w:rsid w:val="005310FB"/>
    <w:rsid w:val="005311C6"/>
    <w:rsid w:val="005318F8"/>
    <w:rsid w:val="0053198C"/>
    <w:rsid w:val="00531991"/>
    <w:rsid w:val="00531A97"/>
    <w:rsid w:val="00531AB5"/>
    <w:rsid w:val="00531ABD"/>
    <w:rsid w:val="00531E33"/>
    <w:rsid w:val="005323CC"/>
    <w:rsid w:val="0053255C"/>
    <w:rsid w:val="005325B8"/>
    <w:rsid w:val="00532761"/>
    <w:rsid w:val="005327CA"/>
    <w:rsid w:val="00532861"/>
    <w:rsid w:val="005329A1"/>
    <w:rsid w:val="00532C4F"/>
    <w:rsid w:val="00532D60"/>
    <w:rsid w:val="0053304A"/>
    <w:rsid w:val="00533428"/>
    <w:rsid w:val="005334DA"/>
    <w:rsid w:val="00533755"/>
    <w:rsid w:val="005338A6"/>
    <w:rsid w:val="00533EDD"/>
    <w:rsid w:val="00533F72"/>
    <w:rsid w:val="0053430B"/>
    <w:rsid w:val="0053476A"/>
    <w:rsid w:val="0053498C"/>
    <w:rsid w:val="00534AB8"/>
    <w:rsid w:val="00534BB8"/>
    <w:rsid w:val="00534D7E"/>
    <w:rsid w:val="00534DA6"/>
    <w:rsid w:val="00534F96"/>
    <w:rsid w:val="0053537F"/>
    <w:rsid w:val="005353EC"/>
    <w:rsid w:val="005355A0"/>
    <w:rsid w:val="0053562E"/>
    <w:rsid w:val="00535687"/>
    <w:rsid w:val="00535775"/>
    <w:rsid w:val="00535CA5"/>
    <w:rsid w:val="00535CE2"/>
    <w:rsid w:val="00535DD7"/>
    <w:rsid w:val="00535EE9"/>
    <w:rsid w:val="00535FDD"/>
    <w:rsid w:val="005362BC"/>
    <w:rsid w:val="005363F2"/>
    <w:rsid w:val="00536476"/>
    <w:rsid w:val="0053653E"/>
    <w:rsid w:val="005368E5"/>
    <w:rsid w:val="00536D59"/>
    <w:rsid w:val="005370FE"/>
    <w:rsid w:val="0053738C"/>
    <w:rsid w:val="00537B20"/>
    <w:rsid w:val="00537DE0"/>
    <w:rsid w:val="00537F4D"/>
    <w:rsid w:val="0054049D"/>
    <w:rsid w:val="005406B9"/>
    <w:rsid w:val="005406C3"/>
    <w:rsid w:val="00540897"/>
    <w:rsid w:val="005409DD"/>
    <w:rsid w:val="00540ACB"/>
    <w:rsid w:val="00540B7A"/>
    <w:rsid w:val="00540E49"/>
    <w:rsid w:val="00540E66"/>
    <w:rsid w:val="00540ED8"/>
    <w:rsid w:val="00540F2C"/>
    <w:rsid w:val="00540FB2"/>
    <w:rsid w:val="00540FF6"/>
    <w:rsid w:val="005410AD"/>
    <w:rsid w:val="005410ED"/>
    <w:rsid w:val="00541272"/>
    <w:rsid w:val="005414E6"/>
    <w:rsid w:val="005414EF"/>
    <w:rsid w:val="005416AE"/>
    <w:rsid w:val="0054188E"/>
    <w:rsid w:val="005419BD"/>
    <w:rsid w:val="00541A28"/>
    <w:rsid w:val="00541CC4"/>
    <w:rsid w:val="00541E2B"/>
    <w:rsid w:val="00542314"/>
    <w:rsid w:val="00542417"/>
    <w:rsid w:val="0054248C"/>
    <w:rsid w:val="00542753"/>
    <w:rsid w:val="005427C7"/>
    <w:rsid w:val="00542957"/>
    <w:rsid w:val="00542BBE"/>
    <w:rsid w:val="00542DC8"/>
    <w:rsid w:val="00542E19"/>
    <w:rsid w:val="00542FE4"/>
    <w:rsid w:val="005430B7"/>
    <w:rsid w:val="005431A0"/>
    <w:rsid w:val="00543328"/>
    <w:rsid w:val="005433B1"/>
    <w:rsid w:val="0054352E"/>
    <w:rsid w:val="005438B3"/>
    <w:rsid w:val="00543A4F"/>
    <w:rsid w:val="00543AB1"/>
    <w:rsid w:val="00543AEE"/>
    <w:rsid w:val="00543D7D"/>
    <w:rsid w:val="00543D80"/>
    <w:rsid w:val="00543FFE"/>
    <w:rsid w:val="00544210"/>
    <w:rsid w:val="0054436D"/>
    <w:rsid w:val="005443A8"/>
    <w:rsid w:val="00544421"/>
    <w:rsid w:val="00544429"/>
    <w:rsid w:val="00544791"/>
    <w:rsid w:val="00544929"/>
    <w:rsid w:val="00544B2D"/>
    <w:rsid w:val="00544BD0"/>
    <w:rsid w:val="00544DD7"/>
    <w:rsid w:val="00544E1B"/>
    <w:rsid w:val="00544F0A"/>
    <w:rsid w:val="00544F51"/>
    <w:rsid w:val="00545030"/>
    <w:rsid w:val="00545123"/>
    <w:rsid w:val="005451E3"/>
    <w:rsid w:val="005451FC"/>
    <w:rsid w:val="00545450"/>
    <w:rsid w:val="0054568B"/>
    <w:rsid w:val="00545C70"/>
    <w:rsid w:val="00545CEE"/>
    <w:rsid w:val="00545EFD"/>
    <w:rsid w:val="00545F44"/>
    <w:rsid w:val="005461C6"/>
    <w:rsid w:val="00546236"/>
    <w:rsid w:val="005463F8"/>
    <w:rsid w:val="00546545"/>
    <w:rsid w:val="005465F8"/>
    <w:rsid w:val="00546607"/>
    <w:rsid w:val="005466BD"/>
    <w:rsid w:val="005468BB"/>
    <w:rsid w:val="005468FF"/>
    <w:rsid w:val="00546970"/>
    <w:rsid w:val="00546AB7"/>
    <w:rsid w:val="00546B35"/>
    <w:rsid w:val="00546C26"/>
    <w:rsid w:val="00546F47"/>
    <w:rsid w:val="00547113"/>
    <w:rsid w:val="0054721B"/>
    <w:rsid w:val="00547321"/>
    <w:rsid w:val="005473AF"/>
    <w:rsid w:val="00547557"/>
    <w:rsid w:val="00547716"/>
    <w:rsid w:val="00547824"/>
    <w:rsid w:val="0054784F"/>
    <w:rsid w:val="00547B57"/>
    <w:rsid w:val="00547CCB"/>
    <w:rsid w:val="00547DDD"/>
    <w:rsid w:val="00547E92"/>
    <w:rsid w:val="00547EC3"/>
    <w:rsid w:val="005500C6"/>
    <w:rsid w:val="00550164"/>
    <w:rsid w:val="005501F9"/>
    <w:rsid w:val="00550367"/>
    <w:rsid w:val="005503B6"/>
    <w:rsid w:val="0055099A"/>
    <w:rsid w:val="005509AC"/>
    <w:rsid w:val="00550BC9"/>
    <w:rsid w:val="00550D3A"/>
    <w:rsid w:val="00550DFE"/>
    <w:rsid w:val="00550E1B"/>
    <w:rsid w:val="00550E68"/>
    <w:rsid w:val="00550F0A"/>
    <w:rsid w:val="00551091"/>
    <w:rsid w:val="005512F8"/>
    <w:rsid w:val="00551379"/>
    <w:rsid w:val="005513F7"/>
    <w:rsid w:val="005514B4"/>
    <w:rsid w:val="0055169F"/>
    <w:rsid w:val="005516E0"/>
    <w:rsid w:val="0055176E"/>
    <w:rsid w:val="005519BF"/>
    <w:rsid w:val="00551A38"/>
    <w:rsid w:val="00551BE5"/>
    <w:rsid w:val="00551E0E"/>
    <w:rsid w:val="00552096"/>
    <w:rsid w:val="005522E2"/>
    <w:rsid w:val="0055239B"/>
    <w:rsid w:val="00552470"/>
    <w:rsid w:val="005524B1"/>
    <w:rsid w:val="0055254A"/>
    <w:rsid w:val="0055257D"/>
    <w:rsid w:val="00552727"/>
    <w:rsid w:val="00552736"/>
    <w:rsid w:val="0055282B"/>
    <w:rsid w:val="00552A96"/>
    <w:rsid w:val="00552CFE"/>
    <w:rsid w:val="00552DD5"/>
    <w:rsid w:val="00553073"/>
    <w:rsid w:val="005531FC"/>
    <w:rsid w:val="005532F5"/>
    <w:rsid w:val="00553644"/>
    <w:rsid w:val="00553680"/>
    <w:rsid w:val="00553751"/>
    <w:rsid w:val="00553A60"/>
    <w:rsid w:val="00553B05"/>
    <w:rsid w:val="00553C4D"/>
    <w:rsid w:val="00553CD0"/>
    <w:rsid w:val="00553D72"/>
    <w:rsid w:val="00553EBE"/>
    <w:rsid w:val="005540C0"/>
    <w:rsid w:val="00554281"/>
    <w:rsid w:val="0055428C"/>
    <w:rsid w:val="0055436B"/>
    <w:rsid w:val="005543EF"/>
    <w:rsid w:val="00554440"/>
    <w:rsid w:val="005546D1"/>
    <w:rsid w:val="0055474B"/>
    <w:rsid w:val="005547AD"/>
    <w:rsid w:val="0055487D"/>
    <w:rsid w:val="0055493F"/>
    <w:rsid w:val="00554A86"/>
    <w:rsid w:val="00554D60"/>
    <w:rsid w:val="00554EAA"/>
    <w:rsid w:val="00554F7E"/>
    <w:rsid w:val="00554FCF"/>
    <w:rsid w:val="00555189"/>
    <w:rsid w:val="005552A5"/>
    <w:rsid w:val="00555311"/>
    <w:rsid w:val="0055531A"/>
    <w:rsid w:val="00555396"/>
    <w:rsid w:val="00555421"/>
    <w:rsid w:val="0055543F"/>
    <w:rsid w:val="00555980"/>
    <w:rsid w:val="00555A41"/>
    <w:rsid w:val="00555A72"/>
    <w:rsid w:val="00555B89"/>
    <w:rsid w:val="00555EBC"/>
    <w:rsid w:val="00556155"/>
    <w:rsid w:val="00556175"/>
    <w:rsid w:val="005561D0"/>
    <w:rsid w:val="005566FA"/>
    <w:rsid w:val="005567F3"/>
    <w:rsid w:val="005567FC"/>
    <w:rsid w:val="00556985"/>
    <w:rsid w:val="00556A46"/>
    <w:rsid w:val="00556D29"/>
    <w:rsid w:val="00556F28"/>
    <w:rsid w:val="00556F2A"/>
    <w:rsid w:val="0055716E"/>
    <w:rsid w:val="005573EE"/>
    <w:rsid w:val="00557444"/>
    <w:rsid w:val="005574B5"/>
    <w:rsid w:val="005574F3"/>
    <w:rsid w:val="005575E4"/>
    <w:rsid w:val="00557637"/>
    <w:rsid w:val="00557BE6"/>
    <w:rsid w:val="00557C58"/>
    <w:rsid w:val="00557C6B"/>
    <w:rsid w:val="00557CDF"/>
    <w:rsid w:val="00557F46"/>
    <w:rsid w:val="00557FA2"/>
    <w:rsid w:val="0056013F"/>
    <w:rsid w:val="00560173"/>
    <w:rsid w:val="005602D6"/>
    <w:rsid w:val="005605F2"/>
    <w:rsid w:val="005606BA"/>
    <w:rsid w:val="00560739"/>
    <w:rsid w:val="0056077C"/>
    <w:rsid w:val="005607F7"/>
    <w:rsid w:val="00560CDB"/>
    <w:rsid w:val="00560D82"/>
    <w:rsid w:val="0056119B"/>
    <w:rsid w:val="005611A9"/>
    <w:rsid w:val="005613A9"/>
    <w:rsid w:val="00561D0C"/>
    <w:rsid w:val="00561D42"/>
    <w:rsid w:val="00562548"/>
    <w:rsid w:val="0056274F"/>
    <w:rsid w:val="005628C5"/>
    <w:rsid w:val="00562AEF"/>
    <w:rsid w:val="00562BA1"/>
    <w:rsid w:val="00562C27"/>
    <w:rsid w:val="00562FAF"/>
    <w:rsid w:val="00563048"/>
    <w:rsid w:val="00563152"/>
    <w:rsid w:val="00563183"/>
    <w:rsid w:val="00563187"/>
    <w:rsid w:val="0056324E"/>
    <w:rsid w:val="0056328F"/>
    <w:rsid w:val="0056342E"/>
    <w:rsid w:val="00563516"/>
    <w:rsid w:val="0056371C"/>
    <w:rsid w:val="00563780"/>
    <w:rsid w:val="00563804"/>
    <w:rsid w:val="005638A0"/>
    <w:rsid w:val="0056392A"/>
    <w:rsid w:val="00563CA7"/>
    <w:rsid w:val="00563E3C"/>
    <w:rsid w:val="00564214"/>
    <w:rsid w:val="005642B8"/>
    <w:rsid w:val="0056444C"/>
    <w:rsid w:val="005644A5"/>
    <w:rsid w:val="005645E6"/>
    <w:rsid w:val="005649E4"/>
    <w:rsid w:val="00564C9F"/>
    <w:rsid w:val="00564D41"/>
    <w:rsid w:val="00564FA0"/>
    <w:rsid w:val="0056567C"/>
    <w:rsid w:val="005656CE"/>
    <w:rsid w:val="00565AAB"/>
    <w:rsid w:val="00565C23"/>
    <w:rsid w:val="00565CF1"/>
    <w:rsid w:val="00565DC9"/>
    <w:rsid w:val="00565DDE"/>
    <w:rsid w:val="00565F75"/>
    <w:rsid w:val="005665D4"/>
    <w:rsid w:val="0056660E"/>
    <w:rsid w:val="005668CF"/>
    <w:rsid w:val="00566A17"/>
    <w:rsid w:val="00566BAC"/>
    <w:rsid w:val="00566D12"/>
    <w:rsid w:val="0056700F"/>
    <w:rsid w:val="00567219"/>
    <w:rsid w:val="0056728E"/>
    <w:rsid w:val="00567416"/>
    <w:rsid w:val="00567435"/>
    <w:rsid w:val="005674F5"/>
    <w:rsid w:val="00567585"/>
    <w:rsid w:val="005675A2"/>
    <w:rsid w:val="005676AF"/>
    <w:rsid w:val="005678E4"/>
    <w:rsid w:val="00567A09"/>
    <w:rsid w:val="00567B1C"/>
    <w:rsid w:val="00567E28"/>
    <w:rsid w:val="0057022B"/>
    <w:rsid w:val="005703B0"/>
    <w:rsid w:val="0057088B"/>
    <w:rsid w:val="005708A6"/>
    <w:rsid w:val="0057099A"/>
    <w:rsid w:val="00570A64"/>
    <w:rsid w:val="00570BAB"/>
    <w:rsid w:val="00570DAE"/>
    <w:rsid w:val="00570E01"/>
    <w:rsid w:val="00570E7B"/>
    <w:rsid w:val="005713B7"/>
    <w:rsid w:val="0057151A"/>
    <w:rsid w:val="0057171E"/>
    <w:rsid w:val="005717E9"/>
    <w:rsid w:val="005718D0"/>
    <w:rsid w:val="0057195F"/>
    <w:rsid w:val="005719F3"/>
    <w:rsid w:val="00571A09"/>
    <w:rsid w:val="00571B26"/>
    <w:rsid w:val="00571B50"/>
    <w:rsid w:val="00571FA3"/>
    <w:rsid w:val="005720B2"/>
    <w:rsid w:val="0057228B"/>
    <w:rsid w:val="005727A1"/>
    <w:rsid w:val="005727EA"/>
    <w:rsid w:val="00572898"/>
    <w:rsid w:val="0057294B"/>
    <w:rsid w:val="00572AA6"/>
    <w:rsid w:val="00572C7F"/>
    <w:rsid w:val="00572C8F"/>
    <w:rsid w:val="005730BF"/>
    <w:rsid w:val="00573130"/>
    <w:rsid w:val="00573298"/>
    <w:rsid w:val="00573323"/>
    <w:rsid w:val="005733DB"/>
    <w:rsid w:val="00573885"/>
    <w:rsid w:val="0057397B"/>
    <w:rsid w:val="00573A91"/>
    <w:rsid w:val="00573AA9"/>
    <w:rsid w:val="00573B57"/>
    <w:rsid w:val="00573B60"/>
    <w:rsid w:val="00573B8A"/>
    <w:rsid w:val="00573BE2"/>
    <w:rsid w:val="00573BED"/>
    <w:rsid w:val="00573D1E"/>
    <w:rsid w:val="00573E4D"/>
    <w:rsid w:val="00573E7C"/>
    <w:rsid w:val="00573FFC"/>
    <w:rsid w:val="00574015"/>
    <w:rsid w:val="0057403E"/>
    <w:rsid w:val="0057417B"/>
    <w:rsid w:val="005741A4"/>
    <w:rsid w:val="0057469F"/>
    <w:rsid w:val="00574886"/>
    <w:rsid w:val="00574B30"/>
    <w:rsid w:val="00574B3D"/>
    <w:rsid w:val="00574D56"/>
    <w:rsid w:val="005753E3"/>
    <w:rsid w:val="00575875"/>
    <w:rsid w:val="005759F9"/>
    <w:rsid w:val="00575A55"/>
    <w:rsid w:val="00575B7E"/>
    <w:rsid w:val="00575DF9"/>
    <w:rsid w:val="00576178"/>
    <w:rsid w:val="005762EB"/>
    <w:rsid w:val="005763D4"/>
    <w:rsid w:val="00576629"/>
    <w:rsid w:val="005766C7"/>
    <w:rsid w:val="00576E96"/>
    <w:rsid w:val="00576FC5"/>
    <w:rsid w:val="005773EB"/>
    <w:rsid w:val="00577620"/>
    <w:rsid w:val="00577755"/>
    <w:rsid w:val="005778CC"/>
    <w:rsid w:val="00577A3D"/>
    <w:rsid w:val="00577D0C"/>
    <w:rsid w:val="005801F4"/>
    <w:rsid w:val="00580386"/>
    <w:rsid w:val="00580468"/>
    <w:rsid w:val="005804E3"/>
    <w:rsid w:val="00580522"/>
    <w:rsid w:val="00580528"/>
    <w:rsid w:val="00580694"/>
    <w:rsid w:val="0058083B"/>
    <w:rsid w:val="00580A64"/>
    <w:rsid w:val="00580B9A"/>
    <w:rsid w:val="00580C6B"/>
    <w:rsid w:val="00580CC1"/>
    <w:rsid w:val="005811F2"/>
    <w:rsid w:val="005815C9"/>
    <w:rsid w:val="00581AFC"/>
    <w:rsid w:val="005821C3"/>
    <w:rsid w:val="00582574"/>
    <w:rsid w:val="005825BD"/>
    <w:rsid w:val="00582B8D"/>
    <w:rsid w:val="00582F6D"/>
    <w:rsid w:val="00583242"/>
    <w:rsid w:val="00583314"/>
    <w:rsid w:val="005834B7"/>
    <w:rsid w:val="00583714"/>
    <w:rsid w:val="0058380F"/>
    <w:rsid w:val="00583818"/>
    <w:rsid w:val="0058398A"/>
    <w:rsid w:val="005839AD"/>
    <w:rsid w:val="00583C1C"/>
    <w:rsid w:val="00583E18"/>
    <w:rsid w:val="00583F18"/>
    <w:rsid w:val="00584139"/>
    <w:rsid w:val="00584176"/>
    <w:rsid w:val="0058433D"/>
    <w:rsid w:val="0058446C"/>
    <w:rsid w:val="005844E0"/>
    <w:rsid w:val="005849D0"/>
    <w:rsid w:val="005849EF"/>
    <w:rsid w:val="00584C61"/>
    <w:rsid w:val="00584D9A"/>
    <w:rsid w:val="00584E89"/>
    <w:rsid w:val="00585521"/>
    <w:rsid w:val="005855C6"/>
    <w:rsid w:val="0058560E"/>
    <w:rsid w:val="00585B92"/>
    <w:rsid w:val="00585BC5"/>
    <w:rsid w:val="00585D89"/>
    <w:rsid w:val="00585DA0"/>
    <w:rsid w:val="005860D2"/>
    <w:rsid w:val="005862C0"/>
    <w:rsid w:val="00586517"/>
    <w:rsid w:val="00586572"/>
    <w:rsid w:val="005866DB"/>
    <w:rsid w:val="00586B7F"/>
    <w:rsid w:val="00586D59"/>
    <w:rsid w:val="00586DB2"/>
    <w:rsid w:val="00586F6D"/>
    <w:rsid w:val="00586FDD"/>
    <w:rsid w:val="00587640"/>
    <w:rsid w:val="00587810"/>
    <w:rsid w:val="00587842"/>
    <w:rsid w:val="00587928"/>
    <w:rsid w:val="005879B0"/>
    <w:rsid w:val="00587C93"/>
    <w:rsid w:val="00587EF0"/>
    <w:rsid w:val="0058A11C"/>
    <w:rsid w:val="00590004"/>
    <w:rsid w:val="00590062"/>
    <w:rsid w:val="0059011C"/>
    <w:rsid w:val="005902F2"/>
    <w:rsid w:val="0059059A"/>
    <w:rsid w:val="00590682"/>
    <w:rsid w:val="00590B7D"/>
    <w:rsid w:val="00590BB7"/>
    <w:rsid w:val="00590CA8"/>
    <w:rsid w:val="00590CAD"/>
    <w:rsid w:val="00590D9A"/>
    <w:rsid w:val="00590E30"/>
    <w:rsid w:val="00590E9F"/>
    <w:rsid w:val="00591184"/>
    <w:rsid w:val="00591246"/>
    <w:rsid w:val="005912C3"/>
    <w:rsid w:val="005913C0"/>
    <w:rsid w:val="005917B6"/>
    <w:rsid w:val="00591921"/>
    <w:rsid w:val="00591B09"/>
    <w:rsid w:val="00591EF8"/>
    <w:rsid w:val="00592164"/>
    <w:rsid w:val="0059236D"/>
    <w:rsid w:val="00592418"/>
    <w:rsid w:val="005927A9"/>
    <w:rsid w:val="005929B1"/>
    <w:rsid w:val="00592BD7"/>
    <w:rsid w:val="00592E31"/>
    <w:rsid w:val="00593060"/>
    <w:rsid w:val="00593178"/>
    <w:rsid w:val="0059320C"/>
    <w:rsid w:val="005932BD"/>
    <w:rsid w:val="005937A1"/>
    <w:rsid w:val="005937E1"/>
    <w:rsid w:val="005938B8"/>
    <w:rsid w:val="005939F2"/>
    <w:rsid w:val="00593B2D"/>
    <w:rsid w:val="00593B37"/>
    <w:rsid w:val="00593B88"/>
    <w:rsid w:val="00593E02"/>
    <w:rsid w:val="0059410F"/>
    <w:rsid w:val="00594178"/>
    <w:rsid w:val="0059444F"/>
    <w:rsid w:val="005945E9"/>
    <w:rsid w:val="0059475D"/>
    <w:rsid w:val="005947A2"/>
    <w:rsid w:val="005947F9"/>
    <w:rsid w:val="00594827"/>
    <w:rsid w:val="00594A5F"/>
    <w:rsid w:val="00594B16"/>
    <w:rsid w:val="00594C89"/>
    <w:rsid w:val="00594CCB"/>
    <w:rsid w:val="00594CCF"/>
    <w:rsid w:val="00594E74"/>
    <w:rsid w:val="00594FB0"/>
    <w:rsid w:val="0059504D"/>
    <w:rsid w:val="00595268"/>
    <w:rsid w:val="005952A7"/>
    <w:rsid w:val="00595558"/>
    <w:rsid w:val="005955F1"/>
    <w:rsid w:val="0059566A"/>
    <w:rsid w:val="005957E9"/>
    <w:rsid w:val="005957EC"/>
    <w:rsid w:val="005958BF"/>
    <w:rsid w:val="005959F5"/>
    <w:rsid w:val="00595ADA"/>
    <w:rsid w:val="00595B69"/>
    <w:rsid w:val="00595C5C"/>
    <w:rsid w:val="00595C76"/>
    <w:rsid w:val="00595D7C"/>
    <w:rsid w:val="00595DDE"/>
    <w:rsid w:val="00595FD8"/>
    <w:rsid w:val="0059618E"/>
    <w:rsid w:val="00596291"/>
    <w:rsid w:val="00596345"/>
    <w:rsid w:val="00596701"/>
    <w:rsid w:val="0059674A"/>
    <w:rsid w:val="005967BC"/>
    <w:rsid w:val="00596988"/>
    <w:rsid w:val="00596A1F"/>
    <w:rsid w:val="00596AC1"/>
    <w:rsid w:val="00596BCB"/>
    <w:rsid w:val="00596CD2"/>
    <w:rsid w:val="00596D1B"/>
    <w:rsid w:val="00596FEE"/>
    <w:rsid w:val="00597010"/>
    <w:rsid w:val="0059701F"/>
    <w:rsid w:val="005970C5"/>
    <w:rsid w:val="005973A8"/>
    <w:rsid w:val="00597477"/>
    <w:rsid w:val="005978CF"/>
    <w:rsid w:val="0059792B"/>
    <w:rsid w:val="00597A8A"/>
    <w:rsid w:val="00597DBC"/>
    <w:rsid w:val="00597ECB"/>
    <w:rsid w:val="005A0008"/>
    <w:rsid w:val="005A007C"/>
    <w:rsid w:val="005A042F"/>
    <w:rsid w:val="005A0597"/>
    <w:rsid w:val="005A09A1"/>
    <w:rsid w:val="005A0A6A"/>
    <w:rsid w:val="005A0AB2"/>
    <w:rsid w:val="005A0ED0"/>
    <w:rsid w:val="005A0F5C"/>
    <w:rsid w:val="005A0F6F"/>
    <w:rsid w:val="005A11DF"/>
    <w:rsid w:val="005A1481"/>
    <w:rsid w:val="005A155C"/>
    <w:rsid w:val="005A1575"/>
    <w:rsid w:val="005A1672"/>
    <w:rsid w:val="005A1691"/>
    <w:rsid w:val="005A193C"/>
    <w:rsid w:val="005A1995"/>
    <w:rsid w:val="005A1B34"/>
    <w:rsid w:val="005A1BFB"/>
    <w:rsid w:val="005A1CAF"/>
    <w:rsid w:val="005A1E17"/>
    <w:rsid w:val="005A203C"/>
    <w:rsid w:val="005A2593"/>
    <w:rsid w:val="005A26CE"/>
    <w:rsid w:val="005A29A7"/>
    <w:rsid w:val="005A2A02"/>
    <w:rsid w:val="005A2B12"/>
    <w:rsid w:val="005A2CE1"/>
    <w:rsid w:val="005A2D14"/>
    <w:rsid w:val="005A2DE9"/>
    <w:rsid w:val="005A2F80"/>
    <w:rsid w:val="005A31F4"/>
    <w:rsid w:val="005A3314"/>
    <w:rsid w:val="005A33B9"/>
    <w:rsid w:val="005A3595"/>
    <w:rsid w:val="005A35EE"/>
    <w:rsid w:val="005A3647"/>
    <w:rsid w:val="005A36FD"/>
    <w:rsid w:val="005A3B8F"/>
    <w:rsid w:val="005A3D4B"/>
    <w:rsid w:val="005A4743"/>
    <w:rsid w:val="005A4AE9"/>
    <w:rsid w:val="005A4B1B"/>
    <w:rsid w:val="005A4DD7"/>
    <w:rsid w:val="005A4FF3"/>
    <w:rsid w:val="005A504C"/>
    <w:rsid w:val="005A519F"/>
    <w:rsid w:val="005A51AC"/>
    <w:rsid w:val="005A550D"/>
    <w:rsid w:val="005A5513"/>
    <w:rsid w:val="005A55F0"/>
    <w:rsid w:val="005A570D"/>
    <w:rsid w:val="005A5886"/>
    <w:rsid w:val="005A58A0"/>
    <w:rsid w:val="005A5952"/>
    <w:rsid w:val="005A5D19"/>
    <w:rsid w:val="005A5FB3"/>
    <w:rsid w:val="005A6071"/>
    <w:rsid w:val="005A6295"/>
    <w:rsid w:val="005A6382"/>
    <w:rsid w:val="005A675B"/>
    <w:rsid w:val="005A67AA"/>
    <w:rsid w:val="005A67B4"/>
    <w:rsid w:val="005A68ED"/>
    <w:rsid w:val="005A68F5"/>
    <w:rsid w:val="005A69D0"/>
    <w:rsid w:val="005A6AF3"/>
    <w:rsid w:val="005A6B82"/>
    <w:rsid w:val="005A6BC7"/>
    <w:rsid w:val="005A6C7E"/>
    <w:rsid w:val="005A6CBD"/>
    <w:rsid w:val="005A7007"/>
    <w:rsid w:val="005A7183"/>
    <w:rsid w:val="005A7462"/>
    <w:rsid w:val="005A750D"/>
    <w:rsid w:val="005A75DA"/>
    <w:rsid w:val="005A7963"/>
    <w:rsid w:val="005A7A78"/>
    <w:rsid w:val="005A7AA2"/>
    <w:rsid w:val="005A7E4E"/>
    <w:rsid w:val="005A7F78"/>
    <w:rsid w:val="005B0064"/>
    <w:rsid w:val="005B01B6"/>
    <w:rsid w:val="005B01C1"/>
    <w:rsid w:val="005B026C"/>
    <w:rsid w:val="005B0458"/>
    <w:rsid w:val="005B0705"/>
    <w:rsid w:val="005B07E7"/>
    <w:rsid w:val="005B0AE9"/>
    <w:rsid w:val="005B0B7B"/>
    <w:rsid w:val="005B0CAE"/>
    <w:rsid w:val="005B0EB0"/>
    <w:rsid w:val="005B10FD"/>
    <w:rsid w:val="005B1103"/>
    <w:rsid w:val="005B174A"/>
    <w:rsid w:val="005B1814"/>
    <w:rsid w:val="005B1AB5"/>
    <w:rsid w:val="005B1C7D"/>
    <w:rsid w:val="005B1ECD"/>
    <w:rsid w:val="005B1EE3"/>
    <w:rsid w:val="005B1F55"/>
    <w:rsid w:val="005B2435"/>
    <w:rsid w:val="005B2437"/>
    <w:rsid w:val="005B2439"/>
    <w:rsid w:val="005B2683"/>
    <w:rsid w:val="005B276F"/>
    <w:rsid w:val="005B27E4"/>
    <w:rsid w:val="005B2A3F"/>
    <w:rsid w:val="005B2AC0"/>
    <w:rsid w:val="005B2BC9"/>
    <w:rsid w:val="005B2CE7"/>
    <w:rsid w:val="005B2EB6"/>
    <w:rsid w:val="005B2EE1"/>
    <w:rsid w:val="005B327F"/>
    <w:rsid w:val="005B32E0"/>
    <w:rsid w:val="005B33F6"/>
    <w:rsid w:val="005B3415"/>
    <w:rsid w:val="005B3A7C"/>
    <w:rsid w:val="005B3B27"/>
    <w:rsid w:val="005B3D2A"/>
    <w:rsid w:val="005B4232"/>
    <w:rsid w:val="005B45E0"/>
    <w:rsid w:val="005B4608"/>
    <w:rsid w:val="005B464E"/>
    <w:rsid w:val="005B4848"/>
    <w:rsid w:val="005B4AF8"/>
    <w:rsid w:val="005B4DE0"/>
    <w:rsid w:val="005B4EDB"/>
    <w:rsid w:val="005B4F96"/>
    <w:rsid w:val="005B506F"/>
    <w:rsid w:val="005B5236"/>
    <w:rsid w:val="005B5252"/>
    <w:rsid w:val="005B528D"/>
    <w:rsid w:val="005B52DA"/>
    <w:rsid w:val="005B5899"/>
    <w:rsid w:val="005B5A13"/>
    <w:rsid w:val="005B5A86"/>
    <w:rsid w:val="005B5B86"/>
    <w:rsid w:val="005B5BD9"/>
    <w:rsid w:val="005B5C65"/>
    <w:rsid w:val="005B5F14"/>
    <w:rsid w:val="005B5F77"/>
    <w:rsid w:val="005B5FDD"/>
    <w:rsid w:val="005B6105"/>
    <w:rsid w:val="005B6165"/>
    <w:rsid w:val="005B618A"/>
    <w:rsid w:val="005B61DD"/>
    <w:rsid w:val="005B6252"/>
    <w:rsid w:val="005B653E"/>
    <w:rsid w:val="005B6659"/>
    <w:rsid w:val="005B69CC"/>
    <w:rsid w:val="005B6A1C"/>
    <w:rsid w:val="005B6A95"/>
    <w:rsid w:val="005B6C41"/>
    <w:rsid w:val="005B6CAC"/>
    <w:rsid w:val="005B6D3F"/>
    <w:rsid w:val="005B7119"/>
    <w:rsid w:val="005B730F"/>
    <w:rsid w:val="005B74AF"/>
    <w:rsid w:val="005B75BF"/>
    <w:rsid w:val="005B7668"/>
    <w:rsid w:val="005B783E"/>
    <w:rsid w:val="005B7877"/>
    <w:rsid w:val="005B78E3"/>
    <w:rsid w:val="005B7C09"/>
    <w:rsid w:val="005B7D4E"/>
    <w:rsid w:val="005B7EA6"/>
    <w:rsid w:val="005C0092"/>
    <w:rsid w:val="005C0365"/>
    <w:rsid w:val="005C041B"/>
    <w:rsid w:val="005C09D6"/>
    <w:rsid w:val="005C09EC"/>
    <w:rsid w:val="005C0A8E"/>
    <w:rsid w:val="005C0E5E"/>
    <w:rsid w:val="005C105D"/>
    <w:rsid w:val="005C1333"/>
    <w:rsid w:val="005C13B2"/>
    <w:rsid w:val="005C16FC"/>
    <w:rsid w:val="005C1870"/>
    <w:rsid w:val="005C1A5E"/>
    <w:rsid w:val="005C1E55"/>
    <w:rsid w:val="005C1F05"/>
    <w:rsid w:val="005C2285"/>
    <w:rsid w:val="005C249F"/>
    <w:rsid w:val="005C24B0"/>
    <w:rsid w:val="005C251A"/>
    <w:rsid w:val="005C2767"/>
    <w:rsid w:val="005C2886"/>
    <w:rsid w:val="005C2917"/>
    <w:rsid w:val="005C2B5B"/>
    <w:rsid w:val="005C2F94"/>
    <w:rsid w:val="005C2FB5"/>
    <w:rsid w:val="005C30E7"/>
    <w:rsid w:val="005C3340"/>
    <w:rsid w:val="005C3602"/>
    <w:rsid w:val="005C360A"/>
    <w:rsid w:val="005C3617"/>
    <w:rsid w:val="005C3A7F"/>
    <w:rsid w:val="005C3D58"/>
    <w:rsid w:val="005C3DD2"/>
    <w:rsid w:val="005C3F7F"/>
    <w:rsid w:val="005C3FE2"/>
    <w:rsid w:val="005C409E"/>
    <w:rsid w:val="005C4226"/>
    <w:rsid w:val="005C44F5"/>
    <w:rsid w:val="005C4514"/>
    <w:rsid w:val="005C45CD"/>
    <w:rsid w:val="005C45D5"/>
    <w:rsid w:val="005C476E"/>
    <w:rsid w:val="005C49E4"/>
    <w:rsid w:val="005C4A19"/>
    <w:rsid w:val="005C4B0A"/>
    <w:rsid w:val="005C4B1B"/>
    <w:rsid w:val="005C4B8F"/>
    <w:rsid w:val="005C4C54"/>
    <w:rsid w:val="005C4DA3"/>
    <w:rsid w:val="005C4E9A"/>
    <w:rsid w:val="005C50A5"/>
    <w:rsid w:val="005C524B"/>
    <w:rsid w:val="005C5255"/>
    <w:rsid w:val="005C55F1"/>
    <w:rsid w:val="005C58F7"/>
    <w:rsid w:val="005C609B"/>
    <w:rsid w:val="005C664F"/>
    <w:rsid w:val="005C684F"/>
    <w:rsid w:val="005C69E0"/>
    <w:rsid w:val="005C6A9B"/>
    <w:rsid w:val="005C6A9F"/>
    <w:rsid w:val="005C6AF8"/>
    <w:rsid w:val="005C6D54"/>
    <w:rsid w:val="005C6ECF"/>
    <w:rsid w:val="005C71C0"/>
    <w:rsid w:val="005C7490"/>
    <w:rsid w:val="005C756D"/>
    <w:rsid w:val="005C78DD"/>
    <w:rsid w:val="005C7A8D"/>
    <w:rsid w:val="005C7B51"/>
    <w:rsid w:val="005C7C87"/>
    <w:rsid w:val="005C7CEA"/>
    <w:rsid w:val="005C7D61"/>
    <w:rsid w:val="005D002C"/>
    <w:rsid w:val="005D00D9"/>
    <w:rsid w:val="005D026D"/>
    <w:rsid w:val="005D0300"/>
    <w:rsid w:val="005D0316"/>
    <w:rsid w:val="005D0333"/>
    <w:rsid w:val="005D070F"/>
    <w:rsid w:val="005D072F"/>
    <w:rsid w:val="005D07F0"/>
    <w:rsid w:val="005D0919"/>
    <w:rsid w:val="005D0929"/>
    <w:rsid w:val="005D0A20"/>
    <w:rsid w:val="005D0B35"/>
    <w:rsid w:val="005D0B53"/>
    <w:rsid w:val="005D0DE6"/>
    <w:rsid w:val="005D0DFE"/>
    <w:rsid w:val="005D0E06"/>
    <w:rsid w:val="005D0E5A"/>
    <w:rsid w:val="005D11B4"/>
    <w:rsid w:val="005D133E"/>
    <w:rsid w:val="005D13F2"/>
    <w:rsid w:val="005D14FB"/>
    <w:rsid w:val="005D1575"/>
    <w:rsid w:val="005D15D8"/>
    <w:rsid w:val="005D1836"/>
    <w:rsid w:val="005D1873"/>
    <w:rsid w:val="005D18D4"/>
    <w:rsid w:val="005D1C5C"/>
    <w:rsid w:val="005D1D9E"/>
    <w:rsid w:val="005D20FD"/>
    <w:rsid w:val="005D22A5"/>
    <w:rsid w:val="005D2348"/>
    <w:rsid w:val="005D25A8"/>
    <w:rsid w:val="005D25E1"/>
    <w:rsid w:val="005D2814"/>
    <w:rsid w:val="005D290F"/>
    <w:rsid w:val="005D2984"/>
    <w:rsid w:val="005D2A42"/>
    <w:rsid w:val="005D2A9B"/>
    <w:rsid w:val="005D2C63"/>
    <w:rsid w:val="005D2F37"/>
    <w:rsid w:val="005D3414"/>
    <w:rsid w:val="005D384D"/>
    <w:rsid w:val="005D3C78"/>
    <w:rsid w:val="005D3F25"/>
    <w:rsid w:val="005D3FA9"/>
    <w:rsid w:val="005D40C5"/>
    <w:rsid w:val="005D451C"/>
    <w:rsid w:val="005D45A5"/>
    <w:rsid w:val="005D460A"/>
    <w:rsid w:val="005D472A"/>
    <w:rsid w:val="005D4914"/>
    <w:rsid w:val="005D4A65"/>
    <w:rsid w:val="005D4C7F"/>
    <w:rsid w:val="005D4CDA"/>
    <w:rsid w:val="005D51AC"/>
    <w:rsid w:val="005D52A7"/>
    <w:rsid w:val="005D5454"/>
    <w:rsid w:val="005D5592"/>
    <w:rsid w:val="005D57FF"/>
    <w:rsid w:val="005D5AE6"/>
    <w:rsid w:val="005D5B3E"/>
    <w:rsid w:val="005D5C62"/>
    <w:rsid w:val="005D5D46"/>
    <w:rsid w:val="005D5F47"/>
    <w:rsid w:val="005D6080"/>
    <w:rsid w:val="005D60E2"/>
    <w:rsid w:val="005D610E"/>
    <w:rsid w:val="005D623B"/>
    <w:rsid w:val="005D63C7"/>
    <w:rsid w:val="005D65BC"/>
    <w:rsid w:val="005D66A7"/>
    <w:rsid w:val="005D6843"/>
    <w:rsid w:val="005D6985"/>
    <w:rsid w:val="005D69F9"/>
    <w:rsid w:val="005D6B19"/>
    <w:rsid w:val="005D6D55"/>
    <w:rsid w:val="005D6E2D"/>
    <w:rsid w:val="005D73BF"/>
    <w:rsid w:val="005D774A"/>
    <w:rsid w:val="005D7866"/>
    <w:rsid w:val="005D78B0"/>
    <w:rsid w:val="005D78B6"/>
    <w:rsid w:val="005D78E3"/>
    <w:rsid w:val="005D792C"/>
    <w:rsid w:val="005D7AA0"/>
    <w:rsid w:val="005D7ACD"/>
    <w:rsid w:val="005D7BF6"/>
    <w:rsid w:val="005D7D1C"/>
    <w:rsid w:val="005D7D8D"/>
    <w:rsid w:val="005D7DA1"/>
    <w:rsid w:val="005D7EDE"/>
    <w:rsid w:val="005D7F9F"/>
    <w:rsid w:val="005D7FD7"/>
    <w:rsid w:val="005DF4A0"/>
    <w:rsid w:val="005E04AA"/>
    <w:rsid w:val="005E07C6"/>
    <w:rsid w:val="005E0890"/>
    <w:rsid w:val="005E08BB"/>
    <w:rsid w:val="005E0D25"/>
    <w:rsid w:val="005E0DD9"/>
    <w:rsid w:val="005E0EBC"/>
    <w:rsid w:val="005E0EF9"/>
    <w:rsid w:val="005E1042"/>
    <w:rsid w:val="005E113B"/>
    <w:rsid w:val="005E122B"/>
    <w:rsid w:val="005E140D"/>
    <w:rsid w:val="005E1416"/>
    <w:rsid w:val="005E1616"/>
    <w:rsid w:val="005E1776"/>
    <w:rsid w:val="005E1834"/>
    <w:rsid w:val="005E19B1"/>
    <w:rsid w:val="005E1AD0"/>
    <w:rsid w:val="005E1BEE"/>
    <w:rsid w:val="005E1D70"/>
    <w:rsid w:val="005E1EC6"/>
    <w:rsid w:val="005E20A3"/>
    <w:rsid w:val="005E2102"/>
    <w:rsid w:val="005E230C"/>
    <w:rsid w:val="005E250A"/>
    <w:rsid w:val="005E2518"/>
    <w:rsid w:val="005E27EA"/>
    <w:rsid w:val="005E2A09"/>
    <w:rsid w:val="005E2C18"/>
    <w:rsid w:val="005E2D6C"/>
    <w:rsid w:val="005E2E91"/>
    <w:rsid w:val="005E2F87"/>
    <w:rsid w:val="005E31DC"/>
    <w:rsid w:val="005E31F3"/>
    <w:rsid w:val="005E34A4"/>
    <w:rsid w:val="005E35C7"/>
    <w:rsid w:val="005E3635"/>
    <w:rsid w:val="005E36A2"/>
    <w:rsid w:val="005E37F5"/>
    <w:rsid w:val="005E392B"/>
    <w:rsid w:val="005E3BD7"/>
    <w:rsid w:val="005E3DB2"/>
    <w:rsid w:val="005E3F46"/>
    <w:rsid w:val="005E3FF3"/>
    <w:rsid w:val="005E420F"/>
    <w:rsid w:val="005E4231"/>
    <w:rsid w:val="005E42FD"/>
    <w:rsid w:val="005E43BE"/>
    <w:rsid w:val="005E4641"/>
    <w:rsid w:val="005E49E2"/>
    <w:rsid w:val="005E4C1B"/>
    <w:rsid w:val="005E4CD3"/>
    <w:rsid w:val="005E4D91"/>
    <w:rsid w:val="005E4E00"/>
    <w:rsid w:val="005E4E5D"/>
    <w:rsid w:val="005E4F1B"/>
    <w:rsid w:val="005E5065"/>
    <w:rsid w:val="005E558A"/>
    <w:rsid w:val="005E55E7"/>
    <w:rsid w:val="005E56C5"/>
    <w:rsid w:val="005E5716"/>
    <w:rsid w:val="005E5869"/>
    <w:rsid w:val="005E5BEE"/>
    <w:rsid w:val="005E5CA8"/>
    <w:rsid w:val="005E5F68"/>
    <w:rsid w:val="005E5F7D"/>
    <w:rsid w:val="005E638F"/>
    <w:rsid w:val="005E6518"/>
    <w:rsid w:val="005E66DD"/>
    <w:rsid w:val="005E68EA"/>
    <w:rsid w:val="005E6A56"/>
    <w:rsid w:val="005E6BDA"/>
    <w:rsid w:val="005E6D35"/>
    <w:rsid w:val="005E6E9A"/>
    <w:rsid w:val="005E6EBF"/>
    <w:rsid w:val="005E6F58"/>
    <w:rsid w:val="005E714B"/>
    <w:rsid w:val="005E76B0"/>
    <w:rsid w:val="005E76CB"/>
    <w:rsid w:val="005E7927"/>
    <w:rsid w:val="005E796B"/>
    <w:rsid w:val="005E7B41"/>
    <w:rsid w:val="005E7F21"/>
    <w:rsid w:val="005F0048"/>
    <w:rsid w:val="005F0117"/>
    <w:rsid w:val="005F028E"/>
    <w:rsid w:val="005F035A"/>
    <w:rsid w:val="005F04F9"/>
    <w:rsid w:val="005F07ED"/>
    <w:rsid w:val="005F0AFC"/>
    <w:rsid w:val="005F0B74"/>
    <w:rsid w:val="005F0D67"/>
    <w:rsid w:val="005F0E85"/>
    <w:rsid w:val="005F0F5B"/>
    <w:rsid w:val="005F111C"/>
    <w:rsid w:val="005F126F"/>
    <w:rsid w:val="005F141A"/>
    <w:rsid w:val="005F14E0"/>
    <w:rsid w:val="005F1520"/>
    <w:rsid w:val="005F161E"/>
    <w:rsid w:val="005F1A00"/>
    <w:rsid w:val="005F1B5C"/>
    <w:rsid w:val="005F1CA7"/>
    <w:rsid w:val="005F1D13"/>
    <w:rsid w:val="005F1F85"/>
    <w:rsid w:val="005F2032"/>
    <w:rsid w:val="005F20D7"/>
    <w:rsid w:val="005F20EF"/>
    <w:rsid w:val="005F23C5"/>
    <w:rsid w:val="005F2531"/>
    <w:rsid w:val="005F255A"/>
    <w:rsid w:val="005F28FA"/>
    <w:rsid w:val="005F29AC"/>
    <w:rsid w:val="005F2A5E"/>
    <w:rsid w:val="005F2C79"/>
    <w:rsid w:val="005F301A"/>
    <w:rsid w:val="005F310A"/>
    <w:rsid w:val="005F3459"/>
    <w:rsid w:val="005F34CA"/>
    <w:rsid w:val="005F3573"/>
    <w:rsid w:val="005F360F"/>
    <w:rsid w:val="005F3783"/>
    <w:rsid w:val="005F3887"/>
    <w:rsid w:val="005F399D"/>
    <w:rsid w:val="005F3AD9"/>
    <w:rsid w:val="005F3ADC"/>
    <w:rsid w:val="005F3CAD"/>
    <w:rsid w:val="005F3FB2"/>
    <w:rsid w:val="005F418A"/>
    <w:rsid w:val="005F41EE"/>
    <w:rsid w:val="005F4697"/>
    <w:rsid w:val="005F46E7"/>
    <w:rsid w:val="005F482F"/>
    <w:rsid w:val="005F4934"/>
    <w:rsid w:val="005F496B"/>
    <w:rsid w:val="005F4CC2"/>
    <w:rsid w:val="005F4D54"/>
    <w:rsid w:val="005F4F8C"/>
    <w:rsid w:val="005F4FB8"/>
    <w:rsid w:val="005F5020"/>
    <w:rsid w:val="005F515F"/>
    <w:rsid w:val="005F5709"/>
    <w:rsid w:val="005F5732"/>
    <w:rsid w:val="005F5815"/>
    <w:rsid w:val="005F59EA"/>
    <w:rsid w:val="005F5BF3"/>
    <w:rsid w:val="005F5D10"/>
    <w:rsid w:val="005F5D77"/>
    <w:rsid w:val="005F5E98"/>
    <w:rsid w:val="005F6016"/>
    <w:rsid w:val="005F60A8"/>
    <w:rsid w:val="005F6147"/>
    <w:rsid w:val="005F62DA"/>
    <w:rsid w:val="005F6582"/>
    <w:rsid w:val="005F69A1"/>
    <w:rsid w:val="005F69AE"/>
    <w:rsid w:val="005F6B5F"/>
    <w:rsid w:val="005F6CD1"/>
    <w:rsid w:val="005F7193"/>
    <w:rsid w:val="005F7221"/>
    <w:rsid w:val="005F7281"/>
    <w:rsid w:val="005F746F"/>
    <w:rsid w:val="005F789E"/>
    <w:rsid w:val="005F7D74"/>
    <w:rsid w:val="005F7DF1"/>
    <w:rsid w:val="005F8E10"/>
    <w:rsid w:val="005FD79C"/>
    <w:rsid w:val="00600000"/>
    <w:rsid w:val="006000B8"/>
    <w:rsid w:val="006002D5"/>
    <w:rsid w:val="0060046F"/>
    <w:rsid w:val="0060058F"/>
    <w:rsid w:val="00600839"/>
    <w:rsid w:val="00600A68"/>
    <w:rsid w:val="00601105"/>
    <w:rsid w:val="006012F9"/>
    <w:rsid w:val="006017B7"/>
    <w:rsid w:val="0060195E"/>
    <w:rsid w:val="00601969"/>
    <w:rsid w:val="00601C05"/>
    <w:rsid w:val="00601D67"/>
    <w:rsid w:val="00601EED"/>
    <w:rsid w:val="00601F41"/>
    <w:rsid w:val="00601F53"/>
    <w:rsid w:val="0060204B"/>
    <w:rsid w:val="006020D6"/>
    <w:rsid w:val="006021B6"/>
    <w:rsid w:val="006024E3"/>
    <w:rsid w:val="0060259F"/>
    <w:rsid w:val="006025F0"/>
    <w:rsid w:val="0060274D"/>
    <w:rsid w:val="0060276B"/>
    <w:rsid w:val="0060287F"/>
    <w:rsid w:val="00602894"/>
    <w:rsid w:val="006028AD"/>
    <w:rsid w:val="006029B4"/>
    <w:rsid w:val="00602B2B"/>
    <w:rsid w:val="00602C9F"/>
    <w:rsid w:val="00602F2A"/>
    <w:rsid w:val="00602F52"/>
    <w:rsid w:val="006032CB"/>
    <w:rsid w:val="0060338A"/>
    <w:rsid w:val="0060339E"/>
    <w:rsid w:val="00603510"/>
    <w:rsid w:val="00603671"/>
    <w:rsid w:val="0060391A"/>
    <w:rsid w:val="006039E7"/>
    <w:rsid w:val="00603CA9"/>
    <w:rsid w:val="00603DF1"/>
    <w:rsid w:val="00603E16"/>
    <w:rsid w:val="00603E18"/>
    <w:rsid w:val="00603FD4"/>
    <w:rsid w:val="00604104"/>
    <w:rsid w:val="006046F1"/>
    <w:rsid w:val="0060475F"/>
    <w:rsid w:val="00604968"/>
    <w:rsid w:val="006049B7"/>
    <w:rsid w:val="00604CC7"/>
    <w:rsid w:val="00604D17"/>
    <w:rsid w:val="00604D67"/>
    <w:rsid w:val="00604E4E"/>
    <w:rsid w:val="00604E6C"/>
    <w:rsid w:val="00604F53"/>
    <w:rsid w:val="00605170"/>
    <w:rsid w:val="0060533C"/>
    <w:rsid w:val="0060540B"/>
    <w:rsid w:val="00605476"/>
    <w:rsid w:val="0060552E"/>
    <w:rsid w:val="00605926"/>
    <w:rsid w:val="00605BB4"/>
    <w:rsid w:val="006061C5"/>
    <w:rsid w:val="006062C9"/>
    <w:rsid w:val="006062F7"/>
    <w:rsid w:val="00606A5B"/>
    <w:rsid w:val="00606EA2"/>
    <w:rsid w:val="00606EE0"/>
    <w:rsid w:val="00606F31"/>
    <w:rsid w:val="00606FBB"/>
    <w:rsid w:val="0060725B"/>
    <w:rsid w:val="006072D6"/>
    <w:rsid w:val="006075C1"/>
    <w:rsid w:val="00607606"/>
    <w:rsid w:val="0060769B"/>
    <w:rsid w:val="00607813"/>
    <w:rsid w:val="0060788F"/>
    <w:rsid w:val="00607AA5"/>
    <w:rsid w:val="00607B65"/>
    <w:rsid w:val="00607E3C"/>
    <w:rsid w:val="00609D7C"/>
    <w:rsid w:val="0061024A"/>
    <w:rsid w:val="006102F4"/>
    <w:rsid w:val="0061052C"/>
    <w:rsid w:val="00610744"/>
    <w:rsid w:val="00610FE7"/>
    <w:rsid w:val="00611127"/>
    <w:rsid w:val="006111BA"/>
    <w:rsid w:val="0061139E"/>
    <w:rsid w:val="0061157E"/>
    <w:rsid w:val="0061175A"/>
    <w:rsid w:val="006117C3"/>
    <w:rsid w:val="006118FE"/>
    <w:rsid w:val="006119D7"/>
    <w:rsid w:val="00611B11"/>
    <w:rsid w:val="00611C4A"/>
    <w:rsid w:val="00611E2B"/>
    <w:rsid w:val="00611E89"/>
    <w:rsid w:val="00611EE8"/>
    <w:rsid w:val="00611FBF"/>
    <w:rsid w:val="00612083"/>
    <w:rsid w:val="0061231D"/>
    <w:rsid w:val="0061246D"/>
    <w:rsid w:val="006124AB"/>
    <w:rsid w:val="00612673"/>
    <w:rsid w:val="006126C4"/>
    <w:rsid w:val="0061278E"/>
    <w:rsid w:val="006127AC"/>
    <w:rsid w:val="0061287D"/>
    <w:rsid w:val="0061297C"/>
    <w:rsid w:val="00612A99"/>
    <w:rsid w:val="00612D90"/>
    <w:rsid w:val="006131BB"/>
    <w:rsid w:val="006131D1"/>
    <w:rsid w:val="006132E0"/>
    <w:rsid w:val="0061331C"/>
    <w:rsid w:val="0061340E"/>
    <w:rsid w:val="0061347B"/>
    <w:rsid w:val="006136BE"/>
    <w:rsid w:val="0061382A"/>
    <w:rsid w:val="00613B28"/>
    <w:rsid w:val="00613B9B"/>
    <w:rsid w:val="00613BCB"/>
    <w:rsid w:val="00613C17"/>
    <w:rsid w:val="00613C53"/>
    <w:rsid w:val="00613C9C"/>
    <w:rsid w:val="00613E50"/>
    <w:rsid w:val="00613F8C"/>
    <w:rsid w:val="00614025"/>
    <w:rsid w:val="00614249"/>
    <w:rsid w:val="006142A5"/>
    <w:rsid w:val="0061462B"/>
    <w:rsid w:val="006146EF"/>
    <w:rsid w:val="0061470C"/>
    <w:rsid w:val="0061492C"/>
    <w:rsid w:val="00614C77"/>
    <w:rsid w:val="00614E0F"/>
    <w:rsid w:val="00615275"/>
    <w:rsid w:val="00615451"/>
    <w:rsid w:val="00615454"/>
    <w:rsid w:val="00615472"/>
    <w:rsid w:val="006157C6"/>
    <w:rsid w:val="0061588E"/>
    <w:rsid w:val="00615B97"/>
    <w:rsid w:val="00615C06"/>
    <w:rsid w:val="00615C43"/>
    <w:rsid w:val="00615E7E"/>
    <w:rsid w:val="00616004"/>
    <w:rsid w:val="006160CB"/>
    <w:rsid w:val="006161DA"/>
    <w:rsid w:val="0061632A"/>
    <w:rsid w:val="006163B2"/>
    <w:rsid w:val="00616575"/>
    <w:rsid w:val="00616596"/>
    <w:rsid w:val="00616A23"/>
    <w:rsid w:val="00616AED"/>
    <w:rsid w:val="00616B42"/>
    <w:rsid w:val="00616DA1"/>
    <w:rsid w:val="00616E32"/>
    <w:rsid w:val="00617174"/>
    <w:rsid w:val="00617410"/>
    <w:rsid w:val="00617421"/>
    <w:rsid w:val="00617636"/>
    <w:rsid w:val="00617B5E"/>
    <w:rsid w:val="00617BD2"/>
    <w:rsid w:val="00617DBB"/>
    <w:rsid w:val="00617E9C"/>
    <w:rsid w:val="00617EC9"/>
    <w:rsid w:val="00620007"/>
    <w:rsid w:val="0062010D"/>
    <w:rsid w:val="00620153"/>
    <w:rsid w:val="006201F1"/>
    <w:rsid w:val="00620251"/>
    <w:rsid w:val="006202EC"/>
    <w:rsid w:val="0062057C"/>
    <w:rsid w:val="0062066E"/>
    <w:rsid w:val="00620812"/>
    <w:rsid w:val="00620A75"/>
    <w:rsid w:val="00620A98"/>
    <w:rsid w:val="00620BA3"/>
    <w:rsid w:val="00620BD6"/>
    <w:rsid w:val="00620D71"/>
    <w:rsid w:val="00620DD9"/>
    <w:rsid w:val="00621006"/>
    <w:rsid w:val="00621114"/>
    <w:rsid w:val="006214EF"/>
    <w:rsid w:val="00621593"/>
    <w:rsid w:val="0062162B"/>
    <w:rsid w:val="006217B1"/>
    <w:rsid w:val="0062180B"/>
    <w:rsid w:val="00621859"/>
    <w:rsid w:val="00621B2C"/>
    <w:rsid w:val="00621CCA"/>
    <w:rsid w:val="00621E2A"/>
    <w:rsid w:val="00621E6B"/>
    <w:rsid w:val="00621F08"/>
    <w:rsid w:val="0062208F"/>
    <w:rsid w:val="00622115"/>
    <w:rsid w:val="006222AF"/>
    <w:rsid w:val="00622392"/>
    <w:rsid w:val="006223AE"/>
    <w:rsid w:val="006223CB"/>
    <w:rsid w:val="00622715"/>
    <w:rsid w:val="00622BD2"/>
    <w:rsid w:val="00622FE3"/>
    <w:rsid w:val="0062309D"/>
    <w:rsid w:val="006231DD"/>
    <w:rsid w:val="00623487"/>
    <w:rsid w:val="006234E6"/>
    <w:rsid w:val="00623689"/>
    <w:rsid w:val="00623755"/>
    <w:rsid w:val="00623AE3"/>
    <w:rsid w:val="00623C3D"/>
    <w:rsid w:val="00623C79"/>
    <w:rsid w:val="00623DD8"/>
    <w:rsid w:val="00623EFE"/>
    <w:rsid w:val="006242A2"/>
    <w:rsid w:val="00624363"/>
    <w:rsid w:val="00624768"/>
    <w:rsid w:val="00624769"/>
    <w:rsid w:val="006247D1"/>
    <w:rsid w:val="00624942"/>
    <w:rsid w:val="00624CED"/>
    <w:rsid w:val="0062532C"/>
    <w:rsid w:val="006253A5"/>
    <w:rsid w:val="00625452"/>
    <w:rsid w:val="00625567"/>
    <w:rsid w:val="006255FD"/>
    <w:rsid w:val="00625724"/>
    <w:rsid w:val="00625752"/>
    <w:rsid w:val="006257AF"/>
    <w:rsid w:val="00625B1B"/>
    <w:rsid w:val="00625D14"/>
    <w:rsid w:val="00625D75"/>
    <w:rsid w:val="00625DAA"/>
    <w:rsid w:val="00626333"/>
    <w:rsid w:val="0062635B"/>
    <w:rsid w:val="006265C4"/>
    <w:rsid w:val="006268D1"/>
    <w:rsid w:val="00626BE3"/>
    <w:rsid w:val="00626C24"/>
    <w:rsid w:val="00626D8E"/>
    <w:rsid w:val="00626F17"/>
    <w:rsid w:val="00627091"/>
    <w:rsid w:val="0062722A"/>
    <w:rsid w:val="00627249"/>
    <w:rsid w:val="006274F3"/>
    <w:rsid w:val="0062770A"/>
    <w:rsid w:val="00627BB2"/>
    <w:rsid w:val="00627C10"/>
    <w:rsid w:val="00627EC0"/>
    <w:rsid w:val="0062C5D7"/>
    <w:rsid w:val="006300A5"/>
    <w:rsid w:val="00630208"/>
    <w:rsid w:val="00630311"/>
    <w:rsid w:val="006303DB"/>
    <w:rsid w:val="006304FE"/>
    <w:rsid w:val="0063061C"/>
    <w:rsid w:val="0063084D"/>
    <w:rsid w:val="00630AFA"/>
    <w:rsid w:val="00630DF0"/>
    <w:rsid w:val="00630F2B"/>
    <w:rsid w:val="0063103C"/>
    <w:rsid w:val="00631192"/>
    <w:rsid w:val="00631243"/>
    <w:rsid w:val="006317A8"/>
    <w:rsid w:val="0063193A"/>
    <w:rsid w:val="00631A30"/>
    <w:rsid w:val="00631B04"/>
    <w:rsid w:val="00631BD2"/>
    <w:rsid w:val="00631DA4"/>
    <w:rsid w:val="00631EAF"/>
    <w:rsid w:val="00631F45"/>
    <w:rsid w:val="006320BF"/>
    <w:rsid w:val="00632254"/>
    <w:rsid w:val="006325E0"/>
    <w:rsid w:val="00632C7A"/>
    <w:rsid w:val="00632F02"/>
    <w:rsid w:val="00633078"/>
    <w:rsid w:val="006330E6"/>
    <w:rsid w:val="0063356F"/>
    <w:rsid w:val="00633697"/>
    <w:rsid w:val="0063395B"/>
    <w:rsid w:val="00633A2A"/>
    <w:rsid w:val="00634096"/>
    <w:rsid w:val="006340F4"/>
    <w:rsid w:val="006341BF"/>
    <w:rsid w:val="006341DA"/>
    <w:rsid w:val="006342A3"/>
    <w:rsid w:val="006343D2"/>
    <w:rsid w:val="006344FC"/>
    <w:rsid w:val="00634502"/>
    <w:rsid w:val="00634912"/>
    <w:rsid w:val="00634C77"/>
    <w:rsid w:val="00634E10"/>
    <w:rsid w:val="00634FAF"/>
    <w:rsid w:val="00635054"/>
    <w:rsid w:val="0063507E"/>
    <w:rsid w:val="00635176"/>
    <w:rsid w:val="0063519E"/>
    <w:rsid w:val="006352A0"/>
    <w:rsid w:val="00635334"/>
    <w:rsid w:val="00635403"/>
    <w:rsid w:val="00635665"/>
    <w:rsid w:val="006356DB"/>
    <w:rsid w:val="0063596B"/>
    <w:rsid w:val="00635A81"/>
    <w:rsid w:val="00635C20"/>
    <w:rsid w:val="00635C8A"/>
    <w:rsid w:val="00635CBF"/>
    <w:rsid w:val="00635DE7"/>
    <w:rsid w:val="00635FAD"/>
    <w:rsid w:val="0063616D"/>
    <w:rsid w:val="00636389"/>
    <w:rsid w:val="0063655E"/>
    <w:rsid w:val="0063690F"/>
    <w:rsid w:val="00636D23"/>
    <w:rsid w:val="00636D29"/>
    <w:rsid w:val="00637251"/>
    <w:rsid w:val="00637412"/>
    <w:rsid w:val="0063792F"/>
    <w:rsid w:val="00637B33"/>
    <w:rsid w:val="00637E9A"/>
    <w:rsid w:val="00637EC8"/>
    <w:rsid w:val="00640079"/>
    <w:rsid w:val="0064057F"/>
    <w:rsid w:val="00640615"/>
    <w:rsid w:val="00640818"/>
    <w:rsid w:val="00640C2B"/>
    <w:rsid w:val="00640C9C"/>
    <w:rsid w:val="00640CB5"/>
    <w:rsid w:val="00640FC8"/>
    <w:rsid w:val="00641086"/>
    <w:rsid w:val="00641186"/>
    <w:rsid w:val="0064133A"/>
    <w:rsid w:val="006414A8"/>
    <w:rsid w:val="00641516"/>
    <w:rsid w:val="00641782"/>
    <w:rsid w:val="006418F0"/>
    <w:rsid w:val="006419DB"/>
    <w:rsid w:val="00641A7D"/>
    <w:rsid w:val="00641C2D"/>
    <w:rsid w:val="00641C3E"/>
    <w:rsid w:val="00641E92"/>
    <w:rsid w:val="00641E94"/>
    <w:rsid w:val="00642001"/>
    <w:rsid w:val="006420CB"/>
    <w:rsid w:val="00642434"/>
    <w:rsid w:val="00642591"/>
    <w:rsid w:val="0064288B"/>
    <w:rsid w:val="00642AF9"/>
    <w:rsid w:val="00642FB5"/>
    <w:rsid w:val="00642FE4"/>
    <w:rsid w:val="006430C7"/>
    <w:rsid w:val="006431D0"/>
    <w:rsid w:val="006431E4"/>
    <w:rsid w:val="00643237"/>
    <w:rsid w:val="006434DD"/>
    <w:rsid w:val="0064353D"/>
    <w:rsid w:val="00643669"/>
    <w:rsid w:val="006437CF"/>
    <w:rsid w:val="00643BE3"/>
    <w:rsid w:val="00643D99"/>
    <w:rsid w:val="00643FC2"/>
    <w:rsid w:val="006440CD"/>
    <w:rsid w:val="0064411E"/>
    <w:rsid w:val="00644177"/>
    <w:rsid w:val="006445AB"/>
    <w:rsid w:val="00644876"/>
    <w:rsid w:val="00644ECB"/>
    <w:rsid w:val="00645288"/>
    <w:rsid w:val="00645458"/>
    <w:rsid w:val="0064547D"/>
    <w:rsid w:val="0064571D"/>
    <w:rsid w:val="00645783"/>
    <w:rsid w:val="006457BB"/>
    <w:rsid w:val="00645B4C"/>
    <w:rsid w:val="00645DCE"/>
    <w:rsid w:val="00645E8D"/>
    <w:rsid w:val="00645F93"/>
    <w:rsid w:val="00646214"/>
    <w:rsid w:val="00646535"/>
    <w:rsid w:val="006468F0"/>
    <w:rsid w:val="006469C2"/>
    <w:rsid w:val="00646BAF"/>
    <w:rsid w:val="00646C46"/>
    <w:rsid w:val="00646CA6"/>
    <w:rsid w:val="00646F0F"/>
    <w:rsid w:val="006470C9"/>
    <w:rsid w:val="0064726A"/>
    <w:rsid w:val="00647583"/>
    <w:rsid w:val="00647698"/>
    <w:rsid w:val="00647767"/>
    <w:rsid w:val="006478DD"/>
    <w:rsid w:val="00647A1B"/>
    <w:rsid w:val="00647A27"/>
    <w:rsid w:val="00647B7C"/>
    <w:rsid w:val="00647D7F"/>
    <w:rsid w:val="00647E8F"/>
    <w:rsid w:val="00647F35"/>
    <w:rsid w:val="00647FED"/>
    <w:rsid w:val="00650157"/>
    <w:rsid w:val="00650182"/>
    <w:rsid w:val="0065048D"/>
    <w:rsid w:val="006505B5"/>
    <w:rsid w:val="006505C1"/>
    <w:rsid w:val="00650917"/>
    <w:rsid w:val="0065159F"/>
    <w:rsid w:val="006517CC"/>
    <w:rsid w:val="00651941"/>
    <w:rsid w:val="00651A8B"/>
    <w:rsid w:val="00651D67"/>
    <w:rsid w:val="00651DBF"/>
    <w:rsid w:val="006521F1"/>
    <w:rsid w:val="006523D5"/>
    <w:rsid w:val="006526FD"/>
    <w:rsid w:val="006527CF"/>
    <w:rsid w:val="0065297C"/>
    <w:rsid w:val="00652B3A"/>
    <w:rsid w:val="00652B89"/>
    <w:rsid w:val="00652D2E"/>
    <w:rsid w:val="00652D8A"/>
    <w:rsid w:val="00652DCA"/>
    <w:rsid w:val="00652DF4"/>
    <w:rsid w:val="00652F13"/>
    <w:rsid w:val="00652F33"/>
    <w:rsid w:val="00652FE7"/>
    <w:rsid w:val="00653198"/>
    <w:rsid w:val="006531E5"/>
    <w:rsid w:val="0065325F"/>
    <w:rsid w:val="00653271"/>
    <w:rsid w:val="00653295"/>
    <w:rsid w:val="006538EB"/>
    <w:rsid w:val="0065392D"/>
    <w:rsid w:val="00653DA9"/>
    <w:rsid w:val="00653F3F"/>
    <w:rsid w:val="00654235"/>
    <w:rsid w:val="006542EC"/>
    <w:rsid w:val="00654376"/>
    <w:rsid w:val="006545E7"/>
    <w:rsid w:val="00654871"/>
    <w:rsid w:val="00654908"/>
    <w:rsid w:val="006549AC"/>
    <w:rsid w:val="00654DE2"/>
    <w:rsid w:val="00654E8B"/>
    <w:rsid w:val="00654FD4"/>
    <w:rsid w:val="006552A2"/>
    <w:rsid w:val="00655346"/>
    <w:rsid w:val="006554F4"/>
    <w:rsid w:val="006556C7"/>
    <w:rsid w:val="006556FC"/>
    <w:rsid w:val="00655B8A"/>
    <w:rsid w:val="00655C07"/>
    <w:rsid w:val="00655E18"/>
    <w:rsid w:val="00656161"/>
    <w:rsid w:val="006561CA"/>
    <w:rsid w:val="006561E7"/>
    <w:rsid w:val="0065638B"/>
    <w:rsid w:val="0065638D"/>
    <w:rsid w:val="0065655E"/>
    <w:rsid w:val="006566D3"/>
    <w:rsid w:val="0065677A"/>
    <w:rsid w:val="0065679A"/>
    <w:rsid w:val="006568D8"/>
    <w:rsid w:val="00656947"/>
    <w:rsid w:val="00656992"/>
    <w:rsid w:val="00656CE1"/>
    <w:rsid w:val="00657020"/>
    <w:rsid w:val="0065706D"/>
    <w:rsid w:val="0065715A"/>
    <w:rsid w:val="00657271"/>
    <w:rsid w:val="00657529"/>
    <w:rsid w:val="006575BA"/>
    <w:rsid w:val="00657848"/>
    <w:rsid w:val="006578C2"/>
    <w:rsid w:val="00657BD3"/>
    <w:rsid w:val="00657C2B"/>
    <w:rsid w:val="00657C68"/>
    <w:rsid w:val="00657DE4"/>
    <w:rsid w:val="00657F31"/>
    <w:rsid w:val="00657FB0"/>
    <w:rsid w:val="006600A1"/>
    <w:rsid w:val="0066013E"/>
    <w:rsid w:val="00660249"/>
    <w:rsid w:val="00660689"/>
    <w:rsid w:val="00660774"/>
    <w:rsid w:val="00660ACB"/>
    <w:rsid w:val="00660EA8"/>
    <w:rsid w:val="00660FD0"/>
    <w:rsid w:val="006610C2"/>
    <w:rsid w:val="006610EC"/>
    <w:rsid w:val="00661132"/>
    <w:rsid w:val="00661279"/>
    <w:rsid w:val="00661384"/>
    <w:rsid w:val="00661460"/>
    <w:rsid w:val="0066147A"/>
    <w:rsid w:val="006615C7"/>
    <w:rsid w:val="00661825"/>
    <w:rsid w:val="00661AB5"/>
    <w:rsid w:val="00661C12"/>
    <w:rsid w:val="00661D87"/>
    <w:rsid w:val="00661DC7"/>
    <w:rsid w:val="00661E01"/>
    <w:rsid w:val="00661E32"/>
    <w:rsid w:val="00661F3E"/>
    <w:rsid w:val="00661FE3"/>
    <w:rsid w:val="006620BF"/>
    <w:rsid w:val="00662192"/>
    <w:rsid w:val="0066236B"/>
    <w:rsid w:val="006623BF"/>
    <w:rsid w:val="006623EF"/>
    <w:rsid w:val="006625ED"/>
    <w:rsid w:val="0066260A"/>
    <w:rsid w:val="00662638"/>
    <w:rsid w:val="006626C5"/>
    <w:rsid w:val="0066273B"/>
    <w:rsid w:val="00662B2F"/>
    <w:rsid w:val="00662C99"/>
    <w:rsid w:val="00662CA9"/>
    <w:rsid w:val="00662CB8"/>
    <w:rsid w:val="00662EE5"/>
    <w:rsid w:val="006633C1"/>
    <w:rsid w:val="0066342E"/>
    <w:rsid w:val="00663585"/>
    <w:rsid w:val="006636B1"/>
    <w:rsid w:val="00663B8E"/>
    <w:rsid w:val="00663EB4"/>
    <w:rsid w:val="00663ECD"/>
    <w:rsid w:val="00663F18"/>
    <w:rsid w:val="00664024"/>
    <w:rsid w:val="0066418C"/>
    <w:rsid w:val="006641A5"/>
    <w:rsid w:val="006641EE"/>
    <w:rsid w:val="006646C8"/>
    <w:rsid w:val="006647AD"/>
    <w:rsid w:val="00664CDF"/>
    <w:rsid w:val="0066543B"/>
    <w:rsid w:val="00665628"/>
    <w:rsid w:val="00665734"/>
    <w:rsid w:val="00665934"/>
    <w:rsid w:val="00665A2A"/>
    <w:rsid w:val="00665A6F"/>
    <w:rsid w:val="00665AAD"/>
    <w:rsid w:val="00665AD2"/>
    <w:rsid w:val="00665CB3"/>
    <w:rsid w:val="00665E3B"/>
    <w:rsid w:val="00665ED5"/>
    <w:rsid w:val="00666027"/>
    <w:rsid w:val="00666183"/>
    <w:rsid w:val="006661B2"/>
    <w:rsid w:val="00666214"/>
    <w:rsid w:val="006662FB"/>
    <w:rsid w:val="006665CC"/>
    <w:rsid w:val="0066666A"/>
    <w:rsid w:val="006666F2"/>
    <w:rsid w:val="00666793"/>
    <w:rsid w:val="0066691A"/>
    <w:rsid w:val="00666AEA"/>
    <w:rsid w:val="00666B9A"/>
    <w:rsid w:val="00666BC5"/>
    <w:rsid w:val="00666DFE"/>
    <w:rsid w:val="00666EE3"/>
    <w:rsid w:val="006670A8"/>
    <w:rsid w:val="006670AF"/>
    <w:rsid w:val="00667105"/>
    <w:rsid w:val="006671EF"/>
    <w:rsid w:val="0066739D"/>
    <w:rsid w:val="00667515"/>
    <w:rsid w:val="0066756D"/>
    <w:rsid w:val="00667647"/>
    <w:rsid w:val="00667734"/>
    <w:rsid w:val="00667992"/>
    <w:rsid w:val="00667B5B"/>
    <w:rsid w:val="00667E31"/>
    <w:rsid w:val="00667E5E"/>
    <w:rsid w:val="00667FB1"/>
    <w:rsid w:val="0067031F"/>
    <w:rsid w:val="0067072F"/>
    <w:rsid w:val="00670A32"/>
    <w:rsid w:val="00670B39"/>
    <w:rsid w:val="0067105F"/>
    <w:rsid w:val="006711EC"/>
    <w:rsid w:val="00671339"/>
    <w:rsid w:val="0067151B"/>
    <w:rsid w:val="0067164A"/>
    <w:rsid w:val="0067189C"/>
    <w:rsid w:val="006719C4"/>
    <w:rsid w:val="00671AB8"/>
    <w:rsid w:val="00671B8D"/>
    <w:rsid w:val="006723C4"/>
    <w:rsid w:val="00672483"/>
    <w:rsid w:val="006726D7"/>
    <w:rsid w:val="006727B7"/>
    <w:rsid w:val="00672947"/>
    <w:rsid w:val="00672D0B"/>
    <w:rsid w:val="00672D57"/>
    <w:rsid w:val="00672DA8"/>
    <w:rsid w:val="00672FF6"/>
    <w:rsid w:val="0067316B"/>
    <w:rsid w:val="006731AF"/>
    <w:rsid w:val="006731F2"/>
    <w:rsid w:val="00673569"/>
    <w:rsid w:val="0067357E"/>
    <w:rsid w:val="006735C6"/>
    <w:rsid w:val="00673B02"/>
    <w:rsid w:val="00673B25"/>
    <w:rsid w:val="00673C14"/>
    <w:rsid w:val="00673C5B"/>
    <w:rsid w:val="00674005"/>
    <w:rsid w:val="0067443C"/>
    <w:rsid w:val="00674658"/>
    <w:rsid w:val="00674810"/>
    <w:rsid w:val="00674835"/>
    <w:rsid w:val="00674940"/>
    <w:rsid w:val="00674CE0"/>
    <w:rsid w:val="00674EE2"/>
    <w:rsid w:val="006750A8"/>
    <w:rsid w:val="006752A1"/>
    <w:rsid w:val="00675315"/>
    <w:rsid w:val="006753B3"/>
    <w:rsid w:val="006753E2"/>
    <w:rsid w:val="0067579C"/>
    <w:rsid w:val="006759D4"/>
    <w:rsid w:val="00675A8E"/>
    <w:rsid w:val="00675DBF"/>
    <w:rsid w:val="00675E3A"/>
    <w:rsid w:val="00675EC2"/>
    <w:rsid w:val="00675FEA"/>
    <w:rsid w:val="00676098"/>
    <w:rsid w:val="006764B9"/>
    <w:rsid w:val="006764C0"/>
    <w:rsid w:val="006765DD"/>
    <w:rsid w:val="00676694"/>
    <w:rsid w:val="00676A11"/>
    <w:rsid w:val="00676DD3"/>
    <w:rsid w:val="0067723D"/>
    <w:rsid w:val="006772B4"/>
    <w:rsid w:val="0067756B"/>
    <w:rsid w:val="00677631"/>
    <w:rsid w:val="00677661"/>
    <w:rsid w:val="006776DF"/>
    <w:rsid w:val="00677CD9"/>
    <w:rsid w:val="00677EF5"/>
    <w:rsid w:val="00677F75"/>
    <w:rsid w:val="00678A0C"/>
    <w:rsid w:val="0067C94A"/>
    <w:rsid w:val="006804A7"/>
    <w:rsid w:val="00680551"/>
    <w:rsid w:val="0068062E"/>
    <w:rsid w:val="006807B4"/>
    <w:rsid w:val="006807C8"/>
    <w:rsid w:val="006807CA"/>
    <w:rsid w:val="006807E8"/>
    <w:rsid w:val="006807F3"/>
    <w:rsid w:val="006808B6"/>
    <w:rsid w:val="00680B54"/>
    <w:rsid w:val="00680CDE"/>
    <w:rsid w:val="00680DC5"/>
    <w:rsid w:val="00680EDD"/>
    <w:rsid w:val="00680F02"/>
    <w:rsid w:val="00681015"/>
    <w:rsid w:val="0068113B"/>
    <w:rsid w:val="006811BB"/>
    <w:rsid w:val="0068132E"/>
    <w:rsid w:val="006813D9"/>
    <w:rsid w:val="006813FA"/>
    <w:rsid w:val="00681776"/>
    <w:rsid w:val="00681786"/>
    <w:rsid w:val="00681866"/>
    <w:rsid w:val="006818D1"/>
    <w:rsid w:val="00681933"/>
    <w:rsid w:val="006819B1"/>
    <w:rsid w:val="00681A92"/>
    <w:rsid w:val="00681BCA"/>
    <w:rsid w:val="00681CB1"/>
    <w:rsid w:val="00681D33"/>
    <w:rsid w:val="00681D44"/>
    <w:rsid w:val="00681DB4"/>
    <w:rsid w:val="00681E45"/>
    <w:rsid w:val="00681EC1"/>
    <w:rsid w:val="00681F13"/>
    <w:rsid w:val="00681F4E"/>
    <w:rsid w:val="0068234F"/>
    <w:rsid w:val="00682453"/>
    <w:rsid w:val="0068255B"/>
    <w:rsid w:val="006825E8"/>
    <w:rsid w:val="00682618"/>
    <w:rsid w:val="00682687"/>
    <w:rsid w:val="0068289F"/>
    <w:rsid w:val="006828C8"/>
    <w:rsid w:val="00682C42"/>
    <w:rsid w:val="00682CC6"/>
    <w:rsid w:val="00682E9E"/>
    <w:rsid w:val="00682F12"/>
    <w:rsid w:val="00683309"/>
    <w:rsid w:val="0068351B"/>
    <w:rsid w:val="0068357E"/>
    <w:rsid w:val="0068359D"/>
    <w:rsid w:val="00683668"/>
    <w:rsid w:val="006836CB"/>
    <w:rsid w:val="006837C6"/>
    <w:rsid w:val="0068385F"/>
    <w:rsid w:val="00683A69"/>
    <w:rsid w:val="00683BCF"/>
    <w:rsid w:val="00683D17"/>
    <w:rsid w:val="00683FD2"/>
    <w:rsid w:val="006842A8"/>
    <w:rsid w:val="0068437E"/>
    <w:rsid w:val="006843C2"/>
    <w:rsid w:val="006844A4"/>
    <w:rsid w:val="00684696"/>
    <w:rsid w:val="00684865"/>
    <w:rsid w:val="00684895"/>
    <w:rsid w:val="006848BA"/>
    <w:rsid w:val="006848F9"/>
    <w:rsid w:val="006849DD"/>
    <w:rsid w:val="00684AE3"/>
    <w:rsid w:val="00684B4C"/>
    <w:rsid w:val="00684E10"/>
    <w:rsid w:val="00685236"/>
    <w:rsid w:val="0068531C"/>
    <w:rsid w:val="006854C9"/>
    <w:rsid w:val="00685715"/>
    <w:rsid w:val="0068598D"/>
    <w:rsid w:val="00685A77"/>
    <w:rsid w:val="00685AF9"/>
    <w:rsid w:val="00685D2F"/>
    <w:rsid w:val="00685E2C"/>
    <w:rsid w:val="006860EE"/>
    <w:rsid w:val="00686325"/>
    <w:rsid w:val="00686386"/>
    <w:rsid w:val="006863C3"/>
    <w:rsid w:val="0068687A"/>
    <w:rsid w:val="00686A2B"/>
    <w:rsid w:val="00686AE8"/>
    <w:rsid w:val="00686B3D"/>
    <w:rsid w:val="00686CD3"/>
    <w:rsid w:val="00686ED2"/>
    <w:rsid w:val="00686F8B"/>
    <w:rsid w:val="0068703B"/>
    <w:rsid w:val="006870B1"/>
    <w:rsid w:val="006871EF"/>
    <w:rsid w:val="0068753E"/>
    <w:rsid w:val="00687643"/>
    <w:rsid w:val="00687716"/>
    <w:rsid w:val="00687792"/>
    <w:rsid w:val="00687DEE"/>
    <w:rsid w:val="006900F9"/>
    <w:rsid w:val="00690415"/>
    <w:rsid w:val="00690641"/>
    <w:rsid w:val="0069068F"/>
    <w:rsid w:val="006906E4"/>
    <w:rsid w:val="006907A5"/>
    <w:rsid w:val="0069083A"/>
    <w:rsid w:val="00690BFA"/>
    <w:rsid w:val="00690CD4"/>
    <w:rsid w:val="00690F62"/>
    <w:rsid w:val="00690F7E"/>
    <w:rsid w:val="006910A3"/>
    <w:rsid w:val="0069110B"/>
    <w:rsid w:val="00691193"/>
    <w:rsid w:val="006912A6"/>
    <w:rsid w:val="00691541"/>
    <w:rsid w:val="0069172F"/>
    <w:rsid w:val="00691879"/>
    <w:rsid w:val="00691B09"/>
    <w:rsid w:val="00691B2E"/>
    <w:rsid w:val="00691BB1"/>
    <w:rsid w:val="00691BDC"/>
    <w:rsid w:val="00691EE9"/>
    <w:rsid w:val="00691FFA"/>
    <w:rsid w:val="00692027"/>
    <w:rsid w:val="00692180"/>
    <w:rsid w:val="00692379"/>
    <w:rsid w:val="00692484"/>
    <w:rsid w:val="00692546"/>
    <w:rsid w:val="006925F8"/>
    <w:rsid w:val="0069265F"/>
    <w:rsid w:val="00692AF9"/>
    <w:rsid w:val="00692E3A"/>
    <w:rsid w:val="00692E85"/>
    <w:rsid w:val="00692F60"/>
    <w:rsid w:val="00693284"/>
    <w:rsid w:val="006932E4"/>
    <w:rsid w:val="00693321"/>
    <w:rsid w:val="0069333E"/>
    <w:rsid w:val="00693898"/>
    <w:rsid w:val="00693A11"/>
    <w:rsid w:val="00693BC8"/>
    <w:rsid w:val="00693F5A"/>
    <w:rsid w:val="00693F82"/>
    <w:rsid w:val="00693FDB"/>
    <w:rsid w:val="0069412B"/>
    <w:rsid w:val="006941BB"/>
    <w:rsid w:val="00694372"/>
    <w:rsid w:val="00694546"/>
    <w:rsid w:val="006946A4"/>
    <w:rsid w:val="0069480E"/>
    <w:rsid w:val="00694AF1"/>
    <w:rsid w:val="00694DDD"/>
    <w:rsid w:val="00694EAD"/>
    <w:rsid w:val="00695276"/>
    <w:rsid w:val="006952E6"/>
    <w:rsid w:val="006955C2"/>
    <w:rsid w:val="00695695"/>
    <w:rsid w:val="00695A10"/>
    <w:rsid w:val="00695BE5"/>
    <w:rsid w:val="00695E9C"/>
    <w:rsid w:val="00695EB9"/>
    <w:rsid w:val="00695F27"/>
    <w:rsid w:val="00696072"/>
    <w:rsid w:val="006960E3"/>
    <w:rsid w:val="006960FF"/>
    <w:rsid w:val="00696597"/>
    <w:rsid w:val="006965E8"/>
    <w:rsid w:val="006966F2"/>
    <w:rsid w:val="006968DE"/>
    <w:rsid w:val="00696B95"/>
    <w:rsid w:val="00696E84"/>
    <w:rsid w:val="006974EA"/>
    <w:rsid w:val="0069750B"/>
    <w:rsid w:val="006975C0"/>
    <w:rsid w:val="00697656"/>
    <w:rsid w:val="00697659"/>
    <w:rsid w:val="00697661"/>
    <w:rsid w:val="006978EC"/>
    <w:rsid w:val="00697933"/>
    <w:rsid w:val="00697A53"/>
    <w:rsid w:val="00697ADB"/>
    <w:rsid w:val="00697B06"/>
    <w:rsid w:val="00697E03"/>
    <w:rsid w:val="00697E8E"/>
    <w:rsid w:val="00697EE7"/>
    <w:rsid w:val="00697EF8"/>
    <w:rsid w:val="006A01FA"/>
    <w:rsid w:val="006A075E"/>
    <w:rsid w:val="006A0796"/>
    <w:rsid w:val="006A0D04"/>
    <w:rsid w:val="006A1001"/>
    <w:rsid w:val="006A1168"/>
    <w:rsid w:val="006A122F"/>
    <w:rsid w:val="006A1284"/>
    <w:rsid w:val="006A1295"/>
    <w:rsid w:val="006A16C4"/>
    <w:rsid w:val="006A1832"/>
    <w:rsid w:val="006A1AE1"/>
    <w:rsid w:val="006A1B8F"/>
    <w:rsid w:val="006A1C16"/>
    <w:rsid w:val="006A1C72"/>
    <w:rsid w:val="006A1C78"/>
    <w:rsid w:val="006A1E44"/>
    <w:rsid w:val="006A1F6C"/>
    <w:rsid w:val="006A1F7B"/>
    <w:rsid w:val="006A1F7F"/>
    <w:rsid w:val="006A2291"/>
    <w:rsid w:val="006A233E"/>
    <w:rsid w:val="006A2403"/>
    <w:rsid w:val="006A2702"/>
    <w:rsid w:val="006A2A60"/>
    <w:rsid w:val="006A2A7E"/>
    <w:rsid w:val="006A2B0E"/>
    <w:rsid w:val="006A2C89"/>
    <w:rsid w:val="006A2E99"/>
    <w:rsid w:val="006A2F91"/>
    <w:rsid w:val="006A2FAA"/>
    <w:rsid w:val="006A30FD"/>
    <w:rsid w:val="006A3221"/>
    <w:rsid w:val="006A32D4"/>
    <w:rsid w:val="006A345F"/>
    <w:rsid w:val="006A3567"/>
    <w:rsid w:val="006A3569"/>
    <w:rsid w:val="006A35B2"/>
    <w:rsid w:val="006A3AA5"/>
    <w:rsid w:val="006A3AE5"/>
    <w:rsid w:val="006A3C6D"/>
    <w:rsid w:val="006A3E6B"/>
    <w:rsid w:val="006A3EBF"/>
    <w:rsid w:val="006A3F4E"/>
    <w:rsid w:val="006A4171"/>
    <w:rsid w:val="006A4314"/>
    <w:rsid w:val="006A46EA"/>
    <w:rsid w:val="006A47CC"/>
    <w:rsid w:val="006A4860"/>
    <w:rsid w:val="006A4AF0"/>
    <w:rsid w:val="006A4C96"/>
    <w:rsid w:val="006A4DB0"/>
    <w:rsid w:val="006A4DD6"/>
    <w:rsid w:val="006A511E"/>
    <w:rsid w:val="006A5259"/>
    <w:rsid w:val="006A53D2"/>
    <w:rsid w:val="006A54C9"/>
    <w:rsid w:val="006A54F5"/>
    <w:rsid w:val="006A57B2"/>
    <w:rsid w:val="006A58B7"/>
    <w:rsid w:val="006A5A5F"/>
    <w:rsid w:val="006A5B81"/>
    <w:rsid w:val="006A5D22"/>
    <w:rsid w:val="006A5DEB"/>
    <w:rsid w:val="006A626F"/>
    <w:rsid w:val="006A62AC"/>
    <w:rsid w:val="006A63F9"/>
    <w:rsid w:val="006A6DA8"/>
    <w:rsid w:val="006A6DC9"/>
    <w:rsid w:val="006A6DDA"/>
    <w:rsid w:val="006A6E04"/>
    <w:rsid w:val="006A6F65"/>
    <w:rsid w:val="006A709F"/>
    <w:rsid w:val="006A70AA"/>
    <w:rsid w:val="006A7294"/>
    <w:rsid w:val="006A72C5"/>
    <w:rsid w:val="006A7641"/>
    <w:rsid w:val="006A777B"/>
    <w:rsid w:val="006A7802"/>
    <w:rsid w:val="006A79DC"/>
    <w:rsid w:val="006A7A19"/>
    <w:rsid w:val="006A7B03"/>
    <w:rsid w:val="006A7EEB"/>
    <w:rsid w:val="006B002B"/>
    <w:rsid w:val="006B00FE"/>
    <w:rsid w:val="006B0129"/>
    <w:rsid w:val="006B0393"/>
    <w:rsid w:val="006B04EB"/>
    <w:rsid w:val="006B05AA"/>
    <w:rsid w:val="006B0907"/>
    <w:rsid w:val="006B0A32"/>
    <w:rsid w:val="006B0A71"/>
    <w:rsid w:val="006B0AA8"/>
    <w:rsid w:val="006B0B6E"/>
    <w:rsid w:val="006B116F"/>
    <w:rsid w:val="006B1296"/>
    <w:rsid w:val="006B1700"/>
    <w:rsid w:val="006B172A"/>
    <w:rsid w:val="006B1897"/>
    <w:rsid w:val="006B1DFD"/>
    <w:rsid w:val="006B22A1"/>
    <w:rsid w:val="006B22AF"/>
    <w:rsid w:val="006B2529"/>
    <w:rsid w:val="006B25E3"/>
    <w:rsid w:val="006B2603"/>
    <w:rsid w:val="006B262D"/>
    <w:rsid w:val="006B28C2"/>
    <w:rsid w:val="006B28EF"/>
    <w:rsid w:val="006B2939"/>
    <w:rsid w:val="006B295E"/>
    <w:rsid w:val="006B2AA8"/>
    <w:rsid w:val="006B2B7F"/>
    <w:rsid w:val="006B2C37"/>
    <w:rsid w:val="006B2D37"/>
    <w:rsid w:val="006B2DDF"/>
    <w:rsid w:val="006B338C"/>
    <w:rsid w:val="006B340B"/>
    <w:rsid w:val="006B34CF"/>
    <w:rsid w:val="006B34D9"/>
    <w:rsid w:val="006B360D"/>
    <w:rsid w:val="006B3732"/>
    <w:rsid w:val="006B3892"/>
    <w:rsid w:val="006B3B94"/>
    <w:rsid w:val="006B3D0D"/>
    <w:rsid w:val="006B3DA8"/>
    <w:rsid w:val="006B3E65"/>
    <w:rsid w:val="006B3F3F"/>
    <w:rsid w:val="006B4161"/>
    <w:rsid w:val="006B4215"/>
    <w:rsid w:val="006B478B"/>
    <w:rsid w:val="006B497B"/>
    <w:rsid w:val="006B49A3"/>
    <w:rsid w:val="006B4C60"/>
    <w:rsid w:val="006B4CE7"/>
    <w:rsid w:val="006B4DEF"/>
    <w:rsid w:val="006B4DFC"/>
    <w:rsid w:val="006B4F29"/>
    <w:rsid w:val="006B4F33"/>
    <w:rsid w:val="006B50F6"/>
    <w:rsid w:val="006B51F7"/>
    <w:rsid w:val="006B51FE"/>
    <w:rsid w:val="006B521E"/>
    <w:rsid w:val="006B52DF"/>
    <w:rsid w:val="006B53F5"/>
    <w:rsid w:val="006B54DC"/>
    <w:rsid w:val="006B5933"/>
    <w:rsid w:val="006B5B93"/>
    <w:rsid w:val="006B5BC2"/>
    <w:rsid w:val="006B5BD5"/>
    <w:rsid w:val="006B5D52"/>
    <w:rsid w:val="006B5D59"/>
    <w:rsid w:val="006B5FE9"/>
    <w:rsid w:val="006B6117"/>
    <w:rsid w:val="006B671E"/>
    <w:rsid w:val="006B672A"/>
    <w:rsid w:val="006B674A"/>
    <w:rsid w:val="006B68E7"/>
    <w:rsid w:val="006B6E3E"/>
    <w:rsid w:val="006B6ED0"/>
    <w:rsid w:val="006B71DD"/>
    <w:rsid w:val="006B7404"/>
    <w:rsid w:val="006B75EB"/>
    <w:rsid w:val="006B7617"/>
    <w:rsid w:val="006B76A7"/>
    <w:rsid w:val="006B7BD5"/>
    <w:rsid w:val="006B7E35"/>
    <w:rsid w:val="006B7E47"/>
    <w:rsid w:val="006B7EBE"/>
    <w:rsid w:val="006C01CA"/>
    <w:rsid w:val="006C026D"/>
    <w:rsid w:val="006C049E"/>
    <w:rsid w:val="006C05C9"/>
    <w:rsid w:val="006C0733"/>
    <w:rsid w:val="006C07F6"/>
    <w:rsid w:val="006C0870"/>
    <w:rsid w:val="006C0AB2"/>
    <w:rsid w:val="006C0D43"/>
    <w:rsid w:val="006C0DD8"/>
    <w:rsid w:val="006C0EBA"/>
    <w:rsid w:val="006C0F57"/>
    <w:rsid w:val="006C1085"/>
    <w:rsid w:val="006C1172"/>
    <w:rsid w:val="006C1474"/>
    <w:rsid w:val="006C159F"/>
    <w:rsid w:val="006C1750"/>
    <w:rsid w:val="006C18C1"/>
    <w:rsid w:val="006C197D"/>
    <w:rsid w:val="006C1B68"/>
    <w:rsid w:val="006C1B82"/>
    <w:rsid w:val="006C1C57"/>
    <w:rsid w:val="006C1FD7"/>
    <w:rsid w:val="006C2024"/>
    <w:rsid w:val="006C20FE"/>
    <w:rsid w:val="006C2151"/>
    <w:rsid w:val="006C2329"/>
    <w:rsid w:val="006C249C"/>
    <w:rsid w:val="006C2824"/>
    <w:rsid w:val="006C2850"/>
    <w:rsid w:val="006C2878"/>
    <w:rsid w:val="006C289F"/>
    <w:rsid w:val="006C2A5F"/>
    <w:rsid w:val="006C2C05"/>
    <w:rsid w:val="006C2D47"/>
    <w:rsid w:val="006C2D81"/>
    <w:rsid w:val="006C2DAE"/>
    <w:rsid w:val="006C31DB"/>
    <w:rsid w:val="006C3232"/>
    <w:rsid w:val="006C332C"/>
    <w:rsid w:val="006C34F3"/>
    <w:rsid w:val="006C369A"/>
    <w:rsid w:val="006C396C"/>
    <w:rsid w:val="006C397A"/>
    <w:rsid w:val="006C3AB4"/>
    <w:rsid w:val="006C3C7B"/>
    <w:rsid w:val="006C3D8A"/>
    <w:rsid w:val="006C3ECA"/>
    <w:rsid w:val="006C3FE4"/>
    <w:rsid w:val="006C4069"/>
    <w:rsid w:val="006C40A2"/>
    <w:rsid w:val="006C4362"/>
    <w:rsid w:val="006C4513"/>
    <w:rsid w:val="006C4524"/>
    <w:rsid w:val="006C48E9"/>
    <w:rsid w:val="006C48EB"/>
    <w:rsid w:val="006C491B"/>
    <w:rsid w:val="006C4B23"/>
    <w:rsid w:val="006C4C99"/>
    <w:rsid w:val="006C4D25"/>
    <w:rsid w:val="006C4EE0"/>
    <w:rsid w:val="006C525D"/>
    <w:rsid w:val="006C53F9"/>
    <w:rsid w:val="006C5490"/>
    <w:rsid w:val="006C57B1"/>
    <w:rsid w:val="006C5A52"/>
    <w:rsid w:val="006C5A6A"/>
    <w:rsid w:val="006C5A75"/>
    <w:rsid w:val="006C5D62"/>
    <w:rsid w:val="006C5F4C"/>
    <w:rsid w:val="006C6046"/>
    <w:rsid w:val="006C61BB"/>
    <w:rsid w:val="006C647E"/>
    <w:rsid w:val="006C6698"/>
    <w:rsid w:val="006C694A"/>
    <w:rsid w:val="006C695E"/>
    <w:rsid w:val="006C6B62"/>
    <w:rsid w:val="006C6C5A"/>
    <w:rsid w:val="006C6C61"/>
    <w:rsid w:val="006C6C7A"/>
    <w:rsid w:val="006C6F23"/>
    <w:rsid w:val="006C70CE"/>
    <w:rsid w:val="006C717D"/>
    <w:rsid w:val="006C74B4"/>
    <w:rsid w:val="006C74C3"/>
    <w:rsid w:val="006C7735"/>
    <w:rsid w:val="006C7A6C"/>
    <w:rsid w:val="006C7CFC"/>
    <w:rsid w:val="006C7DC1"/>
    <w:rsid w:val="006C7E13"/>
    <w:rsid w:val="006C7F80"/>
    <w:rsid w:val="006D00CC"/>
    <w:rsid w:val="006D013C"/>
    <w:rsid w:val="006D044E"/>
    <w:rsid w:val="006D05DC"/>
    <w:rsid w:val="006D068D"/>
    <w:rsid w:val="006D0A56"/>
    <w:rsid w:val="006D113C"/>
    <w:rsid w:val="006D1441"/>
    <w:rsid w:val="006D148B"/>
    <w:rsid w:val="006D14AD"/>
    <w:rsid w:val="006D1597"/>
    <w:rsid w:val="006D1ACA"/>
    <w:rsid w:val="006D1D3A"/>
    <w:rsid w:val="006D1E8D"/>
    <w:rsid w:val="006D2034"/>
    <w:rsid w:val="006D21CE"/>
    <w:rsid w:val="006D2322"/>
    <w:rsid w:val="006D2356"/>
    <w:rsid w:val="006D2392"/>
    <w:rsid w:val="006D25DA"/>
    <w:rsid w:val="006D275F"/>
    <w:rsid w:val="006D2ABF"/>
    <w:rsid w:val="006D2C11"/>
    <w:rsid w:val="006D2C27"/>
    <w:rsid w:val="006D2C5A"/>
    <w:rsid w:val="006D2CC7"/>
    <w:rsid w:val="006D2E4C"/>
    <w:rsid w:val="006D32EA"/>
    <w:rsid w:val="006D330B"/>
    <w:rsid w:val="006D3349"/>
    <w:rsid w:val="006D3372"/>
    <w:rsid w:val="006D3821"/>
    <w:rsid w:val="006D3A8C"/>
    <w:rsid w:val="006D3AF3"/>
    <w:rsid w:val="006D3D2E"/>
    <w:rsid w:val="006D3E51"/>
    <w:rsid w:val="006D3F28"/>
    <w:rsid w:val="006D3FE8"/>
    <w:rsid w:val="006D40B6"/>
    <w:rsid w:val="006D41CC"/>
    <w:rsid w:val="006D4400"/>
    <w:rsid w:val="006D4463"/>
    <w:rsid w:val="006D4651"/>
    <w:rsid w:val="006D47C9"/>
    <w:rsid w:val="006D48D1"/>
    <w:rsid w:val="006D490B"/>
    <w:rsid w:val="006D4AB2"/>
    <w:rsid w:val="006D4C53"/>
    <w:rsid w:val="006D4CEF"/>
    <w:rsid w:val="006D4D6F"/>
    <w:rsid w:val="006D4EB6"/>
    <w:rsid w:val="006D4F1E"/>
    <w:rsid w:val="006D4F5C"/>
    <w:rsid w:val="006D4F7C"/>
    <w:rsid w:val="006D504E"/>
    <w:rsid w:val="006D51F0"/>
    <w:rsid w:val="006D53A3"/>
    <w:rsid w:val="006D545C"/>
    <w:rsid w:val="006D5494"/>
    <w:rsid w:val="006D554F"/>
    <w:rsid w:val="006D5581"/>
    <w:rsid w:val="006D574B"/>
    <w:rsid w:val="006D58DD"/>
    <w:rsid w:val="006D5974"/>
    <w:rsid w:val="006D5C0C"/>
    <w:rsid w:val="006D5E95"/>
    <w:rsid w:val="006D5EF7"/>
    <w:rsid w:val="006D5F37"/>
    <w:rsid w:val="006D6443"/>
    <w:rsid w:val="006D6497"/>
    <w:rsid w:val="006D6668"/>
    <w:rsid w:val="006D66EB"/>
    <w:rsid w:val="006D67BF"/>
    <w:rsid w:val="006D6819"/>
    <w:rsid w:val="006D6884"/>
    <w:rsid w:val="006D68EE"/>
    <w:rsid w:val="006D69B0"/>
    <w:rsid w:val="006D6BE9"/>
    <w:rsid w:val="006D6CB3"/>
    <w:rsid w:val="006D6F8B"/>
    <w:rsid w:val="006D7102"/>
    <w:rsid w:val="006D710A"/>
    <w:rsid w:val="006D7228"/>
    <w:rsid w:val="006D728A"/>
    <w:rsid w:val="006D749E"/>
    <w:rsid w:val="006D7594"/>
    <w:rsid w:val="006D76A7"/>
    <w:rsid w:val="006D7873"/>
    <w:rsid w:val="006D7CF0"/>
    <w:rsid w:val="006D7D07"/>
    <w:rsid w:val="006DA6BC"/>
    <w:rsid w:val="006DEA9B"/>
    <w:rsid w:val="006E0106"/>
    <w:rsid w:val="006E05B2"/>
    <w:rsid w:val="006E089F"/>
    <w:rsid w:val="006E0A3F"/>
    <w:rsid w:val="006E0C3D"/>
    <w:rsid w:val="006E0D09"/>
    <w:rsid w:val="006E0D47"/>
    <w:rsid w:val="006E0F34"/>
    <w:rsid w:val="006E12A0"/>
    <w:rsid w:val="006E16C7"/>
    <w:rsid w:val="006E1932"/>
    <w:rsid w:val="006E1A84"/>
    <w:rsid w:val="006E1AEF"/>
    <w:rsid w:val="006E1BFC"/>
    <w:rsid w:val="006E1C2E"/>
    <w:rsid w:val="006E1CDA"/>
    <w:rsid w:val="006E1E34"/>
    <w:rsid w:val="006E2596"/>
    <w:rsid w:val="006E2650"/>
    <w:rsid w:val="006E2754"/>
    <w:rsid w:val="006E27BC"/>
    <w:rsid w:val="006E288A"/>
    <w:rsid w:val="006E28A9"/>
    <w:rsid w:val="006E2BA1"/>
    <w:rsid w:val="006E2D1D"/>
    <w:rsid w:val="006E2E13"/>
    <w:rsid w:val="006E3218"/>
    <w:rsid w:val="006E3400"/>
    <w:rsid w:val="006E3497"/>
    <w:rsid w:val="006E3635"/>
    <w:rsid w:val="006E36EC"/>
    <w:rsid w:val="006E38BA"/>
    <w:rsid w:val="006E39B1"/>
    <w:rsid w:val="006E3ADC"/>
    <w:rsid w:val="006E3B3E"/>
    <w:rsid w:val="006E3DF5"/>
    <w:rsid w:val="006E40FC"/>
    <w:rsid w:val="006E416B"/>
    <w:rsid w:val="006E4191"/>
    <w:rsid w:val="006E4257"/>
    <w:rsid w:val="006E440D"/>
    <w:rsid w:val="006E493D"/>
    <w:rsid w:val="006E4991"/>
    <w:rsid w:val="006E4B84"/>
    <w:rsid w:val="006E5002"/>
    <w:rsid w:val="006E571D"/>
    <w:rsid w:val="006E5AD2"/>
    <w:rsid w:val="006E5B4D"/>
    <w:rsid w:val="006E6010"/>
    <w:rsid w:val="006E6367"/>
    <w:rsid w:val="006E63D9"/>
    <w:rsid w:val="006E64A5"/>
    <w:rsid w:val="006E64DA"/>
    <w:rsid w:val="006E6508"/>
    <w:rsid w:val="006E6B58"/>
    <w:rsid w:val="006E6C74"/>
    <w:rsid w:val="006E6CC3"/>
    <w:rsid w:val="006E6D24"/>
    <w:rsid w:val="006E6D39"/>
    <w:rsid w:val="006E6E77"/>
    <w:rsid w:val="006E71C0"/>
    <w:rsid w:val="006E71E7"/>
    <w:rsid w:val="006E72AA"/>
    <w:rsid w:val="006E74AC"/>
    <w:rsid w:val="006E74D0"/>
    <w:rsid w:val="006E7536"/>
    <w:rsid w:val="006E7AE0"/>
    <w:rsid w:val="006E7C69"/>
    <w:rsid w:val="006E7DC9"/>
    <w:rsid w:val="006F0528"/>
    <w:rsid w:val="006F06EC"/>
    <w:rsid w:val="006F077D"/>
    <w:rsid w:val="006F0785"/>
    <w:rsid w:val="006F083D"/>
    <w:rsid w:val="006F0B54"/>
    <w:rsid w:val="006F0B98"/>
    <w:rsid w:val="006F0BEC"/>
    <w:rsid w:val="006F0D46"/>
    <w:rsid w:val="006F0E61"/>
    <w:rsid w:val="006F0ED8"/>
    <w:rsid w:val="006F1249"/>
    <w:rsid w:val="006F1765"/>
    <w:rsid w:val="006F187F"/>
    <w:rsid w:val="006F190B"/>
    <w:rsid w:val="006F1D8E"/>
    <w:rsid w:val="006F1F30"/>
    <w:rsid w:val="006F1FC7"/>
    <w:rsid w:val="006F20C9"/>
    <w:rsid w:val="006F211D"/>
    <w:rsid w:val="006F21CA"/>
    <w:rsid w:val="006F21D5"/>
    <w:rsid w:val="006F22EE"/>
    <w:rsid w:val="006F2520"/>
    <w:rsid w:val="006F25CF"/>
    <w:rsid w:val="006F2D4E"/>
    <w:rsid w:val="006F2EB7"/>
    <w:rsid w:val="006F2F33"/>
    <w:rsid w:val="006F2FBD"/>
    <w:rsid w:val="006F31DD"/>
    <w:rsid w:val="006F346E"/>
    <w:rsid w:val="006F36FC"/>
    <w:rsid w:val="006F37A3"/>
    <w:rsid w:val="006F3931"/>
    <w:rsid w:val="006F3A1A"/>
    <w:rsid w:val="006F3A71"/>
    <w:rsid w:val="006F3AD1"/>
    <w:rsid w:val="006F3B6C"/>
    <w:rsid w:val="006F3D55"/>
    <w:rsid w:val="006F3E56"/>
    <w:rsid w:val="006F410A"/>
    <w:rsid w:val="006F416E"/>
    <w:rsid w:val="006F4325"/>
    <w:rsid w:val="006F450C"/>
    <w:rsid w:val="006F4571"/>
    <w:rsid w:val="006F45A4"/>
    <w:rsid w:val="006F4871"/>
    <w:rsid w:val="006F490F"/>
    <w:rsid w:val="006F4DC8"/>
    <w:rsid w:val="006F4E6E"/>
    <w:rsid w:val="006F4EF6"/>
    <w:rsid w:val="006F4F09"/>
    <w:rsid w:val="006F4F33"/>
    <w:rsid w:val="006F4F83"/>
    <w:rsid w:val="006F4F8E"/>
    <w:rsid w:val="006F500E"/>
    <w:rsid w:val="006F5264"/>
    <w:rsid w:val="006F55F1"/>
    <w:rsid w:val="006F55FC"/>
    <w:rsid w:val="006F560E"/>
    <w:rsid w:val="006F567B"/>
    <w:rsid w:val="006F58E0"/>
    <w:rsid w:val="006F5ADF"/>
    <w:rsid w:val="006F5B6C"/>
    <w:rsid w:val="006F5D28"/>
    <w:rsid w:val="006F5D7C"/>
    <w:rsid w:val="006F5E2B"/>
    <w:rsid w:val="006F5E30"/>
    <w:rsid w:val="006F5F0F"/>
    <w:rsid w:val="006F60C2"/>
    <w:rsid w:val="006F610F"/>
    <w:rsid w:val="006F614E"/>
    <w:rsid w:val="006F621B"/>
    <w:rsid w:val="006F65D2"/>
    <w:rsid w:val="006F6A0C"/>
    <w:rsid w:val="006F6B87"/>
    <w:rsid w:val="006F6BF8"/>
    <w:rsid w:val="006F6F6D"/>
    <w:rsid w:val="006F6FBC"/>
    <w:rsid w:val="006F73BA"/>
    <w:rsid w:val="006F74C2"/>
    <w:rsid w:val="006F7510"/>
    <w:rsid w:val="006F7840"/>
    <w:rsid w:val="006F78C9"/>
    <w:rsid w:val="006F7927"/>
    <w:rsid w:val="006F7AB0"/>
    <w:rsid w:val="006F7BC7"/>
    <w:rsid w:val="007000D3"/>
    <w:rsid w:val="0070030F"/>
    <w:rsid w:val="00700BEB"/>
    <w:rsid w:val="00700C1F"/>
    <w:rsid w:val="00700D05"/>
    <w:rsid w:val="00700F2A"/>
    <w:rsid w:val="007011B3"/>
    <w:rsid w:val="0070124E"/>
    <w:rsid w:val="007013C9"/>
    <w:rsid w:val="00701412"/>
    <w:rsid w:val="0070196D"/>
    <w:rsid w:val="00701991"/>
    <w:rsid w:val="00701A82"/>
    <w:rsid w:val="00701AA8"/>
    <w:rsid w:val="00701C2E"/>
    <w:rsid w:val="007020DF"/>
    <w:rsid w:val="0070214F"/>
    <w:rsid w:val="007021D9"/>
    <w:rsid w:val="0070224E"/>
    <w:rsid w:val="00702325"/>
    <w:rsid w:val="007023DE"/>
    <w:rsid w:val="00702471"/>
    <w:rsid w:val="00702493"/>
    <w:rsid w:val="0070299F"/>
    <w:rsid w:val="007029CE"/>
    <w:rsid w:val="00702A13"/>
    <w:rsid w:val="00702AAA"/>
    <w:rsid w:val="00702D38"/>
    <w:rsid w:val="00702F65"/>
    <w:rsid w:val="007030CC"/>
    <w:rsid w:val="007030D9"/>
    <w:rsid w:val="007030ED"/>
    <w:rsid w:val="0070315B"/>
    <w:rsid w:val="00703267"/>
    <w:rsid w:val="007032A9"/>
    <w:rsid w:val="00703306"/>
    <w:rsid w:val="00703316"/>
    <w:rsid w:val="007033B0"/>
    <w:rsid w:val="00703725"/>
    <w:rsid w:val="0070372A"/>
    <w:rsid w:val="007038E2"/>
    <w:rsid w:val="007039CD"/>
    <w:rsid w:val="007039F7"/>
    <w:rsid w:val="00703CE7"/>
    <w:rsid w:val="00703EA4"/>
    <w:rsid w:val="00703FEA"/>
    <w:rsid w:val="007045DA"/>
    <w:rsid w:val="00704611"/>
    <w:rsid w:val="007049F3"/>
    <w:rsid w:val="00704AD0"/>
    <w:rsid w:val="00704B83"/>
    <w:rsid w:val="00704CF0"/>
    <w:rsid w:val="00704F69"/>
    <w:rsid w:val="00704FA2"/>
    <w:rsid w:val="00704FF8"/>
    <w:rsid w:val="00705059"/>
    <w:rsid w:val="00705300"/>
    <w:rsid w:val="007053F2"/>
    <w:rsid w:val="00705444"/>
    <w:rsid w:val="0070549E"/>
    <w:rsid w:val="007054A2"/>
    <w:rsid w:val="007054CA"/>
    <w:rsid w:val="00705669"/>
    <w:rsid w:val="0070566E"/>
    <w:rsid w:val="007058EA"/>
    <w:rsid w:val="007058F5"/>
    <w:rsid w:val="00705A71"/>
    <w:rsid w:val="00705B4E"/>
    <w:rsid w:val="00705DCC"/>
    <w:rsid w:val="0070608D"/>
    <w:rsid w:val="007063D6"/>
    <w:rsid w:val="00706411"/>
    <w:rsid w:val="007064F1"/>
    <w:rsid w:val="00706545"/>
    <w:rsid w:val="007067EB"/>
    <w:rsid w:val="00706A8A"/>
    <w:rsid w:val="00706EB4"/>
    <w:rsid w:val="00706F47"/>
    <w:rsid w:val="00706F72"/>
    <w:rsid w:val="00706FB7"/>
    <w:rsid w:val="00706FC5"/>
    <w:rsid w:val="007075B8"/>
    <w:rsid w:val="007075EA"/>
    <w:rsid w:val="0070760D"/>
    <w:rsid w:val="007076E6"/>
    <w:rsid w:val="0070780B"/>
    <w:rsid w:val="007079C4"/>
    <w:rsid w:val="00707AD6"/>
    <w:rsid w:val="00707ADD"/>
    <w:rsid w:val="00707BED"/>
    <w:rsid w:val="00707E0E"/>
    <w:rsid w:val="00707F5B"/>
    <w:rsid w:val="007100BB"/>
    <w:rsid w:val="00710420"/>
    <w:rsid w:val="00710459"/>
    <w:rsid w:val="007107AB"/>
    <w:rsid w:val="00710913"/>
    <w:rsid w:val="00710ACD"/>
    <w:rsid w:val="00710B6E"/>
    <w:rsid w:val="00710DA3"/>
    <w:rsid w:val="00710E04"/>
    <w:rsid w:val="00710ECD"/>
    <w:rsid w:val="00710F03"/>
    <w:rsid w:val="007110E0"/>
    <w:rsid w:val="00711122"/>
    <w:rsid w:val="00711337"/>
    <w:rsid w:val="007113A6"/>
    <w:rsid w:val="007114EC"/>
    <w:rsid w:val="00711A11"/>
    <w:rsid w:val="00711ABF"/>
    <w:rsid w:val="00711B23"/>
    <w:rsid w:val="00711B89"/>
    <w:rsid w:val="00711D7D"/>
    <w:rsid w:val="00711F15"/>
    <w:rsid w:val="00711F8E"/>
    <w:rsid w:val="007120A6"/>
    <w:rsid w:val="007121BB"/>
    <w:rsid w:val="007123D0"/>
    <w:rsid w:val="00712410"/>
    <w:rsid w:val="00712515"/>
    <w:rsid w:val="007125DF"/>
    <w:rsid w:val="007126DC"/>
    <w:rsid w:val="00712761"/>
    <w:rsid w:val="0071280A"/>
    <w:rsid w:val="00712A39"/>
    <w:rsid w:val="00712A4B"/>
    <w:rsid w:val="00712A5B"/>
    <w:rsid w:val="00712A72"/>
    <w:rsid w:val="00712A86"/>
    <w:rsid w:val="00712B78"/>
    <w:rsid w:val="00712C45"/>
    <w:rsid w:val="00712DBE"/>
    <w:rsid w:val="00712E9B"/>
    <w:rsid w:val="00712F2E"/>
    <w:rsid w:val="00712F68"/>
    <w:rsid w:val="00713310"/>
    <w:rsid w:val="0071336B"/>
    <w:rsid w:val="00713563"/>
    <w:rsid w:val="007135A3"/>
    <w:rsid w:val="00713979"/>
    <w:rsid w:val="00713A35"/>
    <w:rsid w:val="00713B00"/>
    <w:rsid w:val="00713C71"/>
    <w:rsid w:val="00713E28"/>
    <w:rsid w:val="00713E5F"/>
    <w:rsid w:val="00713F24"/>
    <w:rsid w:val="007140A0"/>
    <w:rsid w:val="0071421E"/>
    <w:rsid w:val="00714545"/>
    <w:rsid w:val="0071466B"/>
    <w:rsid w:val="007146EC"/>
    <w:rsid w:val="007148AE"/>
    <w:rsid w:val="007148D4"/>
    <w:rsid w:val="0071493C"/>
    <w:rsid w:val="00714AAD"/>
    <w:rsid w:val="00714B42"/>
    <w:rsid w:val="00714BA7"/>
    <w:rsid w:val="00714BC8"/>
    <w:rsid w:val="00714C2E"/>
    <w:rsid w:val="00714CFB"/>
    <w:rsid w:val="007152D1"/>
    <w:rsid w:val="0071542E"/>
    <w:rsid w:val="00715473"/>
    <w:rsid w:val="00715941"/>
    <w:rsid w:val="00715B38"/>
    <w:rsid w:val="00715D22"/>
    <w:rsid w:val="00715E1E"/>
    <w:rsid w:val="00715E2E"/>
    <w:rsid w:val="00715FA5"/>
    <w:rsid w:val="00716025"/>
    <w:rsid w:val="007161DC"/>
    <w:rsid w:val="0071621A"/>
    <w:rsid w:val="0071628E"/>
    <w:rsid w:val="00716298"/>
    <w:rsid w:val="007163C0"/>
    <w:rsid w:val="00716533"/>
    <w:rsid w:val="00716577"/>
    <w:rsid w:val="00716640"/>
    <w:rsid w:val="0071688F"/>
    <w:rsid w:val="00716B28"/>
    <w:rsid w:val="00716D3F"/>
    <w:rsid w:val="00716FDE"/>
    <w:rsid w:val="00716FEE"/>
    <w:rsid w:val="00717013"/>
    <w:rsid w:val="007170F2"/>
    <w:rsid w:val="0071719E"/>
    <w:rsid w:val="007172AB"/>
    <w:rsid w:val="0071735F"/>
    <w:rsid w:val="00717409"/>
    <w:rsid w:val="007177F1"/>
    <w:rsid w:val="007178AC"/>
    <w:rsid w:val="00717A35"/>
    <w:rsid w:val="00717C44"/>
    <w:rsid w:val="00717D91"/>
    <w:rsid w:val="00717E90"/>
    <w:rsid w:val="00717EDA"/>
    <w:rsid w:val="0071D838"/>
    <w:rsid w:val="0072002B"/>
    <w:rsid w:val="0072009C"/>
    <w:rsid w:val="00720762"/>
    <w:rsid w:val="007208C6"/>
    <w:rsid w:val="00720A12"/>
    <w:rsid w:val="00720B27"/>
    <w:rsid w:val="00720E88"/>
    <w:rsid w:val="00721530"/>
    <w:rsid w:val="0072174C"/>
    <w:rsid w:val="00721B1A"/>
    <w:rsid w:val="00721E61"/>
    <w:rsid w:val="007220B6"/>
    <w:rsid w:val="0072211A"/>
    <w:rsid w:val="0072211B"/>
    <w:rsid w:val="0072211F"/>
    <w:rsid w:val="00722123"/>
    <w:rsid w:val="007221E9"/>
    <w:rsid w:val="007222FB"/>
    <w:rsid w:val="0072231C"/>
    <w:rsid w:val="0072237D"/>
    <w:rsid w:val="0072255B"/>
    <w:rsid w:val="007226D7"/>
    <w:rsid w:val="00722772"/>
    <w:rsid w:val="00722AC0"/>
    <w:rsid w:val="00722CD9"/>
    <w:rsid w:val="00722D28"/>
    <w:rsid w:val="00722F2E"/>
    <w:rsid w:val="00722F87"/>
    <w:rsid w:val="007231B2"/>
    <w:rsid w:val="007231C3"/>
    <w:rsid w:val="0072325A"/>
    <w:rsid w:val="00723524"/>
    <w:rsid w:val="0072368E"/>
    <w:rsid w:val="00723BBC"/>
    <w:rsid w:val="00723DD7"/>
    <w:rsid w:val="00723E30"/>
    <w:rsid w:val="00723F7C"/>
    <w:rsid w:val="007240DC"/>
    <w:rsid w:val="00724175"/>
    <w:rsid w:val="007241A6"/>
    <w:rsid w:val="00724213"/>
    <w:rsid w:val="00724557"/>
    <w:rsid w:val="00724597"/>
    <w:rsid w:val="007245F7"/>
    <w:rsid w:val="00724929"/>
    <w:rsid w:val="00724D98"/>
    <w:rsid w:val="00724E14"/>
    <w:rsid w:val="00724F62"/>
    <w:rsid w:val="00724FF1"/>
    <w:rsid w:val="00725027"/>
    <w:rsid w:val="007252AB"/>
    <w:rsid w:val="0072532A"/>
    <w:rsid w:val="007254DD"/>
    <w:rsid w:val="0072554F"/>
    <w:rsid w:val="00725821"/>
    <w:rsid w:val="007258F7"/>
    <w:rsid w:val="007259D2"/>
    <w:rsid w:val="00725A43"/>
    <w:rsid w:val="00725C43"/>
    <w:rsid w:val="00725C97"/>
    <w:rsid w:val="00725DC4"/>
    <w:rsid w:val="00725E32"/>
    <w:rsid w:val="00725EC0"/>
    <w:rsid w:val="007261D4"/>
    <w:rsid w:val="00726496"/>
    <w:rsid w:val="00726561"/>
    <w:rsid w:val="007265B8"/>
    <w:rsid w:val="00726678"/>
    <w:rsid w:val="00726804"/>
    <w:rsid w:val="00726955"/>
    <w:rsid w:val="00726AB5"/>
    <w:rsid w:val="00726AF3"/>
    <w:rsid w:val="00726BA5"/>
    <w:rsid w:val="00726BC0"/>
    <w:rsid w:val="00726D18"/>
    <w:rsid w:val="00726DFF"/>
    <w:rsid w:val="00726E55"/>
    <w:rsid w:val="00727139"/>
    <w:rsid w:val="00727357"/>
    <w:rsid w:val="007274D3"/>
    <w:rsid w:val="0072752A"/>
    <w:rsid w:val="007275A7"/>
    <w:rsid w:val="007275B6"/>
    <w:rsid w:val="007276BA"/>
    <w:rsid w:val="00727A9C"/>
    <w:rsid w:val="00727C00"/>
    <w:rsid w:val="00727C9C"/>
    <w:rsid w:val="00727DD6"/>
    <w:rsid w:val="00727E00"/>
    <w:rsid w:val="00727E04"/>
    <w:rsid w:val="00730047"/>
    <w:rsid w:val="007301FB"/>
    <w:rsid w:val="007301FE"/>
    <w:rsid w:val="00730257"/>
    <w:rsid w:val="007302FB"/>
    <w:rsid w:val="0073030D"/>
    <w:rsid w:val="007306FE"/>
    <w:rsid w:val="00730752"/>
    <w:rsid w:val="007307A6"/>
    <w:rsid w:val="0073082A"/>
    <w:rsid w:val="00730947"/>
    <w:rsid w:val="00730AB8"/>
    <w:rsid w:val="00730E26"/>
    <w:rsid w:val="00731219"/>
    <w:rsid w:val="00731223"/>
    <w:rsid w:val="00731255"/>
    <w:rsid w:val="00731289"/>
    <w:rsid w:val="0073146B"/>
    <w:rsid w:val="0073154F"/>
    <w:rsid w:val="00731790"/>
    <w:rsid w:val="007317BD"/>
    <w:rsid w:val="0073199F"/>
    <w:rsid w:val="007319CC"/>
    <w:rsid w:val="007319F1"/>
    <w:rsid w:val="00731BFD"/>
    <w:rsid w:val="0073207E"/>
    <w:rsid w:val="007325CC"/>
    <w:rsid w:val="007328A3"/>
    <w:rsid w:val="007328C3"/>
    <w:rsid w:val="0073295A"/>
    <w:rsid w:val="00732F3C"/>
    <w:rsid w:val="00732F8F"/>
    <w:rsid w:val="007330B2"/>
    <w:rsid w:val="007331D0"/>
    <w:rsid w:val="00733A51"/>
    <w:rsid w:val="00733DC8"/>
    <w:rsid w:val="00733EE6"/>
    <w:rsid w:val="00734349"/>
    <w:rsid w:val="0073435E"/>
    <w:rsid w:val="0073461A"/>
    <w:rsid w:val="00734636"/>
    <w:rsid w:val="007347AF"/>
    <w:rsid w:val="007347C1"/>
    <w:rsid w:val="00734A87"/>
    <w:rsid w:val="00734DD0"/>
    <w:rsid w:val="00734DFE"/>
    <w:rsid w:val="00734EFF"/>
    <w:rsid w:val="00734F8F"/>
    <w:rsid w:val="0073535D"/>
    <w:rsid w:val="007354AA"/>
    <w:rsid w:val="00735842"/>
    <w:rsid w:val="0073588D"/>
    <w:rsid w:val="00735A55"/>
    <w:rsid w:val="00735C76"/>
    <w:rsid w:val="00735C79"/>
    <w:rsid w:val="00735DDB"/>
    <w:rsid w:val="00735DFC"/>
    <w:rsid w:val="00735E36"/>
    <w:rsid w:val="0073600E"/>
    <w:rsid w:val="0073615D"/>
    <w:rsid w:val="0073625E"/>
    <w:rsid w:val="007362F4"/>
    <w:rsid w:val="00736622"/>
    <w:rsid w:val="00736676"/>
    <w:rsid w:val="007369DF"/>
    <w:rsid w:val="007369E1"/>
    <w:rsid w:val="00736A84"/>
    <w:rsid w:val="00736B9E"/>
    <w:rsid w:val="00736DB2"/>
    <w:rsid w:val="00736F16"/>
    <w:rsid w:val="00736F78"/>
    <w:rsid w:val="00736FB0"/>
    <w:rsid w:val="0073702C"/>
    <w:rsid w:val="007371E3"/>
    <w:rsid w:val="00737337"/>
    <w:rsid w:val="007373F7"/>
    <w:rsid w:val="0073746A"/>
    <w:rsid w:val="007374D1"/>
    <w:rsid w:val="0073768D"/>
    <w:rsid w:val="00737963"/>
    <w:rsid w:val="007379B5"/>
    <w:rsid w:val="007401B3"/>
    <w:rsid w:val="00740432"/>
    <w:rsid w:val="00740437"/>
    <w:rsid w:val="00740586"/>
    <w:rsid w:val="007407AC"/>
    <w:rsid w:val="007407F8"/>
    <w:rsid w:val="00740916"/>
    <w:rsid w:val="00740B40"/>
    <w:rsid w:val="00740D0F"/>
    <w:rsid w:val="00740DF3"/>
    <w:rsid w:val="0074141A"/>
    <w:rsid w:val="00741580"/>
    <w:rsid w:val="00741647"/>
    <w:rsid w:val="00741CEA"/>
    <w:rsid w:val="00741D36"/>
    <w:rsid w:val="00741DF3"/>
    <w:rsid w:val="00741FAE"/>
    <w:rsid w:val="0074236C"/>
    <w:rsid w:val="0074241C"/>
    <w:rsid w:val="00742B78"/>
    <w:rsid w:val="00742C29"/>
    <w:rsid w:val="00742FC6"/>
    <w:rsid w:val="007431A2"/>
    <w:rsid w:val="0074328D"/>
    <w:rsid w:val="007435B7"/>
    <w:rsid w:val="00743636"/>
    <w:rsid w:val="00743810"/>
    <w:rsid w:val="0074384A"/>
    <w:rsid w:val="00743886"/>
    <w:rsid w:val="0074399C"/>
    <w:rsid w:val="00743C68"/>
    <w:rsid w:val="00743D4B"/>
    <w:rsid w:val="0074401F"/>
    <w:rsid w:val="007448A9"/>
    <w:rsid w:val="0074498D"/>
    <w:rsid w:val="00744DB0"/>
    <w:rsid w:val="00744FC4"/>
    <w:rsid w:val="00745208"/>
    <w:rsid w:val="00745265"/>
    <w:rsid w:val="007452A3"/>
    <w:rsid w:val="00745504"/>
    <w:rsid w:val="007455E3"/>
    <w:rsid w:val="00745600"/>
    <w:rsid w:val="0074561C"/>
    <w:rsid w:val="00745694"/>
    <w:rsid w:val="00745768"/>
    <w:rsid w:val="007457AE"/>
    <w:rsid w:val="00745D56"/>
    <w:rsid w:val="00745E86"/>
    <w:rsid w:val="00746162"/>
    <w:rsid w:val="00746189"/>
    <w:rsid w:val="007466B9"/>
    <w:rsid w:val="007469EF"/>
    <w:rsid w:val="00746C98"/>
    <w:rsid w:val="00746EAB"/>
    <w:rsid w:val="00746F45"/>
    <w:rsid w:val="00746FF8"/>
    <w:rsid w:val="007473DE"/>
    <w:rsid w:val="0074755B"/>
    <w:rsid w:val="007475A0"/>
    <w:rsid w:val="007475B6"/>
    <w:rsid w:val="00747815"/>
    <w:rsid w:val="00747996"/>
    <w:rsid w:val="00747AFC"/>
    <w:rsid w:val="00747BBF"/>
    <w:rsid w:val="00747C29"/>
    <w:rsid w:val="0074B383"/>
    <w:rsid w:val="00750025"/>
    <w:rsid w:val="007500BA"/>
    <w:rsid w:val="007504D9"/>
    <w:rsid w:val="0075052E"/>
    <w:rsid w:val="00750690"/>
    <w:rsid w:val="00750697"/>
    <w:rsid w:val="007506D1"/>
    <w:rsid w:val="007507D1"/>
    <w:rsid w:val="007507FC"/>
    <w:rsid w:val="007508B3"/>
    <w:rsid w:val="00750978"/>
    <w:rsid w:val="00750A3D"/>
    <w:rsid w:val="00750C5E"/>
    <w:rsid w:val="00750CAD"/>
    <w:rsid w:val="00750DFD"/>
    <w:rsid w:val="00750EA8"/>
    <w:rsid w:val="007510B9"/>
    <w:rsid w:val="0075118A"/>
    <w:rsid w:val="007513B6"/>
    <w:rsid w:val="00751455"/>
    <w:rsid w:val="0075194C"/>
    <w:rsid w:val="00751A0F"/>
    <w:rsid w:val="00751A11"/>
    <w:rsid w:val="00751B09"/>
    <w:rsid w:val="00751CC8"/>
    <w:rsid w:val="00751F35"/>
    <w:rsid w:val="00752041"/>
    <w:rsid w:val="007520BC"/>
    <w:rsid w:val="0075239D"/>
    <w:rsid w:val="00752A0D"/>
    <w:rsid w:val="00752AFB"/>
    <w:rsid w:val="00752C9C"/>
    <w:rsid w:val="00752D43"/>
    <w:rsid w:val="007530FA"/>
    <w:rsid w:val="00753451"/>
    <w:rsid w:val="0075358F"/>
    <w:rsid w:val="007536A1"/>
    <w:rsid w:val="00753855"/>
    <w:rsid w:val="007538C1"/>
    <w:rsid w:val="007538E2"/>
    <w:rsid w:val="00753912"/>
    <w:rsid w:val="007539AF"/>
    <w:rsid w:val="007539D1"/>
    <w:rsid w:val="00753C1A"/>
    <w:rsid w:val="00753C5D"/>
    <w:rsid w:val="00753E73"/>
    <w:rsid w:val="00753F02"/>
    <w:rsid w:val="00753FD3"/>
    <w:rsid w:val="007540D0"/>
    <w:rsid w:val="007542C0"/>
    <w:rsid w:val="0075455F"/>
    <w:rsid w:val="007545BC"/>
    <w:rsid w:val="00754877"/>
    <w:rsid w:val="00754905"/>
    <w:rsid w:val="00754AAE"/>
    <w:rsid w:val="00754AB4"/>
    <w:rsid w:val="00754B25"/>
    <w:rsid w:val="00754B7D"/>
    <w:rsid w:val="00754CEA"/>
    <w:rsid w:val="00754DD8"/>
    <w:rsid w:val="00754E45"/>
    <w:rsid w:val="007551B4"/>
    <w:rsid w:val="00755259"/>
    <w:rsid w:val="00755376"/>
    <w:rsid w:val="007553BE"/>
    <w:rsid w:val="007554F1"/>
    <w:rsid w:val="0075577A"/>
    <w:rsid w:val="00755B0F"/>
    <w:rsid w:val="00755B62"/>
    <w:rsid w:val="00755B79"/>
    <w:rsid w:val="00755BF9"/>
    <w:rsid w:val="00755E61"/>
    <w:rsid w:val="007560BA"/>
    <w:rsid w:val="00756101"/>
    <w:rsid w:val="007563A9"/>
    <w:rsid w:val="007563E2"/>
    <w:rsid w:val="007563E6"/>
    <w:rsid w:val="00756409"/>
    <w:rsid w:val="007564CA"/>
    <w:rsid w:val="007564E7"/>
    <w:rsid w:val="00756942"/>
    <w:rsid w:val="00756B3E"/>
    <w:rsid w:val="00756C4A"/>
    <w:rsid w:val="00756C6E"/>
    <w:rsid w:val="00756CCC"/>
    <w:rsid w:val="00756D9F"/>
    <w:rsid w:val="00756F76"/>
    <w:rsid w:val="00757009"/>
    <w:rsid w:val="007571C0"/>
    <w:rsid w:val="007574F1"/>
    <w:rsid w:val="007575B9"/>
    <w:rsid w:val="007575D6"/>
    <w:rsid w:val="007578FF"/>
    <w:rsid w:val="00757956"/>
    <w:rsid w:val="00757BC8"/>
    <w:rsid w:val="00757C30"/>
    <w:rsid w:val="00757C62"/>
    <w:rsid w:val="00757DCF"/>
    <w:rsid w:val="00757E01"/>
    <w:rsid w:val="00757F6D"/>
    <w:rsid w:val="00757F89"/>
    <w:rsid w:val="00759FC0"/>
    <w:rsid w:val="0075F13E"/>
    <w:rsid w:val="007601CC"/>
    <w:rsid w:val="00760237"/>
    <w:rsid w:val="0076030E"/>
    <w:rsid w:val="0076032D"/>
    <w:rsid w:val="0076040E"/>
    <w:rsid w:val="00760582"/>
    <w:rsid w:val="007605CE"/>
    <w:rsid w:val="0076072D"/>
    <w:rsid w:val="00760B6B"/>
    <w:rsid w:val="0076104E"/>
    <w:rsid w:val="00761247"/>
    <w:rsid w:val="0076179A"/>
    <w:rsid w:val="00761964"/>
    <w:rsid w:val="00761C2B"/>
    <w:rsid w:val="00761C95"/>
    <w:rsid w:val="00761DAE"/>
    <w:rsid w:val="00761DD6"/>
    <w:rsid w:val="00761E16"/>
    <w:rsid w:val="00761E1E"/>
    <w:rsid w:val="0076201F"/>
    <w:rsid w:val="007622A3"/>
    <w:rsid w:val="00762553"/>
    <w:rsid w:val="007625D0"/>
    <w:rsid w:val="00762813"/>
    <w:rsid w:val="00762AF0"/>
    <w:rsid w:val="00762C45"/>
    <w:rsid w:val="00762D3F"/>
    <w:rsid w:val="00762E35"/>
    <w:rsid w:val="00762E7C"/>
    <w:rsid w:val="00763035"/>
    <w:rsid w:val="0076323E"/>
    <w:rsid w:val="00763468"/>
    <w:rsid w:val="007635A1"/>
    <w:rsid w:val="00763628"/>
    <w:rsid w:val="007636B0"/>
    <w:rsid w:val="007637F0"/>
    <w:rsid w:val="00763877"/>
    <w:rsid w:val="0076395F"/>
    <w:rsid w:val="007639DD"/>
    <w:rsid w:val="00763BC0"/>
    <w:rsid w:val="00763C26"/>
    <w:rsid w:val="00763C7A"/>
    <w:rsid w:val="00763C7F"/>
    <w:rsid w:val="00764020"/>
    <w:rsid w:val="0076408F"/>
    <w:rsid w:val="007642DE"/>
    <w:rsid w:val="007644AB"/>
    <w:rsid w:val="00764AB1"/>
    <w:rsid w:val="00764ABE"/>
    <w:rsid w:val="00764BAD"/>
    <w:rsid w:val="00764C6B"/>
    <w:rsid w:val="00764E6C"/>
    <w:rsid w:val="00764EA4"/>
    <w:rsid w:val="00764F8E"/>
    <w:rsid w:val="00765280"/>
    <w:rsid w:val="0076545C"/>
    <w:rsid w:val="0076580A"/>
    <w:rsid w:val="00765873"/>
    <w:rsid w:val="007658FF"/>
    <w:rsid w:val="00765AC2"/>
    <w:rsid w:val="00765BE8"/>
    <w:rsid w:val="00765BFF"/>
    <w:rsid w:val="00765C46"/>
    <w:rsid w:val="00765C87"/>
    <w:rsid w:val="00765DCA"/>
    <w:rsid w:val="007660E9"/>
    <w:rsid w:val="00766101"/>
    <w:rsid w:val="00766119"/>
    <w:rsid w:val="00766188"/>
    <w:rsid w:val="0076633A"/>
    <w:rsid w:val="0076641C"/>
    <w:rsid w:val="00766570"/>
    <w:rsid w:val="007666EB"/>
    <w:rsid w:val="0076690C"/>
    <w:rsid w:val="00766942"/>
    <w:rsid w:val="007669B6"/>
    <w:rsid w:val="00766A06"/>
    <w:rsid w:val="00766B77"/>
    <w:rsid w:val="00766BD4"/>
    <w:rsid w:val="00766CEE"/>
    <w:rsid w:val="007670B0"/>
    <w:rsid w:val="0076718D"/>
    <w:rsid w:val="007672AA"/>
    <w:rsid w:val="00767340"/>
    <w:rsid w:val="0076741A"/>
    <w:rsid w:val="00767464"/>
    <w:rsid w:val="0076778E"/>
    <w:rsid w:val="00767820"/>
    <w:rsid w:val="0076791C"/>
    <w:rsid w:val="007679DE"/>
    <w:rsid w:val="00767D8B"/>
    <w:rsid w:val="00767DD5"/>
    <w:rsid w:val="00767E23"/>
    <w:rsid w:val="00767EC4"/>
    <w:rsid w:val="00767F3A"/>
    <w:rsid w:val="00767FFA"/>
    <w:rsid w:val="00770127"/>
    <w:rsid w:val="00770241"/>
    <w:rsid w:val="0077025A"/>
    <w:rsid w:val="00770487"/>
    <w:rsid w:val="00770728"/>
    <w:rsid w:val="0077078E"/>
    <w:rsid w:val="00770B30"/>
    <w:rsid w:val="00770EA0"/>
    <w:rsid w:val="007710F4"/>
    <w:rsid w:val="00771205"/>
    <w:rsid w:val="00771211"/>
    <w:rsid w:val="007713B6"/>
    <w:rsid w:val="007715EC"/>
    <w:rsid w:val="00771794"/>
    <w:rsid w:val="00771A81"/>
    <w:rsid w:val="00771A8B"/>
    <w:rsid w:val="00771ABA"/>
    <w:rsid w:val="00771B44"/>
    <w:rsid w:val="00771E37"/>
    <w:rsid w:val="00771E97"/>
    <w:rsid w:val="00771EA3"/>
    <w:rsid w:val="00771EF1"/>
    <w:rsid w:val="00771FDD"/>
    <w:rsid w:val="0077233D"/>
    <w:rsid w:val="00772359"/>
    <w:rsid w:val="00772625"/>
    <w:rsid w:val="00772E8F"/>
    <w:rsid w:val="00772EA7"/>
    <w:rsid w:val="00773078"/>
    <w:rsid w:val="00773215"/>
    <w:rsid w:val="00773233"/>
    <w:rsid w:val="007732E6"/>
    <w:rsid w:val="007734A6"/>
    <w:rsid w:val="0077361D"/>
    <w:rsid w:val="00773799"/>
    <w:rsid w:val="00773B1B"/>
    <w:rsid w:val="00773DD0"/>
    <w:rsid w:val="0077404C"/>
    <w:rsid w:val="007741A8"/>
    <w:rsid w:val="00774329"/>
    <w:rsid w:val="00774336"/>
    <w:rsid w:val="00774418"/>
    <w:rsid w:val="00774664"/>
    <w:rsid w:val="00774684"/>
    <w:rsid w:val="007746DC"/>
    <w:rsid w:val="00774793"/>
    <w:rsid w:val="00774855"/>
    <w:rsid w:val="0077486C"/>
    <w:rsid w:val="00774A18"/>
    <w:rsid w:val="00774A28"/>
    <w:rsid w:val="00774F82"/>
    <w:rsid w:val="00775154"/>
    <w:rsid w:val="007751E9"/>
    <w:rsid w:val="00775639"/>
    <w:rsid w:val="007756C7"/>
    <w:rsid w:val="007758D2"/>
    <w:rsid w:val="007758D8"/>
    <w:rsid w:val="00775AE3"/>
    <w:rsid w:val="00775BEE"/>
    <w:rsid w:val="00775CC8"/>
    <w:rsid w:val="00775D97"/>
    <w:rsid w:val="00775F0A"/>
    <w:rsid w:val="007760EC"/>
    <w:rsid w:val="00776334"/>
    <w:rsid w:val="0077661A"/>
    <w:rsid w:val="007766CA"/>
    <w:rsid w:val="00776B9F"/>
    <w:rsid w:val="00776F98"/>
    <w:rsid w:val="00777006"/>
    <w:rsid w:val="00777012"/>
    <w:rsid w:val="007770BA"/>
    <w:rsid w:val="00777102"/>
    <w:rsid w:val="00777418"/>
    <w:rsid w:val="00777421"/>
    <w:rsid w:val="00777614"/>
    <w:rsid w:val="007777C7"/>
    <w:rsid w:val="00777A1D"/>
    <w:rsid w:val="00777A77"/>
    <w:rsid w:val="00777A83"/>
    <w:rsid w:val="00777BCB"/>
    <w:rsid w:val="00777C77"/>
    <w:rsid w:val="00777CC4"/>
    <w:rsid w:val="0077F8AF"/>
    <w:rsid w:val="00780203"/>
    <w:rsid w:val="00780781"/>
    <w:rsid w:val="00780826"/>
    <w:rsid w:val="00780849"/>
    <w:rsid w:val="00780A93"/>
    <w:rsid w:val="00780AAD"/>
    <w:rsid w:val="00780DE4"/>
    <w:rsid w:val="00781157"/>
    <w:rsid w:val="007812DE"/>
    <w:rsid w:val="007815E3"/>
    <w:rsid w:val="00781B7F"/>
    <w:rsid w:val="00781C2B"/>
    <w:rsid w:val="00781D49"/>
    <w:rsid w:val="00781F13"/>
    <w:rsid w:val="00781F1B"/>
    <w:rsid w:val="0078212F"/>
    <w:rsid w:val="0078219C"/>
    <w:rsid w:val="0078235B"/>
    <w:rsid w:val="0078236D"/>
    <w:rsid w:val="00782370"/>
    <w:rsid w:val="00782372"/>
    <w:rsid w:val="007824F3"/>
    <w:rsid w:val="0078253D"/>
    <w:rsid w:val="00782635"/>
    <w:rsid w:val="0078264D"/>
    <w:rsid w:val="00782785"/>
    <w:rsid w:val="0078278D"/>
    <w:rsid w:val="007829EC"/>
    <w:rsid w:val="00782C12"/>
    <w:rsid w:val="00782C25"/>
    <w:rsid w:val="00782C2E"/>
    <w:rsid w:val="00782C7B"/>
    <w:rsid w:val="00782E2E"/>
    <w:rsid w:val="00783002"/>
    <w:rsid w:val="007830F0"/>
    <w:rsid w:val="007830F7"/>
    <w:rsid w:val="007830FB"/>
    <w:rsid w:val="00783118"/>
    <w:rsid w:val="00783395"/>
    <w:rsid w:val="007833F8"/>
    <w:rsid w:val="0078347E"/>
    <w:rsid w:val="00783506"/>
    <w:rsid w:val="00783579"/>
    <w:rsid w:val="0078357B"/>
    <w:rsid w:val="00783899"/>
    <w:rsid w:val="007838FD"/>
    <w:rsid w:val="00783932"/>
    <w:rsid w:val="00783A62"/>
    <w:rsid w:val="00783C92"/>
    <w:rsid w:val="00784155"/>
    <w:rsid w:val="0078427C"/>
    <w:rsid w:val="00784288"/>
    <w:rsid w:val="007842AC"/>
    <w:rsid w:val="007845C1"/>
    <w:rsid w:val="0078467E"/>
    <w:rsid w:val="00784DAD"/>
    <w:rsid w:val="00784FC1"/>
    <w:rsid w:val="00785027"/>
    <w:rsid w:val="00785207"/>
    <w:rsid w:val="0078521E"/>
    <w:rsid w:val="007856EC"/>
    <w:rsid w:val="00785BC7"/>
    <w:rsid w:val="00785D76"/>
    <w:rsid w:val="00785DCA"/>
    <w:rsid w:val="00785FD5"/>
    <w:rsid w:val="00785FF5"/>
    <w:rsid w:val="0078611E"/>
    <w:rsid w:val="00786414"/>
    <w:rsid w:val="007868F3"/>
    <w:rsid w:val="00786ABD"/>
    <w:rsid w:val="00786B49"/>
    <w:rsid w:val="00786BB8"/>
    <w:rsid w:val="00786E71"/>
    <w:rsid w:val="00786F19"/>
    <w:rsid w:val="00786F63"/>
    <w:rsid w:val="00787404"/>
    <w:rsid w:val="00787432"/>
    <w:rsid w:val="00787910"/>
    <w:rsid w:val="00787B27"/>
    <w:rsid w:val="00787B67"/>
    <w:rsid w:val="00787BC1"/>
    <w:rsid w:val="00787BD8"/>
    <w:rsid w:val="00787E33"/>
    <w:rsid w:val="00787F9A"/>
    <w:rsid w:val="00790032"/>
    <w:rsid w:val="00790206"/>
    <w:rsid w:val="00790319"/>
    <w:rsid w:val="0079037A"/>
    <w:rsid w:val="00790476"/>
    <w:rsid w:val="007905C2"/>
    <w:rsid w:val="0079089C"/>
    <w:rsid w:val="00790B77"/>
    <w:rsid w:val="00790C5E"/>
    <w:rsid w:val="0079107A"/>
    <w:rsid w:val="007911E6"/>
    <w:rsid w:val="00791346"/>
    <w:rsid w:val="007913D8"/>
    <w:rsid w:val="00791574"/>
    <w:rsid w:val="00791675"/>
    <w:rsid w:val="007916CD"/>
    <w:rsid w:val="0079171D"/>
    <w:rsid w:val="007917A4"/>
    <w:rsid w:val="0079190D"/>
    <w:rsid w:val="007919CB"/>
    <w:rsid w:val="00791A80"/>
    <w:rsid w:val="00791B25"/>
    <w:rsid w:val="00791D65"/>
    <w:rsid w:val="00791DF0"/>
    <w:rsid w:val="00791FA8"/>
    <w:rsid w:val="00792246"/>
    <w:rsid w:val="007924EC"/>
    <w:rsid w:val="007926E1"/>
    <w:rsid w:val="00792879"/>
    <w:rsid w:val="00792897"/>
    <w:rsid w:val="007928DC"/>
    <w:rsid w:val="007928EC"/>
    <w:rsid w:val="00792BD1"/>
    <w:rsid w:val="00792C50"/>
    <w:rsid w:val="00792DE5"/>
    <w:rsid w:val="00792E05"/>
    <w:rsid w:val="00792FC8"/>
    <w:rsid w:val="00793248"/>
    <w:rsid w:val="00793481"/>
    <w:rsid w:val="00793534"/>
    <w:rsid w:val="0079359A"/>
    <w:rsid w:val="00793718"/>
    <w:rsid w:val="0079391C"/>
    <w:rsid w:val="00793974"/>
    <w:rsid w:val="00793A3D"/>
    <w:rsid w:val="00793A65"/>
    <w:rsid w:val="00793AE1"/>
    <w:rsid w:val="00793BA9"/>
    <w:rsid w:val="00793D2D"/>
    <w:rsid w:val="00793F56"/>
    <w:rsid w:val="0079416D"/>
    <w:rsid w:val="00794655"/>
    <w:rsid w:val="007948DF"/>
    <w:rsid w:val="00794BD7"/>
    <w:rsid w:val="00794E53"/>
    <w:rsid w:val="007951E7"/>
    <w:rsid w:val="0079554F"/>
    <w:rsid w:val="007956B7"/>
    <w:rsid w:val="00795968"/>
    <w:rsid w:val="00795B35"/>
    <w:rsid w:val="00795E5C"/>
    <w:rsid w:val="00795E96"/>
    <w:rsid w:val="007962D7"/>
    <w:rsid w:val="007962FA"/>
    <w:rsid w:val="0079648B"/>
    <w:rsid w:val="007964B5"/>
    <w:rsid w:val="007967CC"/>
    <w:rsid w:val="007967D6"/>
    <w:rsid w:val="007968DD"/>
    <w:rsid w:val="00796929"/>
    <w:rsid w:val="00796AFE"/>
    <w:rsid w:val="00796BF9"/>
    <w:rsid w:val="0079714A"/>
    <w:rsid w:val="007971AD"/>
    <w:rsid w:val="00797291"/>
    <w:rsid w:val="007972DA"/>
    <w:rsid w:val="00797345"/>
    <w:rsid w:val="00797489"/>
    <w:rsid w:val="00797521"/>
    <w:rsid w:val="0079752B"/>
    <w:rsid w:val="00797622"/>
    <w:rsid w:val="0079766B"/>
    <w:rsid w:val="007977B9"/>
    <w:rsid w:val="00797889"/>
    <w:rsid w:val="007978E4"/>
    <w:rsid w:val="00797A40"/>
    <w:rsid w:val="00797E05"/>
    <w:rsid w:val="00797F13"/>
    <w:rsid w:val="007A0056"/>
    <w:rsid w:val="007A0180"/>
    <w:rsid w:val="007A0689"/>
    <w:rsid w:val="007A069C"/>
    <w:rsid w:val="007A0716"/>
    <w:rsid w:val="007A0A57"/>
    <w:rsid w:val="007A0C9B"/>
    <w:rsid w:val="007A0E4B"/>
    <w:rsid w:val="007A137B"/>
    <w:rsid w:val="007A164C"/>
    <w:rsid w:val="007A1708"/>
    <w:rsid w:val="007A1785"/>
    <w:rsid w:val="007A1794"/>
    <w:rsid w:val="007A181D"/>
    <w:rsid w:val="007A185B"/>
    <w:rsid w:val="007A19A6"/>
    <w:rsid w:val="007A1AA4"/>
    <w:rsid w:val="007A1BC8"/>
    <w:rsid w:val="007A1D68"/>
    <w:rsid w:val="007A22B8"/>
    <w:rsid w:val="007A238A"/>
    <w:rsid w:val="007A24F8"/>
    <w:rsid w:val="007A25D9"/>
    <w:rsid w:val="007A2746"/>
    <w:rsid w:val="007A280C"/>
    <w:rsid w:val="007A28E8"/>
    <w:rsid w:val="007A2A25"/>
    <w:rsid w:val="007A2AB3"/>
    <w:rsid w:val="007A2C46"/>
    <w:rsid w:val="007A2D00"/>
    <w:rsid w:val="007A2D1E"/>
    <w:rsid w:val="007A2E32"/>
    <w:rsid w:val="007A30C6"/>
    <w:rsid w:val="007A3215"/>
    <w:rsid w:val="007A3231"/>
    <w:rsid w:val="007A32F6"/>
    <w:rsid w:val="007A35C1"/>
    <w:rsid w:val="007A362B"/>
    <w:rsid w:val="007A38BF"/>
    <w:rsid w:val="007A39D4"/>
    <w:rsid w:val="007A3B0B"/>
    <w:rsid w:val="007A3B28"/>
    <w:rsid w:val="007A3B83"/>
    <w:rsid w:val="007A3C19"/>
    <w:rsid w:val="007A3D11"/>
    <w:rsid w:val="007A3D2F"/>
    <w:rsid w:val="007A3DAC"/>
    <w:rsid w:val="007A3E7D"/>
    <w:rsid w:val="007A3F3B"/>
    <w:rsid w:val="007A3F9B"/>
    <w:rsid w:val="007A4019"/>
    <w:rsid w:val="007A4235"/>
    <w:rsid w:val="007A4253"/>
    <w:rsid w:val="007A4298"/>
    <w:rsid w:val="007A44A9"/>
    <w:rsid w:val="007A44C2"/>
    <w:rsid w:val="007A4989"/>
    <w:rsid w:val="007A4AC9"/>
    <w:rsid w:val="007A4C93"/>
    <w:rsid w:val="007A4D6F"/>
    <w:rsid w:val="007A5095"/>
    <w:rsid w:val="007A5154"/>
    <w:rsid w:val="007A5240"/>
    <w:rsid w:val="007A52C7"/>
    <w:rsid w:val="007A54EB"/>
    <w:rsid w:val="007A5539"/>
    <w:rsid w:val="007A56F2"/>
    <w:rsid w:val="007A5CE7"/>
    <w:rsid w:val="007A5D75"/>
    <w:rsid w:val="007A5E82"/>
    <w:rsid w:val="007A60C3"/>
    <w:rsid w:val="007A6342"/>
    <w:rsid w:val="007A66A2"/>
    <w:rsid w:val="007A6725"/>
    <w:rsid w:val="007A6771"/>
    <w:rsid w:val="007A67E4"/>
    <w:rsid w:val="007A67F4"/>
    <w:rsid w:val="007A6AC9"/>
    <w:rsid w:val="007A6BF2"/>
    <w:rsid w:val="007A6D10"/>
    <w:rsid w:val="007A6DEF"/>
    <w:rsid w:val="007A6E31"/>
    <w:rsid w:val="007A6ECA"/>
    <w:rsid w:val="007A7000"/>
    <w:rsid w:val="007A7164"/>
    <w:rsid w:val="007A7564"/>
    <w:rsid w:val="007A75DF"/>
    <w:rsid w:val="007A77B7"/>
    <w:rsid w:val="007A7C71"/>
    <w:rsid w:val="007B01D3"/>
    <w:rsid w:val="007B046E"/>
    <w:rsid w:val="007B056B"/>
    <w:rsid w:val="007B0686"/>
    <w:rsid w:val="007B07E4"/>
    <w:rsid w:val="007B08DA"/>
    <w:rsid w:val="007B0902"/>
    <w:rsid w:val="007B0C01"/>
    <w:rsid w:val="007B0C41"/>
    <w:rsid w:val="007B0C49"/>
    <w:rsid w:val="007B0D1C"/>
    <w:rsid w:val="007B1065"/>
    <w:rsid w:val="007B132B"/>
    <w:rsid w:val="007B1703"/>
    <w:rsid w:val="007B175A"/>
    <w:rsid w:val="007B1948"/>
    <w:rsid w:val="007B1AE6"/>
    <w:rsid w:val="007B1EF5"/>
    <w:rsid w:val="007B200D"/>
    <w:rsid w:val="007B213D"/>
    <w:rsid w:val="007B2152"/>
    <w:rsid w:val="007B2220"/>
    <w:rsid w:val="007B2319"/>
    <w:rsid w:val="007B259E"/>
    <w:rsid w:val="007B2AB7"/>
    <w:rsid w:val="007B2CE1"/>
    <w:rsid w:val="007B2ECB"/>
    <w:rsid w:val="007B2F6A"/>
    <w:rsid w:val="007B2F73"/>
    <w:rsid w:val="007B31C0"/>
    <w:rsid w:val="007B323B"/>
    <w:rsid w:val="007B35B6"/>
    <w:rsid w:val="007B35D6"/>
    <w:rsid w:val="007B371B"/>
    <w:rsid w:val="007B3911"/>
    <w:rsid w:val="007B39DB"/>
    <w:rsid w:val="007B39E7"/>
    <w:rsid w:val="007B3BE6"/>
    <w:rsid w:val="007B3DA2"/>
    <w:rsid w:val="007B3E4D"/>
    <w:rsid w:val="007B3F7E"/>
    <w:rsid w:val="007B422C"/>
    <w:rsid w:val="007B4373"/>
    <w:rsid w:val="007B43D7"/>
    <w:rsid w:val="007B4808"/>
    <w:rsid w:val="007B49F9"/>
    <w:rsid w:val="007B4A3D"/>
    <w:rsid w:val="007B4D23"/>
    <w:rsid w:val="007B4DB0"/>
    <w:rsid w:val="007B4DC1"/>
    <w:rsid w:val="007B4DF9"/>
    <w:rsid w:val="007B4E84"/>
    <w:rsid w:val="007B4EDE"/>
    <w:rsid w:val="007B5045"/>
    <w:rsid w:val="007B5318"/>
    <w:rsid w:val="007B53F3"/>
    <w:rsid w:val="007B54ED"/>
    <w:rsid w:val="007B5675"/>
    <w:rsid w:val="007B5BA3"/>
    <w:rsid w:val="007B5BB5"/>
    <w:rsid w:val="007B5BCC"/>
    <w:rsid w:val="007B5BEA"/>
    <w:rsid w:val="007B5C5F"/>
    <w:rsid w:val="007B5C6B"/>
    <w:rsid w:val="007B6041"/>
    <w:rsid w:val="007B6202"/>
    <w:rsid w:val="007B6230"/>
    <w:rsid w:val="007B6443"/>
    <w:rsid w:val="007B671D"/>
    <w:rsid w:val="007B6840"/>
    <w:rsid w:val="007B688D"/>
    <w:rsid w:val="007B68EA"/>
    <w:rsid w:val="007B6AD2"/>
    <w:rsid w:val="007B6C5E"/>
    <w:rsid w:val="007B6C68"/>
    <w:rsid w:val="007B6C8D"/>
    <w:rsid w:val="007B6CC7"/>
    <w:rsid w:val="007B6E9C"/>
    <w:rsid w:val="007B7002"/>
    <w:rsid w:val="007B7065"/>
    <w:rsid w:val="007B74B7"/>
    <w:rsid w:val="007B765C"/>
    <w:rsid w:val="007B7660"/>
    <w:rsid w:val="007B76BC"/>
    <w:rsid w:val="007B77A1"/>
    <w:rsid w:val="007B7A14"/>
    <w:rsid w:val="007B7A21"/>
    <w:rsid w:val="007B7EDC"/>
    <w:rsid w:val="007C0139"/>
    <w:rsid w:val="007C032D"/>
    <w:rsid w:val="007C04C4"/>
    <w:rsid w:val="007C0792"/>
    <w:rsid w:val="007C07CA"/>
    <w:rsid w:val="007C07EC"/>
    <w:rsid w:val="007C0A13"/>
    <w:rsid w:val="007C0A4B"/>
    <w:rsid w:val="007C0C0C"/>
    <w:rsid w:val="007C0C17"/>
    <w:rsid w:val="007C0D01"/>
    <w:rsid w:val="007C0D2D"/>
    <w:rsid w:val="007C0DB8"/>
    <w:rsid w:val="007C0E7F"/>
    <w:rsid w:val="007C0EE9"/>
    <w:rsid w:val="007C104A"/>
    <w:rsid w:val="007C10DE"/>
    <w:rsid w:val="007C11D5"/>
    <w:rsid w:val="007C1536"/>
    <w:rsid w:val="007C156D"/>
    <w:rsid w:val="007C15B1"/>
    <w:rsid w:val="007C15D2"/>
    <w:rsid w:val="007C18D0"/>
    <w:rsid w:val="007C1AFF"/>
    <w:rsid w:val="007C1CAC"/>
    <w:rsid w:val="007C1FFA"/>
    <w:rsid w:val="007C2039"/>
    <w:rsid w:val="007C2273"/>
    <w:rsid w:val="007C22A1"/>
    <w:rsid w:val="007C23C8"/>
    <w:rsid w:val="007C2519"/>
    <w:rsid w:val="007C2635"/>
    <w:rsid w:val="007C2819"/>
    <w:rsid w:val="007C29D8"/>
    <w:rsid w:val="007C2C6A"/>
    <w:rsid w:val="007C2D1E"/>
    <w:rsid w:val="007C2EB0"/>
    <w:rsid w:val="007C3041"/>
    <w:rsid w:val="007C3194"/>
    <w:rsid w:val="007C31AB"/>
    <w:rsid w:val="007C3F40"/>
    <w:rsid w:val="007C3FB5"/>
    <w:rsid w:val="007C4132"/>
    <w:rsid w:val="007C41B1"/>
    <w:rsid w:val="007C41CF"/>
    <w:rsid w:val="007C43E0"/>
    <w:rsid w:val="007C4635"/>
    <w:rsid w:val="007C488D"/>
    <w:rsid w:val="007C4D9A"/>
    <w:rsid w:val="007C5087"/>
    <w:rsid w:val="007C53E9"/>
    <w:rsid w:val="007C549F"/>
    <w:rsid w:val="007C59AC"/>
    <w:rsid w:val="007C5A0D"/>
    <w:rsid w:val="007C5B30"/>
    <w:rsid w:val="007C5D4A"/>
    <w:rsid w:val="007C5E01"/>
    <w:rsid w:val="007C5EC3"/>
    <w:rsid w:val="007C5F1A"/>
    <w:rsid w:val="007C601D"/>
    <w:rsid w:val="007C61AD"/>
    <w:rsid w:val="007C637E"/>
    <w:rsid w:val="007C6719"/>
    <w:rsid w:val="007C67FE"/>
    <w:rsid w:val="007C6B0E"/>
    <w:rsid w:val="007C6BFF"/>
    <w:rsid w:val="007C6CE2"/>
    <w:rsid w:val="007C6E4B"/>
    <w:rsid w:val="007C704D"/>
    <w:rsid w:val="007C743C"/>
    <w:rsid w:val="007C76C8"/>
    <w:rsid w:val="007C77CF"/>
    <w:rsid w:val="007C780A"/>
    <w:rsid w:val="007C79FA"/>
    <w:rsid w:val="007C7A22"/>
    <w:rsid w:val="007C7A68"/>
    <w:rsid w:val="007C7A8B"/>
    <w:rsid w:val="007C7AF9"/>
    <w:rsid w:val="007C7CA9"/>
    <w:rsid w:val="007D02D0"/>
    <w:rsid w:val="007D0759"/>
    <w:rsid w:val="007D0A13"/>
    <w:rsid w:val="007D0A5F"/>
    <w:rsid w:val="007D0B77"/>
    <w:rsid w:val="007D0BE7"/>
    <w:rsid w:val="007D0CB8"/>
    <w:rsid w:val="007D0E7C"/>
    <w:rsid w:val="007D0F64"/>
    <w:rsid w:val="007D0F86"/>
    <w:rsid w:val="007D10F2"/>
    <w:rsid w:val="007D11F9"/>
    <w:rsid w:val="007D1622"/>
    <w:rsid w:val="007D166E"/>
    <w:rsid w:val="007D18E2"/>
    <w:rsid w:val="007D19E1"/>
    <w:rsid w:val="007D1A7C"/>
    <w:rsid w:val="007D1AAE"/>
    <w:rsid w:val="007D1B3D"/>
    <w:rsid w:val="007D1B8F"/>
    <w:rsid w:val="007D1C8C"/>
    <w:rsid w:val="007D1E34"/>
    <w:rsid w:val="007D2040"/>
    <w:rsid w:val="007D21C4"/>
    <w:rsid w:val="007D25E2"/>
    <w:rsid w:val="007D2677"/>
    <w:rsid w:val="007D2689"/>
    <w:rsid w:val="007D2704"/>
    <w:rsid w:val="007D27DF"/>
    <w:rsid w:val="007D282A"/>
    <w:rsid w:val="007D2962"/>
    <w:rsid w:val="007D2D17"/>
    <w:rsid w:val="007D2EE9"/>
    <w:rsid w:val="007D2F44"/>
    <w:rsid w:val="007D30E8"/>
    <w:rsid w:val="007D33A5"/>
    <w:rsid w:val="007D3437"/>
    <w:rsid w:val="007D359D"/>
    <w:rsid w:val="007D363F"/>
    <w:rsid w:val="007D3724"/>
    <w:rsid w:val="007D37C5"/>
    <w:rsid w:val="007D37DA"/>
    <w:rsid w:val="007D393F"/>
    <w:rsid w:val="007D42AF"/>
    <w:rsid w:val="007D444F"/>
    <w:rsid w:val="007D486A"/>
    <w:rsid w:val="007D4C06"/>
    <w:rsid w:val="007D4E6B"/>
    <w:rsid w:val="007D4E9C"/>
    <w:rsid w:val="007D541C"/>
    <w:rsid w:val="007D5506"/>
    <w:rsid w:val="007D559A"/>
    <w:rsid w:val="007D55B4"/>
    <w:rsid w:val="007D55E4"/>
    <w:rsid w:val="007D560E"/>
    <w:rsid w:val="007D577C"/>
    <w:rsid w:val="007D57F0"/>
    <w:rsid w:val="007D5B37"/>
    <w:rsid w:val="007D5C75"/>
    <w:rsid w:val="007D5E31"/>
    <w:rsid w:val="007D5F42"/>
    <w:rsid w:val="007D5FA0"/>
    <w:rsid w:val="007D5FBE"/>
    <w:rsid w:val="007D6019"/>
    <w:rsid w:val="007D6020"/>
    <w:rsid w:val="007D6098"/>
    <w:rsid w:val="007D639F"/>
    <w:rsid w:val="007D64BC"/>
    <w:rsid w:val="007D6507"/>
    <w:rsid w:val="007D65F3"/>
    <w:rsid w:val="007D669F"/>
    <w:rsid w:val="007D69F1"/>
    <w:rsid w:val="007D6A3F"/>
    <w:rsid w:val="007D6F8A"/>
    <w:rsid w:val="007D70E2"/>
    <w:rsid w:val="007D721D"/>
    <w:rsid w:val="007D7271"/>
    <w:rsid w:val="007D729C"/>
    <w:rsid w:val="007D739E"/>
    <w:rsid w:val="007D7404"/>
    <w:rsid w:val="007D7880"/>
    <w:rsid w:val="007D7B33"/>
    <w:rsid w:val="007D7CFC"/>
    <w:rsid w:val="007D7E55"/>
    <w:rsid w:val="007D7EA0"/>
    <w:rsid w:val="007D7EAD"/>
    <w:rsid w:val="007E00E9"/>
    <w:rsid w:val="007E02D1"/>
    <w:rsid w:val="007E046B"/>
    <w:rsid w:val="007E058C"/>
    <w:rsid w:val="007E059A"/>
    <w:rsid w:val="007E0C0B"/>
    <w:rsid w:val="007E0D75"/>
    <w:rsid w:val="007E0D7D"/>
    <w:rsid w:val="007E0E1B"/>
    <w:rsid w:val="007E0FE9"/>
    <w:rsid w:val="007E1010"/>
    <w:rsid w:val="007E10C3"/>
    <w:rsid w:val="007E1317"/>
    <w:rsid w:val="007E1604"/>
    <w:rsid w:val="007E16D3"/>
    <w:rsid w:val="007E1AC6"/>
    <w:rsid w:val="007E1B4A"/>
    <w:rsid w:val="007E1B9A"/>
    <w:rsid w:val="007E1BFF"/>
    <w:rsid w:val="007E1CA9"/>
    <w:rsid w:val="007E1CD2"/>
    <w:rsid w:val="007E1F28"/>
    <w:rsid w:val="007E1F92"/>
    <w:rsid w:val="007E224A"/>
    <w:rsid w:val="007E2396"/>
    <w:rsid w:val="007E23A5"/>
    <w:rsid w:val="007E246D"/>
    <w:rsid w:val="007E2620"/>
    <w:rsid w:val="007E275A"/>
    <w:rsid w:val="007E2795"/>
    <w:rsid w:val="007E28EC"/>
    <w:rsid w:val="007E2D09"/>
    <w:rsid w:val="007E2D82"/>
    <w:rsid w:val="007E2E7A"/>
    <w:rsid w:val="007E3074"/>
    <w:rsid w:val="007E3457"/>
    <w:rsid w:val="007E38EB"/>
    <w:rsid w:val="007E3AC4"/>
    <w:rsid w:val="007E3DD0"/>
    <w:rsid w:val="007E40B5"/>
    <w:rsid w:val="007E436D"/>
    <w:rsid w:val="007E44C0"/>
    <w:rsid w:val="007E45AF"/>
    <w:rsid w:val="007E46EF"/>
    <w:rsid w:val="007E47C4"/>
    <w:rsid w:val="007E4804"/>
    <w:rsid w:val="007E4827"/>
    <w:rsid w:val="007E4B6D"/>
    <w:rsid w:val="007E4BE6"/>
    <w:rsid w:val="007E4CF3"/>
    <w:rsid w:val="007E4D13"/>
    <w:rsid w:val="007E511B"/>
    <w:rsid w:val="007E516A"/>
    <w:rsid w:val="007E53A9"/>
    <w:rsid w:val="007E5797"/>
    <w:rsid w:val="007E58D3"/>
    <w:rsid w:val="007E5A2D"/>
    <w:rsid w:val="007E5A6C"/>
    <w:rsid w:val="007E5A99"/>
    <w:rsid w:val="007E5C03"/>
    <w:rsid w:val="007E5C91"/>
    <w:rsid w:val="007E5CD3"/>
    <w:rsid w:val="007E5D78"/>
    <w:rsid w:val="007E5D80"/>
    <w:rsid w:val="007E5D9B"/>
    <w:rsid w:val="007E5E1B"/>
    <w:rsid w:val="007E602D"/>
    <w:rsid w:val="007E608E"/>
    <w:rsid w:val="007E60EA"/>
    <w:rsid w:val="007E6397"/>
    <w:rsid w:val="007E64EF"/>
    <w:rsid w:val="007E653F"/>
    <w:rsid w:val="007E6688"/>
    <w:rsid w:val="007E66B9"/>
    <w:rsid w:val="007E66D7"/>
    <w:rsid w:val="007E6A51"/>
    <w:rsid w:val="007E6A8D"/>
    <w:rsid w:val="007E6FFD"/>
    <w:rsid w:val="007E7138"/>
    <w:rsid w:val="007E734D"/>
    <w:rsid w:val="007E74F7"/>
    <w:rsid w:val="007E7780"/>
    <w:rsid w:val="007E7855"/>
    <w:rsid w:val="007E7A8B"/>
    <w:rsid w:val="007E7C5D"/>
    <w:rsid w:val="007E7ECC"/>
    <w:rsid w:val="007E7F5A"/>
    <w:rsid w:val="007EDD5A"/>
    <w:rsid w:val="007F01EB"/>
    <w:rsid w:val="007F0287"/>
    <w:rsid w:val="007F0316"/>
    <w:rsid w:val="007F035D"/>
    <w:rsid w:val="007F0393"/>
    <w:rsid w:val="007F05C0"/>
    <w:rsid w:val="007F07E9"/>
    <w:rsid w:val="007F087D"/>
    <w:rsid w:val="007F0D66"/>
    <w:rsid w:val="007F0EB2"/>
    <w:rsid w:val="007F0EC1"/>
    <w:rsid w:val="007F0FCA"/>
    <w:rsid w:val="007F1278"/>
    <w:rsid w:val="007F15FC"/>
    <w:rsid w:val="007F160F"/>
    <w:rsid w:val="007F1703"/>
    <w:rsid w:val="007F1825"/>
    <w:rsid w:val="007F1906"/>
    <w:rsid w:val="007F1B19"/>
    <w:rsid w:val="007F1BD2"/>
    <w:rsid w:val="007F20CF"/>
    <w:rsid w:val="007F2286"/>
    <w:rsid w:val="007F23A8"/>
    <w:rsid w:val="007F248B"/>
    <w:rsid w:val="007F27F7"/>
    <w:rsid w:val="007F2855"/>
    <w:rsid w:val="007F2AD7"/>
    <w:rsid w:val="007F2C93"/>
    <w:rsid w:val="007F2D8F"/>
    <w:rsid w:val="007F3291"/>
    <w:rsid w:val="007F34CB"/>
    <w:rsid w:val="007F34D4"/>
    <w:rsid w:val="007F3604"/>
    <w:rsid w:val="007F37AF"/>
    <w:rsid w:val="007F3BBC"/>
    <w:rsid w:val="007F3D18"/>
    <w:rsid w:val="007F3D6C"/>
    <w:rsid w:val="007F3E53"/>
    <w:rsid w:val="007F3FA4"/>
    <w:rsid w:val="007F43F7"/>
    <w:rsid w:val="007F4673"/>
    <w:rsid w:val="007F46A1"/>
    <w:rsid w:val="007F4B82"/>
    <w:rsid w:val="007F4E40"/>
    <w:rsid w:val="007F4E99"/>
    <w:rsid w:val="007F54C0"/>
    <w:rsid w:val="007F5628"/>
    <w:rsid w:val="007F589E"/>
    <w:rsid w:val="007F5962"/>
    <w:rsid w:val="007F5E1D"/>
    <w:rsid w:val="007F5F9F"/>
    <w:rsid w:val="007F5FA3"/>
    <w:rsid w:val="007F6059"/>
    <w:rsid w:val="007F60EB"/>
    <w:rsid w:val="007F621F"/>
    <w:rsid w:val="007F6358"/>
    <w:rsid w:val="007F646D"/>
    <w:rsid w:val="007F64BD"/>
    <w:rsid w:val="007F677F"/>
    <w:rsid w:val="007F681D"/>
    <w:rsid w:val="007F69AE"/>
    <w:rsid w:val="007F6AFC"/>
    <w:rsid w:val="007F6B96"/>
    <w:rsid w:val="007F6CFF"/>
    <w:rsid w:val="007F6E88"/>
    <w:rsid w:val="007F7161"/>
    <w:rsid w:val="007F726E"/>
    <w:rsid w:val="007F76F7"/>
    <w:rsid w:val="007F7737"/>
    <w:rsid w:val="007F782C"/>
    <w:rsid w:val="007F784B"/>
    <w:rsid w:val="007F784C"/>
    <w:rsid w:val="007F79D9"/>
    <w:rsid w:val="007F7A2F"/>
    <w:rsid w:val="007F7CDD"/>
    <w:rsid w:val="007F7D8E"/>
    <w:rsid w:val="008002AC"/>
    <w:rsid w:val="008002CB"/>
    <w:rsid w:val="00800438"/>
    <w:rsid w:val="008007D3"/>
    <w:rsid w:val="008007D5"/>
    <w:rsid w:val="008008DB"/>
    <w:rsid w:val="00800A8C"/>
    <w:rsid w:val="00800BE2"/>
    <w:rsid w:val="00800D28"/>
    <w:rsid w:val="00800ED5"/>
    <w:rsid w:val="00800FC9"/>
    <w:rsid w:val="00801413"/>
    <w:rsid w:val="00801523"/>
    <w:rsid w:val="00801647"/>
    <w:rsid w:val="00801653"/>
    <w:rsid w:val="00801C3E"/>
    <w:rsid w:val="00801CA0"/>
    <w:rsid w:val="008020EB"/>
    <w:rsid w:val="00802239"/>
    <w:rsid w:val="0080237C"/>
    <w:rsid w:val="00802794"/>
    <w:rsid w:val="0080306A"/>
    <w:rsid w:val="00803233"/>
    <w:rsid w:val="00803299"/>
    <w:rsid w:val="0080378D"/>
    <w:rsid w:val="00803A0C"/>
    <w:rsid w:val="00803AAB"/>
    <w:rsid w:val="00803B34"/>
    <w:rsid w:val="00803B41"/>
    <w:rsid w:val="00803C08"/>
    <w:rsid w:val="00803C9F"/>
    <w:rsid w:val="00803F7E"/>
    <w:rsid w:val="008040C3"/>
    <w:rsid w:val="00804434"/>
    <w:rsid w:val="008044CA"/>
    <w:rsid w:val="00804523"/>
    <w:rsid w:val="0080454A"/>
    <w:rsid w:val="00804A03"/>
    <w:rsid w:val="00804AC6"/>
    <w:rsid w:val="00804BD0"/>
    <w:rsid w:val="00804C1D"/>
    <w:rsid w:val="00804CB6"/>
    <w:rsid w:val="00804F0D"/>
    <w:rsid w:val="0080500F"/>
    <w:rsid w:val="00805157"/>
    <w:rsid w:val="00805305"/>
    <w:rsid w:val="008053E0"/>
    <w:rsid w:val="00805495"/>
    <w:rsid w:val="00805521"/>
    <w:rsid w:val="00805558"/>
    <w:rsid w:val="008056D0"/>
    <w:rsid w:val="0080580D"/>
    <w:rsid w:val="00805AC1"/>
    <w:rsid w:val="00805C31"/>
    <w:rsid w:val="00805E7A"/>
    <w:rsid w:val="00805F03"/>
    <w:rsid w:val="00806305"/>
    <w:rsid w:val="008063A9"/>
    <w:rsid w:val="00806469"/>
    <w:rsid w:val="00806588"/>
    <w:rsid w:val="00806845"/>
    <w:rsid w:val="0080696C"/>
    <w:rsid w:val="00806ABC"/>
    <w:rsid w:val="00806B2D"/>
    <w:rsid w:val="00807042"/>
    <w:rsid w:val="0080712C"/>
    <w:rsid w:val="0080743F"/>
    <w:rsid w:val="008074FE"/>
    <w:rsid w:val="008075E1"/>
    <w:rsid w:val="008076A5"/>
    <w:rsid w:val="008078B9"/>
    <w:rsid w:val="00807926"/>
    <w:rsid w:val="00807979"/>
    <w:rsid w:val="00807AB7"/>
    <w:rsid w:val="00807B08"/>
    <w:rsid w:val="00807DD1"/>
    <w:rsid w:val="00807FB5"/>
    <w:rsid w:val="008100AC"/>
    <w:rsid w:val="00810165"/>
    <w:rsid w:val="008102DE"/>
    <w:rsid w:val="00810754"/>
    <w:rsid w:val="0081079F"/>
    <w:rsid w:val="0081080D"/>
    <w:rsid w:val="00810A7C"/>
    <w:rsid w:val="00810BCF"/>
    <w:rsid w:val="008112A9"/>
    <w:rsid w:val="008112C4"/>
    <w:rsid w:val="0081156E"/>
    <w:rsid w:val="00811600"/>
    <w:rsid w:val="008116D3"/>
    <w:rsid w:val="008118D1"/>
    <w:rsid w:val="008119FF"/>
    <w:rsid w:val="00811C05"/>
    <w:rsid w:val="00811D0B"/>
    <w:rsid w:val="00811DDD"/>
    <w:rsid w:val="0081214C"/>
    <w:rsid w:val="008126D9"/>
    <w:rsid w:val="00812744"/>
    <w:rsid w:val="008128C1"/>
    <w:rsid w:val="008128CC"/>
    <w:rsid w:val="00812934"/>
    <w:rsid w:val="00812A01"/>
    <w:rsid w:val="00812D44"/>
    <w:rsid w:val="00812E2D"/>
    <w:rsid w:val="00812EFD"/>
    <w:rsid w:val="008131A9"/>
    <w:rsid w:val="008134D1"/>
    <w:rsid w:val="008138DF"/>
    <w:rsid w:val="00813D99"/>
    <w:rsid w:val="00813F7E"/>
    <w:rsid w:val="008140D5"/>
    <w:rsid w:val="00814311"/>
    <w:rsid w:val="008145E7"/>
    <w:rsid w:val="008146BB"/>
    <w:rsid w:val="00814758"/>
    <w:rsid w:val="00814804"/>
    <w:rsid w:val="00814855"/>
    <w:rsid w:val="00814AB5"/>
    <w:rsid w:val="00814BE1"/>
    <w:rsid w:val="00814CCA"/>
    <w:rsid w:val="00814CD0"/>
    <w:rsid w:val="00814E3D"/>
    <w:rsid w:val="00814FA5"/>
    <w:rsid w:val="008150B2"/>
    <w:rsid w:val="00815365"/>
    <w:rsid w:val="00815493"/>
    <w:rsid w:val="008157AB"/>
    <w:rsid w:val="00815ED0"/>
    <w:rsid w:val="00816065"/>
    <w:rsid w:val="008165D4"/>
    <w:rsid w:val="008165F2"/>
    <w:rsid w:val="00816784"/>
    <w:rsid w:val="00816857"/>
    <w:rsid w:val="00816CBD"/>
    <w:rsid w:val="008170BF"/>
    <w:rsid w:val="00817284"/>
    <w:rsid w:val="00817621"/>
    <w:rsid w:val="008179A5"/>
    <w:rsid w:val="00817A2E"/>
    <w:rsid w:val="00817A6A"/>
    <w:rsid w:val="00817F62"/>
    <w:rsid w:val="00820146"/>
    <w:rsid w:val="008202BE"/>
    <w:rsid w:val="00820373"/>
    <w:rsid w:val="0082038F"/>
    <w:rsid w:val="008204DE"/>
    <w:rsid w:val="00820655"/>
    <w:rsid w:val="00820852"/>
    <w:rsid w:val="008208C6"/>
    <w:rsid w:val="00820A75"/>
    <w:rsid w:val="00820AAF"/>
    <w:rsid w:val="00820B5D"/>
    <w:rsid w:val="00820D23"/>
    <w:rsid w:val="00820DD8"/>
    <w:rsid w:val="00820EC3"/>
    <w:rsid w:val="00820F8C"/>
    <w:rsid w:val="00821251"/>
    <w:rsid w:val="00821307"/>
    <w:rsid w:val="00821599"/>
    <w:rsid w:val="008217B5"/>
    <w:rsid w:val="00821BCD"/>
    <w:rsid w:val="00821CD7"/>
    <w:rsid w:val="00821D29"/>
    <w:rsid w:val="00821DAC"/>
    <w:rsid w:val="00821F63"/>
    <w:rsid w:val="00821F6C"/>
    <w:rsid w:val="00821FC7"/>
    <w:rsid w:val="008220EE"/>
    <w:rsid w:val="008222CB"/>
    <w:rsid w:val="008223B2"/>
    <w:rsid w:val="00822528"/>
    <w:rsid w:val="008226C4"/>
    <w:rsid w:val="0082277E"/>
    <w:rsid w:val="00822787"/>
    <w:rsid w:val="00822793"/>
    <w:rsid w:val="008229F4"/>
    <w:rsid w:val="00822B91"/>
    <w:rsid w:val="00822D2C"/>
    <w:rsid w:val="00822DEB"/>
    <w:rsid w:val="008230F5"/>
    <w:rsid w:val="00823147"/>
    <w:rsid w:val="0082315E"/>
    <w:rsid w:val="00823269"/>
    <w:rsid w:val="0082331C"/>
    <w:rsid w:val="0082345C"/>
    <w:rsid w:val="00823649"/>
    <w:rsid w:val="00823659"/>
    <w:rsid w:val="0082370E"/>
    <w:rsid w:val="008239AB"/>
    <w:rsid w:val="00823AAD"/>
    <w:rsid w:val="00823AC5"/>
    <w:rsid w:val="00823BBB"/>
    <w:rsid w:val="008243CC"/>
    <w:rsid w:val="00824404"/>
    <w:rsid w:val="008246DB"/>
    <w:rsid w:val="008248E4"/>
    <w:rsid w:val="0082493D"/>
    <w:rsid w:val="0082499C"/>
    <w:rsid w:val="00824AEB"/>
    <w:rsid w:val="00824C16"/>
    <w:rsid w:val="00824CA9"/>
    <w:rsid w:val="00824E19"/>
    <w:rsid w:val="00824E6D"/>
    <w:rsid w:val="00824EA6"/>
    <w:rsid w:val="00824ECA"/>
    <w:rsid w:val="00824F0A"/>
    <w:rsid w:val="00825061"/>
    <w:rsid w:val="00825398"/>
    <w:rsid w:val="008256F3"/>
    <w:rsid w:val="00825A79"/>
    <w:rsid w:val="00825A89"/>
    <w:rsid w:val="00825E3D"/>
    <w:rsid w:val="00825F19"/>
    <w:rsid w:val="00825F7B"/>
    <w:rsid w:val="00826042"/>
    <w:rsid w:val="0082607F"/>
    <w:rsid w:val="008260A9"/>
    <w:rsid w:val="00826248"/>
    <w:rsid w:val="0082630A"/>
    <w:rsid w:val="00826380"/>
    <w:rsid w:val="00826436"/>
    <w:rsid w:val="0082645E"/>
    <w:rsid w:val="008264FC"/>
    <w:rsid w:val="00826547"/>
    <w:rsid w:val="00826588"/>
    <w:rsid w:val="00826806"/>
    <w:rsid w:val="008269E8"/>
    <w:rsid w:val="00826B39"/>
    <w:rsid w:val="00826D09"/>
    <w:rsid w:val="00826D9F"/>
    <w:rsid w:val="00826E10"/>
    <w:rsid w:val="00826E25"/>
    <w:rsid w:val="008275E7"/>
    <w:rsid w:val="008276BE"/>
    <w:rsid w:val="0082780F"/>
    <w:rsid w:val="00827D48"/>
    <w:rsid w:val="00827FC0"/>
    <w:rsid w:val="00830040"/>
    <w:rsid w:val="008301C8"/>
    <w:rsid w:val="008304D3"/>
    <w:rsid w:val="00830597"/>
    <w:rsid w:val="00830780"/>
    <w:rsid w:val="008309FD"/>
    <w:rsid w:val="00830C81"/>
    <w:rsid w:val="00830D0A"/>
    <w:rsid w:val="00830D38"/>
    <w:rsid w:val="00830EE8"/>
    <w:rsid w:val="00830FB5"/>
    <w:rsid w:val="00831130"/>
    <w:rsid w:val="00831186"/>
    <w:rsid w:val="008317B4"/>
    <w:rsid w:val="008317CE"/>
    <w:rsid w:val="00831988"/>
    <w:rsid w:val="00831A71"/>
    <w:rsid w:val="00831BC3"/>
    <w:rsid w:val="00831D44"/>
    <w:rsid w:val="008320CA"/>
    <w:rsid w:val="008320D2"/>
    <w:rsid w:val="008322BC"/>
    <w:rsid w:val="00832429"/>
    <w:rsid w:val="00832799"/>
    <w:rsid w:val="0083299E"/>
    <w:rsid w:val="00832A35"/>
    <w:rsid w:val="00832C60"/>
    <w:rsid w:val="00832D04"/>
    <w:rsid w:val="00832E66"/>
    <w:rsid w:val="00832F11"/>
    <w:rsid w:val="008330A0"/>
    <w:rsid w:val="008335E8"/>
    <w:rsid w:val="008337A8"/>
    <w:rsid w:val="008337F0"/>
    <w:rsid w:val="0083398B"/>
    <w:rsid w:val="008339C7"/>
    <w:rsid w:val="00833C0F"/>
    <w:rsid w:val="00833D95"/>
    <w:rsid w:val="00833E13"/>
    <w:rsid w:val="00833EBC"/>
    <w:rsid w:val="00833EFC"/>
    <w:rsid w:val="00834014"/>
    <w:rsid w:val="008340D1"/>
    <w:rsid w:val="008340D8"/>
    <w:rsid w:val="0083416F"/>
    <w:rsid w:val="00834279"/>
    <w:rsid w:val="008343F9"/>
    <w:rsid w:val="00834470"/>
    <w:rsid w:val="00834511"/>
    <w:rsid w:val="0083456C"/>
    <w:rsid w:val="00834655"/>
    <w:rsid w:val="00834B5C"/>
    <w:rsid w:val="00834B77"/>
    <w:rsid w:val="00834B82"/>
    <w:rsid w:val="00834B83"/>
    <w:rsid w:val="00834BFB"/>
    <w:rsid w:val="00835001"/>
    <w:rsid w:val="008350A9"/>
    <w:rsid w:val="00835135"/>
    <w:rsid w:val="008353EA"/>
    <w:rsid w:val="00835484"/>
    <w:rsid w:val="008354A6"/>
    <w:rsid w:val="00835AA2"/>
    <w:rsid w:val="00835CA3"/>
    <w:rsid w:val="00835F9B"/>
    <w:rsid w:val="0083602A"/>
    <w:rsid w:val="008360A9"/>
    <w:rsid w:val="008360C0"/>
    <w:rsid w:val="0083629A"/>
    <w:rsid w:val="008363C0"/>
    <w:rsid w:val="00836968"/>
    <w:rsid w:val="008369FD"/>
    <w:rsid w:val="00836A17"/>
    <w:rsid w:val="00836A50"/>
    <w:rsid w:val="00836AC5"/>
    <w:rsid w:val="00836E49"/>
    <w:rsid w:val="00836F2B"/>
    <w:rsid w:val="00837116"/>
    <w:rsid w:val="0083745B"/>
    <w:rsid w:val="008374D6"/>
    <w:rsid w:val="00837631"/>
    <w:rsid w:val="00837696"/>
    <w:rsid w:val="0083776C"/>
    <w:rsid w:val="00837774"/>
    <w:rsid w:val="008379DD"/>
    <w:rsid w:val="00837A75"/>
    <w:rsid w:val="00837A7B"/>
    <w:rsid w:val="00837A81"/>
    <w:rsid w:val="00837DD2"/>
    <w:rsid w:val="00837E3C"/>
    <w:rsid w:val="00840006"/>
    <w:rsid w:val="00840215"/>
    <w:rsid w:val="008402A4"/>
    <w:rsid w:val="008402D5"/>
    <w:rsid w:val="008404F8"/>
    <w:rsid w:val="008404FF"/>
    <w:rsid w:val="008405CF"/>
    <w:rsid w:val="00840621"/>
    <w:rsid w:val="00840985"/>
    <w:rsid w:val="00840B21"/>
    <w:rsid w:val="00840D55"/>
    <w:rsid w:val="0084103E"/>
    <w:rsid w:val="008410B8"/>
    <w:rsid w:val="0084110B"/>
    <w:rsid w:val="00841339"/>
    <w:rsid w:val="00841484"/>
    <w:rsid w:val="008415EC"/>
    <w:rsid w:val="008415FE"/>
    <w:rsid w:val="00841662"/>
    <w:rsid w:val="0084195A"/>
    <w:rsid w:val="00841980"/>
    <w:rsid w:val="00841AEB"/>
    <w:rsid w:val="00841BAE"/>
    <w:rsid w:val="00841CE3"/>
    <w:rsid w:val="00841F8D"/>
    <w:rsid w:val="00841FBB"/>
    <w:rsid w:val="00842062"/>
    <w:rsid w:val="00842186"/>
    <w:rsid w:val="0084219D"/>
    <w:rsid w:val="0084221D"/>
    <w:rsid w:val="00842272"/>
    <w:rsid w:val="00842361"/>
    <w:rsid w:val="0084242C"/>
    <w:rsid w:val="00842730"/>
    <w:rsid w:val="0084277D"/>
    <w:rsid w:val="00842809"/>
    <w:rsid w:val="0084285C"/>
    <w:rsid w:val="008429B1"/>
    <w:rsid w:val="00842A1E"/>
    <w:rsid w:val="00842ACB"/>
    <w:rsid w:val="00842CF4"/>
    <w:rsid w:val="008432C6"/>
    <w:rsid w:val="0084348C"/>
    <w:rsid w:val="008434E6"/>
    <w:rsid w:val="008437CC"/>
    <w:rsid w:val="008439A8"/>
    <w:rsid w:val="00843A67"/>
    <w:rsid w:val="00843BF6"/>
    <w:rsid w:val="00843D7A"/>
    <w:rsid w:val="008442E2"/>
    <w:rsid w:val="00844307"/>
    <w:rsid w:val="00844485"/>
    <w:rsid w:val="00844533"/>
    <w:rsid w:val="008445C3"/>
    <w:rsid w:val="00844AA0"/>
    <w:rsid w:val="00844B14"/>
    <w:rsid w:val="00844BA9"/>
    <w:rsid w:val="00845013"/>
    <w:rsid w:val="00845073"/>
    <w:rsid w:val="00845126"/>
    <w:rsid w:val="0084551C"/>
    <w:rsid w:val="00845645"/>
    <w:rsid w:val="00845686"/>
    <w:rsid w:val="0084587B"/>
    <w:rsid w:val="0084589F"/>
    <w:rsid w:val="008458E7"/>
    <w:rsid w:val="008458FC"/>
    <w:rsid w:val="00845B86"/>
    <w:rsid w:val="00845ED3"/>
    <w:rsid w:val="0084612B"/>
    <w:rsid w:val="008461DF"/>
    <w:rsid w:val="00846436"/>
    <w:rsid w:val="00846467"/>
    <w:rsid w:val="00846652"/>
    <w:rsid w:val="00846752"/>
    <w:rsid w:val="00846A84"/>
    <w:rsid w:val="00846C4E"/>
    <w:rsid w:val="008471C3"/>
    <w:rsid w:val="0084723E"/>
    <w:rsid w:val="008475DF"/>
    <w:rsid w:val="008476D0"/>
    <w:rsid w:val="008476EF"/>
    <w:rsid w:val="0084774C"/>
    <w:rsid w:val="00847762"/>
    <w:rsid w:val="008477BB"/>
    <w:rsid w:val="008478AC"/>
    <w:rsid w:val="00847A5D"/>
    <w:rsid w:val="00847A6C"/>
    <w:rsid w:val="00847C87"/>
    <w:rsid w:val="00847D83"/>
    <w:rsid w:val="00847DCD"/>
    <w:rsid w:val="00847FA4"/>
    <w:rsid w:val="00850220"/>
    <w:rsid w:val="0085024E"/>
    <w:rsid w:val="00850329"/>
    <w:rsid w:val="00850508"/>
    <w:rsid w:val="0085050D"/>
    <w:rsid w:val="008505F8"/>
    <w:rsid w:val="0085101B"/>
    <w:rsid w:val="008510FF"/>
    <w:rsid w:val="00851326"/>
    <w:rsid w:val="00851579"/>
    <w:rsid w:val="0085172B"/>
    <w:rsid w:val="00851A41"/>
    <w:rsid w:val="00851CEB"/>
    <w:rsid w:val="00852163"/>
    <w:rsid w:val="008523C0"/>
    <w:rsid w:val="008524A3"/>
    <w:rsid w:val="008526B7"/>
    <w:rsid w:val="008527CF"/>
    <w:rsid w:val="00852F15"/>
    <w:rsid w:val="00853012"/>
    <w:rsid w:val="0085305D"/>
    <w:rsid w:val="00853366"/>
    <w:rsid w:val="008534AB"/>
    <w:rsid w:val="008534E1"/>
    <w:rsid w:val="00853664"/>
    <w:rsid w:val="00853A4F"/>
    <w:rsid w:val="00853A61"/>
    <w:rsid w:val="00853BDC"/>
    <w:rsid w:val="00853C55"/>
    <w:rsid w:val="00853CCD"/>
    <w:rsid w:val="00853D1F"/>
    <w:rsid w:val="00853DE9"/>
    <w:rsid w:val="008540A0"/>
    <w:rsid w:val="0085417A"/>
    <w:rsid w:val="0085417C"/>
    <w:rsid w:val="0085439E"/>
    <w:rsid w:val="008544AD"/>
    <w:rsid w:val="00854984"/>
    <w:rsid w:val="00854985"/>
    <w:rsid w:val="008549FE"/>
    <w:rsid w:val="00854DF3"/>
    <w:rsid w:val="00854F75"/>
    <w:rsid w:val="008553D9"/>
    <w:rsid w:val="00855489"/>
    <w:rsid w:val="00855901"/>
    <w:rsid w:val="0085590E"/>
    <w:rsid w:val="00855F88"/>
    <w:rsid w:val="00855FAB"/>
    <w:rsid w:val="00856081"/>
    <w:rsid w:val="008560BD"/>
    <w:rsid w:val="008561B0"/>
    <w:rsid w:val="00856A94"/>
    <w:rsid w:val="00856A9F"/>
    <w:rsid w:val="00856E20"/>
    <w:rsid w:val="008572C4"/>
    <w:rsid w:val="0085771F"/>
    <w:rsid w:val="00857A19"/>
    <w:rsid w:val="00857BBF"/>
    <w:rsid w:val="00857C04"/>
    <w:rsid w:val="00857C3C"/>
    <w:rsid w:val="00857E0A"/>
    <w:rsid w:val="00857F02"/>
    <w:rsid w:val="00857FCE"/>
    <w:rsid w:val="008602D9"/>
    <w:rsid w:val="008603E2"/>
    <w:rsid w:val="00860661"/>
    <w:rsid w:val="00860894"/>
    <w:rsid w:val="00860970"/>
    <w:rsid w:val="00860AFC"/>
    <w:rsid w:val="00860E70"/>
    <w:rsid w:val="00861207"/>
    <w:rsid w:val="00861272"/>
    <w:rsid w:val="0086129C"/>
    <w:rsid w:val="0086179D"/>
    <w:rsid w:val="00861818"/>
    <w:rsid w:val="008618E7"/>
    <w:rsid w:val="00861B59"/>
    <w:rsid w:val="00861D40"/>
    <w:rsid w:val="00861D75"/>
    <w:rsid w:val="008621B1"/>
    <w:rsid w:val="00862A1C"/>
    <w:rsid w:val="00862A7D"/>
    <w:rsid w:val="00862B45"/>
    <w:rsid w:val="00862C7F"/>
    <w:rsid w:val="00862E28"/>
    <w:rsid w:val="00862FF2"/>
    <w:rsid w:val="0086311B"/>
    <w:rsid w:val="00863474"/>
    <w:rsid w:val="008635ED"/>
    <w:rsid w:val="008635EE"/>
    <w:rsid w:val="0086362B"/>
    <w:rsid w:val="0086384B"/>
    <w:rsid w:val="008639F1"/>
    <w:rsid w:val="00863DF9"/>
    <w:rsid w:val="00863DFB"/>
    <w:rsid w:val="008640D8"/>
    <w:rsid w:val="00864339"/>
    <w:rsid w:val="008644C2"/>
    <w:rsid w:val="008644D8"/>
    <w:rsid w:val="0086493D"/>
    <w:rsid w:val="00864D0E"/>
    <w:rsid w:val="00864E3D"/>
    <w:rsid w:val="0086528B"/>
    <w:rsid w:val="008653A6"/>
    <w:rsid w:val="008653B4"/>
    <w:rsid w:val="00865962"/>
    <w:rsid w:val="00865AD8"/>
    <w:rsid w:val="00865AE9"/>
    <w:rsid w:val="00865B81"/>
    <w:rsid w:val="00865B84"/>
    <w:rsid w:val="00865F6B"/>
    <w:rsid w:val="00865FCE"/>
    <w:rsid w:val="008662B9"/>
    <w:rsid w:val="00866657"/>
    <w:rsid w:val="008666AB"/>
    <w:rsid w:val="00866988"/>
    <w:rsid w:val="008669C3"/>
    <w:rsid w:val="00866C07"/>
    <w:rsid w:val="00866E79"/>
    <w:rsid w:val="00866EA5"/>
    <w:rsid w:val="00867209"/>
    <w:rsid w:val="008676D7"/>
    <w:rsid w:val="00867829"/>
    <w:rsid w:val="00867D90"/>
    <w:rsid w:val="00867FC7"/>
    <w:rsid w:val="00869AC8"/>
    <w:rsid w:val="00870083"/>
    <w:rsid w:val="00870318"/>
    <w:rsid w:val="00870743"/>
    <w:rsid w:val="00870795"/>
    <w:rsid w:val="008708D4"/>
    <w:rsid w:val="008708F3"/>
    <w:rsid w:val="00870AA8"/>
    <w:rsid w:val="00870B12"/>
    <w:rsid w:val="00870BB2"/>
    <w:rsid w:val="00870BD7"/>
    <w:rsid w:val="00870BDB"/>
    <w:rsid w:val="00870E7C"/>
    <w:rsid w:val="00870F21"/>
    <w:rsid w:val="008711A7"/>
    <w:rsid w:val="00871376"/>
    <w:rsid w:val="00871591"/>
    <w:rsid w:val="0087159B"/>
    <w:rsid w:val="00871830"/>
    <w:rsid w:val="008719E0"/>
    <w:rsid w:val="00871B0D"/>
    <w:rsid w:val="00871C10"/>
    <w:rsid w:val="00871DFC"/>
    <w:rsid w:val="00871E07"/>
    <w:rsid w:val="00871E38"/>
    <w:rsid w:val="00871E7C"/>
    <w:rsid w:val="00871FE5"/>
    <w:rsid w:val="00872267"/>
    <w:rsid w:val="008726E8"/>
    <w:rsid w:val="008726FD"/>
    <w:rsid w:val="00872720"/>
    <w:rsid w:val="00872927"/>
    <w:rsid w:val="00872C5A"/>
    <w:rsid w:val="0087317C"/>
    <w:rsid w:val="008731AD"/>
    <w:rsid w:val="00873323"/>
    <w:rsid w:val="0087332E"/>
    <w:rsid w:val="0087347D"/>
    <w:rsid w:val="0087375F"/>
    <w:rsid w:val="00873966"/>
    <w:rsid w:val="00873B5C"/>
    <w:rsid w:val="00873C94"/>
    <w:rsid w:val="00873CCE"/>
    <w:rsid w:val="00873D45"/>
    <w:rsid w:val="00873D9C"/>
    <w:rsid w:val="00874401"/>
    <w:rsid w:val="008745EA"/>
    <w:rsid w:val="008745F9"/>
    <w:rsid w:val="0087460F"/>
    <w:rsid w:val="00874711"/>
    <w:rsid w:val="00874754"/>
    <w:rsid w:val="0087478C"/>
    <w:rsid w:val="00874AD2"/>
    <w:rsid w:val="00874B0E"/>
    <w:rsid w:val="00874B9E"/>
    <w:rsid w:val="00874BF9"/>
    <w:rsid w:val="00874C43"/>
    <w:rsid w:val="00874D30"/>
    <w:rsid w:val="00874D80"/>
    <w:rsid w:val="00874D86"/>
    <w:rsid w:val="00874F11"/>
    <w:rsid w:val="00875036"/>
    <w:rsid w:val="0087518E"/>
    <w:rsid w:val="0087531E"/>
    <w:rsid w:val="00875356"/>
    <w:rsid w:val="0087558F"/>
    <w:rsid w:val="0087583A"/>
    <w:rsid w:val="00875865"/>
    <w:rsid w:val="0087595B"/>
    <w:rsid w:val="008759A3"/>
    <w:rsid w:val="00875A8A"/>
    <w:rsid w:val="00875FB8"/>
    <w:rsid w:val="00876013"/>
    <w:rsid w:val="008760AF"/>
    <w:rsid w:val="008760B6"/>
    <w:rsid w:val="00876140"/>
    <w:rsid w:val="008764E6"/>
    <w:rsid w:val="008765BC"/>
    <w:rsid w:val="008766CF"/>
    <w:rsid w:val="0087683A"/>
    <w:rsid w:val="00876935"/>
    <w:rsid w:val="0087694A"/>
    <w:rsid w:val="008769A8"/>
    <w:rsid w:val="00876A49"/>
    <w:rsid w:val="00876B81"/>
    <w:rsid w:val="00876BFB"/>
    <w:rsid w:val="00876E2F"/>
    <w:rsid w:val="00876F85"/>
    <w:rsid w:val="00877184"/>
    <w:rsid w:val="00877806"/>
    <w:rsid w:val="0087793F"/>
    <w:rsid w:val="00877A2A"/>
    <w:rsid w:val="00877BC0"/>
    <w:rsid w:val="00877C2D"/>
    <w:rsid w:val="00877CEB"/>
    <w:rsid w:val="00877F75"/>
    <w:rsid w:val="00877FB5"/>
    <w:rsid w:val="00877FC7"/>
    <w:rsid w:val="00880119"/>
    <w:rsid w:val="00880184"/>
    <w:rsid w:val="0088021E"/>
    <w:rsid w:val="00880282"/>
    <w:rsid w:val="00880409"/>
    <w:rsid w:val="0088058A"/>
    <w:rsid w:val="008805AE"/>
    <w:rsid w:val="0088079B"/>
    <w:rsid w:val="008807EC"/>
    <w:rsid w:val="00880AF2"/>
    <w:rsid w:val="00880C40"/>
    <w:rsid w:val="00880D54"/>
    <w:rsid w:val="00880E4A"/>
    <w:rsid w:val="00880FA9"/>
    <w:rsid w:val="00881001"/>
    <w:rsid w:val="00881045"/>
    <w:rsid w:val="0088119B"/>
    <w:rsid w:val="008811BE"/>
    <w:rsid w:val="008811FF"/>
    <w:rsid w:val="00881341"/>
    <w:rsid w:val="008816E2"/>
    <w:rsid w:val="0088198D"/>
    <w:rsid w:val="00881BDB"/>
    <w:rsid w:val="00881F2F"/>
    <w:rsid w:val="00882299"/>
    <w:rsid w:val="008822E3"/>
    <w:rsid w:val="0088230D"/>
    <w:rsid w:val="00882611"/>
    <w:rsid w:val="0088267B"/>
    <w:rsid w:val="008827B8"/>
    <w:rsid w:val="008827E1"/>
    <w:rsid w:val="0088288B"/>
    <w:rsid w:val="008828CE"/>
    <w:rsid w:val="0088292C"/>
    <w:rsid w:val="00882A72"/>
    <w:rsid w:val="00882B96"/>
    <w:rsid w:val="00882D11"/>
    <w:rsid w:val="0088308B"/>
    <w:rsid w:val="008831B2"/>
    <w:rsid w:val="008831DA"/>
    <w:rsid w:val="008831DC"/>
    <w:rsid w:val="0088325A"/>
    <w:rsid w:val="00883512"/>
    <w:rsid w:val="00883832"/>
    <w:rsid w:val="00883837"/>
    <w:rsid w:val="0088397A"/>
    <w:rsid w:val="00883AE2"/>
    <w:rsid w:val="00883BD8"/>
    <w:rsid w:val="00883C48"/>
    <w:rsid w:val="00883E52"/>
    <w:rsid w:val="00883EE3"/>
    <w:rsid w:val="00884086"/>
    <w:rsid w:val="00884136"/>
    <w:rsid w:val="008841DD"/>
    <w:rsid w:val="008841F6"/>
    <w:rsid w:val="00884284"/>
    <w:rsid w:val="008849D3"/>
    <w:rsid w:val="00884A9D"/>
    <w:rsid w:val="00884AD2"/>
    <w:rsid w:val="00884C73"/>
    <w:rsid w:val="00884E35"/>
    <w:rsid w:val="00885147"/>
    <w:rsid w:val="008852EE"/>
    <w:rsid w:val="0088542A"/>
    <w:rsid w:val="0088573F"/>
    <w:rsid w:val="00885792"/>
    <w:rsid w:val="00885BF4"/>
    <w:rsid w:val="00885D6E"/>
    <w:rsid w:val="00885E00"/>
    <w:rsid w:val="00885F12"/>
    <w:rsid w:val="00885FB9"/>
    <w:rsid w:val="00886439"/>
    <w:rsid w:val="0088647B"/>
    <w:rsid w:val="00886505"/>
    <w:rsid w:val="008866FD"/>
    <w:rsid w:val="00886811"/>
    <w:rsid w:val="0088684F"/>
    <w:rsid w:val="008869F3"/>
    <w:rsid w:val="00886B24"/>
    <w:rsid w:val="00886F73"/>
    <w:rsid w:val="00887182"/>
    <w:rsid w:val="0088719D"/>
    <w:rsid w:val="0088719E"/>
    <w:rsid w:val="0088733C"/>
    <w:rsid w:val="0088777C"/>
    <w:rsid w:val="00887A5C"/>
    <w:rsid w:val="00887A9F"/>
    <w:rsid w:val="00887B14"/>
    <w:rsid w:val="00887B2C"/>
    <w:rsid w:val="00887B57"/>
    <w:rsid w:val="00887B72"/>
    <w:rsid w:val="00887BBA"/>
    <w:rsid w:val="00887C6F"/>
    <w:rsid w:val="00887D4D"/>
    <w:rsid w:val="00887E4C"/>
    <w:rsid w:val="00887EF9"/>
    <w:rsid w:val="00887F0C"/>
    <w:rsid w:val="00887F35"/>
    <w:rsid w:val="008900D4"/>
    <w:rsid w:val="008901B9"/>
    <w:rsid w:val="0089024D"/>
    <w:rsid w:val="008902AC"/>
    <w:rsid w:val="0089032B"/>
    <w:rsid w:val="0089038F"/>
    <w:rsid w:val="00890848"/>
    <w:rsid w:val="008909F7"/>
    <w:rsid w:val="00890A5E"/>
    <w:rsid w:val="00890BB6"/>
    <w:rsid w:val="00890E4A"/>
    <w:rsid w:val="00890E4F"/>
    <w:rsid w:val="0089100B"/>
    <w:rsid w:val="008910E7"/>
    <w:rsid w:val="008914FF"/>
    <w:rsid w:val="0089154D"/>
    <w:rsid w:val="00891823"/>
    <w:rsid w:val="00891A3B"/>
    <w:rsid w:val="00891B4B"/>
    <w:rsid w:val="00891BFD"/>
    <w:rsid w:val="00891C52"/>
    <w:rsid w:val="00891F00"/>
    <w:rsid w:val="0089213B"/>
    <w:rsid w:val="0089227A"/>
    <w:rsid w:val="0089231F"/>
    <w:rsid w:val="0089250E"/>
    <w:rsid w:val="00892976"/>
    <w:rsid w:val="008929F8"/>
    <w:rsid w:val="00892B18"/>
    <w:rsid w:val="00892B87"/>
    <w:rsid w:val="00892F2F"/>
    <w:rsid w:val="0089309A"/>
    <w:rsid w:val="00893127"/>
    <w:rsid w:val="00893186"/>
    <w:rsid w:val="008933B8"/>
    <w:rsid w:val="00893644"/>
    <w:rsid w:val="008936C3"/>
    <w:rsid w:val="00893743"/>
    <w:rsid w:val="008937CE"/>
    <w:rsid w:val="008938D1"/>
    <w:rsid w:val="0089396A"/>
    <w:rsid w:val="00893B4D"/>
    <w:rsid w:val="00893BB9"/>
    <w:rsid w:val="00893C79"/>
    <w:rsid w:val="00893EFC"/>
    <w:rsid w:val="00893EFF"/>
    <w:rsid w:val="00894003"/>
    <w:rsid w:val="008942BE"/>
    <w:rsid w:val="0089454B"/>
    <w:rsid w:val="00894733"/>
    <w:rsid w:val="0089498D"/>
    <w:rsid w:val="00894AC5"/>
    <w:rsid w:val="00894BC5"/>
    <w:rsid w:val="00894C22"/>
    <w:rsid w:val="00894D53"/>
    <w:rsid w:val="00894EEF"/>
    <w:rsid w:val="00894F02"/>
    <w:rsid w:val="00894FA3"/>
    <w:rsid w:val="00895100"/>
    <w:rsid w:val="008951D1"/>
    <w:rsid w:val="0089526C"/>
    <w:rsid w:val="00895280"/>
    <w:rsid w:val="0089538C"/>
    <w:rsid w:val="0089544B"/>
    <w:rsid w:val="00895733"/>
    <w:rsid w:val="008957DC"/>
    <w:rsid w:val="00895A3A"/>
    <w:rsid w:val="00895B7C"/>
    <w:rsid w:val="00895BD3"/>
    <w:rsid w:val="00895C3E"/>
    <w:rsid w:val="00895D02"/>
    <w:rsid w:val="00895E23"/>
    <w:rsid w:val="00895EA1"/>
    <w:rsid w:val="00895EFE"/>
    <w:rsid w:val="00895F24"/>
    <w:rsid w:val="008960D6"/>
    <w:rsid w:val="0089626F"/>
    <w:rsid w:val="00896987"/>
    <w:rsid w:val="00896A6A"/>
    <w:rsid w:val="00896B46"/>
    <w:rsid w:val="00896B5F"/>
    <w:rsid w:val="00896C34"/>
    <w:rsid w:val="00896E6A"/>
    <w:rsid w:val="00896E86"/>
    <w:rsid w:val="00896F0D"/>
    <w:rsid w:val="00897087"/>
    <w:rsid w:val="00897262"/>
    <w:rsid w:val="008972CC"/>
    <w:rsid w:val="0089747A"/>
    <w:rsid w:val="00897515"/>
    <w:rsid w:val="0089782B"/>
    <w:rsid w:val="0089791C"/>
    <w:rsid w:val="00897954"/>
    <w:rsid w:val="00897AD9"/>
    <w:rsid w:val="00897B8A"/>
    <w:rsid w:val="00897BA2"/>
    <w:rsid w:val="00897BB2"/>
    <w:rsid w:val="00897C52"/>
    <w:rsid w:val="00897C54"/>
    <w:rsid w:val="00897E47"/>
    <w:rsid w:val="00897F1F"/>
    <w:rsid w:val="0089D16D"/>
    <w:rsid w:val="008A0253"/>
    <w:rsid w:val="008A08EC"/>
    <w:rsid w:val="008A0A10"/>
    <w:rsid w:val="008A0D11"/>
    <w:rsid w:val="008A0D95"/>
    <w:rsid w:val="008A0DD4"/>
    <w:rsid w:val="008A0E28"/>
    <w:rsid w:val="008A1287"/>
    <w:rsid w:val="008A12B7"/>
    <w:rsid w:val="008A1622"/>
    <w:rsid w:val="008A196E"/>
    <w:rsid w:val="008A19A3"/>
    <w:rsid w:val="008A19B9"/>
    <w:rsid w:val="008A19F2"/>
    <w:rsid w:val="008A1B99"/>
    <w:rsid w:val="008A1C60"/>
    <w:rsid w:val="008A1CD2"/>
    <w:rsid w:val="008A2106"/>
    <w:rsid w:val="008A2381"/>
    <w:rsid w:val="008A2426"/>
    <w:rsid w:val="008A2455"/>
    <w:rsid w:val="008A2CEF"/>
    <w:rsid w:val="008A2D8C"/>
    <w:rsid w:val="008A2E28"/>
    <w:rsid w:val="008A2F29"/>
    <w:rsid w:val="008A36BB"/>
    <w:rsid w:val="008A3CA3"/>
    <w:rsid w:val="008A3EC6"/>
    <w:rsid w:val="008A3F66"/>
    <w:rsid w:val="008A3FD1"/>
    <w:rsid w:val="008A3FDC"/>
    <w:rsid w:val="008A40A2"/>
    <w:rsid w:val="008A410C"/>
    <w:rsid w:val="008A4369"/>
    <w:rsid w:val="008A436A"/>
    <w:rsid w:val="008A4378"/>
    <w:rsid w:val="008A43BA"/>
    <w:rsid w:val="008A4A09"/>
    <w:rsid w:val="008A4E05"/>
    <w:rsid w:val="008A4F75"/>
    <w:rsid w:val="008A5063"/>
    <w:rsid w:val="008A50A3"/>
    <w:rsid w:val="008A524F"/>
    <w:rsid w:val="008A54A7"/>
    <w:rsid w:val="008A55E7"/>
    <w:rsid w:val="008A55FF"/>
    <w:rsid w:val="008A562B"/>
    <w:rsid w:val="008A569E"/>
    <w:rsid w:val="008A57EA"/>
    <w:rsid w:val="008A5B2A"/>
    <w:rsid w:val="008A5E03"/>
    <w:rsid w:val="008A5E2A"/>
    <w:rsid w:val="008A5F4C"/>
    <w:rsid w:val="008A5F55"/>
    <w:rsid w:val="008A5FD5"/>
    <w:rsid w:val="008A60A3"/>
    <w:rsid w:val="008A64F6"/>
    <w:rsid w:val="008A6587"/>
    <w:rsid w:val="008A65D7"/>
    <w:rsid w:val="008A6721"/>
    <w:rsid w:val="008A6967"/>
    <w:rsid w:val="008A6A09"/>
    <w:rsid w:val="008A6BC3"/>
    <w:rsid w:val="008A6C41"/>
    <w:rsid w:val="008A724E"/>
    <w:rsid w:val="008A736E"/>
    <w:rsid w:val="008A73B6"/>
    <w:rsid w:val="008A7435"/>
    <w:rsid w:val="008A74A3"/>
    <w:rsid w:val="008A765F"/>
    <w:rsid w:val="008A7A29"/>
    <w:rsid w:val="008A7B72"/>
    <w:rsid w:val="008A7C6B"/>
    <w:rsid w:val="008A7DC0"/>
    <w:rsid w:val="008B003A"/>
    <w:rsid w:val="008B01A3"/>
    <w:rsid w:val="008B0652"/>
    <w:rsid w:val="008B0730"/>
    <w:rsid w:val="008B0AC9"/>
    <w:rsid w:val="008B0C5E"/>
    <w:rsid w:val="008B119C"/>
    <w:rsid w:val="008B11F6"/>
    <w:rsid w:val="008B1303"/>
    <w:rsid w:val="008B150E"/>
    <w:rsid w:val="008B1563"/>
    <w:rsid w:val="008B158E"/>
    <w:rsid w:val="008B1820"/>
    <w:rsid w:val="008B184A"/>
    <w:rsid w:val="008B197E"/>
    <w:rsid w:val="008B1B6A"/>
    <w:rsid w:val="008B1BD4"/>
    <w:rsid w:val="008B1D60"/>
    <w:rsid w:val="008B1D98"/>
    <w:rsid w:val="008B2070"/>
    <w:rsid w:val="008B2094"/>
    <w:rsid w:val="008B2159"/>
    <w:rsid w:val="008B23B5"/>
    <w:rsid w:val="008B26D7"/>
    <w:rsid w:val="008B2764"/>
    <w:rsid w:val="008B28B4"/>
    <w:rsid w:val="008B2B6E"/>
    <w:rsid w:val="008B2C0B"/>
    <w:rsid w:val="008B3163"/>
    <w:rsid w:val="008B37A0"/>
    <w:rsid w:val="008B3986"/>
    <w:rsid w:val="008B3A19"/>
    <w:rsid w:val="008B3B2A"/>
    <w:rsid w:val="008B4230"/>
    <w:rsid w:val="008B447A"/>
    <w:rsid w:val="008B464B"/>
    <w:rsid w:val="008B4671"/>
    <w:rsid w:val="008B46D9"/>
    <w:rsid w:val="008B4783"/>
    <w:rsid w:val="008B47D5"/>
    <w:rsid w:val="008B47E3"/>
    <w:rsid w:val="008B4953"/>
    <w:rsid w:val="008B499E"/>
    <w:rsid w:val="008B4A39"/>
    <w:rsid w:val="008B4A95"/>
    <w:rsid w:val="008B4B81"/>
    <w:rsid w:val="008B4CA5"/>
    <w:rsid w:val="008B4F1F"/>
    <w:rsid w:val="008B4F77"/>
    <w:rsid w:val="008B50B6"/>
    <w:rsid w:val="008B5215"/>
    <w:rsid w:val="008B5486"/>
    <w:rsid w:val="008B5672"/>
    <w:rsid w:val="008B571B"/>
    <w:rsid w:val="008B57A1"/>
    <w:rsid w:val="008B5812"/>
    <w:rsid w:val="008B5898"/>
    <w:rsid w:val="008B58A2"/>
    <w:rsid w:val="008B58B8"/>
    <w:rsid w:val="008B5A5D"/>
    <w:rsid w:val="008B64EA"/>
    <w:rsid w:val="008B64FF"/>
    <w:rsid w:val="008B6661"/>
    <w:rsid w:val="008B680D"/>
    <w:rsid w:val="008B695F"/>
    <w:rsid w:val="008B697C"/>
    <w:rsid w:val="008B6B0E"/>
    <w:rsid w:val="008B6FEB"/>
    <w:rsid w:val="008B731D"/>
    <w:rsid w:val="008B7381"/>
    <w:rsid w:val="008B73AB"/>
    <w:rsid w:val="008B73D0"/>
    <w:rsid w:val="008B757A"/>
    <w:rsid w:val="008B7626"/>
    <w:rsid w:val="008B7AFF"/>
    <w:rsid w:val="008C001B"/>
    <w:rsid w:val="008C0197"/>
    <w:rsid w:val="008C0255"/>
    <w:rsid w:val="008C0273"/>
    <w:rsid w:val="008C0439"/>
    <w:rsid w:val="008C054D"/>
    <w:rsid w:val="008C0A69"/>
    <w:rsid w:val="008C0C99"/>
    <w:rsid w:val="008C0CCF"/>
    <w:rsid w:val="008C0E61"/>
    <w:rsid w:val="008C104B"/>
    <w:rsid w:val="008C10BE"/>
    <w:rsid w:val="008C11A3"/>
    <w:rsid w:val="008C11BD"/>
    <w:rsid w:val="008C121D"/>
    <w:rsid w:val="008C135B"/>
    <w:rsid w:val="008C1387"/>
    <w:rsid w:val="008C1443"/>
    <w:rsid w:val="008C14AE"/>
    <w:rsid w:val="008C16B0"/>
    <w:rsid w:val="008C1867"/>
    <w:rsid w:val="008C193C"/>
    <w:rsid w:val="008C1A48"/>
    <w:rsid w:val="008C1D90"/>
    <w:rsid w:val="008C1DBC"/>
    <w:rsid w:val="008C1DE9"/>
    <w:rsid w:val="008C2083"/>
    <w:rsid w:val="008C2211"/>
    <w:rsid w:val="008C224C"/>
    <w:rsid w:val="008C29B3"/>
    <w:rsid w:val="008C2A72"/>
    <w:rsid w:val="008C2C11"/>
    <w:rsid w:val="008C3398"/>
    <w:rsid w:val="008C3479"/>
    <w:rsid w:val="008C34BD"/>
    <w:rsid w:val="008C351B"/>
    <w:rsid w:val="008C3BA4"/>
    <w:rsid w:val="008C3BF0"/>
    <w:rsid w:val="008C3D92"/>
    <w:rsid w:val="008C3E3D"/>
    <w:rsid w:val="008C3EEA"/>
    <w:rsid w:val="008C432D"/>
    <w:rsid w:val="008C4516"/>
    <w:rsid w:val="008C479F"/>
    <w:rsid w:val="008C49EB"/>
    <w:rsid w:val="008C4AFC"/>
    <w:rsid w:val="008C4C4E"/>
    <w:rsid w:val="008C4CC3"/>
    <w:rsid w:val="008C4F86"/>
    <w:rsid w:val="008C5139"/>
    <w:rsid w:val="008C5588"/>
    <w:rsid w:val="008C56E6"/>
    <w:rsid w:val="008C588F"/>
    <w:rsid w:val="008C58DF"/>
    <w:rsid w:val="008C5931"/>
    <w:rsid w:val="008C5ABE"/>
    <w:rsid w:val="008C5AC2"/>
    <w:rsid w:val="008C5CED"/>
    <w:rsid w:val="008C620D"/>
    <w:rsid w:val="008C627B"/>
    <w:rsid w:val="008C6377"/>
    <w:rsid w:val="008C6488"/>
    <w:rsid w:val="008C648A"/>
    <w:rsid w:val="008C6597"/>
    <w:rsid w:val="008C673A"/>
    <w:rsid w:val="008C6880"/>
    <w:rsid w:val="008C688D"/>
    <w:rsid w:val="008C6977"/>
    <w:rsid w:val="008C6A2C"/>
    <w:rsid w:val="008C6AC6"/>
    <w:rsid w:val="008C6C03"/>
    <w:rsid w:val="008C6C58"/>
    <w:rsid w:val="008C6DBC"/>
    <w:rsid w:val="008C6E3E"/>
    <w:rsid w:val="008C6FE5"/>
    <w:rsid w:val="008C7080"/>
    <w:rsid w:val="008C71B0"/>
    <w:rsid w:val="008C7293"/>
    <w:rsid w:val="008C745F"/>
    <w:rsid w:val="008C746B"/>
    <w:rsid w:val="008C769B"/>
    <w:rsid w:val="008C76B3"/>
    <w:rsid w:val="008C7736"/>
    <w:rsid w:val="008C7825"/>
    <w:rsid w:val="008C7954"/>
    <w:rsid w:val="008C7AE5"/>
    <w:rsid w:val="008C7BBC"/>
    <w:rsid w:val="008C7C61"/>
    <w:rsid w:val="008C7C6A"/>
    <w:rsid w:val="008D01DC"/>
    <w:rsid w:val="008D0369"/>
    <w:rsid w:val="008D0378"/>
    <w:rsid w:val="008D03A2"/>
    <w:rsid w:val="008D07B0"/>
    <w:rsid w:val="008D082C"/>
    <w:rsid w:val="008D090A"/>
    <w:rsid w:val="008D0921"/>
    <w:rsid w:val="008D0943"/>
    <w:rsid w:val="008D0A8A"/>
    <w:rsid w:val="008D0AB1"/>
    <w:rsid w:val="008D0CD1"/>
    <w:rsid w:val="008D0E36"/>
    <w:rsid w:val="008D1449"/>
    <w:rsid w:val="008D16CC"/>
    <w:rsid w:val="008D17D6"/>
    <w:rsid w:val="008D1A4E"/>
    <w:rsid w:val="008D1AA8"/>
    <w:rsid w:val="008D1BBA"/>
    <w:rsid w:val="008D1CFA"/>
    <w:rsid w:val="008D1F22"/>
    <w:rsid w:val="008D20F5"/>
    <w:rsid w:val="008D2244"/>
    <w:rsid w:val="008D24A1"/>
    <w:rsid w:val="008D2999"/>
    <w:rsid w:val="008D29B0"/>
    <w:rsid w:val="008D2B16"/>
    <w:rsid w:val="008D2BCA"/>
    <w:rsid w:val="008D2D26"/>
    <w:rsid w:val="008D3057"/>
    <w:rsid w:val="008D32D9"/>
    <w:rsid w:val="008D357F"/>
    <w:rsid w:val="008D3702"/>
    <w:rsid w:val="008D3863"/>
    <w:rsid w:val="008D38F2"/>
    <w:rsid w:val="008D3A57"/>
    <w:rsid w:val="008D3A8E"/>
    <w:rsid w:val="008D3B09"/>
    <w:rsid w:val="008D3C52"/>
    <w:rsid w:val="008D3D2B"/>
    <w:rsid w:val="008D3D32"/>
    <w:rsid w:val="008D3D9E"/>
    <w:rsid w:val="008D3E53"/>
    <w:rsid w:val="008D3F06"/>
    <w:rsid w:val="008D435B"/>
    <w:rsid w:val="008D4483"/>
    <w:rsid w:val="008D4524"/>
    <w:rsid w:val="008D45AD"/>
    <w:rsid w:val="008D45C0"/>
    <w:rsid w:val="008D465C"/>
    <w:rsid w:val="008D48C9"/>
    <w:rsid w:val="008D48D2"/>
    <w:rsid w:val="008D4A34"/>
    <w:rsid w:val="008D500E"/>
    <w:rsid w:val="008D5169"/>
    <w:rsid w:val="008D540B"/>
    <w:rsid w:val="008D5488"/>
    <w:rsid w:val="008D54B8"/>
    <w:rsid w:val="008D559E"/>
    <w:rsid w:val="008D5634"/>
    <w:rsid w:val="008D5808"/>
    <w:rsid w:val="008D58DD"/>
    <w:rsid w:val="008D5B3D"/>
    <w:rsid w:val="008D5D9A"/>
    <w:rsid w:val="008D5E59"/>
    <w:rsid w:val="008D5E5F"/>
    <w:rsid w:val="008D5E62"/>
    <w:rsid w:val="008D5EE3"/>
    <w:rsid w:val="008D61BB"/>
    <w:rsid w:val="008D62D8"/>
    <w:rsid w:val="008D62FA"/>
    <w:rsid w:val="008D634C"/>
    <w:rsid w:val="008D6514"/>
    <w:rsid w:val="008D69A4"/>
    <w:rsid w:val="008D6D05"/>
    <w:rsid w:val="008D6E48"/>
    <w:rsid w:val="008D6E55"/>
    <w:rsid w:val="008D6F8E"/>
    <w:rsid w:val="008D7082"/>
    <w:rsid w:val="008D70A8"/>
    <w:rsid w:val="008D73D5"/>
    <w:rsid w:val="008D74BE"/>
    <w:rsid w:val="008D7888"/>
    <w:rsid w:val="008D793D"/>
    <w:rsid w:val="008D7A39"/>
    <w:rsid w:val="008D7A41"/>
    <w:rsid w:val="008D7F00"/>
    <w:rsid w:val="008D7F3B"/>
    <w:rsid w:val="008E00FE"/>
    <w:rsid w:val="008E03BB"/>
    <w:rsid w:val="008E0507"/>
    <w:rsid w:val="008E0D51"/>
    <w:rsid w:val="008E0DB1"/>
    <w:rsid w:val="008E0FBD"/>
    <w:rsid w:val="008E1008"/>
    <w:rsid w:val="008E120C"/>
    <w:rsid w:val="008E1297"/>
    <w:rsid w:val="008E1332"/>
    <w:rsid w:val="008E13CB"/>
    <w:rsid w:val="008E159D"/>
    <w:rsid w:val="008E17DA"/>
    <w:rsid w:val="008E1840"/>
    <w:rsid w:val="008E187A"/>
    <w:rsid w:val="008E1A11"/>
    <w:rsid w:val="008E1BCC"/>
    <w:rsid w:val="008E1D0A"/>
    <w:rsid w:val="008E1DC1"/>
    <w:rsid w:val="008E1E8F"/>
    <w:rsid w:val="008E1F15"/>
    <w:rsid w:val="008E20E9"/>
    <w:rsid w:val="008E217B"/>
    <w:rsid w:val="008E224C"/>
    <w:rsid w:val="008E23FF"/>
    <w:rsid w:val="008E260C"/>
    <w:rsid w:val="008E263B"/>
    <w:rsid w:val="008E268B"/>
    <w:rsid w:val="008E26D5"/>
    <w:rsid w:val="008E27C7"/>
    <w:rsid w:val="008E29E4"/>
    <w:rsid w:val="008E2A62"/>
    <w:rsid w:val="008E2AA9"/>
    <w:rsid w:val="008E2B73"/>
    <w:rsid w:val="008E2DE3"/>
    <w:rsid w:val="008E2EE1"/>
    <w:rsid w:val="008E2FE0"/>
    <w:rsid w:val="008E30BD"/>
    <w:rsid w:val="008E31A1"/>
    <w:rsid w:val="008E3733"/>
    <w:rsid w:val="008E385D"/>
    <w:rsid w:val="008E39C8"/>
    <w:rsid w:val="008E3BAB"/>
    <w:rsid w:val="008E3D37"/>
    <w:rsid w:val="008E4070"/>
    <w:rsid w:val="008E444B"/>
    <w:rsid w:val="008E4600"/>
    <w:rsid w:val="008E473D"/>
    <w:rsid w:val="008E476C"/>
    <w:rsid w:val="008E47E7"/>
    <w:rsid w:val="008E4858"/>
    <w:rsid w:val="008E4BA3"/>
    <w:rsid w:val="008E4D28"/>
    <w:rsid w:val="008E4E9D"/>
    <w:rsid w:val="008E4F6A"/>
    <w:rsid w:val="008E4F8F"/>
    <w:rsid w:val="008E4F97"/>
    <w:rsid w:val="008E5003"/>
    <w:rsid w:val="008E5099"/>
    <w:rsid w:val="008E522A"/>
    <w:rsid w:val="008E53BD"/>
    <w:rsid w:val="008E550B"/>
    <w:rsid w:val="008E55F4"/>
    <w:rsid w:val="008E5AC1"/>
    <w:rsid w:val="008E5BAE"/>
    <w:rsid w:val="008E5D82"/>
    <w:rsid w:val="008E5D93"/>
    <w:rsid w:val="008E5F56"/>
    <w:rsid w:val="008E5FCF"/>
    <w:rsid w:val="008E6025"/>
    <w:rsid w:val="008E64BF"/>
    <w:rsid w:val="008E670C"/>
    <w:rsid w:val="008E6744"/>
    <w:rsid w:val="008E67C6"/>
    <w:rsid w:val="008E70EC"/>
    <w:rsid w:val="008E7278"/>
    <w:rsid w:val="008E7285"/>
    <w:rsid w:val="008E7432"/>
    <w:rsid w:val="008E757B"/>
    <w:rsid w:val="008E76A1"/>
    <w:rsid w:val="008E77A3"/>
    <w:rsid w:val="008E7809"/>
    <w:rsid w:val="008E7878"/>
    <w:rsid w:val="008E7982"/>
    <w:rsid w:val="008E7A6F"/>
    <w:rsid w:val="008E7C31"/>
    <w:rsid w:val="008E7CC8"/>
    <w:rsid w:val="008E7D42"/>
    <w:rsid w:val="008E7D66"/>
    <w:rsid w:val="008E7E14"/>
    <w:rsid w:val="008E7EE5"/>
    <w:rsid w:val="008E7F88"/>
    <w:rsid w:val="008F0235"/>
    <w:rsid w:val="008F023B"/>
    <w:rsid w:val="008F0298"/>
    <w:rsid w:val="008F03C0"/>
    <w:rsid w:val="008F0766"/>
    <w:rsid w:val="008F07AE"/>
    <w:rsid w:val="008F087F"/>
    <w:rsid w:val="008F0896"/>
    <w:rsid w:val="008F0921"/>
    <w:rsid w:val="008F0AE9"/>
    <w:rsid w:val="008F0C07"/>
    <w:rsid w:val="008F0DAD"/>
    <w:rsid w:val="008F0DF8"/>
    <w:rsid w:val="008F102A"/>
    <w:rsid w:val="008F104B"/>
    <w:rsid w:val="008F1120"/>
    <w:rsid w:val="008F11F1"/>
    <w:rsid w:val="008F134F"/>
    <w:rsid w:val="008F1361"/>
    <w:rsid w:val="008F1440"/>
    <w:rsid w:val="008F1656"/>
    <w:rsid w:val="008F178E"/>
    <w:rsid w:val="008F17FC"/>
    <w:rsid w:val="008F1809"/>
    <w:rsid w:val="008F1B8D"/>
    <w:rsid w:val="008F1D46"/>
    <w:rsid w:val="008F1D63"/>
    <w:rsid w:val="008F1DEA"/>
    <w:rsid w:val="008F1E5D"/>
    <w:rsid w:val="008F1EEA"/>
    <w:rsid w:val="008F22E1"/>
    <w:rsid w:val="008F2403"/>
    <w:rsid w:val="008F2599"/>
    <w:rsid w:val="008F2851"/>
    <w:rsid w:val="008F285A"/>
    <w:rsid w:val="008F2864"/>
    <w:rsid w:val="008F2B2A"/>
    <w:rsid w:val="008F3160"/>
    <w:rsid w:val="008F3457"/>
    <w:rsid w:val="008F351F"/>
    <w:rsid w:val="008F35F2"/>
    <w:rsid w:val="008F3634"/>
    <w:rsid w:val="008F374B"/>
    <w:rsid w:val="008F3798"/>
    <w:rsid w:val="008F3B5A"/>
    <w:rsid w:val="008F3CD7"/>
    <w:rsid w:val="008F3E09"/>
    <w:rsid w:val="008F3E5F"/>
    <w:rsid w:val="008F3FF9"/>
    <w:rsid w:val="008F409B"/>
    <w:rsid w:val="008F4495"/>
    <w:rsid w:val="008F4675"/>
    <w:rsid w:val="008F46E8"/>
    <w:rsid w:val="008F498C"/>
    <w:rsid w:val="008F49BE"/>
    <w:rsid w:val="008F4A9F"/>
    <w:rsid w:val="008F4ACE"/>
    <w:rsid w:val="008F4BA1"/>
    <w:rsid w:val="008F4D11"/>
    <w:rsid w:val="008F500B"/>
    <w:rsid w:val="008F50B4"/>
    <w:rsid w:val="008F5153"/>
    <w:rsid w:val="008F51D5"/>
    <w:rsid w:val="008F529D"/>
    <w:rsid w:val="008F545A"/>
    <w:rsid w:val="008F5798"/>
    <w:rsid w:val="008F58F7"/>
    <w:rsid w:val="008F5A8D"/>
    <w:rsid w:val="008F5E4C"/>
    <w:rsid w:val="008F6079"/>
    <w:rsid w:val="008F6317"/>
    <w:rsid w:val="008F65C8"/>
    <w:rsid w:val="008F6644"/>
    <w:rsid w:val="008F6677"/>
    <w:rsid w:val="008F6976"/>
    <w:rsid w:val="008F69EA"/>
    <w:rsid w:val="008F6B68"/>
    <w:rsid w:val="008F705A"/>
    <w:rsid w:val="008F727D"/>
    <w:rsid w:val="008F73E6"/>
    <w:rsid w:val="008F74D0"/>
    <w:rsid w:val="008F7933"/>
    <w:rsid w:val="008F7AB9"/>
    <w:rsid w:val="008F7C30"/>
    <w:rsid w:val="009006C5"/>
    <w:rsid w:val="009008E0"/>
    <w:rsid w:val="00900986"/>
    <w:rsid w:val="00900D28"/>
    <w:rsid w:val="00900E76"/>
    <w:rsid w:val="00901194"/>
    <w:rsid w:val="009011A6"/>
    <w:rsid w:val="0090143B"/>
    <w:rsid w:val="00901766"/>
    <w:rsid w:val="00901C91"/>
    <w:rsid w:val="009020FD"/>
    <w:rsid w:val="009027AA"/>
    <w:rsid w:val="009029A6"/>
    <w:rsid w:val="00902C28"/>
    <w:rsid w:val="00902D19"/>
    <w:rsid w:val="00902FF6"/>
    <w:rsid w:val="009030B6"/>
    <w:rsid w:val="00903143"/>
    <w:rsid w:val="0090314F"/>
    <w:rsid w:val="00903249"/>
    <w:rsid w:val="00903319"/>
    <w:rsid w:val="00903371"/>
    <w:rsid w:val="00903494"/>
    <w:rsid w:val="00903629"/>
    <w:rsid w:val="00903A5B"/>
    <w:rsid w:val="00903C2F"/>
    <w:rsid w:val="00903CD6"/>
    <w:rsid w:val="009044A0"/>
    <w:rsid w:val="009046E2"/>
    <w:rsid w:val="00904961"/>
    <w:rsid w:val="00904A1B"/>
    <w:rsid w:val="00904BBD"/>
    <w:rsid w:val="0090506C"/>
    <w:rsid w:val="0090508C"/>
    <w:rsid w:val="009052EB"/>
    <w:rsid w:val="00905385"/>
    <w:rsid w:val="009054F4"/>
    <w:rsid w:val="00905C8D"/>
    <w:rsid w:val="00905D0D"/>
    <w:rsid w:val="00905DC5"/>
    <w:rsid w:val="00905DDA"/>
    <w:rsid w:val="00906554"/>
    <w:rsid w:val="00906915"/>
    <w:rsid w:val="00906925"/>
    <w:rsid w:val="00906CF9"/>
    <w:rsid w:val="00906D88"/>
    <w:rsid w:val="00906FA8"/>
    <w:rsid w:val="0090706F"/>
    <w:rsid w:val="009070CD"/>
    <w:rsid w:val="009074A2"/>
    <w:rsid w:val="00907602"/>
    <w:rsid w:val="00907756"/>
    <w:rsid w:val="00907A23"/>
    <w:rsid w:val="00907C5B"/>
    <w:rsid w:val="00907C78"/>
    <w:rsid w:val="00907ED6"/>
    <w:rsid w:val="00907F23"/>
    <w:rsid w:val="00910204"/>
    <w:rsid w:val="009108B4"/>
    <w:rsid w:val="00910987"/>
    <w:rsid w:val="009109C3"/>
    <w:rsid w:val="00910CE2"/>
    <w:rsid w:val="00910D54"/>
    <w:rsid w:val="00910DC2"/>
    <w:rsid w:val="00910F62"/>
    <w:rsid w:val="00911292"/>
    <w:rsid w:val="00911590"/>
    <w:rsid w:val="0091175A"/>
    <w:rsid w:val="00911AD9"/>
    <w:rsid w:val="00911BDC"/>
    <w:rsid w:val="00911FB9"/>
    <w:rsid w:val="009120C4"/>
    <w:rsid w:val="00912256"/>
    <w:rsid w:val="009123A3"/>
    <w:rsid w:val="00912575"/>
    <w:rsid w:val="00912718"/>
    <w:rsid w:val="009127A1"/>
    <w:rsid w:val="0091292E"/>
    <w:rsid w:val="00912A5F"/>
    <w:rsid w:val="00912ADF"/>
    <w:rsid w:val="00912CB6"/>
    <w:rsid w:val="00912F26"/>
    <w:rsid w:val="00912FEB"/>
    <w:rsid w:val="00913142"/>
    <w:rsid w:val="009133E2"/>
    <w:rsid w:val="00913535"/>
    <w:rsid w:val="00913592"/>
    <w:rsid w:val="00913672"/>
    <w:rsid w:val="00913915"/>
    <w:rsid w:val="00913929"/>
    <w:rsid w:val="00913A2A"/>
    <w:rsid w:val="00913AFE"/>
    <w:rsid w:val="00913BA9"/>
    <w:rsid w:val="00913EF5"/>
    <w:rsid w:val="00913F2F"/>
    <w:rsid w:val="0091404D"/>
    <w:rsid w:val="00914097"/>
    <w:rsid w:val="009141AB"/>
    <w:rsid w:val="009142C8"/>
    <w:rsid w:val="009144B5"/>
    <w:rsid w:val="00914771"/>
    <w:rsid w:val="0091477E"/>
    <w:rsid w:val="009147E2"/>
    <w:rsid w:val="0091497D"/>
    <w:rsid w:val="00914AE7"/>
    <w:rsid w:val="00914E40"/>
    <w:rsid w:val="00914F8E"/>
    <w:rsid w:val="00914F99"/>
    <w:rsid w:val="009151BF"/>
    <w:rsid w:val="009152D7"/>
    <w:rsid w:val="009153C9"/>
    <w:rsid w:val="009153F1"/>
    <w:rsid w:val="00915437"/>
    <w:rsid w:val="009154D1"/>
    <w:rsid w:val="0091561A"/>
    <w:rsid w:val="0091571E"/>
    <w:rsid w:val="00915B14"/>
    <w:rsid w:val="00915D08"/>
    <w:rsid w:val="00915DD4"/>
    <w:rsid w:val="00915E6D"/>
    <w:rsid w:val="00915E78"/>
    <w:rsid w:val="00915EB3"/>
    <w:rsid w:val="00915EC0"/>
    <w:rsid w:val="00915F3B"/>
    <w:rsid w:val="009160E3"/>
    <w:rsid w:val="0091648B"/>
    <w:rsid w:val="009164AA"/>
    <w:rsid w:val="009164AD"/>
    <w:rsid w:val="00916587"/>
    <w:rsid w:val="00916629"/>
    <w:rsid w:val="00916828"/>
    <w:rsid w:val="00916986"/>
    <w:rsid w:val="00916A99"/>
    <w:rsid w:val="00916F98"/>
    <w:rsid w:val="00917075"/>
    <w:rsid w:val="0091717C"/>
    <w:rsid w:val="00917591"/>
    <w:rsid w:val="0091766F"/>
    <w:rsid w:val="009176C2"/>
    <w:rsid w:val="00917746"/>
    <w:rsid w:val="009178C4"/>
    <w:rsid w:val="00917993"/>
    <w:rsid w:val="00917B6E"/>
    <w:rsid w:val="00917BE9"/>
    <w:rsid w:val="00917C32"/>
    <w:rsid w:val="00917E47"/>
    <w:rsid w:val="00920047"/>
    <w:rsid w:val="009200D5"/>
    <w:rsid w:val="009201C9"/>
    <w:rsid w:val="00920285"/>
    <w:rsid w:val="00920379"/>
    <w:rsid w:val="009203D2"/>
    <w:rsid w:val="009205BD"/>
    <w:rsid w:val="0092082E"/>
    <w:rsid w:val="009208BB"/>
    <w:rsid w:val="00920A3A"/>
    <w:rsid w:val="00920C2B"/>
    <w:rsid w:val="00920CAE"/>
    <w:rsid w:val="00920CF5"/>
    <w:rsid w:val="00920D3C"/>
    <w:rsid w:val="00920DBC"/>
    <w:rsid w:val="00920DF0"/>
    <w:rsid w:val="00920ECA"/>
    <w:rsid w:val="009210FF"/>
    <w:rsid w:val="00921315"/>
    <w:rsid w:val="009213ED"/>
    <w:rsid w:val="009213FF"/>
    <w:rsid w:val="009216B2"/>
    <w:rsid w:val="00921728"/>
    <w:rsid w:val="00921772"/>
    <w:rsid w:val="00921A00"/>
    <w:rsid w:val="00921A4F"/>
    <w:rsid w:val="00921A54"/>
    <w:rsid w:val="00921ADA"/>
    <w:rsid w:val="00921B73"/>
    <w:rsid w:val="00921C69"/>
    <w:rsid w:val="00921E39"/>
    <w:rsid w:val="00922A95"/>
    <w:rsid w:val="00922BA4"/>
    <w:rsid w:val="00922D6B"/>
    <w:rsid w:val="00922E51"/>
    <w:rsid w:val="00922ECF"/>
    <w:rsid w:val="0092346F"/>
    <w:rsid w:val="00923522"/>
    <w:rsid w:val="00923695"/>
    <w:rsid w:val="0092369C"/>
    <w:rsid w:val="009236E9"/>
    <w:rsid w:val="0092382D"/>
    <w:rsid w:val="009238C8"/>
    <w:rsid w:val="00923953"/>
    <w:rsid w:val="009239BC"/>
    <w:rsid w:val="00923B33"/>
    <w:rsid w:val="00923BD5"/>
    <w:rsid w:val="00923C4C"/>
    <w:rsid w:val="00923C59"/>
    <w:rsid w:val="00924359"/>
    <w:rsid w:val="009245D8"/>
    <w:rsid w:val="009248C4"/>
    <w:rsid w:val="00924CA5"/>
    <w:rsid w:val="00924F49"/>
    <w:rsid w:val="00925097"/>
    <w:rsid w:val="00925176"/>
    <w:rsid w:val="00925259"/>
    <w:rsid w:val="009252A4"/>
    <w:rsid w:val="009253FA"/>
    <w:rsid w:val="0092590F"/>
    <w:rsid w:val="00925A1A"/>
    <w:rsid w:val="00925A58"/>
    <w:rsid w:val="00925B3B"/>
    <w:rsid w:val="00925B44"/>
    <w:rsid w:val="00925D8C"/>
    <w:rsid w:val="00925DE4"/>
    <w:rsid w:val="00925E19"/>
    <w:rsid w:val="00925E4A"/>
    <w:rsid w:val="00925F1A"/>
    <w:rsid w:val="00925F2A"/>
    <w:rsid w:val="0092608E"/>
    <w:rsid w:val="009262CD"/>
    <w:rsid w:val="009264A6"/>
    <w:rsid w:val="0092676C"/>
    <w:rsid w:val="00926811"/>
    <w:rsid w:val="00926933"/>
    <w:rsid w:val="00926A59"/>
    <w:rsid w:val="00926AD8"/>
    <w:rsid w:val="00926BF4"/>
    <w:rsid w:val="009271DF"/>
    <w:rsid w:val="00927403"/>
    <w:rsid w:val="0092750E"/>
    <w:rsid w:val="00927B4A"/>
    <w:rsid w:val="00927CA4"/>
    <w:rsid w:val="00927E70"/>
    <w:rsid w:val="00927F23"/>
    <w:rsid w:val="00927F2B"/>
    <w:rsid w:val="009301E8"/>
    <w:rsid w:val="0093036A"/>
    <w:rsid w:val="009304D9"/>
    <w:rsid w:val="00930540"/>
    <w:rsid w:val="00930577"/>
    <w:rsid w:val="00930781"/>
    <w:rsid w:val="009307BE"/>
    <w:rsid w:val="00930840"/>
    <w:rsid w:val="0093086E"/>
    <w:rsid w:val="00930874"/>
    <w:rsid w:val="009308A1"/>
    <w:rsid w:val="00930CA7"/>
    <w:rsid w:val="00930DC4"/>
    <w:rsid w:val="00930E89"/>
    <w:rsid w:val="00930F13"/>
    <w:rsid w:val="00930F2F"/>
    <w:rsid w:val="00930FC2"/>
    <w:rsid w:val="009311E3"/>
    <w:rsid w:val="009314C1"/>
    <w:rsid w:val="0093158C"/>
    <w:rsid w:val="009315A0"/>
    <w:rsid w:val="009315CA"/>
    <w:rsid w:val="009318B8"/>
    <w:rsid w:val="009318C7"/>
    <w:rsid w:val="009318C9"/>
    <w:rsid w:val="00931997"/>
    <w:rsid w:val="00931B34"/>
    <w:rsid w:val="00931BC6"/>
    <w:rsid w:val="00931DC6"/>
    <w:rsid w:val="009322EB"/>
    <w:rsid w:val="009323EB"/>
    <w:rsid w:val="009324AB"/>
    <w:rsid w:val="0093263E"/>
    <w:rsid w:val="00932826"/>
    <w:rsid w:val="00932C01"/>
    <w:rsid w:val="00932C0E"/>
    <w:rsid w:val="00932C29"/>
    <w:rsid w:val="00932E4A"/>
    <w:rsid w:val="00933010"/>
    <w:rsid w:val="009330D2"/>
    <w:rsid w:val="0093329B"/>
    <w:rsid w:val="009332F0"/>
    <w:rsid w:val="009333A5"/>
    <w:rsid w:val="00933766"/>
    <w:rsid w:val="00933B64"/>
    <w:rsid w:val="00933BCD"/>
    <w:rsid w:val="00933C5C"/>
    <w:rsid w:val="00933CD9"/>
    <w:rsid w:val="00933D59"/>
    <w:rsid w:val="00933DE0"/>
    <w:rsid w:val="00934073"/>
    <w:rsid w:val="009340BD"/>
    <w:rsid w:val="00934470"/>
    <w:rsid w:val="00934476"/>
    <w:rsid w:val="00934484"/>
    <w:rsid w:val="00934648"/>
    <w:rsid w:val="0093472E"/>
    <w:rsid w:val="009347B7"/>
    <w:rsid w:val="00934855"/>
    <w:rsid w:val="00934934"/>
    <w:rsid w:val="009349C9"/>
    <w:rsid w:val="00934A21"/>
    <w:rsid w:val="00934C7A"/>
    <w:rsid w:val="00934D40"/>
    <w:rsid w:val="00934D58"/>
    <w:rsid w:val="00934E6D"/>
    <w:rsid w:val="00934F7F"/>
    <w:rsid w:val="009350A3"/>
    <w:rsid w:val="00935471"/>
    <w:rsid w:val="009354B2"/>
    <w:rsid w:val="00935513"/>
    <w:rsid w:val="009355E1"/>
    <w:rsid w:val="00935681"/>
    <w:rsid w:val="00935751"/>
    <w:rsid w:val="0093578D"/>
    <w:rsid w:val="009359F1"/>
    <w:rsid w:val="00935A12"/>
    <w:rsid w:val="00935A1B"/>
    <w:rsid w:val="00935A5A"/>
    <w:rsid w:val="00935ADA"/>
    <w:rsid w:val="00935E04"/>
    <w:rsid w:val="00935E39"/>
    <w:rsid w:val="009360BA"/>
    <w:rsid w:val="009361BC"/>
    <w:rsid w:val="009362F4"/>
    <w:rsid w:val="00936368"/>
    <w:rsid w:val="009365DE"/>
    <w:rsid w:val="00936637"/>
    <w:rsid w:val="00936BE9"/>
    <w:rsid w:val="00937369"/>
    <w:rsid w:val="0093750A"/>
    <w:rsid w:val="00937A19"/>
    <w:rsid w:val="00937CE7"/>
    <w:rsid w:val="00937ED6"/>
    <w:rsid w:val="009403BF"/>
    <w:rsid w:val="009405C9"/>
    <w:rsid w:val="009406FF"/>
    <w:rsid w:val="009408CC"/>
    <w:rsid w:val="009409F8"/>
    <w:rsid w:val="00940BC7"/>
    <w:rsid w:val="00940CB2"/>
    <w:rsid w:val="00940D17"/>
    <w:rsid w:val="009410D5"/>
    <w:rsid w:val="009411D1"/>
    <w:rsid w:val="00941292"/>
    <w:rsid w:val="00941431"/>
    <w:rsid w:val="0094143C"/>
    <w:rsid w:val="009414B2"/>
    <w:rsid w:val="009414BA"/>
    <w:rsid w:val="00941847"/>
    <w:rsid w:val="00941A7C"/>
    <w:rsid w:val="00941ADD"/>
    <w:rsid w:val="00941D36"/>
    <w:rsid w:val="00941F1E"/>
    <w:rsid w:val="00942023"/>
    <w:rsid w:val="009421E4"/>
    <w:rsid w:val="0094228C"/>
    <w:rsid w:val="00942534"/>
    <w:rsid w:val="009425DC"/>
    <w:rsid w:val="0094261B"/>
    <w:rsid w:val="009427A3"/>
    <w:rsid w:val="00942809"/>
    <w:rsid w:val="00942A55"/>
    <w:rsid w:val="00942A83"/>
    <w:rsid w:val="00942C0D"/>
    <w:rsid w:val="00942D85"/>
    <w:rsid w:val="00943068"/>
    <w:rsid w:val="00943246"/>
    <w:rsid w:val="00943317"/>
    <w:rsid w:val="0094345D"/>
    <w:rsid w:val="00943668"/>
    <w:rsid w:val="009436BB"/>
    <w:rsid w:val="009437E6"/>
    <w:rsid w:val="00943C9A"/>
    <w:rsid w:val="00943D68"/>
    <w:rsid w:val="00943E5B"/>
    <w:rsid w:val="00943F1D"/>
    <w:rsid w:val="00944024"/>
    <w:rsid w:val="0094415A"/>
    <w:rsid w:val="0094468E"/>
    <w:rsid w:val="009448B9"/>
    <w:rsid w:val="00944CCE"/>
    <w:rsid w:val="00944D09"/>
    <w:rsid w:val="0094528E"/>
    <w:rsid w:val="0094554F"/>
    <w:rsid w:val="00945AFF"/>
    <w:rsid w:val="00945F62"/>
    <w:rsid w:val="00945F8A"/>
    <w:rsid w:val="00945FCE"/>
    <w:rsid w:val="009461F4"/>
    <w:rsid w:val="00946307"/>
    <w:rsid w:val="0094633A"/>
    <w:rsid w:val="009464A0"/>
    <w:rsid w:val="009465E8"/>
    <w:rsid w:val="00946645"/>
    <w:rsid w:val="0094673A"/>
    <w:rsid w:val="009467FC"/>
    <w:rsid w:val="009468E5"/>
    <w:rsid w:val="009469CE"/>
    <w:rsid w:val="00946DAE"/>
    <w:rsid w:val="00946F3D"/>
    <w:rsid w:val="0094731E"/>
    <w:rsid w:val="009474B2"/>
    <w:rsid w:val="0094783F"/>
    <w:rsid w:val="009478D4"/>
    <w:rsid w:val="00947C3E"/>
    <w:rsid w:val="00947F26"/>
    <w:rsid w:val="0095004D"/>
    <w:rsid w:val="0095012C"/>
    <w:rsid w:val="009501E3"/>
    <w:rsid w:val="009505EE"/>
    <w:rsid w:val="0095066F"/>
    <w:rsid w:val="009506C3"/>
    <w:rsid w:val="009506CE"/>
    <w:rsid w:val="00950A4C"/>
    <w:rsid w:val="00950AC0"/>
    <w:rsid w:val="00950BBB"/>
    <w:rsid w:val="00950C60"/>
    <w:rsid w:val="00950EF3"/>
    <w:rsid w:val="00951037"/>
    <w:rsid w:val="009512CD"/>
    <w:rsid w:val="00951399"/>
    <w:rsid w:val="00951412"/>
    <w:rsid w:val="00951459"/>
    <w:rsid w:val="009514D8"/>
    <w:rsid w:val="0095154C"/>
    <w:rsid w:val="00951736"/>
    <w:rsid w:val="0095179C"/>
    <w:rsid w:val="00951832"/>
    <w:rsid w:val="00951C3B"/>
    <w:rsid w:val="00951C9B"/>
    <w:rsid w:val="00951D00"/>
    <w:rsid w:val="00951F16"/>
    <w:rsid w:val="009520A0"/>
    <w:rsid w:val="009523C9"/>
    <w:rsid w:val="00952776"/>
    <w:rsid w:val="0095295E"/>
    <w:rsid w:val="00952ACE"/>
    <w:rsid w:val="00952C48"/>
    <w:rsid w:val="00952D84"/>
    <w:rsid w:val="00952E16"/>
    <w:rsid w:val="00952F05"/>
    <w:rsid w:val="0095309A"/>
    <w:rsid w:val="009533D8"/>
    <w:rsid w:val="00953786"/>
    <w:rsid w:val="009538D8"/>
    <w:rsid w:val="00953A5D"/>
    <w:rsid w:val="00953A9C"/>
    <w:rsid w:val="00953C9A"/>
    <w:rsid w:val="00953D1D"/>
    <w:rsid w:val="00953D55"/>
    <w:rsid w:val="00953E45"/>
    <w:rsid w:val="0095420F"/>
    <w:rsid w:val="00954427"/>
    <w:rsid w:val="00954622"/>
    <w:rsid w:val="00954738"/>
    <w:rsid w:val="0095490A"/>
    <w:rsid w:val="009549D2"/>
    <w:rsid w:val="00954ECC"/>
    <w:rsid w:val="00954ED4"/>
    <w:rsid w:val="00954F4F"/>
    <w:rsid w:val="00954F92"/>
    <w:rsid w:val="00954F9D"/>
    <w:rsid w:val="00955247"/>
    <w:rsid w:val="0095529C"/>
    <w:rsid w:val="009553D1"/>
    <w:rsid w:val="0095545C"/>
    <w:rsid w:val="00955494"/>
    <w:rsid w:val="00955567"/>
    <w:rsid w:val="00955B41"/>
    <w:rsid w:val="00955BE9"/>
    <w:rsid w:val="00955C68"/>
    <w:rsid w:val="00955C97"/>
    <w:rsid w:val="00955CCB"/>
    <w:rsid w:val="00955DD0"/>
    <w:rsid w:val="00955E37"/>
    <w:rsid w:val="00955E4B"/>
    <w:rsid w:val="00956049"/>
    <w:rsid w:val="00956424"/>
    <w:rsid w:val="0095688E"/>
    <w:rsid w:val="00956A9D"/>
    <w:rsid w:val="00956BF3"/>
    <w:rsid w:val="00956E10"/>
    <w:rsid w:val="0095707D"/>
    <w:rsid w:val="009571B0"/>
    <w:rsid w:val="00957384"/>
    <w:rsid w:val="00957391"/>
    <w:rsid w:val="009574FF"/>
    <w:rsid w:val="00957570"/>
    <w:rsid w:val="009575C1"/>
    <w:rsid w:val="009575D0"/>
    <w:rsid w:val="009576C0"/>
    <w:rsid w:val="00957ACE"/>
    <w:rsid w:val="00957B94"/>
    <w:rsid w:val="00957E52"/>
    <w:rsid w:val="00960018"/>
    <w:rsid w:val="00960093"/>
    <w:rsid w:val="00960154"/>
    <w:rsid w:val="00960484"/>
    <w:rsid w:val="0096062A"/>
    <w:rsid w:val="0096062E"/>
    <w:rsid w:val="00960914"/>
    <w:rsid w:val="00960936"/>
    <w:rsid w:val="0096098A"/>
    <w:rsid w:val="00960A34"/>
    <w:rsid w:val="00960A61"/>
    <w:rsid w:val="00960AB1"/>
    <w:rsid w:val="00960B75"/>
    <w:rsid w:val="00960DD3"/>
    <w:rsid w:val="00961144"/>
    <w:rsid w:val="0096121B"/>
    <w:rsid w:val="00961509"/>
    <w:rsid w:val="00961695"/>
    <w:rsid w:val="009617B3"/>
    <w:rsid w:val="0096194C"/>
    <w:rsid w:val="00961990"/>
    <w:rsid w:val="00961AFE"/>
    <w:rsid w:val="00961BD2"/>
    <w:rsid w:val="00961C9C"/>
    <w:rsid w:val="00961D0C"/>
    <w:rsid w:val="00961EB2"/>
    <w:rsid w:val="00961F62"/>
    <w:rsid w:val="0096201E"/>
    <w:rsid w:val="00962213"/>
    <w:rsid w:val="0096238C"/>
    <w:rsid w:val="00962444"/>
    <w:rsid w:val="00962559"/>
    <w:rsid w:val="0096266E"/>
    <w:rsid w:val="00962746"/>
    <w:rsid w:val="009628FB"/>
    <w:rsid w:val="00962AE7"/>
    <w:rsid w:val="00962CA6"/>
    <w:rsid w:val="00962D4D"/>
    <w:rsid w:val="00962EA8"/>
    <w:rsid w:val="009633C6"/>
    <w:rsid w:val="009633FE"/>
    <w:rsid w:val="00963425"/>
    <w:rsid w:val="0096388B"/>
    <w:rsid w:val="00963967"/>
    <w:rsid w:val="0096399F"/>
    <w:rsid w:val="009639B8"/>
    <w:rsid w:val="00963AB6"/>
    <w:rsid w:val="00963AED"/>
    <w:rsid w:val="009640D5"/>
    <w:rsid w:val="00964360"/>
    <w:rsid w:val="009643C2"/>
    <w:rsid w:val="009643F6"/>
    <w:rsid w:val="009646F3"/>
    <w:rsid w:val="00964825"/>
    <w:rsid w:val="0096489B"/>
    <w:rsid w:val="00964ABB"/>
    <w:rsid w:val="00964BC3"/>
    <w:rsid w:val="00964CCD"/>
    <w:rsid w:val="00965143"/>
    <w:rsid w:val="00965177"/>
    <w:rsid w:val="00965B94"/>
    <w:rsid w:val="00965CFF"/>
    <w:rsid w:val="00966013"/>
    <w:rsid w:val="0096601C"/>
    <w:rsid w:val="00966090"/>
    <w:rsid w:val="00966230"/>
    <w:rsid w:val="0096633E"/>
    <w:rsid w:val="00966372"/>
    <w:rsid w:val="009663A5"/>
    <w:rsid w:val="00966562"/>
    <w:rsid w:val="009666B9"/>
    <w:rsid w:val="00966968"/>
    <w:rsid w:val="00966BF6"/>
    <w:rsid w:val="00967553"/>
    <w:rsid w:val="00967571"/>
    <w:rsid w:val="009675E1"/>
    <w:rsid w:val="00967629"/>
    <w:rsid w:val="009676DC"/>
    <w:rsid w:val="009677C6"/>
    <w:rsid w:val="009679C3"/>
    <w:rsid w:val="00967B52"/>
    <w:rsid w:val="00967C6E"/>
    <w:rsid w:val="00967EB0"/>
    <w:rsid w:val="00967FEA"/>
    <w:rsid w:val="0097000D"/>
    <w:rsid w:val="0097015D"/>
    <w:rsid w:val="00970182"/>
    <w:rsid w:val="009703E6"/>
    <w:rsid w:val="009703E7"/>
    <w:rsid w:val="00970550"/>
    <w:rsid w:val="009706BA"/>
    <w:rsid w:val="00970787"/>
    <w:rsid w:val="00970877"/>
    <w:rsid w:val="00970952"/>
    <w:rsid w:val="00970EF1"/>
    <w:rsid w:val="009710F9"/>
    <w:rsid w:val="00971290"/>
    <w:rsid w:val="00971543"/>
    <w:rsid w:val="0097160D"/>
    <w:rsid w:val="00971732"/>
    <w:rsid w:val="009717A3"/>
    <w:rsid w:val="0097188E"/>
    <w:rsid w:val="00971BA3"/>
    <w:rsid w:val="00971D2B"/>
    <w:rsid w:val="00971DB0"/>
    <w:rsid w:val="00971E99"/>
    <w:rsid w:val="00971EDF"/>
    <w:rsid w:val="00971FD9"/>
    <w:rsid w:val="00972153"/>
    <w:rsid w:val="00972461"/>
    <w:rsid w:val="009725CA"/>
    <w:rsid w:val="00972630"/>
    <w:rsid w:val="009726B9"/>
    <w:rsid w:val="009727AF"/>
    <w:rsid w:val="0097282D"/>
    <w:rsid w:val="00972B92"/>
    <w:rsid w:val="00972CDC"/>
    <w:rsid w:val="00972D5C"/>
    <w:rsid w:val="00972FC7"/>
    <w:rsid w:val="0097309A"/>
    <w:rsid w:val="009732B5"/>
    <w:rsid w:val="00973354"/>
    <w:rsid w:val="009736CA"/>
    <w:rsid w:val="009736E0"/>
    <w:rsid w:val="009737EA"/>
    <w:rsid w:val="00973A44"/>
    <w:rsid w:val="00973AD1"/>
    <w:rsid w:val="00973D6C"/>
    <w:rsid w:val="00973DFC"/>
    <w:rsid w:val="00974219"/>
    <w:rsid w:val="0097438A"/>
    <w:rsid w:val="00974470"/>
    <w:rsid w:val="009745E9"/>
    <w:rsid w:val="00974607"/>
    <w:rsid w:val="009747F7"/>
    <w:rsid w:val="00974812"/>
    <w:rsid w:val="00974D1B"/>
    <w:rsid w:val="00974D5F"/>
    <w:rsid w:val="00974DD0"/>
    <w:rsid w:val="00974DFD"/>
    <w:rsid w:val="00974E26"/>
    <w:rsid w:val="00974E35"/>
    <w:rsid w:val="00975375"/>
    <w:rsid w:val="0097539E"/>
    <w:rsid w:val="009753A7"/>
    <w:rsid w:val="00975439"/>
    <w:rsid w:val="00975470"/>
    <w:rsid w:val="00975877"/>
    <w:rsid w:val="00975A3F"/>
    <w:rsid w:val="00975BEB"/>
    <w:rsid w:val="00975D54"/>
    <w:rsid w:val="009761DA"/>
    <w:rsid w:val="00976200"/>
    <w:rsid w:val="00976642"/>
    <w:rsid w:val="0097676C"/>
    <w:rsid w:val="00976820"/>
    <w:rsid w:val="00976927"/>
    <w:rsid w:val="0097696A"/>
    <w:rsid w:val="009769E2"/>
    <w:rsid w:val="00976C09"/>
    <w:rsid w:val="00976CBC"/>
    <w:rsid w:val="00976E28"/>
    <w:rsid w:val="00976E49"/>
    <w:rsid w:val="00977155"/>
    <w:rsid w:val="0097726B"/>
    <w:rsid w:val="009774CE"/>
    <w:rsid w:val="009775F2"/>
    <w:rsid w:val="009777F2"/>
    <w:rsid w:val="00977FE2"/>
    <w:rsid w:val="00977FEF"/>
    <w:rsid w:val="009802F0"/>
    <w:rsid w:val="009803AA"/>
    <w:rsid w:val="009803CF"/>
    <w:rsid w:val="009805D7"/>
    <w:rsid w:val="00980615"/>
    <w:rsid w:val="009809B8"/>
    <w:rsid w:val="00980B00"/>
    <w:rsid w:val="00980DF9"/>
    <w:rsid w:val="00980FA3"/>
    <w:rsid w:val="00981202"/>
    <w:rsid w:val="00981209"/>
    <w:rsid w:val="009813AE"/>
    <w:rsid w:val="009817EF"/>
    <w:rsid w:val="00981953"/>
    <w:rsid w:val="00981B17"/>
    <w:rsid w:val="00981F6C"/>
    <w:rsid w:val="00981FB3"/>
    <w:rsid w:val="0098217B"/>
    <w:rsid w:val="0098232F"/>
    <w:rsid w:val="009823EA"/>
    <w:rsid w:val="009825DE"/>
    <w:rsid w:val="009829FB"/>
    <w:rsid w:val="00982A09"/>
    <w:rsid w:val="00982D20"/>
    <w:rsid w:val="00982D46"/>
    <w:rsid w:val="00982F3E"/>
    <w:rsid w:val="00982FF6"/>
    <w:rsid w:val="0098344A"/>
    <w:rsid w:val="009839A3"/>
    <w:rsid w:val="00983B14"/>
    <w:rsid w:val="00983C9C"/>
    <w:rsid w:val="00983E2E"/>
    <w:rsid w:val="0098404C"/>
    <w:rsid w:val="009841C0"/>
    <w:rsid w:val="00984237"/>
    <w:rsid w:val="00984277"/>
    <w:rsid w:val="009842BB"/>
    <w:rsid w:val="009849A1"/>
    <w:rsid w:val="00984A17"/>
    <w:rsid w:val="00984A9F"/>
    <w:rsid w:val="00984B34"/>
    <w:rsid w:val="00984C62"/>
    <w:rsid w:val="00984D26"/>
    <w:rsid w:val="00984D6A"/>
    <w:rsid w:val="00984DB6"/>
    <w:rsid w:val="009853B0"/>
    <w:rsid w:val="009855F7"/>
    <w:rsid w:val="0098570A"/>
    <w:rsid w:val="009859FB"/>
    <w:rsid w:val="00985B95"/>
    <w:rsid w:val="00985CC6"/>
    <w:rsid w:val="00985DEE"/>
    <w:rsid w:val="00985E0F"/>
    <w:rsid w:val="00985E45"/>
    <w:rsid w:val="0098602B"/>
    <w:rsid w:val="0098602C"/>
    <w:rsid w:val="00986336"/>
    <w:rsid w:val="009865D8"/>
    <w:rsid w:val="00986667"/>
    <w:rsid w:val="00986980"/>
    <w:rsid w:val="00986B9C"/>
    <w:rsid w:val="00986C88"/>
    <w:rsid w:val="00986E33"/>
    <w:rsid w:val="00986F67"/>
    <w:rsid w:val="00987023"/>
    <w:rsid w:val="00987035"/>
    <w:rsid w:val="00987200"/>
    <w:rsid w:val="00987268"/>
    <w:rsid w:val="009873A4"/>
    <w:rsid w:val="00987563"/>
    <w:rsid w:val="00987980"/>
    <w:rsid w:val="009879B3"/>
    <w:rsid w:val="009879EB"/>
    <w:rsid w:val="00987B40"/>
    <w:rsid w:val="00987C30"/>
    <w:rsid w:val="00987E4E"/>
    <w:rsid w:val="0099064A"/>
    <w:rsid w:val="0099068A"/>
    <w:rsid w:val="009906AB"/>
    <w:rsid w:val="00990785"/>
    <w:rsid w:val="00990982"/>
    <w:rsid w:val="00990A71"/>
    <w:rsid w:val="00990A98"/>
    <w:rsid w:val="00990F05"/>
    <w:rsid w:val="00990FCF"/>
    <w:rsid w:val="009912C7"/>
    <w:rsid w:val="009912E5"/>
    <w:rsid w:val="009912FB"/>
    <w:rsid w:val="009915E0"/>
    <w:rsid w:val="0099164E"/>
    <w:rsid w:val="00991717"/>
    <w:rsid w:val="00991791"/>
    <w:rsid w:val="00991A01"/>
    <w:rsid w:val="00991BDB"/>
    <w:rsid w:val="00991BE3"/>
    <w:rsid w:val="00991D13"/>
    <w:rsid w:val="00991D89"/>
    <w:rsid w:val="00991E23"/>
    <w:rsid w:val="00991F62"/>
    <w:rsid w:val="009920A2"/>
    <w:rsid w:val="009920ED"/>
    <w:rsid w:val="00992229"/>
    <w:rsid w:val="009922C5"/>
    <w:rsid w:val="009923B3"/>
    <w:rsid w:val="009926FB"/>
    <w:rsid w:val="00992802"/>
    <w:rsid w:val="0099284E"/>
    <w:rsid w:val="009929D3"/>
    <w:rsid w:val="00992D54"/>
    <w:rsid w:val="00992D91"/>
    <w:rsid w:val="00992E3C"/>
    <w:rsid w:val="00992E83"/>
    <w:rsid w:val="00992ED7"/>
    <w:rsid w:val="0099313C"/>
    <w:rsid w:val="00993197"/>
    <w:rsid w:val="009932A3"/>
    <w:rsid w:val="0099354D"/>
    <w:rsid w:val="00993923"/>
    <w:rsid w:val="00993E9E"/>
    <w:rsid w:val="00993FC4"/>
    <w:rsid w:val="00994005"/>
    <w:rsid w:val="009940C2"/>
    <w:rsid w:val="0099428E"/>
    <w:rsid w:val="0099438A"/>
    <w:rsid w:val="00994522"/>
    <w:rsid w:val="00994536"/>
    <w:rsid w:val="00994568"/>
    <w:rsid w:val="009945F5"/>
    <w:rsid w:val="00994712"/>
    <w:rsid w:val="009948E3"/>
    <w:rsid w:val="00994902"/>
    <w:rsid w:val="00994A06"/>
    <w:rsid w:val="00994A42"/>
    <w:rsid w:val="00994B19"/>
    <w:rsid w:val="00994C07"/>
    <w:rsid w:val="00994C52"/>
    <w:rsid w:val="00994F0D"/>
    <w:rsid w:val="009950E1"/>
    <w:rsid w:val="00995197"/>
    <w:rsid w:val="00995324"/>
    <w:rsid w:val="009954E9"/>
    <w:rsid w:val="009955A9"/>
    <w:rsid w:val="00995759"/>
    <w:rsid w:val="00995A80"/>
    <w:rsid w:val="00995AEE"/>
    <w:rsid w:val="00995F55"/>
    <w:rsid w:val="009961B8"/>
    <w:rsid w:val="00996476"/>
    <w:rsid w:val="00996575"/>
    <w:rsid w:val="009965D7"/>
    <w:rsid w:val="00996734"/>
    <w:rsid w:val="009967CC"/>
    <w:rsid w:val="00996A11"/>
    <w:rsid w:val="00996A31"/>
    <w:rsid w:val="00996A91"/>
    <w:rsid w:val="00996CCA"/>
    <w:rsid w:val="00996D41"/>
    <w:rsid w:val="00996DA9"/>
    <w:rsid w:val="00996DFC"/>
    <w:rsid w:val="00997116"/>
    <w:rsid w:val="0099712B"/>
    <w:rsid w:val="009973B9"/>
    <w:rsid w:val="0099768E"/>
    <w:rsid w:val="0099778E"/>
    <w:rsid w:val="00997852"/>
    <w:rsid w:val="0099785B"/>
    <w:rsid w:val="00997C16"/>
    <w:rsid w:val="00997CD4"/>
    <w:rsid w:val="00997F51"/>
    <w:rsid w:val="00997F5A"/>
    <w:rsid w:val="0099E965"/>
    <w:rsid w:val="009A01C3"/>
    <w:rsid w:val="009A0266"/>
    <w:rsid w:val="009A072D"/>
    <w:rsid w:val="009A087F"/>
    <w:rsid w:val="009A08E6"/>
    <w:rsid w:val="009A0963"/>
    <w:rsid w:val="009A09DA"/>
    <w:rsid w:val="009A0CB5"/>
    <w:rsid w:val="009A0E04"/>
    <w:rsid w:val="009A0F00"/>
    <w:rsid w:val="009A0F09"/>
    <w:rsid w:val="009A122E"/>
    <w:rsid w:val="009A146D"/>
    <w:rsid w:val="009A16D6"/>
    <w:rsid w:val="009A1797"/>
    <w:rsid w:val="009A1816"/>
    <w:rsid w:val="009A1935"/>
    <w:rsid w:val="009A1A95"/>
    <w:rsid w:val="009A1DEE"/>
    <w:rsid w:val="009A1F37"/>
    <w:rsid w:val="009A20DE"/>
    <w:rsid w:val="009A22F1"/>
    <w:rsid w:val="009A22F5"/>
    <w:rsid w:val="009A23E4"/>
    <w:rsid w:val="009A2539"/>
    <w:rsid w:val="009A27E4"/>
    <w:rsid w:val="009A2A72"/>
    <w:rsid w:val="009A2B37"/>
    <w:rsid w:val="009A2CD9"/>
    <w:rsid w:val="009A2E51"/>
    <w:rsid w:val="009A3068"/>
    <w:rsid w:val="009A3077"/>
    <w:rsid w:val="009A30EB"/>
    <w:rsid w:val="009A3267"/>
    <w:rsid w:val="009A3367"/>
    <w:rsid w:val="009A34D3"/>
    <w:rsid w:val="009A378C"/>
    <w:rsid w:val="009A3796"/>
    <w:rsid w:val="009A3945"/>
    <w:rsid w:val="009A3D31"/>
    <w:rsid w:val="009A3D48"/>
    <w:rsid w:val="009A3F1C"/>
    <w:rsid w:val="009A3F89"/>
    <w:rsid w:val="009A3FB8"/>
    <w:rsid w:val="009A40B9"/>
    <w:rsid w:val="009A40F7"/>
    <w:rsid w:val="009A4233"/>
    <w:rsid w:val="009A4243"/>
    <w:rsid w:val="009A42E4"/>
    <w:rsid w:val="009A442C"/>
    <w:rsid w:val="009A45F6"/>
    <w:rsid w:val="009A4638"/>
    <w:rsid w:val="009A469D"/>
    <w:rsid w:val="009A4742"/>
    <w:rsid w:val="009A484D"/>
    <w:rsid w:val="009A487E"/>
    <w:rsid w:val="009A4977"/>
    <w:rsid w:val="009A4978"/>
    <w:rsid w:val="009A4989"/>
    <w:rsid w:val="009A4AD3"/>
    <w:rsid w:val="009A4CD4"/>
    <w:rsid w:val="009A52C2"/>
    <w:rsid w:val="009A52EE"/>
    <w:rsid w:val="009A53AF"/>
    <w:rsid w:val="009A54D1"/>
    <w:rsid w:val="009A5505"/>
    <w:rsid w:val="009A5594"/>
    <w:rsid w:val="009A57EB"/>
    <w:rsid w:val="009A5A16"/>
    <w:rsid w:val="009A5A3C"/>
    <w:rsid w:val="009A5B1C"/>
    <w:rsid w:val="009A5CD7"/>
    <w:rsid w:val="009A5E0F"/>
    <w:rsid w:val="009A5F1E"/>
    <w:rsid w:val="009A6311"/>
    <w:rsid w:val="009A650D"/>
    <w:rsid w:val="009A6658"/>
    <w:rsid w:val="009A68F4"/>
    <w:rsid w:val="009A6C62"/>
    <w:rsid w:val="009A6DD2"/>
    <w:rsid w:val="009A6F0C"/>
    <w:rsid w:val="009A70FC"/>
    <w:rsid w:val="009A7354"/>
    <w:rsid w:val="009A738D"/>
    <w:rsid w:val="009A759F"/>
    <w:rsid w:val="009A760C"/>
    <w:rsid w:val="009A7616"/>
    <w:rsid w:val="009A77F7"/>
    <w:rsid w:val="009A7A1D"/>
    <w:rsid w:val="009A7EAE"/>
    <w:rsid w:val="009A7F37"/>
    <w:rsid w:val="009A7FB0"/>
    <w:rsid w:val="009A7FEA"/>
    <w:rsid w:val="009B0164"/>
    <w:rsid w:val="009B01BE"/>
    <w:rsid w:val="009B0307"/>
    <w:rsid w:val="009B042F"/>
    <w:rsid w:val="009B0508"/>
    <w:rsid w:val="009B065C"/>
    <w:rsid w:val="009B08BC"/>
    <w:rsid w:val="009B0B5A"/>
    <w:rsid w:val="009B0D66"/>
    <w:rsid w:val="009B0D9C"/>
    <w:rsid w:val="009B0DF0"/>
    <w:rsid w:val="009B0E10"/>
    <w:rsid w:val="009B0EB0"/>
    <w:rsid w:val="009B0F32"/>
    <w:rsid w:val="009B0F7D"/>
    <w:rsid w:val="009B103E"/>
    <w:rsid w:val="009B137E"/>
    <w:rsid w:val="009B13A9"/>
    <w:rsid w:val="009B1838"/>
    <w:rsid w:val="009B1948"/>
    <w:rsid w:val="009B1C4F"/>
    <w:rsid w:val="009B1C5D"/>
    <w:rsid w:val="009B1D66"/>
    <w:rsid w:val="009B1D7C"/>
    <w:rsid w:val="009B1EC5"/>
    <w:rsid w:val="009B2114"/>
    <w:rsid w:val="009B21FB"/>
    <w:rsid w:val="009B2205"/>
    <w:rsid w:val="009B226E"/>
    <w:rsid w:val="009B230E"/>
    <w:rsid w:val="009B23D0"/>
    <w:rsid w:val="009B2472"/>
    <w:rsid w:val="009B2564"/>
    <w:rsid w:val="009B265C"/>
    <w:rsid w:val="009B2716"/>
    <w:rsid w:val="009B279E"/>
    <w:rsid w:val="009B27FA"/>
    <w:rsid w:val="009B29A6"/>
    <w:rsid w:val="009B2BC2"/>
    <w:rsid w:val="009B2C2B"/>
    <w:rsid w:val="009B2D91"/>
    <w:rsid w:val="009B2DE0"/>
    <w:rsid w:val="009B31DA"/>
    <w:rsid w:val="009B3275"/>
    <w:rsid w:val="009B38C7"/>
    <w:rsid w:val="009B3994"/>
    <w:rsid w:val="009B3B83"/>
    <w:rsid w:val="009B4225"/>
    <w:rsid w:val="009B47E8"/>
    <w:rsid w:val="009B48CE"/>
    <w:rsid w:val="009B49C5"/>
    <w:rsid w:val="009B4C61"/>
    <w:rsid w:val="009B4C63"/>
    <w:rsid w:val="009B4CC5"/>
    <w:rsid w:val="009B4F91"/>
    <w:rsid w:val="009B5095"/>
    <w:rsid w:val="009B51EA"/>
    <w:rsid w:val="009B521F"/>
    <w:rsid w:val="009B54A4"/>
    <w:rsid w:val="009B54D9"/>
    <w:rsid w:val="009B5605"/>
    <w:rsid w:val="009B5AA3"/>
    <w:rsid w:val="009B5C56"/>
    <w:rsid w:val="009B5CE8"/>
    <w:rsid w:val="009B6294"/>
    <w:rsid w:val="009B6743"/>
    <w:rsid w:val="009B674F"/>
    <w:rsid w:val="009B67D4"/>
    <w:rsid w:val="009B6803"/>
    <w:rsid w:val="009B6AE4"/>
    <w:rsid w:val="009B6BEB"/>
    <w:rsid w:val="009B6EB8"/>
    <w:rsid w:val="009B708D"/>
    <w:rsid w:val="009B7153"/>
    <w:rsid w:val="009B72BC"/>
    <w:rsid w:val="009B76FC"/>
    <w:rsid w:val="009B77B0"/>
    <w:rsid w:val="009B7A4F"/>
    <w:rsid w:val="009B7AB2"/>
    <w:rsid w:val="009B7B41"/>
    <w:rsid w:val="009B7B6C"/>
    <w:rsid w:val="009B7D9A"/>
    <w:rsid w:val="009BF2A3"/>
    <w:rsid w:val="009C01B7"/>
    <w:rsid w:val="009C042B"/>
    <w:rsid w:val="009C059F"/>
    <w:rsid w:val="009C05C9"/>
    <w:rsid w:val="009C05D8"/>
    <w:rsid w:val="009C0A8B"/>
    <w:rsid w:val="009C0AE5"/>
    <w:rsid w:val="009C0BF9"/>
    <w:rsid w:val="009C0CDD"/>
    <w:rsid w:val="009C10CD"/>
    <w:rsid w:val="009C117D"/>
    <w:rsid w:val="009C117E"/>
    <w:rsid w:val="009C1484"/>
    <w:rsid w:val="009C149A"/>
    <w:rsid w:val="009C16E7"/>
    <w:rsid w:val="009C19BD"/>
    <w:rsid w:val="009C1A4A"/>
    <w:rsid w:val="009C1B15"/>
    <w:rsid w:val="009C1D26"/>
    <w:rsid w:val="009C1F3D"/>
    <w:rsid w:val="009C223E"/>
    <w:rsid w:val="009C2298"/>
    <w:rsid w:val="009C2909"/>
    <w:rsid w:val="009C2A10"/>
    <w:rsid w:val="009C2B4F"/>
    <w:rsid w:val="009C2C02"/>
    <w:rsid w:val="009C2E9D"/>
    <w:rsid w:val="009C2EFE"/>
    <w:rsid w:val="009C314A"/>
    <w:rsid w:val="009C33E0"/>
    <w:rsid w:val="009C3426"/>
    <w:rsid w:val="009C3691"/>
    <w:rsid w:val="009C3828"/>
    <w:rsid w:val="009C3AF2"/>
    <w:rsid w:val="009C3E00"/>
    <w:rsid w:val="009C3EF0"/>
    <w:rsid w:val="009C3EF5"/>
    <w:rsid w:val="009C401C"/>
    <w:rsid w:val="009C403A"/>
    <w:rsid w:val="009C41CA"/>
    <w:rsid w:val="009C431F"/>
    <w:rsid w:val="009C43F5"/>
    <w:rsid w:val="009C44C7"/>
    <w:rsid w:val="009C450E"/>
    <w:rsid w:val="009C46CC"/>
    <w:rsid w:val="009C47C6"/>
    <w:rsid w:val="009C4840"/>
    <w:rsid w:val="009C4846"/>
    <w:rsid w:val="009C48DE"/>
    <w:rsid w:val="009C49A9"/>
    <w:rsid w:val="009C4C63"/>
    <w:rsid w:val="009C4D24"/>
    <w:rsid w:val="009C4D36"/>
    <w:rsid w:val="009C4F3C"/>
    <w:rsid w:val="009C50C1"/>
    <w:rsid w:val="009C50D4"/>
    <w:rsid w:val="009C50E7"/>
    <w:rsid w:val="009C5190"/>
    <w:rsid w:val="009C51A6"/>
    <w:rsid w:val="009C5550"/>
    <w:rsid w:val="009C55C8"/>
    <w:rsid w:val="009C5675"/>
    <w:rsid w:val="009C56D7"/>
    <w:rsid w:val="009C577A"/>
    <w:rsid w:val="009C5949"/>
    <w:rsid w:val="009C5951"/>
    <w:rsid w:val="009C5CF5"/>
    <w:rsid w:val="009C5F09"/>
    <w:rsid w:val="009C60C4"/>
    <w:rsid w:val="009C617B"/>
    <w:rsid w:val="009C62AD"/>
    <w:rsid w:val="009C62B7"/>
    <w:rsid w:val="009C63D1"/>
    <w:rsid w:val="009C63D8"/>
    <w:rsid w:val="009C65C9"/>
    <w:rsid w:val="009C6784"/>
    <w:rsid w:val="009C678F"/>
    <w:rsid w:val="009C67E6"/>
    <w:rsid w:val="009C6877"/>
    <w:rsid w:val="009C687A"/>
    <w:rsid w:val="009C68B4"/>
    <w:rsid w:val="009C6BC3"/>
    <w:rsid w:val="009C6C50"/>
    <w:rsid w:val="009C6EE3"/>
    <w:rsid w:val="009C7025"/>
    <w:rsid w:val="009C7353"/>
    <w:rsid w:val="009C740B"/>
    <w:rsid w:val="009C75FB"/>
    <w:rsid w:val="009C769A"/>
    <w:rsid w:val="009C7738"/>
    <w:rsid w:val="009C7913"/>
    <w:rsid w:val="009C7997"/>
    <w:rsid w:val="009C7C5E"/>
    <w:rsid w:val="009C7FA2"/>
    <w:rsid w:val="009D0027"/>
    <w:rsid w:val="009D0142"/>
    <w:rsid w:val="009D0259"/>
    <w:rsid w:val="009D05AB"/>
    <w:rsid w:val="009D05CA"/>
    <w:rsid w:val="009D064A"/>
    <w:rsid w:val="009D06AE"/>
    <w:rsid w:val="009D0735"/>
    <w:rsid w:val="009D078F"/>
    <w:rsid w:val="009D07FE"/>
    <w:rsid w:val="009D0B8B"/>
    <w:rsid w:val="009D0C87"/>
    <w:rsid w:val="009D0DA2"/>
    <w:rsid w:val="009D0DF0"/>
    <w:rsid w:val="009D0EAB"/>
    <w:rsid w:val="009D1189"/>
    <w:rsid w:val="009D16BA"/>
    <w:rsid w:val="009D16DD"/>
    <w:rsid w:val="009D16E1"/>
    <w:rsid w:val="009D1855"/>
    <w:rsid w:val="009D1883"/>
    <w:rsid w:val="009D1D3F"/>
    <w:rsid w:val="009D1E3D"/>
    <w:rsid w:val="009D2213"/>
    <w:rsid w:val="009D25A4"/>
    <w:rsid w:val="009D2753"/>
    <w:rsid w:val="009D2806"/>
    <w:rsid w:val="009D289C"/>
    <w:rsid w:val="009D28F5"/>
    <w:rsid w:val="009D2AF7"/>
    <w:rsid w:val="009D2B04"/>
    <w:rsid w:val="009D2DF8"/>
    <w:rsid w:val="009D2F05"/>
    <w:rsid w:val="009D2F87"/>
    <w:rsid w:val="009D333E"/>
    <w:rsid w:val="009D33D6"/>
    <w:rsid w:val="009D3417"/>
    <w:rsid w:val="009D3437"/>
    <w:rsid w:val="009D36EE"/>
    <w:rsid w:val="009D377E"/>
    <w:rsid w:val="009D379A"/>
    <w:rsid w:val="009D37E6"/>
    <w:rsid w:val="009D3D91"/>
    <w:rsid w:val="009D3E53"/>
    <w:rsid w:val="009D413E"/>
    <w:rsid w:val="009D456B"/>
    <w:rsid w:val="009D46BB"/>
    <w:rsid w:val="009D47A4"/>
    <w:rsid w:val="009D4818"/>
    <w:rsid w:val="009D48B4"/>
    <w:rsid w:val="009D48F0"/>
    <w:rsid w:val="009D4AA7"/>
    <w:rsid w:val="009D4BE2"/>
    <w:rsid w:val="009D4C45"/>
    <w:rsid w:val="009D4E91"/>
    <w:rsid w:val="009D4F47"/>
    <w:rsid w:val="009D5012"/>
    <w:rsid w:val="009D509F"/>
    <w:rsid w:val="009D53A1"/>
    <w:rsid w:val="009D53B1"/>
    <w:rsid w:val="009D5643"/>
    <w:rsid w:val="009D5678"/>
    <w:rsid w:val="009D5777"/>
    <w:rsid w:val="009D594D"/>
    <w:rsid w:val="009D59B2"/>
    <w:rsid w:val="009D59ED"/>
    <w:rsid w:val="009D5AAC"/>
    <w:rsid w:val="009D5AC5"/>
    <w:rsid w:val="009D5B97"/>
    <w:rsid w:val="009D5C7B"/>
    <w:rsid w:val="009D5D55"/>
    <w:rsid w:val="009D5EF7"/>
    <w:rsid w:val="009D5F84"/>
    <w:rsid w:val="009D5F8D"/>
    <w:rsid w:val="009D5FA6"/>
    <w:rsid w:val="009D63FE"/>
    <w:rsid w:val="009D647B"/>
    <w:rsid w:val="009D6683"/>
    <w:rsid w:val="009D68AB"/>
    <w:rsid w:val="009D68F8"/>
    <w:rsid w:val="009D6939"/>
    <w:rsid w:val="009D6A19"/>
    <w:rsid w:val="009D6D01"/>
    <w:rsid w:val="009D6E39"/>
    <w:rsid w:val="009D7057"/>
    <w:rsid w:val="009D7193"/>
    <w:rsid w:val="009D72F2"/>
    <w:rsid w:val="009D7419"/>
    <w:rsid w:val="009D7450"/>
    <w:rsid w:val="009D7478"/>
    <w:rsid w:val="009D7501"/>
    <w:rsid w:val="009D7572"/>
    <w:rsid w:val="009D79C6"/>
    <w:rsid w:val="009D7B82"/>
    <w:rsid w:val="009D7C24"/>
    <w:rsid w:val="009D7C4C"/>
    <w:rsid w:val="009D7C6E"/>
    <w:rsid w:val="009D7E38"/>
    <w:rsid w:val="009D7EA2"/>
    <w:rsid w:val="009E0078"/>
    <w:rsid w:val="009E01DA"/>
    <w:rsid w:val="009E041D"/>
    <w:rsid w:val="009E046D"/>
    <w:rsid w:val="009E04D1"/>
    <w:rsid w:val="009E05AF"/>
    <w:rsid w:val="009E06B6"/>
    <w:rsid w:val="009E0B70"/>
    <w:rsid w:val="009E0C3E"/>
    <w:rsid w:val="009E0DD9"/>
    <w:rsid w:val="009E0E7F"/>
    <w:rsid w:val="009E10A4"/>
    <w:rsid w:val="009E1162"/>
    <w:rsid w:val="009E123E"/>
    <w:rsid w:val="009E14D9"/>
    <w:rsid w:val="009E14DA"/>
    <w:rsid w:val="009E15E8"/>
    <w:rsid w:val="009E1864"/>
    <w:rsid w:val="009E186D"/>
    <w:rsid w:val="009E1C8F"/>
    <w:rsid w:val="009E1D69"/>
    <w:rsid w:val="009E1E6B"/>
    <w:rsid w:val="009E1F07"/>
    <w:rsid w:val="009E2364"/>
    <w:rsid w:val="009E2397"/>
    <w:rsid w:val="009E250E"/>
    <w:rsid w:val="009E2629"/>
    <w:rsid w:val="009E2765"/>
    <w:rsid w:val="009E27F2"/>
    <w:rsid w:val="009E29C7"/>
    <w:rsid w:val="009E2A2D"/>
    <w:rsid w:val="009E2C88"/>
    <w:rsid w:val="009E2C92"/>
    <w:rsid w:val="009E2CC4"/>
    <w:rsid w:val="009E3296"/>
    <w:rsid w:val="009E3342"/>
    <w:rsid w:val="009E3519"/>
    <w:rsid w:val="009E3766"/>
    <w:rsid w:val="009E378F"/>
    <w:rsid w:val="009E37DB"/>
    <w:rsid w:val="009E3C99"/>
    <w:rsid w:val="009E3CF0"/>
    <w:rsid w:val="009E3D65"/>
    <w:rsid w:val="009E3DC6"/>
    <w:rsid w:val="009E3F9F"/>
    <w:rsid w:val="009E3FAE"/>
    <w:rsid w:val="009E43B1"/>
    <w:rsid w:val="009E4727"/>
    <w:rsid w:val="009E4969"/>
    <w:rsid w:val="009E4D7C"/>
    <w:rsid w:val="009E4E57"/>
    <w:rsid w:val="009E4E8C"/>
    <w:rsid w:val="009E4FE0"/>
    <w:rsid w:val="009E5001"/>
    <w:rsid w:val="009E51FB"/>
    <w:rsid w:val="009E52EF"/>
    <w:rsid w:val="009E5358"/>
    <w:rsid w:val="009E5422"/>
    <w:rsid w:val="009E550D"/>
    <w:rsid w:val="009E596D"/>
    <w:rsid w:val="009E5A64"/>
    <w:rsid w:val="009E5C6C"/>
    <w:rsid w:val="009E5E17"/>
    <w:rsid w:val="009E5E77"/>
    <w:rsid w:val="009E5E8F"/>
    <w:rsid w:val="009E60C9"/>
    <w:rsid w:val="009E6322"/>
    <w:rsid w:val="009E67E1"/>
    <w:rsid w:val="009E6AAC"/>
    <w:rsid w:val="009E6C7C"/>
    <w:rsid w:val="009E6D3C"/>
    <w:rsid w:val="009E6DDE"/>
    <w:rsid w:val="009E6F3E"/>
    <w:rsid w:val="009E6FF7"/>
    <w:rsid w:val="009E736A"/>
    <w:rsid w:val="009E73C9"/>
    <w:rsid w:val="009E7754"/>
    <w:rsid w:val="009E79E4"/>
    <w:rsid w:val="009E7A2A"/>
    <w:rsid w:val="009E7A7F"/>
    <w:rsid w:val="009E7BED"/>
    <w:rsid w:val="009E7C14"/>
    <w:rsid w:val="009E7CAE"/>
    <w:rsid w:val="009E7E0B"/>
    <w:rsid w:val="009E7F1A"/>
    <w:rsid w:val="009E7F48"/>
    <w:rsid w:val="009F0011"/>
    <w:rsid w:val="009F008D"/>
    <w:rsid w:val="009F02DA"/>
    <w:rsid w:val="009F030C"/>
    <w:rsid w:val="009F048B"/>
    <w:rsid w:val="009F098E"/>
    <w:rsid w:val="009F0A4A"/>
    <w:rsid w:val="009F0AB7"/>
    <w:rsid w:val="009F0E9C"/>
    <w:rsid w:val="009F113D"/>
    <w:rsid w:val="009F1300"/>
    <w:rsid w:val="009F1345"/>
    <w:rsid w:val="009F1353"/>
    <w:rsid w:val="009F15C4"/>
    <w:rsid w:val="009F19F3"/>
    <w:rsid w:val="009F1A9C"/>
    <w:rsid w:val="009F1C10"/>
    <w:rsid w:val="009F1CD7"/>
    <w:rsid w:val="009F1D0F"/>
    <w:rsid w:val="009F1DB8"/>
    <w:rsid w:val="009F1EE8"/>
    <w:rsid w:val="009F1F9C"/>
    <w:rsid w:val="009F2231"/>
    <w:rsid w:val="009F2237"/>
    <w:rsid w:val="009F2238"/>
    <w:rsid w:val="009F2358"/>
    <w:rsid w:val="009F2513"/>
    <w:rsid w:val="009F2593"/>
    <w:rsid w:val="009F25EE"/>
    <w:rsid w:val="009F2743"/>
    <w:rsid w:val="009F2806"/>
    <w:rsid w:val="009F2CF2"/>
    <w:rsid w:val="009F2EF3"/>
    <w:rsid w:val="009F2F17"/>
    <w:rsid w:val="009F311A"/>
    <w:rsid w:val="009F3762"/>
    <w:rsid w:val="009F378D"/>
    <w:rsid w:val="009F39FB"/>
    <w:rsid w:val="009F3B41"/>
    <w:rsid w:val="009F3BC3"/>
    <w:rsid w:val="009F3CA8"/>
    <w:rsid w:val="009F3CCE"/>
    <w:rsid w:val="009F3EA7"/>
    <w:rsid w:val="009F3EC9"/>
    <w:rsid w:val="009F3F6C"/>
    <w:rsid w:val="009F3FCC"/>
    <w:rsid w:val="009F421F"/>
    <w:rsid w:val="009F4290"/>
    <w:rsid w:val="009F4380"/>
    <w:rsid w:val="009F442A"/>
    <w:rsid w:val="009F455F"/>
    <w:rsid w:val="009F4A1A"/>
    <w:rsid w:val="009F4E2C"/>
    <w:rsid w:val="009F5123"/>
    <w:rsid w:val="009F5202"/>
    <w:rsid w:val="009F5369"/>
    <w:rsid w:val="009F5628"/>
    <w:rsid w:val="009F56A6"/>
    <w:rsid w:val="009F56CD"/>
    <w:rsid w:val="009F582A"/>
    <w:rsid w:val="009F589E"/>
    <w:rsid w:val="009F5970"/>
    <w:rsid w:val="009F59DF"/>
    <w:rsid w:val="009F5A9A"/>
    <w:rsid w:val="009F5F2D"/>
    <w:rsid w:val="009F6081"/>
    <w:rsid w:val="009F626A"/>
    <w:rsid w:val="009F6621"/>
    <w:rsid w:val="009F6803"/>
    <w:rsid w:val="009F6A14"/>
    <w:rsid w:val="009F6AE6"/>
    <w:rsid w:val="009F6BDF"/>
    <w:rsid w:val="009F6C65"/>
    <w:rsid w:val="009F6EAF"/>
    <w:rsid w:val="009F6F05"/>
    <w:rsid w:val="009F7011"/>
    <w:rsid w:val="009F7130"/>
    <w:rsid w:val="009F72B0"/>
    <w:rsid w:val="009F74A6"/>
    <w:rsid w:val="009F7577"/>
    <w:rsid w:val="009F759B"/>
    <w:rsid w:val="009F7813"/>
    <w:rsid w:val="009F7946"/>
    <w:rsid w:val="009F7F14"/>
    <w:rsid w:val="00A0013B"/>
    <w:rsid w:val="00A0048A"/>
    <w:rsid w:val="00A0051F"/>
    <w:rsid w:val="00A00827"/>
    <w:rsid w:val="00A0087F"/>
    <w:rsid w:val="00A0091B"/>
    <w:rsid w:val="00A0098B"/>
    <w:rsid w:val="00A00BD2"/>
    <w:rsid w:val="00A0103E"/>
    <w:rsid w:val="00A01457"/>
    <w:rsid w:val="00A01473"/>
    <w:rsid w:val="00A014FC"/>
    <w:rsid w:val="00A018CE"/>
    <w:rsid w:val="00A01958"/>
    <w:rsid w:val="00A01AAD"/>
    <w:rsid w:val="00A01B75"/>
    <w:rsid w:val="00A01E4C"/>
    <w:rsid w:val="00A01F3A"/>
    <w:rsid w:val="00A01FAC"/>
    <w:rsid w:val="00A020E3"/>
    <w:rsid w:val="00A02270"/>
    <w:rsid w:val="00A02688"/>
    <w:rsid w:val="00A0272B"/>
    <w:rsid w:val="00A028C5"/>
    <w:rsid w:val="00A028EB"/>
    <w:rsid w:val="00A02913"/>
    <w:rsid w:val="00A029A9"/>
    <w:rsid w:val="00A02DC3"/>
    <w:rsid w:val="00A03291"/>
    <w:rsid w:val="00A033A6"/>
    <w:rsid w:val="00A03424"/>
    <w:rsid w:val="00A036F8"/>
    <w:rsid w:val="00A036FD"/>
    <w:rsid w:val="00A037A2"/>
    <w:rsid w:val="00A03833"/>
    <w:rsid w:val="00A03961"/>
    <w:rsid w:val="00A03A87"/>
    <w:rsid w:val="00A03C10"/>
    <w:rsid w:val="00A03E62"/>
    <w:rsid w:val="00A04040"/>
    <w:rsid w:val="00A04051"/>
    <w:rsid w:val="00A04218"/>
    <w:rsid w:val="00A04311"/>
    <w:rsid w:val="00A044A1"/>
    <w:rsid w:val="00A047F2"/>
    <w:rsid w:val="00A04E2C"/>
    <w:rsid w:val="00A04F16"/>
    <w:rsid w:val="00A0508D"/>
    <w:rsid w:val="00A05104"/>
    <w:rsid w:val="00A05229"/>
    <w:rsid w:val="00A05283"/>
    <w:rsid w:val="00A052FC"/>
    <w:rsid w:val="00A05465"/>
    <w:rsid w:val="00A05883"/>
    <w:rsid w:val="00A058F1"/>
    <w:rsid w:val="00A059ED"/>
    <w:rsid w:val="00A059F3"/>
    <w:rsid w:val="00A05AA8"/>
    <w:rsid w:val="00A05B0A"/>
    <w:rsid w:val="00A05E54"/>
    <w:rsid w:val="00A05F6D"/>
    <w:rsid w:val="00A06041"/>
    <w:rsid w:val="00A063FC"/>
    <w:rsid w:val="00A06405"/>
    <w:rsid w:val="00A06474"/>
    <w:rsid w:val="00A0647F"/>
    <w:rsid w:val="00A068FE"/>
    <w:rsid w:val="00A06948"/>
    <w:rsid w:val="00A06A16"/>
    <w:rsid w:val="00A06AB0"/>
    <w:rsid w:val="00A06CBF"/>
    <w:rsid w:val="00A06D61"/>
    <w:rsid w:val="00A06DA1"/>
    <w:rsid w:val="00A06F0F"/>
    <w:rsid w:val="00A0719E"/>
    <w:rsid w:val="00A0738F"/>
    <w:rsid w:val="00A07469"/>
    <w:rsid w:val="00A074D2"/>
    <w:rsid w:val="00A07599"/>
    <w:rsid w:val="00A075FE"/>
    <w:rsid w:val="00A0794B"/>
    <w:rsid w:val="00A07A06"/>
    <w:rsid w:val="00A07B8F"/>
    <w:rsid w:val="00A07B98"/>
    <w:rsid w:val="00A07BD8"/>
    <w:rsid w:val="00A07C62"/>
    <w:rsid w:val="00A07D3B"/>
    <w:rsid w:val="00A07F12"/>
    <w:rsid w:val="00A07F3E"/>
    <w:rsid w:val="00A10039"/>
    <w:rsid w:val="00A1003A"/>
    <w:rsid w:val="00A10068"/>
    <w:rsid w:val="00A101E2"/>
    <w:rsid w:val="00A102CE"/>
    <w:rsid w:val="00A1034A"/>
    <w:rsid w:val="00A1039F"/>
    <w:rsid w:val="00A10481"/>
    <w:rsid w:val="00A105B7"/>
    <w:rsid w:val="00A10624"/>
    <w:rsid w:val="00A10DA6"/>
    <w:rsid w:val="00A10EC3"/>
    <w:rsid w:val="00A10F6A"/>
    <w:rsid w:val="00A10FC1"/>
    <w:rsid w:val="00A1103F"/>
    <w:rsid w:val="00A11189"/>
    <w:rsid w:val="00A111A6"/>
    <w:rsid w:val="00A1132D"/>
    <w:rsid w:val="00A11595"/>
    <w:rsid w:val="00A115B8"/>
    <w:rsid w:val="00A11862"/>
    <w:rsid w:val="00A11971"/>
    <w:rsid w:val="00A11C19"/>
    <w:rsid w:val="00A11C2E"/>
    <w:rsid w:val="00A11C82"/>
    <w:rsid w:val="00A11F82"/>
    <w:rsid w:val="00A120CE"/>
    <w:rsid w:val="00A12232"/>
    <w:rsid w:val="00A1225B"/>
    <w:rsid w:val="00A12635"/>
    <w:rsid w:val="00A127B3"/>
    <w:rsid w:val="00A127F7"/>
    <w:rsid w:val="00A12864"/>
    <w:rsid w:val="00A12B71"/>
    <w:rsid w:val="00A12DAF"/>
    <w:rsid w:val="00A12EBB"/>
    <w:rsid w:val="00A12F06"/>
    <w:rsid w:val="00A12F77"/>
    <w:rsid w:val="00A130DE"/>
    <w:rsid w:val="00A1331C"/>
    <w:rsid w:val="00A135A6"/>
    <w:rsid w:val="00A13A33"/>
    <w:rsid w:val="00A13E98"/>
    <w:rsid w:val="00A14279"/>
    <w:rsid w:val="00A1434A"/>
    <w:rsid w:val="00A144EF"/>
    <w:rsid w:val="00A1453E"/>
    <w:rsid w:val="00A14608"/>
    <w:rsid w:val="00A146FE"/>
    <w:rsid w:val="00A14885"/>
    <w:rsid w:val="00A14905"/>
    <w:rsid w:val="00A149FC"/>
    <w:rsid w:val="00A14E16"/>
    <w:rsid w:val="00A14E45"/>
    <w:rsid w:val="00A14E70"/>
    <w:rsid w:val="00A15319"/>
    <w:rsid w:val="00A15498"/>
    <w:rsid w:val="00A155A2"/>
    <w:rsid w:val="00A156E0"/>
    <w:rsid w:val="00A15747"/>
    <w:rsid w:val="00A157FB"/>
    <w:rsid w:val="00A158AF"/>
    <w:rsid w:val="00A159A8"/>
    <w:rsid w:val="00A15D9E"/>
    <w:rsid w:val="00A15DB7"/>
    <w:rsid w:val="00A15F87"/>
    <w:rsid w:val="00A15FAF"/>
    <w:rsid w:val="00A161D6"/>
    <w:rsid w:val="00A16658"/>
    <w:rsid w:val="00A166D6"/>
    <w:rsid w:val="00A1680C"/>
    <w:rsid w:val="00A168C2"/>
    <w:rsid w:val="00A16C19"/>
    <w:rsid w:val="00A16C9B"/>
    <w:rsid w:val="00A16D06"/>
    <w:rsid w:val="00A16DD4"/>
    <w:rsid w:val="00A16E9A"/>
    <w:rsid w:val="00A170A2"/>
    <w:rsid w:val="00A173DE"/>
    <w:rsid w:val="00A17982"/>
    <w:rsid w:val="00A17AE4"/>
    <w:rsid w:val="00A17F0C"/>
    <w:rsid w:val="00A2001D"/>
    <w:rsid w:val="00A2013B"/>
    <w:rsid w:val="00A201A1"/>
    <w:rsid w:val="00A201EC"/>
    <w:rsid w:val="00A2050E"/>
    <w:rsid w:val="00A2060F"/>
    <w:rsid w:val="00A20656"/>
    <w:rsid w:val="00A20708"/>
    <w:rsid w:val="00A20AA3"/>
    <w:rsid w:val="00A20CB2"/>
    <w:rsid w:val="00A20CBE"/>
    <w:rsid w:val="00A20EB1"/>
    <w:rsid w:val="00A21193"/>
    <w:rsid w:val="00A21259"/>
    <w:rsid w:val="00A2127F"/>
    <w:rsid w:val="00A2134C"/>
    <w:rsid w:val="00A214B3"/>
    <w:rsid w:val="00A214D0"/>
    <w:rsid w:val="00A21737"/>
    <w:rsid w:val="00A21842"/>
    <w:rsid w:val="00A21C27"/>
    <w:rsid w:val="00A21DCC"/>
    <w:rsid w:val="00A221DE"/>
    <w:rsid w:val="00A2222C"/>
    <w:rsid w:val="00A222EE"/>
    <w:rsid w:val="00A223CF"/>
    <w:rsid w:val="00A226AE"/>
    <w:rsid w:val="00A227FF"/>
    <w:rsid w:val="00A2291D"/>
    <w:rsid w:val="00A22D38"/>
    <w:rsid w:val="00A22E0E"/>
    <w:rsid w:val="00A23294"/>
    <w:rsid w:val="00A234BC"/>
    <w:rsid w:val="00A2364A"/>
    <w:rsid w:val="00A23696"/>
    <w:rsid w:val="00A237DA"/>
    <w:rsid w:val="00A238AD"/>
    <w:rsid w:val="00A238F0"/>
    <w:rsid w:val="00A23AF6"/>
    <w:rsid w:val="00A23B29"/>
    <w:rsid w:val="00A23C76"/>
    <w:rsid w:val="00A24124"/>
    <w:rsid w:val="00A2418C"/>
    <w:rsid w:val="00A241BF"/>
    <w:rsid w:val="00A24319"/>
    <w:rsid w:val="00A24422"/>
    <w:rsid w:val="00A244BB"/>
    <w:rsid w:val="00A24768"/>
    <w:rsid w:val="00A24942"/>
    <w:rsid w:val="00A24B5C"/>
    <w:rsid w:val="00A24BD2"/>
    <w:rsid w:val="00A24E5F"/>
    <w:rsid w:val="00A24F01"/>
    <w:rsid w:val="00A24F45"/>
    <w:rsid w:val="00A2507C"/>
    <w:rsid w:val="00A25278"/>
    <w:rsid w:val="00A25312"/>
    <w:rsid w:val="00A254E8"/>
    <w:rsid w:val="00A2552B"/>
    <w:rsid w:val="00A258CB"/>
    <w:rsid w:val="00A25B03"/>
    <w:rsid w:val="00A25CF6"/>
    <w:rsid w:val="00A25E67"/>
    <w:rsid w:val="00A26423"/>
    <w:rsid w:val="00A26514"/>
    <w:rsid w:val="00A2666C"/>
    <w:rsid w:val="00A26719"/>
    <w:rsid w:val="00A2688E"/>
    <w:rsid w:val="00A269A2"/>
    <w:rsid w:val="00A26ACA"/>
    <w:rsid w:val="00A26DCA"/>
    <w:rsid w:val="00A27121"/>
    <w:rsid w:val="00A271BA"/>
    <w:rsid w:val="00A272FD"/>
    <w:rsid w:val="00A276E8"/>
    <w:rsid w:val="00A2776D"/>
    <w:rsid w:val="00A277AC"/>
    <w:rsid w:val="00A27AC2"/>
    <w:rsid w:val="00A27B8C"/>
    <w:rsid w:val="00A27C99"/>
    <w:rsid w:val="00A27D4A"/>
    <w:rsid w:val="00A27E03"/>
    <w:rsid w:val="00A27E32"/>
    <w:rsid w:val="00A27F35"/>
    <w:rsid w:val="00A3000F"/>
    <w:rsid w:val="00A3005C"/>
    <w:rsid w:val="00A301D8"/>
    <w:rsid w:val="00A3033E"/>
    <w:rsid w:val="00A308FF"/>
    <w:rsid w:val="00A30CA8"/>
    <w:rsid w:val="00A30CE4"/>
    <w:rsid w:val="00A30E66"/>
    <w:rsid w:val="00A30E74"/>
    <w:rsid w:val="00A30E8D"/>
    <w:rsid w:val="00A31159"/>
    <w:rsid w:val="00A313DC"/>
    <w:rsid w:val="00A314F0"/>
    <w:rsid w:val="00A315FE"/>
    <w:rsid w:val="00A31759"/>
    <w:rsid w:val="00A3177E"/>
    <w:rsid w:val="00A31938"/>
    <w:rsid w:val="00A3199E"/>
    <w:rsid w:val="00A31A7C"/>
    <w:rsid w:val="00A31D34"/>
    <w:rsid w:val="00A31DDE"/>
    <w:rsid w:val="00A32020"/>
    <w:rsid w:val="00A320D5"/>
    <w:rsid w:val="00A32472"/>
    <w:rsid w:val="00A32571"/>
    <w:rsid w:val="00A32662"/>
    <w:rsid w:val="00A32693"/>
    <w:rsid w:val="00A328DA"/>
    <w:rsid w:val="00A32A7C"/>
    <w:rsid w:val="00A32FE5"/>
    <w:rsid w:val="00A3311A"/>
    <w:rsid w:val="00A331B2"/>
    <w:rsid w:val="00A331B4"/>
    <w:rsid w:val="00A3334A"/>
    <w:rsid w:val="00A33426"/>
    <w:rsid w:val="00A335C9"/>
    <w:rsid w:val="00A33608"/>
    <w:rsid w:val="00A33A19"/>
    <w:rsid w:val="00A33B35"/>
    <w:rsid w:val="00A33FF6"/>
    <w:rsid w:val="00A34231"/>
    <w:rsid w:val="00A34C14"/>
    <w:rsid w:val="00A3509C"/>
    <w:rsid w:val="00A35101"/>
    <w:rsid w:val="00A351BD"/>
    <w:rsid w:val="00A351E7"/>
    <w:rsid w:val="00A352CF"/>
    <w:rsid w:val="00A35331"/>
    <w:rsid w:val="00A35455"/>
    <w:rsid w:val="00A35462"/>
    <w:rsid w:val="00A35631"/>
    <w:rsid w:val="00A35AF2"/>
    <w:rsid w:val="00A35C90"/>
    <w:rsid w:val="00A35E80"/>
    <w:rsid w:val="00A35FD0"/>
    <w:rsid w:val="00A36037"/>
    <w:rsid w:val="00A36689"/>
    <w:rsid w:val="00A36799"/>
    <w:rsid w:val="00A369DB"/>
    <w:rsid w:val="00A36B40"/>
    <w:rsid w:val="00A36C26"/>
    <w:rsid w:val="00A370CE"/>
    <w:rsid w:val="00A3714B"/>
    <w:rsid w:val="00A37328"/>
    <w:rsid w:val="00A37755"/>
    <w:rsid w:val="00A37779"/>
    <w:rsid w:val="00A377E6"/>
    <w:rsid w:val="00A37877"/>
    <w:rsid w:val="00A37917"/>
    <w:rsid w:val="00A37A10"/>
    <w:rsid w:val="00A37C00"/>
    <w:rsid w:val="00A37C39"/>
    <w:rsid w:val="00A37C66"/>
    <w:rsid w:val="00A37D55"/>
    <w:rsid w:val="00A37D7E"/>
    <w:rsid w:val="00A37E13"/>
    <w:rsid w:val="00A40003"/>
    <w:rsid w:val="00A400C5"/>
    <w:rsid w:val="00A4013A"/>
    <w:rsid w:val="00A401E4"/>
    <w:rsid w:val="00A4030E"/>
    <w:rsid w:val="00A403DA"/>
    <w:rsid w:val="00A404AE"/>
    <w:rsid w:val="00A4061C"/>
    <w:rsid w:val="00A4068B"/>
    <w:rsid w:val="00A4086A"/>
    <w:rsid w:val="00A4094D"/>
    <w:rsid w:val="00A40E6E"/>
    <w:rsid w:val="00A40E7F"/>
    <w:rsid w:val="00A40F22"/>
    <w:rsid w:val="00A40F5C"/>
    <w:rsid w:val="00A40F7D"/>
    <w:rsid w:val="00A40F83"/>
    <w:rsid w:val="00A4117E"/>
    <w:rsid w:val="00A4125F"/>
    <w:rsid w:val="00A41366"/>
    <w:rsid w:val="00A41A50"/>
    <w:rsid w:val="00A41A7A"/>
    <w:rsid w:val="00A41A8C"/>
    <w:rsid w:val="00A41B8C"/>
    <w:rsid w:val="00A41B8E"/>
    <w:rsid w:val="00A4202E"/>
    <w:rsid w:val="00A425F8"/>
    <w:rsid w:val="00A4267D"/>
    <w:rsid w:val="00A42761"/>
    <w:rsid w:val="00A42820"/>
    <w:rsid w:val="00A429F1"/>
    <w:rsid w:val="00A42B0A"/>
    <w:rsid w:val="00A42CDD"/>
    <w:rsid w:val="00A42D18"/>
    <w:rsid w:val="00A42FFA"/>
    <w:rsid w:val="00A4307B"/>
    <w:rsid w:val="00A430AA"/>
    <w:rsid w:val="00A433FF"/>
    <w:rsid w:val="00A434AF"/>
    <w:rsid w:val="00A4352B"/>
    <w:rsid w:val="00A43669"/>
    <w:rsid w:val="00A43699"/>
    <w:rsid w:val="00A436E5"/>
    <w:rsid w:val="00A4370D"/>
    <w:rsid w:val="00A437DB"/>
    <w:rsid w:val="00A43DF7"/>
    <w:rsid w:val="00A43F9C"/>
    <w:rsid w:val="00A440D4"/>
    <w:rsid w:val="00A442CC"/>
    <w:rsid w:val="00A4455D"/>
    <w:rsid w:val="00A44735"/>
    <w:rsid w:val="00A44A00"/>
    <w:rsid w:val="00A44A8E"/>
    <w:rsid w:val="00A44B2F"/>
    <w:rsid w:val="00A44B45"/>
    <w:rsid w:val="00A44D4A"/>
    <w:rsid w:val="00A44DFA"/>
    <w:rsid w:val="00A44FEF"/>
    <w:rsid w:val="00A4511B"/>
    <w:rsid w:val="00A452BA"/>
    <w:rsid w:val="00A45497"/>
    <w:rsid w:val="00A4566D"/>
    <w:rsid w:val="00A45710"/>
    <w:rsid w:val="00A45749"/>
    <w:rsid w:val="00A457F0"/>
    <w:rsid w:val="00A45AE2"/>
    <w:rsid w:val="00A45D2C"/>
    <w:rsid w:val="00A45ED2"/>
    <w:rsid w:val="00A4612D"/>
    <w:rsid w:val="00A46482"/>
    <w:rsid w:val="00A466D6"/>
    <w:rsid w:val="00A4699F"/>
    <w:rsid w:val="00A46CC6"/>
    <w:rsid w:val="00A46DFD"/>
    <w:rsid w:val="00A46E54"/>
    <w:rsid w:val="00A46EFC"/>
    <w:rsid w:val="00A46F89"/>
    <w:rsid w:val="00A47186"/>
    <w:rsid w:val="00A4718F"/>
    <w:rsid w:val="00A4724D"/>
    <w:rsid w:val="00A47288"/>
    <w:rsid w:val="00A472C9"/>
    <w:rsid w:val="00A47410"/>
    <w:rsid w:val="00A47669"/>
    <w:rsid w:val="00A478BD"/>
    <w:rsid w:val="00A4792C"/>
    <w:rsid w:val="00A47940"/>
    <w:rsid w:val="00A47A07"/>
    <w:rsid w:val="00A47A2D"/>
    <w:rsid w:val="00A47A53"/>
    <w:rsid w:val="00A47B38"/>
    <w:rsid w:val="00A47D9A"/>
    <w:rsid w:val="00A47DAE"/>
    <w:rsid w:val="00A5029F"/>
    <w:rsid w:val="00A50375"/>
    <w:rsid w:val="00A504F1"/>
    <w:rsid w:val="00A50660"/>
    <w:rsid w:val="00A506AC"/>
    <w:rsid w:val="00A5078B"/>
    <w:rsid w:val="00A50A17"/>
    <w:rsid w:val="00A50CF4"/>
    <w:rsid w:val="00A50D57"/>
    <w:rsid w:val="00A50F0F"/>
    <w:rsid w:val="00A510F2"/>
    <w:rsid w:val="00A511E7"/>
    <w:rsid w:val="00A514D2"/>
    <w:rsid w:val="00A516CE"/>
    <w:rsid w:val="00A5187C"/>
    <w:rsid w:val="00A51A1F"/>
    <w:rsid w:val="00A51AF7"/>
    <w:rsid w:val="00A51BFF"/>
    <w:rsid w:val="00A51FC7"/>
    <w:rsid w:val="00A5236A"/>
    <w:rsid w:val="00A523FC"/>
    <w:rsid w:val="00A524D0"/>
    <w:rsid w:val="00A52588"/>
    <w:rsid w:val="00A525A6"/>
    <w:rsid w:val="00A527EE"/>
    <w:rsid w:val="00A528F6"/>
    <w:rsid w:val="00A5292B"/>
    <w:rsid w:val="00A52992"/>
    <w:rsid w:val="00A529F9"/>
    <w:rsid w:val="00A52AD7"/>
    <w:rsid w:val="00A52C0B"/>
    <w:rsid w:val="00A52C2E"/>
    <w:rsid w:val="00A52E75"/>
    <w:rsid w:val="00A53049"/>
    <w:rsid w:val="00A5332F"/>
    <w:rsid w:val="00A53334"/>
    <w:rsid w:val="00A53349"/>
    <w:rsid w:val="00A53566"/>
    <w:rsid w:val="00A53697"/>
    <w:rsid w:val="00A537BB"/>
    <w:rsid w:val="00A53843"/>
    <w:rsid w:val="00A53987"/>
    <w:rsid w:val="00A53BB2"/>
    <w:rsid w:val="00A53C55"/>
    <w:rsid w:val="00A53F34"/>
    <w:rsid w:val="00A53F9C"/>
    <w:rsid w:val="00A54045"/>
    <w:rsid w:val="00A54078"/>
    <w:rsid w:val="00A5423D"/>
    <w:rsid w:val="00A54291"/>
    <w:rsid w:val="00A54292"/>
    <w:rsid w:val="00A54565"/>
    <w:rsid w:val="00A5475A"/>
    <w:rsid w:val="00A5477B"/>
    <w:rsid w:val="00A548BC"/>
    <w:rsid w:val="00A5492B"/>
    <w:rsid w:val="00A54A35"/>
    <w:rsid w:val="00A54AC2"/>
    <w:rsid w:val="00A55149"/>
    <w:rsid w:val="00A55150"/>
    <w:rsid w:val="00A55420"/>
    <w:rsid w:val="00A55891"/>
    <w:rsid w:val="00A5593E"/>
    <w:rsid w:val="00A55B14"/>
    <w:rsid w:val="00A55BDE"/>
    <w:rsid w:val="00A55D30"/>
    <w:rsid w:val="00A55D3E"/>
    <w:rsid w:val="00A560A9"/>
    <w:rsid w:val="00A56291"/>
    <w:rsid w:val="00A562C0"/>
    <w:rsid w:val="00A5634F"/>
    <w:rsid w:val="00A56740"/>
    <w:rsid w:val="00A56841"/>
    <w:rsid w:val="00A56A30"/>
    <w:rsid w:val="00A56A7A"/>
    <w:rsid w:val="00A56AB5"/>
    <w:rsid w:val="00A56AF3"/>
    <w:rsid w:val="00A56C71"/>
    <w:rsid w:val="00A56E47"/>
    <w:rsid w:val="00A56F6F"/>
    <w:rsid w:val="00A57033"/>
    <w:rsid w:val="00A57140"/>
    <w:rsid w:val="00A5723B"/>
    <w:rsid w:val="00A573CD"/>
    <w:rsid w:val="00A573EC"/>
    <w:rsid w:val="00A57602"/>
    <w:rsid w:val="00A57767"/>
    <w:rsid w:val="00A57A13"/>
    <w:rsid w:val="00A57BE0"/>
    <w:rsid w:val="00A57DB3"/>
    <w:rsid w:val="00A601E2"/>
    <w:rsid w:val="00A603AB"/>
    <w:rsid w:val="00A60974"/>
    <w:rsid w:val="00A609AA"/>
    <w:rsid w:val="00A60CCA"/>
    <w:rsid w:val="00A60DB7"/>
    <w:rsid w:val="00A60E02"/>
    <w:rsid w:val="00A60FA0"/>
    <w:rsid w:val="00A611C0"/>
    <w:rsid w:val="00A614B4"/>
    <w:rsid w:val="00A6150E"/>
    <w:rsid w:val="00A61968"/>
    <w:rsid w:val="00A61C3C"/>
    <w:rsid w:val="00A61D7D"/>
    <w:rsid w:val="00A61EEA"/>
    <w:rsid w:val="00A61F40"/>
    <w:rsid w:val="00A62004"/>
    <w:rsid w:val="00A6213A"/>
    <w:rsid w:val="00A621DF"/>
    <w:rsid w:val="00A622F6"/>
    <w:rsid w:val="00A6232D"/>
    <w:rsid w:val="00A62337"/>
    <w:rsid w:val="00A628A8"/>
    <w:rsid w:val="00A62B5E"/>
    <w:rsid w:val="00A62B61"/>
    <w:rsid w:val="00A62D3D"/>
    <w:rsid w:val="00A62EE6"/>
    <w:rsid w:val="00A62F40"/>
    <w:rsid w:val="00A63087"/>
    <w:rsid w:val="00A63235"/>
    <w:rsid w:val="00A6356C"/>
    <w:rsid w:val="00A63753"/>
    <w:rsid w:val="00A63960"/>
    <w:rsid w:val="00A639B6"/>
    <w:rsid w:val="00A63A74"/>
    <w:rsid w:val="00A63B88"/>
    <w:rsid w:val="00A63D2B"/>
    <w:rsid w:val="00A63D74"/>
    <w:rsid w:val="00A63F08"/>
    <w:rsid w:val="00A63F5B"/>
    <w:rsid w:val="00A6401D"/>
    <w:rsid w:val="00A6417D"/>
    <w:rsid w:val="00A642F8"/>
    <w:rsid w:val="00A64308"/>
    <w:rsid w:val="00A64313"/>
    <w:rsid w:val="00A643F1"/>
    <w:rsid w:val="00A64445"/>
    <w:rsid w:val="00A6471D"/>
    <w:rsid w:val="00A6479C"/>
    <w:rsid w:val="00A64802"/>
    <w:rsid w:val="00A64B3A"/>
    <w:rsid w:val="00A64B46"/>
    <w:rsid w:val="00A64E4F"/>
    <w:rsid w:val="00A65113"/>
    <w:rsid w:val="00A651A8"/>
    <w:rsid w:val="00A65227"/>
    <w:rsid w:val="00A6529C"/>
    <w:rsid w:val="00A65315"/>
    <w:rsid w:val="00A65382"/>
    <w:rsid w:val="00A65697"/>
    <w:rsid w:val="00A65983"/>
    <w:rsid w:val="00A65C36"/>
    <w:rsid w:val="00A65EAB"/>
    <w:rsid w:val="00A65F73"/>
    <w:rsid w:val="00A661D3"/>
    <w:rsid w:val="00A6653B"/>
    <w:rsid w:val="00A665B7"/>
    <w:rsid w:val="00A66729"/>
    <w:rsid w:val="00A66805"/>
    <w:rsid w:val="00A6680E"/>
    <w:rsid w:val="00A66890"/>
    <w:rsid w:val="00A6690C"/>
    <w:rsid w:val="00A669BA"/>
    <w:rsid w:val="00A66A3D"/>
    <w:rsid w:val="00A66B55"/>
    <w:rsid w:val="00A66EFE"/>
    <w:rsid w:val="00A67028"/>
    <w:rsid w:val="00A670AB"/>
    <w:rsid w:val="00A6710C"/>
    <w:rsid w:val="00A675E9"/>
    <w:rsid w:val="00A6798E"/>
    <w:rsid w:val="00A67DBB"/>
    <w:rsid w:val="00A67EF0"/>
    <w:rsid w:val="00A67F17"/>
    <w:rsid w:val="00A70141"/>
    <w:rsid w:val="00A701A9"/>
    <w:rsid w:val="00A7024F"/>
    <w:rsid w:val="00A7041B"/>
    <w:rsid w:val="00A7063E"/>
    <w:rsid w:val="00A7067B"/>
    <w:rsid w:val="00A706DE"/>
    <w:rsid w:val="00A709EE"/>
    <w:rsid w:val="00A70AA1"/>
    <w:rsid w:val="00A70E3A"/>
    <w:rsid w:val="00A71201"/>
    <w:rsid w:val="00A713CA"/>
    <w:rsid w:val="00A716C1"/>
    <w:rsid w:val="00A7175A"/>
    <w:rsid w:val="00A717D3"/>
    <w:rsid w:val="00A71D75"/>
    <w:rsid w:val="00A71E6F"/>
    <w:rsid w:val="00A71E9F"/>
    <w:rsid w:val="00A7202C"/>
    <w:rsid w:val="00A720B8"/>
    <w:rsid w:val="00A72171"/>
    <w:rsid w:val="00A72346"/>
    <w:rsid w:val="00A7248C"/>
    <w:rsid w:val="00A724E2"/>
    <w:rsid w:val="00A725CF"/>
    <w:rsid w:val="00A726E9"/>
    <w:rsid w:val="00A7289B"/>
    <w:rsid w:val="00A72D1B"/>
    <w:rsid w:val="00A72D26"/>
    <w:rsid w:val="00A72F31"/>
    <w:rsid w:val="00A73026"/>
    <w:rsid w:val="00A730CC"/>
    <w:rsid w:val="00A734D9"/>
    <w:rsid w:val="00A73505"/>
    <w:rsid w:val="00A737B6"/>
    <w:rsid w:val="00A739B8"/>
    <w:rsid w:val="00A73B0F"/>
    <w:rsid w:val="00A73B80"/>
    <w:rsid w:val="00A73BBF"/>
    <w:rsid w:val="00A73D1E"/>
    <w:rsid w:val="00A73D60"/>
    <w:rsid w:val="00A73E7D"/>
    <w:rsid w:val="00A73E8D"/>
    <w:rsid w:val="00A74605"/>
    <w:rsid w:val="00A74830"/>
    <w:rsid w:val="00A748D3"/>
    <w:rsid w:val="00A74A12"/>
    <w:rsid w:val="00A74AFA"/>
    <w:rsid w:val="00A74B74"/>
    <w:rsid w:val="00A74BFA"/>
    <w:rsid w:val="00A74D5B"/>
    <w:rsid w:val="00A74D74"/>
    <w:rsid w:val="00A74DB1"/>
    <w:rsid w:val="00A74F65"/>
    <w:rsid w:val="00A74FB3"/>
    <w:rsid w:val="00A7514D"/>
    <w:rsid w:val="00A75392"/>
    <w:rsid w:val="00A7543D"/>
    <w:rsid w:val="00A75455"/>
    <w:rsid w:val="00A75550"/>
    <w:rsid w:val="00A7571F"/>
    <w:rsid w:val="00A75A9D"/>
    <w:rsid w:val="00A75B6D"/>
    <w:rsid w:val="00A75E4B"/>
    <w:rsid w:val="00A75F6E"/>
    <w:rsid w:val="00A75FDA"/>
    <w:rsid w:val="00A76273"/>
    <w:rsid w:val="00A763A8"/>
    <w:rsid w:val="00A7667A"/>
    <w:rsid w:val="00A7685B"/>
    <w:rsid w:val="00A768E0"/>
    <w:rsid w:val="00A769BF"/>
    <w:rsid w:val="00A769D8"/>
    <w:rsid w:val="00A76C48"/>
    <w:rsid w:val="00A76F57"/>
    <w:rsid w:val="00A76F76"/>
    <w:rsid w:val="00A76FB3"/>
    <w:rsid w:val="00A76FE8"/>
    <w:rsid w:val="00A77038"/>
    <w:rsid w:val="00A773EA"/>
    <w:rsid w:val="00A774EB"/>
    <w:rsid w:val="00A77575"/>
    <w:rsid w:val="00A77576"/>
    <w:rsid w:val="00A775B4"/>
    <w:rsid w:val="00A775EC"/>
    <w:rsid w:val="00A776E1"/>
    <w:rsid w:val="00A77840"/>
    <w:rsid w:val="00A778C1"/>
    <w:rsid w:val="00A77A0E"/>
    <w:rsid w:val="00A77B86"/>
    <w:rsid w:val="00A77DC7"/>
    <w:rsid w:val="00A77DE9"/>
    <w:rsid w:val="00A77F3F"/>
    <w:rsid w:val="00A77FE8"/>
    <w:rsid w:val="00A8002E"/>
    <w:rsid w:val="00A80087"/>
    <w:rsid w:val="00A80122"/>
    <w:rsid w:val="00A8028C"/>
    <w:rsid w:val="00A80329"/>
    <w:rsid w:val="00A803DB"/>
    <w:rsid w:val="00A80653"/>
    <w:rsid w:val="00A8065C"/>
    <w:rsid w:val="00A806E4"/>
    <w:rsid w:val="00A8079E"/>
    <w:rsid w:val="00A80CB2"/>
    <w:rsid w:val="00A80CD0"/>
    <w:rsid w:val="00A80EDF"/>
    <w:rsid w:val="00A81162"/>
    <w:rsid w:val="00A812FB"/>
    <w:rsid w:val="00A81514"/>
    <w:rsid w:val="00A81576"/>
    <w:rsid w:val="00A815D8"/>
    <w:rsid w:val="00A81637"/>
    <w:rsid w:val="00A816A9"/>
    <w:rsid w:val="00A816F9"/>
    <w:rsid w:val="00A81810"/>
    <w:rsid w:val="00A81B40"/>
    <w:rsid w:val="00A81B57"/>
    <w:rsid w:val="00A81C5F"/>
    <w:rsid w:val="00A81D0B"/>
    <w:rsid w:val="00A81DBB"/>
    <w:rsid w:val="00A81DC7"/>
    <w:rsid w:val="00A81FB5"/>
    <w:rsid w:val="00A8206D"/>
    <w:rsid w:val="00A82348"/>
    <w:rsid w:val="00A82739"/>
    <w:rsid w:val="00A82917"/>
    <w:rsid w:val="00A82B03"/>
    <w:rsid w:val="00A82C5C"/>
    <w:rsid w:val="00A82CF5"/>
    <w:rsid w:val="00A82D4A"/>
    <w:rsid w:val="00A82D6B"/>
    <w:rsid w:val="00A82E5D"/>
    <w:rsid w:val="00A82E97"/>
    <w:rsid w:val="00A835AD"/>
    <w:rsid w:val="00A83798"/>
    <w:rsid w:val="00A83831"/>
    <w:rsid w:val="00A83872"/>
    <w:rsid w:val="00A83A09"/>
    <w:rsid w:val="00A83CCB"/>
    <w:rsid w:val="00A83CCD"/>
    <w:rsid w:val="00A83D94"/>
    <w:rsid w:val="00A83E20"/>
    <w:rsid w:val="00A83E72"/>
    <w:rsid w:val="00A84109"/>
    <w:rsid w:val="00A84168"/>
    <w:rsid w:val="00A845CE"/>
    <w:rsid w:val="00A8475F"/>
    <w:rsid w:val="00A84774"/>
    <w:rsid w:val="00A84783"/>
    <w:rsid w:val="00A84938"/>
    <w:rsid w:val="00A84B87"/>
    <w:rsid w:val="00A84C2D"/>
    <w:rsid w:val="00A84DE0"/>
    <w:rsid w:val="00A84EFC"/>
    <w:rsid w:val="00A850BE"/>
    <w:rsid w:val="00A85132"/>
    <w:rsid w:val="00A851AA"/>
    <w:rsid w:val="00A854D8"/>
    <w:rsid w:val="00A85582"/>
    <w:rsid w:val="00A856BE"/>
    <w:rsid w:val="00A8596E"/>
    <w:rsid w:val="00A85D04"/>
    <w:rsid w:val="00A85DEF"/>
    <w:rsid w:val="00A85F21"/>
    <w:rsid w:val="00A860B0"/>
    <w:rsid w:val="00A86207"/>
    <w:rsid w:val="00A863FF"/>
    <w:rsid w:val="00A86BF7"/>
    <w:rsid w:val="00A86EF6"/>
    <w:rsid w:val="00A86F02"/>
    <w:rsid w:val="00A86F72"/>
    <w:rsid w:val="00A87145"/>
    <w:rsid w:val="00A871D2"/>
    <w:rsid w:val="00A8745B"/>
    <w:rsid w:val="00A87476"/>
    <w:rsid w:val="00A87557"/>
    <w:rsid w:val="00A876B5"/>
    <w:rsid w:val="00A87760"/>
    <w:rsid w:val="00A87B33"/>
    <w:rsid w:val="00A87C9E"/>
    <w:rsid w:val="00A87CC3"/>
    <w:rsid w:val="00A87D20"/>
    <w:rsid w:val="00A87F67"/>
    <w:rsid w:val="00A90418"/>
    <w:rsid w:val="00A904A1"/>
    <w:rsid w:val="00A90939"/>
    <w:rsid w:val="00A90A6F"/>
    <w:rsid w:val="00A90B15"/>
    <w:rsid w:val="00A90B55"/>
    <w:rsid w:val="00A90CEA"/>
    <w:rsid w:val="00A90E9C"/>
    <w:rsid w:val="00A90F84"/>
    <w:rsid w:val="00A90FA9"/>
    <w:rsid w:val="00A91057"/>
    <w:rsid w:val="00A91151"/>
    <w:rsid w:val="00A91487"/>
    <w:rsid w:val="00A916B6"/>
    <w:rsid w:val="00A9187D"/>
    <w:rsid w:val="00A918C3"/>
    <w:rsid w:val="00A91A77"/>
    <w:rsid w:val="00A91A79"/>
    <w:rsid w:val="00A91B53"/>
    <w:rsid w:val="00A92307"/>
    <w:rsid w:val="00A92406"/>
    <w:rsid w:val="00A92681"/>
    <w:rsid w:val="00A927EA"/>
    <w:rsid w:val="00A92923"/>
    <w:rsid w:val="00A929BB"/>
    <w:rsid w:val="00A929F5"/>
    <w:rsid w:val="00A92A04"/>
    <w:rsid w:val="00A92A5D"/>
    <w:rsid w:val="00A92B13"/>
    <w:rsid w:val="00A92C83"/>
    <w:rsid w:val="00A92E0C"/>
    <w:rsid w:val="00A931F4"/>
    <w:rsid w:val="00A935E1"/>
    <w:rsid w:val="00A939EB"/>
    <w:rsid w:val="00A93A56"/>
    <w:rsid w:val="00A93D6B"/>
    <w:rsid w:val="00A93F49"/>
    <w:rsid w:val="00A93F57"/>
    <w:rsid w:val="00A94004"/>
    <w:rsid w:val="00A94294"/>
    <w:rsid w:val="00A943C0"/>
    <w:rsid w:val="00A94517"/>
    <w:rsid w:val="00A94573"/>
    <w:rsid w:val="00A945C3"/>
    <w:rsid w:val="00A945EB"/>
    <w:rsid w:val="00A94D7A"/>
    <w:rsid w:val="00A95097"/>
    <w:rsid w:val="00A951AF"/>
    <w:rsid w:val="00A9522D"/>
    <w:rsid w:val="00A95874"/>
    <w:rsid w:val="00A95A5D"/>
    <w:rsid w:val="00A95C06"/>
    <w:rsid w:val="00A95D25"/>
    <w:rsid w:val="00A95FEB"/>
    <w:rsid w:val="00A96200"/>
    <w:rsid w:val="00A9623D"/>
    <w:rsid w:val="00A96362"/>
    <w:rsid w:val="00A966EF"/>
    <w:rsid w:val="00A967E7"/>
    <w:rsid w:val="00A96981"/>
    <w:rsid w:val="00A96A59"/>
    <w:rsid w:val="00A97132"/>
    <w:rsid w:val="00A973AF"/>
    <w:rsid w:val="00A9778A"/>
    <w:rsid w:val="00A9791D"/>
    <w:rsid w:val="00A97952"/>
    <w:rsid w:val="00AA0009"/>
    <w:rsid w:val="00AA002F"/>
    <w:rsid w:val="00AA009F"/>
    <w:rsid w:val="00AA020D"/>
    <w:rsid w:val="00AA0310"/>
    <w:rsid w:val="00AA0437"/>
    <w:rsid w:val="00AA047C"/>
    <w:rsid w:val="00AA0831"/>
    <w:rsid w:val="00AA08F3"/>
    <w:rsid w:val="00AA0B4B"/>
    <w:rsid w:val="00AA0C97"/>
    <w:rsid w:val="00AA0DA2"/>
    <w:rsid w:val="00AA0DA7"/>
    <w:rsid w:val="00AA0EAE"/>
    <w:rsid w:val="00AA0EC2"/>
    <w:rsid w:val="00AA0EC8"/>
    <w:rsid w:val="00AA0F79"/>
    <w:rsid w:val="00AA1099"/>
    <w:rsid w:val="00AA1196"/>
    <w:rsid w:val="00AA1240"/>
    <w:rsid w:val="00AA152D"/>
    <w:rsid w:val="00AA1762"/>
    <w:rsid w:val="00AA1823"/>
    <w:rsid w:val="00AA19F4"/>
    <w:rsid w:val="00AA1A9B"/>
    <w:rsid w:val="00AA1BA3"/>
    <w:rsid w:val="00AA1C3B"/>
    <w:rsid w:val="00AA1C68"/>
    <w:rsid w:val="00AA1F4E"/>
    <w:rsid w:val="00AA1F55"/>
    <w:rsid w:val="00AA1FE1"/>
    <w:rsid w:val="00AA2045"/>
    <w:rsid w:val="00AA2396"/>
    <w:rsid w:val="00AA288E"/>
    <w:rsid w:val="00AA2932"/>
    <w:rsid w:val="00AA2946"/>
    <w:rsid w:val="00AA294A"/>
    <w:rsid w:val="00AA29A1"/>
    <w:rsid w:val="00AA2B78"/>
    <w:rsid w:val="00AA2BD3"/>
    <w:rsid w:val="00AA2DE3"/>
    <w:rsid w:val="00AA30A7"/>
    <w:rsid w:val="00AA32A9"/>
    <w:rsid w:val="00AA340C"/>
    <w:rsid w:val="00AA3434"/>
    <w:rsid w:val="00AA361C"/>
    <w:rsid w:val="00AA3867"/>
    <w:rsid w:val="00AA3AE8"/>
    <w:rsid w:val="00AA3CF6"/>
    <w:rsid w:val="00AA426B"/>
    <w:rsid w:val="00AA4336"/>
    <w:rsid w:val="00AA4636"/>
    <w:rsid w:val="00AA4940"/>
    <w:rsid w:val="00AA4A61"/>
    <w:rsid w:val="00AA4B12"/>
    <w:rsid w:val="00AA4CF0"/>
    <w:rsid w:val="00AA4D84"/>
    <w:rsid w:val="00AA4E22"/>
    <w:rsid w:val="00AA4E5C"/>
    <w:rsid w:val="00AA5103"/>
    <w:rsid w:val="00AA5170"/>
    <w:rsid w:val="00AA530C"/>
    <w:rsid w:val="00AA54E7"/>
    <w:rsid w:val="00AA5548"/>
    <w:rsid w:val="00AA55FD"/>
    <w:rsid w:val="00AA5610"/>
    <w:rsid w:val="00AA561B"/>
    <w:rsid w:val="00AA57A8"/>
    <w:rsid w:val="00AA57CA"/>
    <w:rsid w:val="00AA5A39"/>
    <w:rsid w:val="00AA5AD0"/>
    <w:rsid w:val="00AA5B70"/>
    <w:rsid w:val="00AA5C2E"/>
    <w:rsid w:val="00AA60AD"/>
    <w:rsid w:val="00AA616C"/>
    <w:rsid w:val="00AA65B9"/>
    <w:rsid w:val="00AA6697"/>
    <w:rsid w:val="00AA6750"/>
    <w:rsid w:val="00AA6CF2"/>
    <w:rsid w:val="00AA6E94"/>
    <w:rsid w:val="00AA6F52"/>
    <w:rsid w:val="00AA6F55"/>
    <w:rsid w:val="00AA7154"/>
    <w:rsid w:val="00AA72BD"/>
    <w:rsid w:val="00AA72D9"/>
    <w:rsid w:val="00AA75B1"/>
    <w:rsid w:val="00AA75DA"/>
    <w:rsid w:val="00AA784A"/>
    <w:rsid w:val="00AA7857"/>
    <w:rsid w:val="00AA7D57"/>
    <w:rsid w:val="00AA7FB6"/>
    <w:rsid w:val="00AAC3C8"/>
    <w:rsid w:val="00AB0386"/>
    <w:rsid w:val="00AB03C1"/>
    <w:rsid w:val="00AB06A9"/>
    <w:rsid w:val="00AB071E"/>
    <w:rsid w:val="00AB0782"/>
    <w:rsid w:val="00AB0A66"/>
    <w:rsid w:val="00AB0CB9"/>
    <w:rsid w:val="00AB0D6E"/>
    <w:rsid w:val="00AB0D77"/>
    <w:rsid w:val="00AB0DB5"/>
    <w:rsid w:val="00AB0E85"/>
    <w:rsid w:val="00AB155B"/>
    <w:rsid w:val="00AB164E"/>
    <w:rsid w:val="00AB1711"/>
    <w:rsid w:val="00AB17B7"/>
    <w:rsid w:val="00AB1984"/>
    <w:rsid w:val="00AB1BA8"/>
    <w:rsid w:val="00AB1D74"/>
    <w:rsid w:val="00AB1F7C"/>
    <w:rsid w:val="00AB2084"/>
    <w:rsid w:val="00AB235E"/>
    <w:rsid w:val="00AB242B"/>
    <w:rsid w:val="00AB24DE"/>
    <w:rsid w:val="00AB253E"/>
    <w:rsid w:val="00AB27C1"/>
    <w:rsid w:val="00AB2A2A"/>
    <w:rsid w:val="00AB2B76"/>
    <w:rsid w:val="00AB2E4F"/>
    <w:rsid w:val="00AB390A"/>
    <w:rsid w:val="00AB3B59"/>
    <w:rsid w:val="00AB3C1E"/>
    <w:rsid w:val="00AB3C68"/>
    <w:rsid w:val="00AB407A"/>
    <w:rsid w:val="00AB409B"/>
    <w:rsid w:val="00AB4163"/>
    <w:rsid w:val="00AB417A"/>
    <w:rsid w:val="00AB41DB"/>
    <w:rsid w:val="00AB4219"/>
    <w:rsid w:val="00AB43DB"/>
    <w:rsid w:val="00AB43FA"/>
    <w:rsid w:val="00AB443E"/>
    <w:rsid w:val="00AB4456"/>
    <w:rsid w:val="00AB448E"/>
    <w:rsid w:val="00AB457C"/>
    <w:rsid w:val="00AB4784"/>
    <w:rsid w:val="00AB4838"/>
    <w:rsid w:val="00AB49BB"/>
    <w:rsid w:val="00AB4BC3"/>
    <w:rsid w:val="00AB4DAD"/>
    <w:rsid w:val="00AB4F75"/>
    <w:rsid w:val="00AB523A"/>
    <w:rsid w:val="00AB5621"/>
    <w:rsid w:val="00AB5643"/>
    <w:rsid w:val="00AB568C"/>
    <w:rsid w:val="00AB5717"/>
    <w:rsid w:val="00AB5722"/>
    <w:rsid w:val="00AB57A6"/>
    <w:rsid w:val="00AB5BEF"/>
    <w:rsid w:val="00AB5D7B"/>
    <w:rsid w:val="00AB5ED1"/>
    <w:rsid w:val="00AB5F3F"/>
    <w:rsid w:val="00AB6336"/>
    <w:rsid w:val="00AB6559"/>
    <w:rsid w:val="00AB65CC"/>
    <w:rsid w:val="00AB66BC"/>
    <w:rsid w:val="00AB6786"/>
    <w:rsid w:val="00AB68DB"/>
    <w:rsid w:val="00AB695A"/>
    <w:rsid w:val="00AB6AC4"/>
    <w:rsid w:val="00AB6BF6"/>
    <w:rsid w:val="00AB6D8C"/>
    <w:rsid w:val="00AB6F44"/>
    <w:rsid w:val="00AB7199"/>
    <w:rsid w:val="00AB76AA"/>
    <w:rsid w:val="00AB7926"/>
    <w:rsid w:val="00AB7BB4"/>
    <w:rsid w:val="00AB7D01"/>
    <w:rsid w:val="00AB7D80"/>
    <w:rsid w:val="00AB7DAF"/>
    <w:rsid w:val="00ABBB73"/>
    <w:rsid w:val="00AC009B"/>
    <w:rsid w:val="00AC06AA"/>
    <w:rsid w:val="00AC0761"/>
    <w:rsid w:val="00AC07A7"/>
    <w:rsid w:val="00AC07CF"/>
    <w:rsid w:val="00AC0858"/>
    <w:rsid w:val="00AC0C5A"/>
    <w:rsid w:val="00AC0C6F"/>
    <w:rsid w:val="00AC0EC4"/>
    <w:rsid w:val="00AC1036"/>
    <w:rsid w:val="00AC106A"/>
    <w:rsid w:val="00AC11BC"/>
    <w:rsid w:val="00AC1259"/>
    <w:rsid w:val="00AC1420"/>
    <w:rsid w:val="00AC151B"/>
    <w:rsid w:val="00AC151D"/>
    <w:rsid w:val="00AC183F"/>
    <w:rsid w:val="00AC1BAC"/>
    <w:rsid w:val="00AC1C5D"/>
    <w:rsid w:val="00AC1D6C"/>
    <w:rsid w:val="00AC1F82"/>
    <w:rsid w:val="00AC21D4"/>
    <w:rsid w:val="00AC22E7"/>
    <w:rsid w:val="00AC23FA"/>
    <w:rsid w:val="00AC2402"/>
    <w:rsid w:val="00AC24DD"/>
    <w:rsid w:val="00AC255A"/>
    <w:rsid w:val="00AC27E0"/>
    <w:rsid w:val="00AC2B6A"/>
    <w:rsid w:val="00AC2D66"/>
    <w:rsid w:val="00AC2E1B"/>
    <w:rsid w:val="00AC2F2C"/>
    <w:rsid w:val="00AC301B"/>
    <w:rsid w:val="00AC307E"/>
    <w:rsid w:val="00AC30DE"/>
    <w:rsid w:val="00AC3287"/>
    <w:rsid w:val="00AC3354"/>
    <w:rsid w:val="00AC34FD"/>
    <w:rsid w:val="00AC35E1"/>
    <w:rsid w:val="00AC35FA"/>
    <w:rsid w:val="00AC3603"/>
    <w:rsid w:val="00AC3636"/>
    <w:rsid w:val="00AC37A3"/>
    <w:rsid w:val="00AC3978"/>
    <w:rsid w:val="00AC3C8B"/>
    <w:rsid w:val="00AC3D5C"/>
    <w:rsid w:val="00AC3D73"/>
    <w:rsid w:val="00AC3DEC"/>
    <w:rsid w:val="00AC3E3C"/>
    <w:rsid w:val="00AC3E42"/>
    <w:rsid w:val="00AC409A"/>
    <w:rsid w:val="00AC459A"/>
    <w:rsid w:val="00AC4638"/>
    <w:rsid w:val="00AC4710"/>
    <w:rsid w:val="00AC47BD"/>
    <w:rsid w:val="00AC4AFB"/>
    <w:rsid w:val="00AC4C1E"/>
    <w:rsid w:val="00AC4C58"/>
    <w:rsid w:val="00AC4F18"/>
    <w:rsid w:val="00AC4F1E"/>
    <w:rsid w:val="00AC5306"/>
    <w:rsid w:val="00AC5409"/>
    <w:rsid w:val="00AC5449"/>
    <w:rsid w:val="00AC5E22"/>
    <w:rsid w:val="00AC5E74"/>
    <w:rsid w:val="00AC5EC5"/>
    <w:rsid w:val="00AC5EF5"/>
    <w:rsid w:val="00AC5F31"/>
    <w:rsid w:val="00AC616A"/>
    <w:rsid w:val="00AC662F"/>
    <w:rsid w:val="00AC67A2"/>
    <w:rsid w:val="00AC69D4"/>
    <w:rsid w:val="00AC6A5A"/>
    <w:rsid w:val="00AC6C14"/>
    <w:rsid w:val="00AC6E2B"/>
    <w:rsid w:val="00AC6F81"/>
    <w:rsid w:val="00AC7124"/>
    <w:rsid w:val="00AC7407"/>
    <w:rsid w:val="00AC759A"/>
    <w:rsid w:val="00AC7872"/>
    <w:rsid w:val="00AC7ABB"/>
    <w:rsid w:val="00AC7C06"/>
    <w:rsid w:val="00AC7D8C"/>
    <w:rsid w:val="00AC7F28"/>
    <w:rsid w:val="00AC7F70"/>
    <w:rsid w:val="00AD00B4"/>
    <w:rsid w:val="00AD02CB"/>
    <w:rsid w:val="00AD0455"/>
    <w:rsid w:val="00AD0739"/>
    <w:rsid w:val="00AD0CC9"/>
    <w:rsid w:val="00AD0CCC"/>
    <w:rsid w:val="00AD0D11"/>
    <w:rsid w:val="00AD0DA3"/>
    <w:rsid w:val="00AD0E7B"/>
    <w:rsid w:val="00AD111E"/>
    <w:rsid w:val="00AD145D"/>
    <w:rsid w:val="00AD165D"/>
    <w:rsid w:val="00AD1787"/>
    <w:rsid w:val="00AD19C3"/>
    <w:rsid w:val="00AD1A0A"/>
    <w:rsid w:val="00AD1C9E"/>
    <w:rsid w:val="00AD1D41"/>
    <w:rsid w:val="00AD1E89"/>
    <w:rsid w:val="00AD1ECA"/>
    <w:rsid w:val="00AD2007"/>
    <w:rsid w:val="00AD2054"/>
    <w:rsid w:val="00AD2062"/>
    <w:rsid w:val="00AD2125"/>
    <w:rsid w:val="00AD230E"/>
    <w:rsid w:val="00AD23FA"/>
    <w:rsid w:val="00AD24C4"/>
    <w:rsid w:val="00AD256D"/>
    <w:rsid w:val="00AD259A"/>
    <w:rsid w:val="00AD259C"/>
    <w:rsid w:val="00AD26F0"/>
    <w:rsid w:val="00AD26FC"/>
    <w:rsid w:val="00AD2863"/>
    <w:rsid w:val="00AD2A92"/>
    <w:rsid w:val="00AD3356"/>
    <w:rsid w:val="00AD33C5"/>
    <w:rsid w:val="00AD369A"/>
    <w:rsid w:val="00AD3BC2"/>
    <w:rsid w:val="00AD3E10"/>
    <w:rsid w:val="00AD3FA7"/>
    <w:rsid w:val="00AD3FE6"/>
    <w:rsid w:val="00AD400F"/>
    <w:rsid w:val="00AD4269"/>
    <w:rsid w:val="00AD4405"/>
    <w:rsid w:val="00AD445D"/>
    <w:rsid w:val="00AD4541"/>
    <w:rsid w:val="00AD45A0"/>
    <w:rsid w:val="00AD4966"/>
    <w:rsid w:val="00AD4A21"/>
    <w:rsid w:val="00AD4A36"/>
    <w:rsid w:val="00AD4B50"/>
    <w:rsid w:val="00AD4C09"/>
    <w:rsid w:val="00AD5256"/>
    <w:rsid w:val="00AD527C"/>
    <w:rsid w:val="00AD52DA"/>
    <w:rsid w:val="00AD53D5"/>
    <w:rsid w:val="00AD547C"/>
    <w:rsid w:val="00AD55B5"/>
    <w:rsid w:val="00AD576D"/>
    <w:rsid w:val="00AD5800"/>
    <w:rsid w:val="00AD5C19"/>
    <w:rsid w:val="00AD5C20"/>
    <w:rsid w:val="00AD5C41"/>
    <w:rsid w:val="00AD616A"/>
    <w:rsid w:val="00AD6291"/>
    <w:rsid w:val="00AD63E2"/>
    <w:rsid w:val="00AD6407"/>
    <w:rsid w:val="00AD64B9"/>
    <w:rsid w:val="00AD667D"/>
    <w:rsid w:val="00AD66AE"/>
    <w:rsid w:val="00AD6A7C"/>
    <w:rsid w:val="00AD6B88"/>
    <w:rsid w:val="00AD6D52"/>
    <w:rsid w:val="00AD6DB1"/>
    <w:rsid w:val="00AD70CA"/>
    <w:rsid w:val="00AD713E"/>
    <w:rsid w:val="00AD7285"/>
    <w:rsid w:val="00AD7319"/>
    <w:rsid w:val="00AD7385"/>
    <w:rsid w:val="00AD741A"/>
    <w:rsid w:val="00AD7534"/>
    <w:rsid w:val="00AD7566"/>
    <w:rsid w:val="00AD757F"/>
    <w:rsid w:val="00AD763C"/>
    <w:rsid w:val="00AD7665"/>
    <w:rsid w:val="00AD7783"/>
    <w:rsid w:val="00AD7875"/>
    <w:rsid w:val="00AD7896"/>
    <w:rsid w:val="00AD7BE1"/>
    <w:rsid w:val="00AD7C69"/>
    <w:rsid w:val="00AD7D12"/>
    <w:rsid w:val="00AE008B"/>
    <w:rsid w:val="00AE0277"/>
    <w:rsid w:val="00AE0282"/>
    <w:rsid w:val="00AE02B9"/>
    <w:rsid w:val="00AE033E"/>
    <w:rsid w:val="00AE045E"/>
    <w:rsid w:val="00AE0530"/>
    <w:rsid w:val="00AE06DB"/>
    <w:rsid w:val="00AE07E2"/>
    <w:rsid w:val="00AE0971"/>
    <w:rsid w:val="00AE0B43"/>
    <w:rsid w:val="00AE1284"/>
    <w:rsid w:val="00AE14DC"/>
    <w:rsid w:val="00AE1655"/>
    <w:rsid w:val="00AE18E6"/>
    <w:rsid w:val="00AE18EF"/>
    <w:rsid w:val="00AE1B5A"/>
    <w:rsid w:val="00AE1BA9"/>
    <w:rsid w:val="00AE1BED"/>
    <w:rsid w:val="00AE1C3F"/>
    <w:rsid w:val="00AE1C8A"/>
    <w:rsid w:val="00AE1D47"/>
    <w:rsid w:val="00AE1DEA"/>
    <w:rsid w:val="00AE1E73"/>
    <w:rsid w:val="00AE1ECE"/>
    <w:rsid w:val="00AE1FE3"/>
    <w:rsid w:val="00AE208B"/>
    <w:rsid w:val="00AE2147"/>
    <w:rsid w:val="00AE21E3"/>
    <w:rsid w:val="00AE24FA"/>
    <w:rsid w:val="00AE2544"/>
    <w:rsid w:val="00AE2549"/>
    <w:rsid w:val="00AE2637"/>
    <w:rsid w:val="00AE282B"/>
    <w:rsid w:val="00AE2975"/>
    <w:rsid w:val="00AE2A5E"/>
    <w:rsid w:val="00AE2B50"/>
    <w:rsid w:val="00AE2EAC"/>
    <w:rsid w:val="00AE3204"/>
    <w:rsid w:val="00AE32BF"/>
    <w:rsid w:val="00AE34CB"/>
    <w:rsid w:val="00AE35F4"/>
    <w:rsid w:val="00AE36FC"/>
    <w:rsid w:val="00AE3774"/>
    <w:rsid w:val="00AE3C4F"/>
    <w:rsid w:val="00AE3D22"/>
    <w:rsid w:val="00AE3FC8"/>
    <w:rsid w:val="00AE412A"/>
    <w:rsid w:val="00AE41FD"/>
    <w:rsid w:val="00AE44AB"/>
    <w:rsid w:val="00AE44FE"/>
    <w:rsid w:val="00AE4549"/>
    <w:rsid w:val="00AE4581"/>
    <w:rsid w:val="00AE4808"/>
    <w:rsid w:val="00AE4855"/>
    <w:rsid w:val="00AE4908"/>
    <w:rsid w:val="00AE49CD"/>
    <w:rsid w:val="00AE4A14"/>
    <w:rsid w:val="00AE4B24"/>
    <w:rsid w:val="00AE4EFC"/>
    <w:rsid w:val="00AE4F3B"/>
    <w:rsid w:val="00AE4F74"/>
    <w:rsid w:val="00AE504D"/>
    <w:rsid w:val="00AE5236"/>
    <w:rsid w:val="00AE52E9"/>
    <w:rsid w:val="00AE5365"/>
    <w:rsid w:val="00AE53C5"/>
    <w:rsid w:val="00AE564A"/>
    <w:rsid w:val="00AE56FB"/>
    <w:rsid w:val="00AE588B"/>
    <w:rsid w:val="00AE59A3"/>
    <w:rsid w:val="00AE5B14"/>
    <w:rsid w:val="00AE5C1E"/>
    <w:rsid w:val="00AE5C2E"/>
    <w:rsid w:val="00AE5D7A"/>
    <w:rsid w:val="00AE5DEA"/>
    <w:rsid w:val="00AE5ECE"/>
    <w:rsid w:val="00AE5F5D"/>
    <w:rsid w:val="00AE5FC1"/>
    <w:rsid w:val="00AE60FC"/>
    <w:rsid w:val="00AE63C1"/>
    <w:rsid w:val="00AE64C4"/>
    <w:rsid w:val="00AE6552"/>
    <w:rsid w:val="00AE6581"/>
    <w:rsid w:val="00AE68E2"/>
    <w:rsid w:val="00AE691F"/>
    <w:rsid w:val="00AE6A0A"/>
    <w:rsid w:val="00AE6AA1"/>
    <w:rsid w:val="00AE6BCF"/>
    <w:rsid w:val="00AE6F0E"/>
    <w:rsid w:val="00AE6F5B"/>
    <w:rsid w:val="00AE7208"/>
    <w:rsid w:val="00AE79AC"/>
    <w:rsid w:val="00AE7A25"/>
    <w:rsid w:val="00AE7E81"/>
    <w:rsid w:val="00AE7F12"/>
    <w:rsid w:val="00AF01E3"/>
    <w:rsid w:val="00AF06C9"/>
    <w:rsid w:val="00AF06E5"/>
    <w:rsid w:val="00AF08A4"/>
    <w:rsid w:val="00AF0991"/>
    <w:rsid w:val="00AF0A50"/>
    <w:rsid w:val="00AF0BE5"/>
    <w:rsid w:val="00AF0E9A"/>
    <w:rsid w:val="00AF0F59"/>
    <w:rsid w:val="00AF0F99"/>
    <w:rsid w:val="00AF0FBA"/>
    <w:rsid w:val="00AF11C4"/>
    <w:rsid w:val="00AF1584"/>
    <w:rsid w:val="00AF1614"/>
    <w:rsid w:val="00AF1771"/>
    <w:rsid w:val="00AF1B14"/>
    <w:rsid w:val="00AF1CB8"/>
    <w:rsid w:val="00AF1E7C"/>
    <w:rsid w:val="00AF1FB2"/>
    <w:rsid w:val="00AF2196"/>
    <w:rsid w:val="00AF21BA"/>
    <w:rsid w:val="00AF22FA"/>
    <w:rsid w:val="00AF24DE"/>
    <w:rsid w:val="00AF2504"/>
    <w:rsid w:val="00AF2524"/>
    <w:rsid w:val="00AF2551"/>
    <w:rsid w:val="00AF2854"/>
    <w:rsid w:val="00AF28D2"/>
    <w:rsid w:val="00AF2DF9"/>
    <w:rsid w:val="00AF2EDA"/>
    <w:rsid w:val="00AF3036"/>
    <w:rsid w:val="00AF312D"/>
    <w:rsid w:val="00AF313F"/>
    <w:rsid w:val="00AF31A4"/>
    <w:rsid w:val="00AF31B2"/>
    <w:rsid w:val="00AF36C5"/>
    <w:rsid w:val="00AF370D"/>
    <w:rsid w:val="00AF37B8"/>
    <w:rsid w:val="00AF38EB"/>
    <w:rsid w:val="00AF3BC3"/>
    <w:rsid w:val="00AF3D3D"/>
    <w:rsid w:val="00AF3D9D"/>
    <w:rsid w:val="00AF44EA"/>
    <w:rsid w:val="00AF466F"/>
    <w:rsid w:val="00AF471E"/>
    <w:rsid w:val="00AF47DF"/>
    <w:rsid w:val="00AF4849"/>
    <w:rsid w:val="00AF4B6D"/>
    <w:rsid w:val="00AF4C0B"/>
    <w:rsid w:val="00AF4D4E"/>
    <w:rsid w:val="00AF4D61"/>
    <w:rsid w:val="00AF5127"/>
    <w:rsid w:val="00AF53F9"/>
    <w:rsid w:val="00AF5743"/>
    <w:rsid w:val="00AF57C7"/>
    <w:rsid w:val="00AF57F5"/>
    <w:rsid w:val="00AF5995"/>
    <w:rsid w:val="00AF5A0D"/>
    <w:rsid w:val="00AF5A39"/>
    <w:rsid w:val="00AF5BE3"/>
    <w:rsid w:val="00AF5BE5"/>
    <w:rsid w:val="00AF5EC7"/>
    <w:rsid w:val="00AF5F30"/>
    <w:rsid w:val="00AF5F3F"/>
    <w:rsid w:val="00AF5FFE"/>
    <w:rsid w:val="00AF62B1"/>
    <w:rsid w:val="00AF65C5"/>
    <w:rsid w:val="00AF6628"/>
    <w:rsid w:val="00AF6679"/>
    <w:rsid w:val="00AF66AE"/>
    <w:rsid w:val="00AF69EF"/>
    <w:rsid w:val="00AF6CA1"/>
    <w:rsid w:val="00AF6D60"/>
    <w:rsid w:val="00AF6DC9"/>
    <w:rsid w:val="00AF6E5E"/>
    <w:rsid w:val="00AF6F24"/>
    <w:rsid w:val="00AF70BA"/>
    <w:rsid w:val="00AF722F"/>
    <w:rsid w:val="00AF7443"/>
    <w:rsid w:val="00AF7447"/>
    <w:rsid w:val="00AF74BC"/>
    <w:rsid w:val="00AF74DC"/>
    <w:rsid w:val="00AF758A"/>
    <w:rsid w:val="00AF7900"/>
    <w:rsid w:val="00AF797D"/>
    <w:rsid w:val="00AF7983"/>
    <w:rsid w:val="00AF7C6C"/>
    <w:rsid w:val="00B0006C"/>
    <w:rsid w:val="00B00133"/>
    <w:rsid w:val="00B00310"/>
    <w:rsid w:val="00B0036E"/>
    <w:rsid w:val="00B004BD"/>
    <w:rsid w:val="00B004E9"/>
    <w:rsid w:val="00B0053F"/>
    <w:rsid w:val="00B00833"/>
    <w:rsid w:val="00B00ADE"/>
    <w:rsid w:val="00B00B41"/>
    <w:rsid w:val="00B00D18"/>
    <w:rsid w:val="00B00D3C"/>
    <w:rsid w:val="00B010FB"/>
    <w:rsid w:val="00B01222"/>
    <w:rsid w:val="00B01236"/>
    <w:rsid w:val="00B01300"/>
    <w:rsid w:val="00B013E4"/>
    <w:rsid w:val="00B0168C"/>
    <w:rsid w:val="00B0176D"/>
    <w:rsid w:val="00B01783"/>
    <w:rsid w:val="00B0188A"/>
    <w:rsid w:val="00B0188E"/>
    <w:rsid w:val="00B01A26"/>
    <w:rsid w:val="00B01A9D"/>
    <w:rsid w:val="00B01D58"/>
    <w:rsid w:val="00B01F51"/>
    <w:rsid w:val="00B0222B"/>
    <w:rsid w:val="00B0229C"/>
    <w:rsid w:val="00B023D0"/>
    <w:rsid w:val="00B0242F"/>
    <w:rsid w:val="00B02512"/>
    <w:rsid w:val="00B026E9"/>
    <w:rsid w:val="00B0277E"/>
    <w:rsid w:val="00B02828"/>
    <w:rsid w:val="00B02A27"/>
    <w:rsid w:val="00B02D28"/>
    <w:rsid w:val="00B0309A"/>
    <w:rsid w:val="00B030D7"/>
    <w:rsid w:val="00B03148"/>
    <w:rsid w:val="00B03257"/>
    <w:rsid w:val="00B03292"/>
    <w:rsid w:val="00B03418"/>
    <w:rsid w:val="00B034E9"/>
    <w:rsid w:val="00B03733"/>
    <w:rsid w:val="00B03B06"/>
    <w:rsid w:val="00B03B96"/>
    <w:rsid w:val="00B03BD9"/>
    <w:rsid w:val="00B03E2E"/>
    <w:rsid w:val="00B03EA7"/>
    <w:rsid w:val="00B04160"/>
    <w:rsid w:val="00B04174"/>
    <w:rsid w:val="00B0427B"/>
    <w:rsid w:val="00B04342"/>
    <w:rsid w:val="00B04697"/>
    <w:rsid w:val="00B04812"/>
    <w:rsid w:val="00B04B24"/>
    <w:rsid w:val="00B04BE5"/>
    <w:rsid w:val="00B04DF5"/>
    <w:rsid w:val="00B04EAD"/>
    <w:rsid w:val="00B051B1"/>
    <w:rsid w:val="00B0529C"/>
    <w:rsid w:val="00B055A2"/>
    <w:rsid w:val="00B057D1"/>
    <w:rsid w:val="00B057F9"/>
    <w:rsid w:val="00B058E1"/>
    <w:rsid w:val="00B05948"/>
    <w:rsid w:val="00B05979"/>
    <w:rsid w:val="00B0599E"/>
    <w:rsid w:val="00B059D9"/>
    <w:rsid w:val="00B05A19"/>
    <w:rsid w:val="00B05A3D"/>
    <w:rsid w:val="00B05C1A"/>
    <w:rsid w:val="00B05E99"/>
    <w:rsid w:val="00B06167"/>
    <w:rsid w:val="00B06242"/>
    <w:rsid w:val="00B0625F"/>
    <w:rsid w:val="00B0650E"/>
    <w:rsid w:val="00B0650F"/>
    <w:rsid w:val="00B065B3"/>
    <w:rsid w:val="00B06656"/>
    <w:rsid w:val="00B06718"/>
    <w:rsid w:val="00B0675F"/>
    <w:rsid w:val="00B067D7"/>
    <w:rsid w:val="00B06877"/>
    <w:rsid w:val="00B06A9A"/>
    <w:rsid w:val="00B06B38"/>
    <w:rsid w:val="00B06C02"/>
    <w:rsid w:val="00B06D42"/>
    <w:rsid w:val="00B06D5F"/>
    <w:rsid w:val="00B06F59"/>
    <w:rsid w:val="00B06FE7"/>
    <w:rsid w:val="00B07001"/>
    <w:rsid w:val="00B0729F"/>
    <w:rsid w:val="00B0736C"/>
    <w:rsid w:val="00B075B5"/>
    <w:rsid w:val="00B076BC"/>
    <w:rsid w:val="00B076C8"/>
    <w:rsid w:val="00B0771D"/>
    <w:rsid w:val="00B07D3B"/>
    <w:rsid w:val="00B07F64"/>
    <w:rsid w:val="00B07F76"/>
    <w:rsid w:val="00B07FD1"/>
    <w:rsid w:val="00B07FEB"/>
    <w:rsid w:val="00B0D879"/>
    <w:rsid w:val="00B10342"/>
    <w:rsid w:val="00B10370"/>
    <w:rsid w:val="00B10513"/>
    <w:rsid w:val="00B1073E"/>
    <w:rsid w:val="00B109C3"/>
    <w:rsid w:val="00B10A68"/>
    <w:rsid w:val="00B10C3B"/>
    <w:rsid w:val="00B10D26"/>
    <w:rsid w:val="00B10E13"/>
    <w:rsid w:val="00B10FCB"/>
    <w:rsid w:val="00B11025"/>
    <w:rsid w:val="00B111DE"/>
    <w:rsid w:val="00B1120D"/>
    <w:rsid w:val="00B1141C"/>
    <w:rsid w:val="00B116F3"/>
    <w:rsid w:val="00B11753"/>
    <w:rsid w:val="00B117B7"/>
    <w:rsid w:val="00B118A5"/>
    <w:rsid w:val="00B11B6C"/>
    <w:rsid w:val="00B11D19"/>
    <w:rsid w:val="00B122D5"/>
    <w:rsid w:val="00B1234B"/>
    <w:rsid w:val="00B12487"/>
    <w:rsid w:val="00B126DC"/>
    <w:rsid w:val="00B12BAE"/>
    <w:rsid w:val="00B12BD0"/>
    <w:rsid w:val="00B12C44"/>
    <w:rsid w:val="00B12D0F"/>
    <w:rsid w:val="00B12D28"/>
    <w:rsid w:val="00B12EEE"/>
    <w:rsid w:val="00B12F0B"/>
    <w:rsid w:val="00B13479"/>
    <w:rsid w:val="00B1357A"/>
    <w:rsid w:val="00B1375E"/>
    <w:rsid w:val="00B13A2B"/>
    <w:rsid w:val="00B13A5C"/>
    <w:rsid w:val="00B13B9B"/>
    <w:rsid w:val="00B13BD6"/>
    <w:rsid w:val="00B13BF7"/>
    <w:rsid w:val="00B13FD7"/>
    <w:rsid w:val="00B141AF"/>
    <w:rsid w:val="00B143F8"/>
    <w:rsid w:val="00B14402"/>
    <w:rsid w:val="00B1444D"/>
    <w:rsid w:val="00B1452A"/>
    <w:rsid w:val="00B146D1"/>
    <w:rsid w:val="00B147D6"/>
    <w:rsid w:val="00B149ED"/>
    <w:rsid w:val="00B14B7F"/>
    <w:rsid w:val="00B14E78"/>
    <w:rsid w:val="00B1514E"/>
    <w:rsid w:val="00B1549C"/>
    <w:rsid w:val="00B15858"/>
    <w:rsid w:val="00B15887"/>
    <w:rsid w:val="00B15940"/>
    <w:rsid w:val="00B15CF3"/>
    <w:rsid w:val="00B15E08"/>
    <w:rsid w:val="00B15E17"/>
    <w:rsid w:val="00B161A0"/>
    <w:rsid w:val="00B1629C"/>
    <w:rsid w:val="00B16461"/>
    <w:rsid w:val="00B1648F"/>
    <w:rsid w:val="00B16767"/>
    <w:rsid w:val="00B1676E"/>
    <w:rsid w:val="00B167F4"/>
    <w:rsid w:val="00B1690C"/>
    <w:rsid w:val="00B16923"/>
    <w:rsid w:val="00B16AE6"/>
    <w:rsid w:val="00B16BCA"/>
    <w:rsid w:val="00B16BDA"/>
    <w:rsid w:val="00B16C5A"/>
    <w:rsid w:val="00B16EEF"/>
    <w:rsid w:val="00B171DC"/>
    <w:rsid w:val="00B17201"/>
    <w:rsid w:val="00B17337"/>
    <w:rsid w:val="00B17360"/>
    <w:rsid w:val="00B1739F"/>
    <w:rsid w:val="00B1740E"/>
    <w:rsid w:val="00B1742A"/>
    <w:rsid w:val="00B17488"/>
    <w:rsid w:val="00B17AAA"/>
    <w:rsid w:val="00B17BED"/>
    <w:rsid w:val="00B17EFB"/>
    <w:rsid w:val="00B17F18"/>
    <w:rsid w:val="00B17F85"/>
    <w:rsid w:val="00B201CE"/>
    <w:rsid w:val="00B201EE"/>
    <w:rsid w:val="00B20622"/>
    <w:rsid w:val="00B2075F"/>
    <w:rsid w:val="00B208FD"/>
    <w:rsid w:val="00B20948"/>
    <w:rsid w:val="00B209E3"/>
    <w:rsid w:val="00B20A92"/>
    <w:rsid w:val="00B20D13"/>
    <w:rsid w:val="00B20D91"/>
    <w:rsid w:val="00B20FA5"/>
    <w:rsid w:val="00B2121A"/>
    <w:rsid w:val="00B21253"/>
    <w:rsid w:val="00B2139D"/>
    <w:rsid w:val="00B2140E"/>
    <w:rsid w:val="00B2159B"/>
    <w:rsid w:val="00B21624"/>
    <w:rsid w:val="00B2170A"/>
    <w:rsid w:val="00B218A6"/>
    <w:rsid w:val="00B21C11"/>
    <w:rsid w:val="00B21D69"/>
    <w:rsid w:val="00B21E3D"/>
    <w:rsid w:val="00B2211A"/>
    <w:rsid w:val="00B2220E"/>
    <w:rsid w:val="00B225A8"/>
    <w:rsid w:val="00B22C47"/>
    <w:rsid w:val="00B22CB5"/>
    <w:rsid w:val="00B22EC9"/>
    <w:rsid w:val="00B23257"/>
    <w:rsid w:val="00B234FE"/>
    <w:rsid w:val="00B2366D"/>
    <w:rsid w:val="00B23698"/>
    <w:rsid w:val="00B23904"/>
    <w:rsid w:val="00B239D3"/>
    <w:rsid w:val="00B23A38"/>
    <w:rsid w:val="00B23BCE"/>
    <w:rsid w:val="00B23C93"/>
    <w:rsid w:val="00B23CD6"/>
    <w:rsid w:val="00B23F32"/>
    <w:rsid w:val="00B23F86"/>
    <w:rsid w:val="00B23F97"/>
    <w:rsid w:val="00B23FBB"/>
    <w:rsid w:val="00B23FC7"/>
    <w:rsid w:val="00B240D5"/>
    <w:rsid w:val="00B241BB"/>
    <w:rsid w:val="00B241BE"/>
    <w:rsid w:val="00B242E4"/>
    <w:rsid w:val="00B24422"/>
    <w:rsid w:val="00B2451E"/>
    <w:rsid w:val="00B24587"/>
    <w:rsid w:val="00B2465D"/>
    <w:rsid w:val="00B248DD"/>
    <w:rsid w:val="00B24986"/>
    <w:rsid w:val="00B24A0C"/>
    <w:rsid w:val="00B24BD9"/>
    <w:rsid w:val="00B24BE6"/>
    <w:rsid w:val="00B24D79"/>
    <w:rsid w:val="00B250AD"/>
    <w:rsid w:val="00B2525C"/>
    <w:rsid w:val="00B254EE"/>
    <w:rsid w:val="00B25538"/>
    <w:rsid w:val="00B25560"/>
    <w:rsid w:val="00B25613"/>
    <w:rsid w:val="00B25628"/>
    <w:rsid w:val="00B258AE"/>
    <w:rsid w:val="00B25994"/>
    <w:rsid w:val="00B25A5B"/>
    <w:rsid w:val="00B25B98"/>
    <w:rsid w:val="00B25ED1"/>
    <w:rsid w:val="00B25FF4"/>
    <w:rsid w:val="00B2604A"/>
    <w:rsid w:val="00B2614E"/>
    <w:rsid w:val="00B26548"/>
    <w:rsid w:val="00B266AC"/>
    <w:rsid w:val="00B26730"/>
    <w:rsid w:val="00B2689A"/>
    <w:rsid w:val="00B26932"/>
    <w:rsid w:val="00B26963"/>
    <w:rsid w:val="00B26DBB"/>
    <w:rsid w:val="00B27138"/>
    <w:rsid w:val="00B277EA"/>
    <w:rsid w:val="00B2781A"/>
    <w:rsid w:val="00B278FA"/>
    <w:rsid w:val="00B27941"/>
    <w:rsid w:val="00B27C58"/>
    <w:rsid w:val="00B27C5D"/>
    <w:rsid w:val="00B27E12"/>
    <w:rsid w:val="00B27E1B"/>
    <w:rsid w:val="00B27E56"/>
    <w:rsid w:val="00B3002A"/>
    <w:rsid w:val="00B301B1"/>
    <w:rsid w:val="00B30201"/>
    <w:rsid w:val="00B30259"/>
    <w:rsid w:val="00B305B0"/>
    <w:rsid w:val="00B30A1C"/>
    <w:rsid w:val="00B30EBF"/>
    <w:rsid w:val="00B30ECC"/>
    <w:rsid w:val="00B3109F"/>
    <w:rsid w:val="00B314FC"/>
    <w:rsid w:val="00B315D5"/>
    <w:rsid w:val="00B316F1"/>
    <w:rsid w:val="00B31864"/>
    <w:rsid w:val="00B31956"/>
    <w:rsid w:val="00B31A88"/>
    <w:rsid w:val="00B31DBA"/>
    <w:rsid w:val="00B31F5F"/>
    <w:rsid w:val="00B323AA"/>
    <w:rsid w:val="00B325A8"/>
    <w:rsid w:val="00B3290A"/>
    <w:rsid w:val="00B32B3F"/>
    <w:rsid w:val="00B32B6B"/>
    <w:rsid w:val="00B32C10"/>
    <w:rsid w:val="00B32E22"/>
    <w:rsid w:val="00B32E79"/>
    <w:rsid w:val="00B32E97"/>
    <w:rsid w:val="00B32F70"/>
    <w:rsid w:val="00B32F98"/>
    <w:rsid w:val="00B33111"/>
    <w:rsid w:val="00B33131"/>
    <w:rsid w:val="00B3318B"/>
    <w:rsid w:val="00B33367"/>
    <w:rsid w:val="00B33459"/>
    <w:rsid w:val="00B3351F"/>
    <w:rsid w:val="00B3352C"/>
    <w:rsid w:val="00B33AFA"/>
    <w:rsid w:val="00B33BBD"/>
    <w:rsid w:val="00B33C8B"/>
    <w:rsid w:val="00B33D4D"/>
    <w:rsid w:val="00B33FC3"/>
    <w:rsid w:val="00B340D1"/>
    <w:rsid w:val="00B340F1"/>
    <w:rsid w:val="00B341CF"/>
    <w:rsid w:val="00B3424E"/>
    <w:rsid w:val="00B34489"/>
    <w:rsid w:val="00B347D2"/>
    <w:rsid w:val="00B34AAC"/>
    <w:rsid w:val="00B34AC9"/>
    <w:rsid w:val="00B34C32"/>
    <w:rsid w:val="00B34C61"/>
    <w:rsid w:val="00B34F6D"/>
    <w:rsid w:val="00B35135"/>
    <w:rsid w:val="00B3562E"/>
    <w:rsid w:val="00B35630"/>
    <w:rsid w:val="00B35AEE"/>
    <w:rsid w:val="00B35C02"/>
    <w:rsid w:val="00B35F69"/>
    <w:rsid w:val="00B36192"/>
    <w:rsid w:val="00B36671"/>
    <w:rsid w:val="00B366B0"/>
    <w:rsid w:val="00B369A3"/>
    <w:rsid w:val="00B36BA3"/>
    <w:rsid w:val="00B36BF4"/>
    <w:rsid w:val="00B36CE8"/>
    <w:rsid w:val="00B36E00"/>
    <w:rsid w:val="00B36F5A"/>
    <w:rsid w:val="00B36FB9"/>
    <w:rsid w:val="00B36FC4"/>
    <w:rsid w:val="00B37102"/>
    <w:rsid w:val="00B371F6"/>
    <w:rsid w:val="00B3727C"/>
    <w:rsid w:val="00B372A6"/>
    <w:rsid w:val="00B37348"/>
    <w:rsid w:val="00B373E2"/>
    <w:rsid w:val="00B3744E"/>
    <w:rsid w:val="00B37938"/>
    <w:rsid w:val="00B37978"/>
    <w:rsid w:val="00B37B27"/>
    <w:rsid w:val="00B37C0F"/>
    <w:rsid w:val="00B37C29"/>
    <w:rsid w:val="00B37CD9"/>
    <w:rsid w:val="00B37FAD"/>
    <w:rsid w:val="00B37FFE"/>
    <w:rsid w:val="00B4004E"/>
    <w:rsid w:val="00B4043D"/>
    <w:rsid w:val="00B408C8"/>
    <w:rsid w:val="00B408E9"/>
    <w:rsid w:val="00B40AA3"/>
    <w:rsid w:val="00B40BD2"/>
    <w:rsid w:val="00B40E31"/>
    <w:rsid w:val="00B40FB6"/>
    <w:rsid w:val="00B410BE"/>
    <w:rsid w:val="00B410E6"/>
    <w:rsid w:val="00B416A4"/>
    <w:rsid w:val="00B416C7"/>
    <w:rsid w:val="00B41760"/>
    <w:rsid w:val="00B417D6"/>
    <w:rsid w:val="00B41946"/>
    <w:rsid w:val="00B41A92"/>
    <w:rsid w:val="00B41D03"/>
    <w:rsid w:val="00B41F52"/>
    <w:rsid w:val="00B420DE"/>
    <w:rsid w:val="00B423A9"/>
    <w:rsid w:val="00B423CE"/>
    <w:rsid w:val="00B42616"/>
    <w:rsid w:val="00B42B34"/>
    <w:rsid w:val="00B42B92"/>
    <w:rsid w:val="00B42D2D"/>
    <w:rsid w:val="00B43060"/>
    <w:rsid w:val="00B4308B"/>
    <w:rsid w:val="00B430D1"/>
    <w:rsid w:val="00B43425"/>
    <w:rsid w:val="00B43591"/>
    <w:rsid w:val="00B43684"/>
    <w:rsid w:val="00B436D8"/>
    <w:rsid w:val="00B4381B"/>
    <w:rsid w:val="00B439BE"/>
    <w:rsid w:val="00B43A04"/>
    <w:rsid w:val="00B43A93"/>
    <w:rsid w:val="00B43B91"/>
    <w:rsid w:val="00B43BED"/>
    <w:rsid w:val="00B43DAA"/>
    <w:rsid w:val="00B43E8F"/>
    <w:rsid w:val="00B43F2B"/>
    <w:rsid w:val="00B44090"/>
    <w:rsid w:val="00B44152"/>
    <w:rsid w:val="00B443B8"/>
    <w:rsid w:val="00B4463E"/>
    <w:rsid w:val="00B44642"/>
    <w:rsid w:val="00B449D9"/>
    <w:rsid w:val="00B44C2A"/>
    <w:rsid w:val="00B44D8E"/>
    <w:rsid w:val="00B44E90"/>
    <w:rsid w:val="00B451E9"/>
    <w:rsid w:val="00B452F0"/>
    <w:rsid w:val="00B454C3"/>
    <w:rsid w:val="00B457AB"/>
    <w:rsid w:val="00B45907"/>
    <w:rsid w:val="00B45AC4"/>
    <w:rsid w:val="00B45B23"/>
    <w:rsid w:val="00B45D9D"/>
    <w:rsid w:val="00B45E20"/>
    <w:rsid w:val="00B45E21"/>
    <w:rsid w:val="00B45EDC"/>
    <w:rsid w:val="00B4614F"/>
    <w:rsid w:val="00B4634C"/>
    <w:rsid w:val="00B46509"/>
    <w:rsid w:val="00B465F0"/>
    <w:rsid w:val="00B4660A"/>
    <w:rsid w:val="00B4690A"/>
    <w:rsid w:val="00B4694E"/>
    <w:rsid w:val="00B46A18"/>
    <w:rsid w:val="00B46A1F"/>
    <w:rsid w:val="00B46A9F"/>
    <w:rsid w:val="00B46CCB"/>
    <w:rsid w:val="00B46D9C"/>
    <w:rsid w:val="00B46F1C"/>
    <w:rsid w:val="00B47090"/>
    <w:rsid w:val="00B47181"/>
    <w:rsid w:val="00B47413"/>
    <w:rsid w:val="00B47D6D"/>
    <w:rsid w:val="00B47F9A"/>
    <w:rsid w:val="00B47FDF"/>
    <w:rsid w:val="00B5007F"/>
    <w:rsid w:val="00B50090"/>
    <w:rsid w:val="00B5010D"/>
    <w:rsid w:val="00B50158"/>
    <w:rsid w:val="00B501C0"/>
    <w:rsid w:val="00B503FA"/>
    <w:rsid w:val="00B504C8"/>
    <w:rsid w:val="00B50638"/>
    <w:rsid w:val="00B506B9"/>
    <w:rsid w:val="00B50A8E"/>
    <w:rsid w:val="00B50B4F"/>
    <w:rsid w:val="00B50CAD"/>
    <w:rsid w:val="00B50EF9"/>
    <w:rsid w:val="00B50F54"/>
    <w:rsid w:val="00B5105F"/>
    <w:rsid w:val="00B51367"/>
    <w:rsid w:val="00B51408"/>
    <w:rsid w:val="00B51575"/>
    <w:rsid w:val="00B5158E"/>
    <w:rsid w:val="00B517D4"/>
    <w:rsid w:val="00B518E3"/>
    <w:rsid w:val="00B51900"/>
    <w:rsid w:val="00B51978"/>
    <w:rsid w:val="00B51AAE"/>
    <w:rsid w:val="00B51BA7"/>
    <w:rsid w:val="00B51CED"/>
    <w:rsid w:val="00B51D15"/>
    <w:rsid w:val="00B51D1E"/>
    <w:rsid w:val="00B51E1E"/>
    <w:rsid w:val="00B51ED0"/>
    <w:rsid w:val="00B52096"/>
    <w:rsid w:val="00B522B8"/>
    <w:rsid w:val="00B5242A"/>
    <w:rsid w:val="00B52654"/>
    <w:rsid w:val="00B52841"/>
    <w:rsid w:val="00B5293D"/>
    <w:rsid w:val="00B52995"/>
    <w:rsid w:val="00B52A04"/>
    <w:rsid w:val="00B52A3E"/>
    <w:rsid w:val="00B52C00"/>
    <w:rsid w:val="00B52FBA"/>
    <w:rsid w:val="00B5310F"/>
    <w:rsid w:val="00B53140"/>
    <w:rsid w:val="00B53188"/>
    <w:rsid w:val="00B53221"/>
    <w:rsid w:val="00B53285"/>
    <w:rsid w:val="00B53313"/>
    <w:rsid w:val="00B53467"/>
    <w:rsid w:val="00B5364E"/>
    <w:rsid w:val="00B53B25"/>
    <w:rsid w:val="00B53E44"/>
    <w:rsid w:val="00B53E86"/>
    <w:rsid w:val="00B53EE4"/>
    <w:rsid w:val="00B54022"/>
    <w:rsid w:val="00B54176"/>
    <w:rsid w:val="00B5421B"/>
    <w:rsid w:val="00B546DD"/>
    <w:rsid w:val="00B54814"/>
    <w:rsid w:val="00B54B3E"/>
    <w:rsid w:val="00B54B56"/>
    <w:rsid w:val="00B54BF4"/>
    <w:rsid w:val="00B54C41"/>
    <w:rsid w:val="00B54CC3"/>
    <w:rsid w:val="00B5502A"/>
    <w:rsid w:val="00B552A4"/>
    <w:rsid w:val="00B552E4"/>
    <w:rsid w:val="00B558B6"/>
    <w:rsid w:val="00B55903"/>
    <w:rsid w:val="00B55FA0"/>
    <w:rsid w:val="00B56238"/>
    <w:rsid w:val="00B5653E"/>
    <w:rsid w:val="00B5661B"/>
    <w:rsid w:val="00B56647"/>
    <w:rsid w:val="00B5674B"/>
    <w:rsid w:val="00B567AB"/>
    <w:rsid w:val="00B5686F"/>
    <w:rsid w:val="00B56C1C"/>
    <w:rsid w:val="00B56D3A"/>
    <w:rsid w:val="00B56DAE"/>
    <w:rsid w:val="00B56E05"/>
    <w:rsid w:val="00B5727D"/>
    <w:rsid w:val="00B57332"/>
    <w:rsid w:val="00B57484"/>
    <w:rsid w:val="00B57623"/>
    <w:rsid w:val="00B576A3"/>
    <w:rsid w:val="00B5789C"/>
    <w:rsid w:val="00B57D05"/>
    <w:rsid w:val="00B57D9F"/>
    <w:rsid w:val="00B57E10"/>
    <w:rsid w:val="00B57EB0"/>
    <w:rsid w:val="00B601C5"/>
    <w:rsid w:val="00B6086C"/>
    <w:rsid w:val="00B60A32"/>
    <w:rsid w:val="00B60B2E"/>
    <w:rsid w:val="00B60C25"/>
    <w:rsid w:val="00B60D6E"/>
    <w:rsid w:val="00B60E20"/>
    <w:rsid w:val="00B60F73"/>
    <w:rsid w:val="00B60FF5"/>
    <w:rsid w:val="00B610DE"/>
    <w:rsid w:val="00B611F1"/>
    <w:rsid w:val="00B616E2"/>
    <w:rsid w:val="00B618ED"/>
    <w:rsid w:val="00B619F0"/>
    <w:rsid w:val="00B61D80"/>
    <w:rsid w:val="00B61DBA"/>
    <w:rsid w:val="00B61DBB"/>
    <w:rsid w:val="00B61DD2"/>
    <w:rsid w:val="00B61E04"/>
    <w:rsid w:val="00B61F8E"/>
    <w:rsid w:val="00B61FF5"/>
    <w:rsid w:val="00B6211F"/>
    <w:rsid w:val="00B6237B"/>
    <w:rsid w:val="00B62416"/>
    <w:rsid w:val="00B62504"/>
    <w:rsid w:val="00B62648"/>
    <w:rsid w:val="00B62801"/>
    <w:rsid w:val="00B62A32"/>
    <w:rsid w:val="00B62A51"/>
    <w:rsid w:val="00B62CF0"/>
    <w:rsid w:val="00B62D63"/>
    <w:rsid w:val="00B62ED5"/>
    <w:rsid w:val="00B62F45"/>
    <w:rsid w:val="00B632D5"/>
    <w:rsid w:val="00B634C2"/>
    <w:rsid w:val="00B63519"/>
    <w:rsid w:val="00B635E6"/>
    <w:rsid w:val="00B63762"/>
    <w:rsid w:val="00B639D9"/>
    <w:rsid w:val="00B63AE9"/>
    <w:rsid w:val="00B63AF4"/>
    <w:rsid w:val="00B63C24"/>
    <w:rsid w:val="00B63D74"/>
    <w:rsid w:val="00B63DB2"/>
    <w:rsid w:val="00B63ECC"/>
    <w:rsid w:val="00B63FEE"/>
    <w:rsid w:val="00B64000"/>
    <w:rsid w:val="00B6437C"/>
    <w:rsid w:val="00B64695"/>
    <w:rsid w:val="00B64A00"/>
    <w:rsid w:val="00B64B88"/>
    <w:rsid w:val="00B64C48"/>
    <w:rsid w:val="00B64C69"/>
    <w:rsid w:val="00B64CF0"/>
    <w:rsid w:val="00B64E20"/>
    <w:rsid w:val="00B64EC2"/>
    <w:rsid w:val="00B65373"/>
    <w:rsid w:val="00B65524"/>
    <w:rsid w:val="00B655DE"/>
    <w:rsid w:val="00B65755"/>
    <w:rsid w:val="00B657E8"/>
    <w:rsid w:val="00B65C5F"/>
    <w:rsid w:val="00B66126"/>
    <w:rsid w:val="00B66985"/>
    <w:rsid w:val="00B66D24"/>
    <w:rsid w:val="00B66F19"/>
    <w:rsid w:val="00B66F74"/>
    <w:rsid w:val="00B67061"/>
    <w:rsid w:val="00B67400"/>
    <w:rsid w:val="00B67948"/>
    <w:rsid w:val="00B67B20"/>
    <w:rsid w:val="00B67CDC"/>
    <w:rsid w:val="00B67D2A"/>
    <w:rsid w:val="00B67F51"/>
    <w:rsid w:val="00B67FCE"/>
    <w:rsid w:val="00B70095"/>
    <w:rsid w:val="00B70163"/>
    <w:rsid w:val="00B70372"/>
    <w:rsid w:val="00B703A3"/>
    <w:rsid w:val="00B70583"/>
    <w:rsid w:val="00B7062A"/>
    <w:rsid w:val="00B70669"/>
    <w:rsid w:val="00B706F0"/>
    <w:rsid w:val="00B70AEB"/>
    <w:rsid w:val="00B70D5B"/>
    <w:rsid w:val="00B70E14"/>
    <w:rsid w:val="00B70EE3"/>
    <w:rsid w:val="00B71026"/>
    <w:rsid w:val="00B7106D"/>
    <w:rsid w:val="00B710D1"/>
    <w:rsid w:val="00B71158"/>
    <w:rsid w:val="00B7123B"/>
    <w:rsid w:val="00B712B5"/>
    <w:rsid w:val="00B713F0"/>
    <w:rsid w:val="00B7166C"/>
    <w:rsid w:val="00B71725"/>
    <w:rsid w:val="00B717D1"/>
    <w:rsid w:val="00B718ED"/>
    <w:rsid w:val="00B71982"/>
    <w:rsid w:val="00B7199A"/>
    <w:rsid w:val="00B71BD3"/>
    <w:rsid w:val="00B71FE5"/>
    <w:rsid w:val="00B722A5"/>
    <w:rsid w:val="00B72470"/>
    <w:rsid w:val="00B7248F"/>
    <w:rsid w:val="00B724E4"/>
    <w:rsid w:val="00B72526"/>
    <w:rsid w:val="00B728C0"/>
    <w:rsid w:val="00B72EBF"/>
    <w:rsid w:val="00B72F6D"/>
    <w:rsid w:val="00B72FC7"/>
    <w:rsid w:val="00B732AB"/>
    <w:rsid w:val="00B734F7"/>
    <w:rsid w:val="00B7381A"/>
    <w:rsid w:val="00B73973"/>
    <w:rsid w:val="00B73C3F"/>
    <w:rsid w:val="00B73CD7"/>
    <w:rsid w:val="00B741CE"/>
    <w:rsid w:val="00B74462"/>
    <w:rsid w:val="00B745AD"/>
    <w:rsid w:val="00B74600"/>
    <w:rsid w:val="00B74654"/>
    <w:rsid w:val="00B74951"/>
    <w:rsid w:val="00B74CE6"/>
    <w:rsid w:val="00B74E09"/>
    <w:rsid w:val="00B7510C"/>
    <w:rsid w:val="00B75143"/>
    <w:rsid w:val="00B7546B"/>
    <w:rsid w:val="00B7575D"/>
    <w:rsid w:val="00B758DE"/>
    <w:rsid w:val="00B75909"/>
    <w:rsid w:val="00B75962"/>
    <w:rsid w:val="00B75CF2"/>
    <w:rsid w:val="00B75D51"/>
    <w:rsid w:val="00B75DE5"/>
    <w:rsid w:val="00B75E79"/>
    <w:rsid w:val="00B75EAB"/>
    <w:rsid w:val="00B75F5C"/>
    <w:rsid w:val="00B75F7E"/>
    <w:rsid w:val="00B76332"/>
    <w:rsid w:val="00B76340"/>
    <w:rsid w:val="00B764DB"/>
    <w:rsid w:val="00B764E5"/>
    <w:rsid w:val="00B76643"/>
    <w:rsid w:val="00B76655"/>
    <w:rsid w:val="00B76A50"/>
    <w:rsid w:val="00B76ABD"/>
    <w:rsid w:val="00B76B33"/>
    <w:rsid w:val="00B76C8C"/>
    <w:rsid w:val="00B76E25"/>
    <w:rsid w:val="00B76E6B"/>
    <w:rsid w:val="00B76E87"/>
    <w:rsid w:val="00B76F3F"/>
    <w:rsid w:val="00B77282"/>
    <w:rsid w:val="00B775A5"/>
    <w:rsid w:val="00B7783E"/>
    <w:rsid w:val="00B77B0A"/>
    <w:rsid w:val="00B77BF9"/>
    <w:rsid w:val="00B77CDB"/>
    <w:rsid w:val="00B77D68"/>
    <w:rsid w:val="00B77ED1"/>
    <w:rsid w:val="00B80519"/>
    <w:rsid w:val="00B80680"/>
    <w:rsid w:val="00B806B6"/>
    <w:rsid w:val="00B80A86"/>
    <w:rsid w:val="00B80AFB"/>
    <w:rsid w:val="00B80B21"/>
    <w:rsid w:val="00B80C96"/>
    <w:rsid w:val="00B80CB3"/>
    <w:rsid w:val="00B80CEC"/>
    <w:rsid w:val="00B80D00"/>
    <w:rsid w:val="00B80F49"/>
    <w:rsid w:val="00B81075"/>
    <w:rsid w:val="00B810EB"/>
    <w:rsid w:val="00B811B2"/>
    <w:rsid w:val="00B81544"/>
    <w:rsid w:val="00B8175E"/>
    <w:rsid w:val="00B8175F"/>
    <w:rsid w:val="00B817B4"/>
    <w:rsid w:val="00B8181E"/>
    <w:rsid w:val="00B81A77"/>
    <w:rsid w:val="00B81AAE"/>
    <w:rsid w:val="00B81ADD"/>
    <w:rsid w:val="00B81AEC"/>
    <w:rsid w:val="00B81C78"/>
    <w:rsid w:val="00B81E61"/>
    <w:rsid w:val="00B81F57"/>
    <w:rsid w:val="00B81F79"/>
    <w:rsid w:val="00B81F81"/>
    <w:rsid w:val="00B81F98"/>
    <w:rsid w:val="00B82065"/>
    <w:rsid w:val="00B82099"/>
    <w:rsid w:val="00B8211E"/>
    <w:rsid w:val="00B82872"/>
    <w:rsid w:val="00B82882"/>
    <w:rsid w:val="00B82A78"/>
    <w:rsid w:val="00B82CE3"/>
    <w:rsid w:val="00B82F71"/>
    <w:rsid w:val="00B8310C"/>
    <w:rsid w:val="00B8310F"/>
    <w:rsid w:val="00B833B1"/>
    <w:rsid w:val="00B83430"/>
    <w:rsid w:val="00B835AE"/>
    <w:rsid w:val="00B8371B"/>
    <w:rsid w:val="00B838CB"/>
    <w:rsid w:val="00B839D1"/>
    <w:rsid w:val="00B83AEF"/>
    <w:rsid w:val="00B83BF6"/>
    <w:rsid w:val="00B83CDC"/>
    <w:rsid w:val="00B83CEB"/>
    <w:rsid w:val="00B83EC1"/>
    <w:rsid w:val="00B83FFF"/>
    <w:rsid w:val="00B84057"/>
    <w:rsid w:val="00B842A1"/>
    <w:rsid w:val="00B8462D"/>
    <w:rsid w:val="00B846F0"/>
    <w:rsid w:val="00B84725"/>
    <w:rsid w:val="00B84746"/>
    <w:rsid w:val="00B84924"/>
    <w:rsid w:val="00B84A4F"/>
    <w:rsid w:val="00B84AA1"/>
    <w:rsid w:val="00B84EAA"/>
    <w:rsid w:val="00B84F12"/>
    <w:rsid w:val="00B84F9D"/>
    <w:rsid w:val="00B85004"/>
    <w:rsid w:val="00B85074"/>
    <w:rsid w:val="00B8536B"/>
    <w:rsid w:val="00B854B5"/>
    <w:rsid w:val="00B85574"/>
    <w:rsid w:val="00B855D1"/>
    <w:rsid w:val="00B85931"/>
    <w:rsid w:val="00B859ED"/>
    <w:rsid w:val="00B85A5B"/>
    <w:rsid w:val="00B85CDD"/>
    <w:rsid w:val="00B85EAE"/>
    <w:rsid w:val="00B86341"/>
    <w:rsid w:val="00B86429"/>
    <w:rsid w:val="00B86466"/>
    <w:rsid w:val="00B8651B"/>
    <w:rsid w:val="00B8651D"/>
    <w:rsid w:val="00B8675B"/>
    <w:rsid w:val="00B868A4"/>
    <w:rsid w:val="00B86B07"/>
    <w:rsid w:val="00B86B30"/>
    <w:rsid w:val="00B86B4C"/>
    <w:rsid w:val="00B86B79"/>
    <w:rsid w:val="00B86C5E"/>
    <w:rsid w:val="00B86E56"/>
    <w:rsid w:val="00B86F66"/>
    <w:rsid w:val="00B86F8C"/>
    <w:rsid w:val="00B87133"/>
    <w:rsid w:val="00B871A1"/>
    <w:rsid w:val="00B872CE"/>
    <w:rsid w:val="00B8739D"/>
    <w:rsid w:val="00B87641"/>
    <w:rsid w:val="00B877BD"/>
    <w:rsid w:val="00B87A7C"/>
    <w:rsid w:val="00B87B5F"/>
    <w:rsid w:val="00B87FED"/>
    <w:rsid w:val="00B9003D"/>
    <w:rsid w:val="00B90262"/>
    <w:rsid w:val="00B9087C"/>
    <w:rsid w:val="00B908A9"/>
    <w:rsid w:val="00B90A1F"/>
    <w:rsid w:val="00B90E69"/>
    <w:rsid w:val="00B90F73"/>
    <w:rsid w:val="00B911A2"/>
    <w:rsid w:val="00B911CB"/>
    <w:rsid w:val="00B911F6"/>
    <w:rsid w:val="00B91234"/>
    <w:rsid w:val="00B91252"/>
    <w:rsid w:val="00B91524"/>
    <w:rsid w:val="00B91A47"/>
    <w:rsid w:val="00B91C9C"/>
    <w:rsid w:val="00B91E87"/>
    <w:rsid w:val="00B91F51"/>
    <w:rsid w:val="00B91F8C"/>
    <w:rsid w:val="00B92009"/>
    <w:rsid w:val="00B922B8"/>
    <w:rsid w:val="00B923ED"/>
    <w:rsid w:val="00B92409"/>
    <w:rsid w:val="00B9244F"/>
    <w:rsid w:val="00B928DB"/>
    <w:rsid w:val="00B92988"/>
    <w:rsid w:val="00B92B3A"/>
    <w:rsid w:val="00B92BFB"/>
    <w:rsid w:val="00B92E53"/>
    <w:rsid w:val="00B931DA"/>
    <w:rsid w:val="00B932C2"/>
    <w:rsid w:val="00B93319"/>
    <w:rsid w:val="00B935FB"/>
    <w:rsid w:val="00B93619"/>
    <w:rsid w:val="00B9369F"/>
    <w:rsid w:val="00B936D8"/>
    <w:rsid w:val="00B936E0"/>
    <w:rsid w:val="00B93768"/>
    <w:rsid w:val="00B93804"/>
    <w:rsid w:val="00B93876"/>
    <w:rsid w:val="00B93964"/>
    <w:rsid w:val="00B93AAB"/>
    <w:rsid w:val="00B93B51"/>
    <w:rsid w:val="00B93BBC"/>
    <w:rsid w:val="00B93CDE"/>
    <w:rsid w:val="00B94325"/>
    <w:rsid w:val="00B9437A"/>
    <w:rsid w:val="00B945C1"/>
    <w:rsid w:val="00B94681"/>
    <w:rsid w:val="00B948F4"/>
    <w:rsid w:val="00B949DF"/>
    <w:rsid w:val="00B94A4C"/>
    <w:rsid w:val="00B94B53"/>
    <w:rsid w:val="00B94C57"/>
    <w:rsid w:val="00B94CB2"/>
    <w:rsid w:val="00B94FAC"/>
    <w:rsid w:val="00B94FC2"/>
    <w:rsid w:val="00B94FD1"/>
    <w:rsid w:val="00B95007"/>
    <w:rsid w:val="00B95304"/>
    <w:rsid w:val="00B9530F"/>
    <w:rsid w:val="00B956DA"/>
    <w:rsid w:val="00B95777"/>
    <w:rsid w:val="00B9578B"/>
    <w:rsid w:val="00B957B0"/>
    <w:rsid w:val="00B95903"/>
    <w:rsid w:val="00B95A87"/>
    <w:rsid w:val="00B95BE1"/>
    <w:rsid w:val="00B95C1B"/>
    <w:rsid w:val="00B95F40"/>
    <w:rsid w:val="00B96009"/>
    <w:rsid w:val="00B960E7"/>
    <w:rsid w:val="00B961CA"/>
    <w:rsid w:val="00B962AA"/>
    <w:rsid w:val="00B962FB"/>
    <w:rsid w:val="00B9658C"/>
    <w:rsid w:val="00B96750"/>
    <w:rsid w:val="00B97193"/>
    <w:rsid w:val="00B97205"/>
    <w:rsid w:val="00B97489"/>
    <w:rsid w:val="00B9750C"/>
    <w:rsid w:val="00B975CA"/>
    <w:rsid w:val="00B97952"/>
    <w:rsid w:val="00B97ACD"/>
    <w:rsid w:val="00B97AEF"/>
    <w:rsid w:val="00B97B71"/>
    <w:rsid w:val="00B97C56"/>
    <w:rsid w:val="00B97DA2"/>
    <w:rsid w:val="00B97F7D"/>
    <w:rsid w:val="00B97FA5"/>
    <w:rsid w:val="00BA005D"/>
    <w:rsid w:val="00BA01A5"/>
    <w:rsid w:val="00BA01C6"/>
    <w:rsid w:val="00BA0292"/>
    <w:rsid w:val="00BA02C7"/>
    <w:rsid w:val="00BA0461"/>
    <w:rsid w:val="00BA07B0"/>
    <w:rsid w:val="00BA0D73"/>
    <w:rsid w:val="00BA0E80"/>
    <w:rsid w:val="00BA1005"/>
    <w:rsid w:val="00BA107D"/>
    <w:rsid w:val="00BA15A0"/>
    <w:rsid w:val="00BA16CC"/>
    <w:rsid w:val="00BA1746"/>
    <w:rsid w:val="00BA178D"/>
    <w:rsid w:val="00BA1831"/>
    <w:rsid w:val="00BA199E"/>
    <w:rsid w:val="00BA1B51"/>
    <w:rsid w:val="00BA1C42"/>
    <w:rsid w:val="00BA2098"/>
    <w:rsid w:val="00BA2131"/>
    <w:rsid w:val="00BA2235"/>
    <w:rsid w:val="00BA234C"/>
    <w:rsid w:val="00BA24E1"/>
    <w:rsid w:val="00BA255F"/>
    <w:rsid w:val="00BA28B0"/>
    <w:rsid w:val="00BA2A90"/>
    <w:rsid w:val="00BA2DF6"/>
    <w:rsid w:val="00BA2E37"/>
    <w:rsid w:val="00BA2F50"/>
    <w:rsid w:val="00BA3203"/>
    <w:rsid w:val="00BA3350"/>
    <w:rsid w:val="00BA363A"/>
    <w:rsid w:val="00BA37C3"/>
    <w:rsid w:val="00BA37CC"/>
    <w:rsid w:val="00BA3BBD"/>
    <w:rsid w:val="00BA3C1E"/>
    <w:rsid w:val="00BA3C57"/>
    <w:rsid w:val="00BA3C59"/>
    <w:rsid w:val="00BA3EB3"/>
    <w:rsid w:val="00BA4046"/>
    <w:rsid w:val="00BA428B"/>
    <w:rsid w:val="00BA42C3"/>
    <w:rsid w:val="00BA4355"/>
    <w:rsid w:val="00BA44E7"/>
    <w:rsid w:val="00BA451E"/>
    <w:rsid w:val="00BA453A"/>
    <w:rsid w:val="00BA4871"/>
    <w:rsid w:val="00BA48DE"/>
    <w:rsid w:val="00BA492F"/>
    <w:rsid w:val="00BA49D0"/>
    <w:rsid w:val="00BA4AFF"/>
    <w:rsid w:val="00BA4BAD"/>
    <w:rsid w:val="00BA4E29"/>
    <w:rsid w:val="00BA4E55"/>
    <w:rsid w:val="00BA4F20"/>
    <w:rsid w:val="00BA5034"/>
    <w:rsid w:val="00BA50BF"/>
    <w:rsid w:val="00BA50DB"/>
    <w:rsid w:val="00BA565D"/>
    <w:rsid w:val="00BA5708"/>
    <w:rsid w:val="00BA5A85"/>
    <w:rsid w:val="00BA5ABC"/>
    <w:rsid w:val="00BA5BB2"/>
    <w:rsid w:val="00BA5C4B"/>
    <w:rsid w:val="00BA5CD7"/>
    <w:rsid w:val="00BA5E36"/>
    <w:rsid w:val="00BA5EDF"/>
    <w:rsid w:val="00BA60B1"/>
    <w:rsid w:val="00BA619F"/>
    <w:rsid w:val="00BA6267"/>
    <w:rsid w:val="00BA648B"/>
    <w:rsid w:val="00BA6AA3"/>
    <w:rsid w:val="00BA6BB8"/>
    <w:rsid w:val="00BA6E1F"/>
    <w:rsid w:val="00BA6E35"/>
    <w:rsid w:val="00BA7078"/>
    <w:rsid w:val="00BA70C1"/>
    <w:rsid w:val="00BA71ED"/>
    <w:rsid w:val="00BA720E"/>
    <w:rsid w:val="00BA7590"/>
    <w:rsid w:val="00BA7710"/>
    <w:rsid w:val="00BA79E8"/>
    <w:rsid w:val="00BA7A30"/>
    <w:rsid w:val="00BA7A43"/>
    <w:rsid w:val="00BA7B72"/>
    <w:rsid w:val="00BA7C9E"/>
    <w:rsid w:val="00BA7D09"/>
    <w:rsid w:val="00BA7D5B"/>
    <w:rsid w:val="00BA7EFA"/>
    <w:rsid w:val="00BB0047"/>
    <w:rsid w:val="00BB00AE"/>
    <w:rsid w:val="00BB00B8"/>
    <w:rsid w:val="00BB0242"/>
    <w:rsid w:val="00BB0416"/>
    <w:rsid w:val="00BB05BB"/>
    <w:rsid w:val="00BB05E7"/>
    <w:rsid w:val="00BB0744"/>
    <w:rsid w:val="00BB07A6"/>
    <w:rsid w:val="00BB0BB4"/>
    <w:rsid w:val="00BB0BE5"/>
    <w:rsid w:val="00BB0DBC"/>
    <w:rsid w:val="00BB0E37"/>
    <w:rsid w:val="00BB0F03"/>
    <w:rsid w:val="00BB116B"/>
    <w:rsid w:val="00BB1179"/>
    <w:rsid w:val="00BB12D8"/>
    <w:rsid w:val="00BB15FA"/>
    <w:rsid w:val="00BB1BB6"/>
    <w:rsid w:val="00BB1D52"/>
    <w:rsid w:val="00BB2002"/>
    <w:rsid w:val="00BB20A7"/>
    <w:rsid w:val="00BB24D2"/>
    <w:rsid w:val="00BB259F"/>
    <w:rsid w:val="00BB27F0"/>
    <w:rsid w:val="00BB280A"/>
    <w:rsid w:val="00BB2AAC"/>
    <w:rsid w:val="00BB2D34"/>
    <w:rsid w:val="00BB2E48"/>
    <w:rsid w:val="00BB2E5A"/>
    <w:rsid w:val="00BB2FE1"/>
    <w:rsid w:val="00BB30E5"/>
    <w:rsid w:val="00BB3136"/>
    <w:rsid w:val="00BB31D4"/>
    <w:rsid w:val="00BB3396"/>
    <w:rsid w:val="00BB3537"/>
    <w:rsid w:val="00BB364E"/>
    <w:rsid w:val="00BB36CE"/>
    <w:rsid w:val="00BB3859"/>
    <w:rsid w:val="00BB392E"/>
    <w:rsid w:val="00BB3AE9"/>
    <w:rsid w:val="00BB3B9B"/>
    <w:rsid w:val="00BB418A"/>
    <w:rsid w:val="00BB42E3"/>
    <w:rsid w:val="00BB4472"/>
    <w:rsid w:val="00BB476E"/>
    <w:rsid w:val="00BB47BE"/>
    <w:rsid w:val="00BB47ED"/>
    <w:rsid w:val="00BB484F"/>
    <w:rsid w:val="00BB4890"/>
    <w:rsid w:val="00BB49AB"/>
    <w:rsid w:val="00BB4CA6"/>
    <w:rsid w:val="00BB4F2E"/>
    <w:rsid w:val="00BB5149"/>
    <w:rsid w:val="00BB5334"/>
    <w:rsid w:val="00BB5651"/>
    <w:rsid w:val="00BB56B9"/>
    <w:rsid w:val="00BB57C6"/>
    <w:rsid w:val="00BB585E"/>
    <w:rsid w:val="00BB59B6"/>
    <w:rsid w:val="00BB5AE8"/>
    <w:rsid w:val="00BB5D36"/>
    <w:rsid w:val="00BB5F68"/>
    <w:rsid w:val="00BB6053"/>
    <w:rsid w:val="00BB6092"/>
    <w:rsid w:val="00BB61B4"/>
    <w:rsid w:val="00BB63A1"/>
    <w:rsid w:val="00BB652F"/>
    <w:rsid w:val="00BB6595"/>
    <w:rsid w:val="00BB668E"/>
    <w:rsid w:val="00BB67C4"/>
    <w:rsid w:val="00BB67E6"/>
    <w:rsid w:val="00BB68C2"/>
    <w:rsid w:val="00BB6BEA"/>
    <w:rsid w:val="00BB6E42"/>
    <w:rsid w:val="00BB6F3E"/>
    <w:rsid w:val="00BB6F61"/>
    <w:rsid w:val="00BB73B3"/>
    <w:rsid w:val="00BB77A2"/>
    <w:rsid w:val="00BB7979"/>
    <w:rsid w:val="00BB79F1"/>
    <w:rsid w:val="00BB7A04"/>
    <w:rsid w:val="00BB7C89"/>
    <w:rsid w:val="00BB7CFE"/>
    <w:rsid w:val="00BB7D56"/>
    <w:rsid w:val="00BB7E15"/>
    <w:rsid w:val="00BB7EF1"/>
    <w:rsid w:val="00BC0383"/>
    <w:rsid w:val="00BC0385"/>
    <w:rsid w:val="00BC0419"/>
    <w:rsid w:val="00BC090F"/>
    <w:rsid w:val="00BC0932"/>
    <w:rsid w:val="00BC09BC"/>
    <w:rsid w:val="00BC09FE"/>
    <w:rsid w:val="00BC0C6C"/>
    <w:rsid w:val="00BC0DA9"/>
    <w:rsid w:val="00BC0E06"/>
    <w:rsid w:val="00BC0ECA"/>
    <w:rsid w:val="00BC0EE9"/>
    <w:rsid w:val="00BC0FAD"/>
    <w:rsid w:val="00BC123A"/>
    <w:rsid w:val="00BC13EC"/>
    <w:rsid w:val="00BC1520"/>
    <w:rsid w:val="00BC171E"/>
    <w:rsid w:val="00BC1AD8"/>
    <w:rsid w:val="00BC1C53"/>
    <w:rsid w:val="00BC1C5B"/>
    <w:rsid w:val="00BC1C60"/>
    <w:rsid w:val="00BC1D27"/>
    <w:rsid w:val="00BC1D64"/>
    <w:rsid w:val="00BC1D99"/>
    <w:rsid w:val="00BC1DA7"/>
    <w:rsid w:val="00BC225F"/>
    <w:rsid w:val="00BC24FF"/>
    <w:rsid w:val="00BC2624"/>
    <w:rsid w:val="00BC262C"/>
    <w:rsid w:val="00BC2668"/>
    <w:rsid w:val="00BC2778"/>
    <w:rsid w:val="00BC2844"/>
    <w:rsid w:val="00BC29E2"/>
    <w:rsid w:val="00BC2B56"/>
    <w:rsid w:val="00BC2EA3"/>
    <w:rsid w:val="00BC30F3"/>
    <w:rsid w:val="00BC314B"/>
    <w:rsid w:val="00BC322B"/>
    <w:rsid w:val="00BC378E"/>
    <w:rsid w:val="00BC3895"/>
    <w:rsid w:val="00BC38AC"/>
    <w:rsid w:val="00BC3A5C"/>
    <w:rsid w:val="00BC3B20"/>
    <w:rsid w:val="00BC3CDA"/>
    <w:rsid w:val="00BC4169"/>
    <w:rsid w:val="00BC4279"/>
    <w:rsid w:val="00BC42C9"/>
    <w:rsid w:val="00BC4422"/>
    <w:rsid w:val="00BC4558"/>
    <w:rsid w:val="00BC45BC"/>
    <w:rsid w:val="00BC4654"/>
    <w:rsid w:val="00BC4660"/>
    <w:rsid w:val="00BC4885"/>
    <w:rsid w:val="00BC49EC"/>
    <w:rsid w:val="00BC4A99"/>
    <w:rsid w:val="00BC4C66"/>
    <w:rsid w:val="00BC4D70"/>
    <w:rsid w:val="00BC4F7B"/>
    <w:rsid w:val="00BC53B2"/>
    <w:rsid w:val="00BC5409"/>
    <w:rsid w:val="00BC5410"/>
    <w:rsid w:val="00BC54C1"/>
    <w:rsid w:val="00BC54D3"/>
    <w:rsid w:val="00BC5562"/>
    <w:rsid w:val="00BC5714"/>
    <w:rsid w:val="00BC5809"/>
    <w:rsid w:val="00BC5AF7"/>
    <w:rsid w:val="00BC5D26"/>
    <w:rsid w:val="00BC5D8F"/>
    <w:rsid w:val="00BC5E4C"/>
    <w:rsid w:val="00BC5E98"/>
    <w:rsid w:val="00BC5EB8"/>
    <w:rsid w:val="00BC5F32"/>
    <w:rsid w:val="00BC612F"/>
    <w:rsid w:val="00BC6162"/>
    <w:rsid w:val="00BC6266"/>
    <w:rsid w:val="00BC6424"/>
    <w:rsid w:val="00BC6444"/>
    <w:rsid w:val="00BC64CB"/>
    <w:rsid w:val="00BC67A8"/>
    <w:rsid w:val="00BC6A73"/>
    <w:rsid w:val="00BC6A8A"/>
    <w:rsid w:val="00BC6E20"/>
    <w:rsid w:val="00BC6F08"/>
    <w:rsid w:val="00BC7055"/>
    <w:rsid w:val="00BC7553"/>
    <w:rsid w:val="00BC78CA"/>
    <w:rsid w:val="00BC7A22"/>
    <w:rsid w:val="00BC7A3B"/>
    <w:rsid w:val="00BC7AB3"/>
    <w:rsid w:val="00BC7FFD"/>
    <w:rsid w:val="00BD05DE"/>
    <w:rsid w:val="00BD08CC"/>
    <w:rsid w:val="00BD08E4"/>
    <w:rsid w:val="00BD08E5"/>
    <w:rsid w:val="00BD0B48"/>
    <w:rsid w:val="00BD0CD7"/>
    <w:rsid w:val="00BD0DA2"/>
    <w:rsid w:val="00BD0E37"/>
    <w:rsid w:val="00BD0F53"/>
    <w:rsid w:val="00BD118D"/>
    <w:rsid w:val="00BD12B1"/>
    <w:rsid w:val="00BD14E8"/>
    <w:rsid w:val="00BD168D"/>
    <w:rsid w:val="00BD17C0"/>
    <w:rsid w:val="00BD1ECB"/>
    <w:rsid w:val="00BD1FBE"/>
    <w:rsid w:val="00BD21EC"/>
    <w:rsid w:val="00BD23D6"/>
    <w:rsid w:val="00BD2442"/>
    <w:rsid w:val="00BD24B8"/>
    <w:rsid w:val="00BD251B"/>
    <w:rsid w:val="00BD2A9E"/>
    <w:rsid w:val="00BD2AF2"/>
    <w:rsid w:val="00BD2B26"/>
    <w:rsid w:val="00BD2B2A"/>
    <w:rsid w:val="00BD2BC4"/>
    <w:rsid w:val="00BD2D04"/>
    <w:rsid w:val="00BD2D5C"/>
    <w:rsid w:val="00BD308A"/>
    <w:rsid w:val="00BD31A0"/>
    <w:rsid w:val="00BD3375"/>
    <w:rsid w:val="00BD3B95"/>
    <w:rsid w:val="00BD3CF3"/>
    <w:rsid w:val="00BD3D9E"/>
    <w:rsid w:val="00BD3FB7"/>
    <w:rsid w:val="00BD3FEE"/>
    <w:rsid w:val="00BD412D"/>
    <w:rsid w:val="00BD4158"/>
    <w:rsid w:val="00BD419D"/>
    <w:rsid w:val="00BD431A"/>
    <w:rsid w:val="00BD4368"/>
    <w:rsid w:val="00BD45CF"/>
    <w:rsid w:val="00BD4635"/>
    <w:rsid w:val="00BD48BB"/>
    <w:rsid w:val="00BD4E2D"/>
    <w:rsid w:val="00BD4E7C"/>
    <w:rsid w:val="00BD4EDB"/>
    <w:rsid w:val="00BD4F3D"/>
    <w:rsid w:val="00BD4F58"/>
    <w:rsid w:val="00BD5256"/>
    <w:rsid w:val="00BD53B4"/>
    <w:rsid w:val="00BD551D"/>
    <w:rsid w:val="00BD566A"/>
    <w:rsid w:val="00BD596C"/>
    <w:rsid w:val="00BD5B03"/>
    <w:rsid w:val="00BD5C42"/>
    <w:rsid w:val="00BD5CB4"/>
    <w:rsid w:val="00BD5E3B"/>
    <w:rsid w:val="00BD5E4E"/>
    <w:rsid w:val="00BD60F8"/>
    <w:rsid w:val="00BD6371"/>
    <w:rsid w:val="00BD63BF"/>
    <w:rsid w:val="00BD6468"/>
    <w:rsid w:val="00BD6473"/>
    <w:rsid w:val="00BD64BB"/>
    <w:rsid w:val="00BD67A3"/>
    <w:rsid w:val="00BD69BE"/>
    <w:rsid w:val="00BD69EF"/>
    <w:rsid w:val="00BD6A30"/>
    <w:rsid w:val="00BD6B47"/>
    <w:rsid w:val="00BD6B7B"/>
    <w:rsid w:val="00BD7485"/>
    <w:rsid w:val="00BD7518"/>
    <w:rsid w:val="00BD793D"/>
    <w:rsid w:val="00BD794F"/>
    <w:rsid w:val="00BD799F"/>
    <w:rsid w:val="00BD7BE8"/>
    <w:rsid w:val="00BD7C7C"/>
    <w:rsid w:val="00BD7C91"/>
    <w:rsid w:val="00BE0120"/>
    <w:rsid w:val="00BE02DD"/>
    <w:rsid w:val="00BE0349"/>
    <w:rsid w:val="00BE03DF"/>
    <w:rsid w:val="00BE0408"/>
    <w:rsid w:val="00BE0415"/>
    <w:rsid w:val="00BE05E5"/>
    <w:rsid w:val="00BE06EF"/>
    <w:rsid w:val="00BE0D96"/>
    <w:rsid w:val="00BE0DCD"/>
    <w:rsid w:val="00BE0DEF"/>
    <w:rsid w:val="00BE1216"/>
    <w:rsid w:val="00BE1420"/>
    <w:rsid w:val="00BE15CD"/>
    <w:rsid w:val="00BE16C7"/>
    <w:rsid w:val="00BE1A64"/>
    <w:rsid w:val="00BE1B27"/>
    <w:rsid w:val="00BE1BDC"/>
    <w:rsid w:val="00BE1D77"/>
    <w:rsid w:val="00BE1DEB"/>
    <w:rsid w:val="00BE1E76"/>
    <w:rsid w:val="00BE1F43"/>
    <w:rsid w:val="00BE2358"/>
    <w:rsid w:val="00BE23FB"/>
    <w:rsid w:val="00BE24C5"/>
    <w:rsid w:val="00BE24DF"/>
    <w:rsid w:val="00BE2668"/>
    <w:rsid w:val="00BE2B9F"/>
    <w:rsid w:val="00BE2BC5"/>
    <w:rsid w:val="00BE321E"/>
    <w:rsid w:val="00BE3306"/>
    <w:rsid w:val="00BE3479"/>
    <w:rsid w:val="00BE364B"/>
    <w:rsid w:val="00BE3837"/>
    <w:rsid w:val="00BE3C7C"/>
    <w:rsid w:val="00BE3D13"/>
    <w:rsid w:val="00BE3D51"/>
    <w:rsid w:val="00BE3DA5"/>
    <w:rsid w:val="00BE3DE3"/>
    <w:rsid w:val="00BE3F62"/>
    <w:rsid w:val="00BE3F84"/>
    <w:rsid w:val="00BE4119"/>
    <w:rsid w:val="00BE4840"/>
    <w:rsid w:val="00BE4A64"/>
    <w:rsid w:val="00BE4BEF"/>
    <w:rsid w:val="00BE4D1F"/>
    <w:rsid w:val="00BE4DB6"/>
    <w:rsid w:val="00BE4DF2"/>
    <w:rsid w:val="00BE4E0B"/>
    <w:rsid w:val="00BE509E"/>
    <w:rsid w:val="00BE5135"/>
    <w:rsid w:val="00BE52B5"/>
    <w:rsid w:val="00BE5380"/>
    <w:rsid w:val="00BE55BC"/>
    <w:rsid w:val="00BE5618"/>
    <w:rsid w:val="00BE5638"/>
    <w:rsid w:val="00BE5655"/>
    <w:rsid w:val="00BE576B"/>
    <w:rsid w:val="00BE5A13"/>
    <w:rsid w:val="00BE5C80"/>
    <w:rsid w:val="00BE6770"/>
    <w:rsid w:val="00BE6884"/>
    <w:rsid w:val="00BE6A05"/>
    <w:rsid w:val="00BE6C1D"/>
    <w:rsid w:val="00BE6C32"/>
    <w:rsid w:val="00BE6C4A"/>
    <w:rsid w:val="00BE6DC2"/>
    <w:rsid w:val="00BE6DCC"/>
    <w:rsid w:val="00BE6DE6"/>
    <w:rsid w:val="00BE6F44"/>
    <w:rsid w:val="00BE705F"/>
    <w:rsid w:val="00BE70DA"/>
    <w:rsid w:val="00BE715D"/>
    <w:rsid w:val="00BE71FA"/>
    <w:rsid w:val="00BE73EA"/>
    <w:rsid w:val="00BE7665"/>
    <w:rsid w:val="00BE782F"/>
    <w:rsid w:val="00BE7B43"/>
    <w:rsid w:val="00BE7C54"/>
    <w:rsid w:val="00BF0168"/>
    <w:rsid w:val="00BF016E"/>
    <w:rsid w:val="00BF01C8"/>
    <w:rsid w:val="00BF01FC"/>
    <w:rsid w:val="00BF05E8"/>
    <w:rsid w:val="00BF07C7"/>
    <w:rsid w:val="00BF08B4"/>
    <w:rsid w:val="00BF0B21"/>
    <w:rsid w:val="00BF0C1C"/>
    <w:rsid w:val="00BF0D02"/>
    <w:rsid w:val="00BF0D65"/>
    <w:rsid w:val="00BF0D79"/>
    <w:rsid w:val="00BF0E4E"/>
    <w:rsid w:val="00BF0EE0"/>
    <w:rsid w:val="00BF12EE"/>
    <w:rsid w:val="00BF142D"/>
    <w:rsid w:val="00BF1505"/>
    <w:rsid w:val="00BF159F"/>
    <w:rsid w:val="00BF1629"/>
    <w:rsid w:val="00BF1718"/>
    <w:rsid w:val="00BF18D4"/>
    <w:rsid w:val="00BF1A21"/>
    <w:rsid w:val="00BF1A2E"/>
    <w:rsid w:val="00BF1C99"/>
    <w:rsid w:val="00BF1CDB"/>
    <w:rsid w:val="00BF1E20"/>
    <w:rsid w:val="00BF2023"/>
    <w:rsid w:val="00BF207A"/>
    <w:rsid w:val="00BF21FA"/>
    <w:rsid w:val="00BF223C"/>
    <w:rsid w:val="00BF2464"/>
    <w:rsid w:val="00BF28D2"/>
    <w:rsid w:val="00BF2CF8"/>
    <w:rsid w:val="00BF2D52"/>
    <w:rsid w:val="00BF3019"/>
    <w:rsid w:val="00BF308B"/>
    <w:rsid w:val="00BF322B"/>
    <w:rsid w:val="00BF325E"/>
    <w:rsid w:val="00BF3282"/>
    <w:rsid w:val="00BF335F"/>
    <w:rsid w:val="00BF372A"/>
    <w:rsid w:val="00BF3761"/>
    <w:rsid w:val="00BF38C8"/>
    <w:rsid w:val="00BF38D9"/>
    <w:rsid w:val="00BF394B"/>
    <w:rsid w:val="00BF3A5D"/>
    <w:rsid w:val="00BF3A8F"/>
    <w:rsid w:val="00BF3AAB"/>
    <w:rsid w:val="00BF3D08"/>
    <w:rsid w:val="00BF3EDB"/>
    <w:rsid w:val="00BF4246"/>
    <w:rsid w:val="00BF4334"/>
    <w:rsid w:val="00BF4662"/>
    <w:rsid w:val="00BF4810"/>
    <w:rsid w:val="00BF491B"/>
    <w:rsid w:val="00BF49D2"/>
    <w:rsid w:val="00BF4C2D"/>
    <w:rsid w:val="00BF50FF"/>
    <w:rsid w:val="00BF51DE"/>
    <w:rsid w:val="00BF534D"/>
    <w:rsid w:val="00BF5499"/>
    <w:rsid w:val="00BF54F7"/>
    <w:rsid w:val="00BF57FB"/>
    <w:rsid w:val="00BF5858"/>
    <w:rsid w:val="00BF5B97"/>
    <w:rsid w:val="00BF5ED6"/>
    <w:rsid w:val="00BF5F88"/>
    <w:rsid w:val="00BF6126"/>
    <w:rsid w:val="00BF629D"/>
    <w:rsid w:val="00BF6349"/>
    <w:rsid w:val="00BF63EC"/>
    <w:rsid w:val="00BF64B6"/>
    <w:rsid w:val="00BF653A"/>
    <w:rsid w:val="00BF656E"/>
    <w:rsid w:val="00BF6953"/>
    <w:rsid w:val="00BF6CA3"/>
    <w:rsid w:val="00BF6DB2"/>
    <w:rsid w:val="00BF70F9"/>
    <w:rsid w:val="00BF715E"/>
    <w:rsid w:val="00BF7279"/>
    <w:rsid w:val="00BF7354"/>
    <w:rsid w:val="00BF73DA"/>
    <w:rsid w:val="00BF7760"/>
    <w:rsid w:val="00BF78D6"/>
    <w:rsid w:val="00BF78E7"/>
    <w:rsid w:val="00BF7C56"/>
    <w:rsid w:val="00BF7E0F"/>
    <w:rsid w:val="00BF7EF3"/>
    <w:rsid w:val="00C001FB"/>
    <w:rsid w:val="00C00379"/>
    <w:rsid w:val="00C004B0"/>
    <w:rsid w:val="00C00544"/>
    <w:rsid w:val="00C0075A"/>
    <w:rsid w:val="00C00796"/>
    <w:rsid w:val="00C007FE"/>
    <w:rsid w:val="00C008EA"/>
    <w:rsid w:val="00C00DF8"/>
    <w:rsid w:val="00C00F1C"/>
    <w:rsid w:val="00C01022"/>
    <w:rsid w:val="00C01100"/>
    <w:rsid w:val="00C01108"/>
    <w:rsid w:val="00C014B8"/>
    <w:rsid w:val="00C01512"/>
    <w:rsid w:val="00C01524"/>
    <w:rsid w:val="00C01586"/>
    <w:rsid w:val="00C0159C"/>
    <w:rsid w:val="00C016C5"/>
    <w:rsid w:val="00C01755"/>
    <w:rsid w:val="00C01B41"/>
    <w:rsid w:val="00C01BFA"/>
    <w:rsid w:val="00C02135"/>
    <w:rsid w:val="00C02292"/>
    <w:rsid w:val="00C02B47"/>
    <w:rsid w:val="00C02B89"/>
    <w:rsid w:val="00C02C19"/>
    <w:rsid w:val="00C02D3B"/>
    <w:rsid w:val="00C02D94"/>
    <w:rsid w:val="00C02DAA"/>
    <w:rsid w:val="00C02E40"/>
    <w:rsid w:val="00C02F79"/>
    <w:rsid w:val="00C03050"/>
    <w:rsid w:val="00C030FF"/>
    <w:rsid w:val="00C031CE"/>
    <w:rsid w:val="00C0325F"/>
    <w:rsid w:val="00C0334B"/>
    <w:rsid w:val="00C0370D"/>
    <w:rsid w:val="00C03771"/>
    <w:rsid w:val="00C0378E"/>
    <w:rsid w:val="00C03857"/>
    <w:rsid w:val="00C03AB0"/>
    <w:rsid w:val="00C04076"/>
    <w:rsid w:val="00C040BE"/>
    <w:rsid w:val="00C041C6"/>
    <w:rsid w:val="00C0430B"/>
    <w:rsid w:val="00C0437E"/>
    <w:rsid w:val="00C0442E"/>
    <w:rsid w:val="00C04618"/>
    <w:rsid w:val="00C046DD"/>
    <w:rsid w:val="00C0474E"/>
    <w:rsid w:val="00C04771"/>
    <w:rsid w:val="00C04B86"/>
    <w:rsid w:val="00C0500B"/>
    <w:rsid w:val="00C05017"/>
    <w:rsid w:val="00C05030"/>
    <w:rsid w:val="00C0506B"/>
    <w:rsid w:val="00C05072"/>
    <w:rsid w:val="00C050A7"/>
    <w:rsid w:val="00C050E9"/>
    <w:rsid w:val="00C0510F"/>
    <w:rsid w:val="00C0512E"/>
    <w:rsid w:val="00C054AF"/>
    <w:rsid w:val="00C05748"/>
    <w:rsid w:val="00C05929"/>
    <w:rsid w:val="00C05B6D"/>
    <w:rsid w:val="00C05D61"/>
    <w:rsid w:val="00C05E88"/>
    <w:rsid w:val="00C05E89"/>
    <w:rsid w:val="00C05F0A"/>
    <w:rsid w:val="00C05FF8"/>
    <w:rsid w:val="00C06251"/>
    <w:rsid w:val="00C066BE"/>
    <w:rsid w:val="00C066DF"/>
    <w:rsid w:val="00C06970"/>
    <w:rsid w:val="00C06AD9"/>
    <w:rsid w:val="00C06D1B"/>
    <w:rsid w:val="00C0723D"/>
    <w:rsid w:val="00C0732C"/>
    <w:rsid w:val="00C0741C"/>
    <w:rsid w:val="00C07709"/>
    <w:rsid w:val="00C077A8"/>
    <w:rsid w:val="00C07AED"/>
    <w:rsid w:val="00C07B12"/>
    <w:rsid w:val="00C07C8E"/>
    <w:rsid w:val="00C07D34"/>
    <w:rsid w:val="00C07EF8"/>
    <w:rsid w:val="00C07F54"/>
    <w:rsid w:val="00C10248"/>
    <w:rsid w:val="00C1057B"/>
    <w:rsid w:val="00C1076F"/>
    <w:rsid w:val="00C10940"/>
    <w:rsid w:val="00C1097C"/>
    <w:rsid w:val="00C109F9"/>
    <w:rsid w:val="00C10AA3"/>
    <w:rsid w:val="00C10C50"/>
    <w:rsid w:val="00C10C53"/>
    <w:rsid w:val="00C10CDD"/>
    <w:rsid w:val="00C10DC2"/>
    <w:rsid w:val="00C10DDC"/>
    <w:rsid w:val="00C10EC4"/>
    <w:rsid w:val="00C11103"/>
    <w:rsid w:val="00C111CA"/>
    <w:rsid w:val="00C1124C"/>
    <w:rsid w:val="00C11359"/>
    <w:rsid w:val="00C115A3"/>
    <w:rsid w:val="00C115DE"/>
    <w:rsid w:val="00C11855"/>
    <w:rsid w:val="00C11969"/>
    <w:rsid w:val="00C11A23"/>
    <w:rsid w:val="00C11B11"/>
    <w:rsid w:val="00C11E57"/>
    <w:rsid w:val="00C11EB4"/>
    <w:rsid w:val="00C120D8"/>
    <w:rsid w:val="00C12151"/>
    <w:rsid w:val="00C122AD"/>
    <w:rsid w:val="00C1232C"/>
    <w:rsid w:val="00C12479"/>
    <w:rsid w:val="00C1287D"/>
    <w:rsid w:val="00C12A1E"/>
    <w:rsid w:val="00C12A29"/>
    <w:rsid w:val="00C12B93"/>
    <w:rsid w:val="00C12BD9"/>
    <w:rsid w:val="00C13044"/>
    <w:rsid w:val="00C130AD"/>
    <w:rsid w:val="00C132D2"/>
    <w:rsid w:val="00C13374"/>
    <w:rsid w:val="00C13728"/>
    <w:rsid w:val="00C1381A"/>
    <w:rsid w:val="00C13860"/>
    <w:rsid w:val="00C138BF"/>
    <w:rsid w:val="00C1399C"/>
    <w:rsid w:val="00C13A65"/>
    <w:rsid w:val="00C13AC5"/>
    <w:rsid w:val="00C13B67"/>
    <w:rsid w:val="00C13BDE"/>
    <w:rsid w:val="00C13CBA"/>
    <w:rsid w:val="00C13DDB"/>
    <w:rsid w:val="00C13F54"/>
    <w:rsid w:val="00C1406D"/>
    <w:rsid w:val="00C144A5"/>
    <w:rsid w:val="00C145BB"/>
    <w:rsid w:val="00C14602"/>
    <w:rsid w:val="00C1466A"/>
    <w:rsid w:val="00C1480A"/>
    <w:rsid w:val="00C148AA"/>
    <w:rsid w:val="00C1490B"/>
    <w:rsid w:val="00C14954"/>
    <w:rsid w:val="00C14A1A"/>
    <w:rsid w:val="00C14A20"/>
    <w:rsid w:val="00C14BF4"/>
    <w:rsid w:val="00C14E18"/>
    <w:rsid w:val="00C14E4B"/>
    <w:rsid w:val="00C14EF1"/>
    <w:rsid w:val="00C1514C"/>
    <w:rsid w:val="00C15151"/>
    <w:rsid w:val="00C1547C"/>
    <w:rsid w:val="00C154FC"/>
    <w:rsid w:val="00C15576"/>
    <w:rsid w:val="00C1563F"/>
    <w:rsid w:val="00C159FC"/>
    <w:rsid w:val="00C15AB2"/>
    <w:rsid w:val="00C15D2C"/>
    <w:rsid w:val="00C15F1B"/>
    <w:rsid w:val="00C15F47"/>
    <w:rsid w:val="00C160DD"/>
    <w:rsid w:val="00C165CE"/>
    <w:rsid w:val="00C16A0A"/>
    <w:rsid w:val="00C16C8E"/>
    <w:rsid w:val="00C16E9D"/>
    <w:rsid w:val="00C16FEA"/>
    <w:rsid w:val="00C17033"/>
    <w:rsid w:val="00C17430"/>
    <w:rsid w:val="00C1777C"/>
    <w:rsid w:val="00C17D11"/>
    <w:rsid w:val="00C17EEC"/>
    <w:rsid w:val="00C17F44"/>
    <w:rsid w:val="00C2008B"/>
    <w:rsid w:val="00C202A2"/>
    <w:rsid w:val="00C206D7"/>
    <w:rsid w:val="00C2074C"/>
    <w:rsid w:val="00C2076B"/>
    <w:rsid w:val="00C20834"/>
    <w:rsid w:val="00C208B8"/>
    <w:rsid w:val="00C2099B"/>
    <w:rsid w:val="00C20C3A"/>
    <w:rsid w:val="00C20C9E"/>
    <w:rsid w:val="00C20E72"/>
    <w:rsid w:val="00C20F65"/>
    <w:rsid w:val="00C20FEF"/>
    <w:rsid w:val="00C2109F"/>
    <w:rsid w:val="00C210A5"/>
    <w:rsid w:val="00C2148E"/>
    <w:rsid w:val="00C218D6"/>
    <w:rsid w:val="00C21951"/>
    <w:rsid w:val="00C2196F"/>
    <w:rsid w:val="00C21C55"/>
    <w:rsid w:val="00C21C58"/>
    <w:rsid w:val="00C21C7E"/>
    <w:rsid w:val="00C21D58"/>
    <w:rsid w:val="00C21DAA"/>
    <w:rsid w:val="00C22074"/>
    <w:rsid w:val="00C2217D"/>
    <w:rsid w:val="00C2224A"/>
    <w:rsid w:val="00C2259F"/>
    <w:rsid w:val="00C22619"/>
    <w:rsid w:val="00C226D3"/>
    <w:rsid w:val="00C22727"/>
    <w:rsid w:val="00C22737"/>
    <w:rsid w:val="00C228D0"/>
    <w:rsid w:val="00C22C96"/>
    <w:rsid w:val="00C22E06"/>
    <w:rsid w:val="00C22E2F"/>
    <w:rsid w:val="00C231E8"/>
    <w:rsid w:val="00C2328E"/>
    <w:rsid w:val="00C23331"/>
    <w:rsid w:val="00C2342A"/>
    <w:rsid w:val="00C2364C"/>
    <w:rsid w:val="00C239A4"/>
    <w:rsid w:val="00C23C6E"/>
    <w:rsid w:val="00C23CCD"/>
    <w:rsid w:val="00C23E43"/>
    <w:rsid w:val="00C241FE"/>
    <w:rsid w:val="00C24305"/>
    <w:rsid w:val="00C24491"/>
    <w:rsid w:val="00C24762"/>
    <w:rsid w:val="00C247CB"/>
    <w:rsid w:val="00C24953"/>
    <w:rsid w:val="00C24956"/>
    <w:rsid w:val="00C2498E"/>
    <w:rsid w:val="00C24A54"/>
    <w:rsid w:val="00C24AF0"/>
    <w:rsid w:val="00C24B1C"/>
    <w:rsid w:val="00C24BC9"/>
    <w:rsid w:val="00C25194"/>
    <w:rsid w:val="00C254E9"/>
    <w:rsid w:val="00C25551"/>
    <w:rsid w:val="00C2556F"/>
    <w:rsid w:val="00C25580"/>
    <w:rsid w:val="00C256BB"/>
    <w:rsid w:val="00C256BE"/>
    <w:rsid w:val="00C256CA"/>
    <w:rsid w:val="00C25823"/>
    <w:rsid w:val="00C25AF1"/>
    <w:rsid w:val="00C25C6F"/>
    <w:rsid w:val="00C25DEF"/>
    <w:rsid w:val="00C25EB2"/>
    <w:rsid w:val="00C25F68"/>
    <w:rsid w:val="00C2600A"/>
    <w:rsid w:val="00C26213"/>
    <w:rsid w:val="00C26400"/>
    <w:rsid w:val="00C26582"/>
    <w:rsid w:val="00C2678F"/>
    <w:rsid w:val="00C26843"/>
    <w:rsid w:val="00C270AC"/>
    <w:rsid w:val="00C272F8"/>
    <w:rsid w:val="00C273A1"/>
    <w:rsid w:val="00C27407"/>
    <w:rsid w:val="00C2743A"/>
    <w:rsid w:val="00C275FE"/>
    <w:rsid w:val="00C27CD3"/>
    <w:rsid w:val="00C27D11"/>
    <w:rsid w:val="00C27F79"/>
    <w:rsid w:val="00C2BCB2"/>
    <w:rsid w:val="00C300FA"/>
    <w:rsid w:val="00C30254"/>
    <w:rsid w:val="00C30287"/>
    <w:rsid w:val="00C30917"/>
    <w:rsid w:val="00C30AA4"/>
    <w:rsid w:val="00C30AE6"/>
    <w:rsid w:val="00C30CC3"/>
    <w:rsid w:val="00C30DC1"/>
    <w:rsid w:val="00C30E48"/>
    <w:rsid w:val="00C30EEB"/>
    <w:rsid w:val="00C31335"/>
    <w:rsid w:val="00C3138A"/>
    <w:rsid w:val="00C31511"/>
    <w:rsid w:val="00C3175A"/>
    <w:rsid w:val="00C318F9"/>
    <w:rsid w:val="00C31920"/>
    <w:rsid w:val="00C31BD3"/>
    <w:rsid w:val="00C32140"/>
    <w:rsid w:val="00C32444"/>
    <w:rsid w:val="00C3265E"/>
    <w:rsid w:val="00C3273D"/>
    <w:rsid w:val="00C327C1"/>
    <w:rsid w:val="00C329FA"/>
    <w:rsid w:val="00C32A83"/>
    <w:rsid w:val="00C32AAD"/>
    <w:rsid w:val="00C32AEB"/>
    <w:rsid w:val="00C32BED"/>
    <w:rsid w:val="00C32E80"/>
    <w:rsid w:val="00C33066"/>
    <w:rsid w:val="00C333F6"/>
    <w:rsid w:val="00C334DF"/>
    <w:rsid w:val="00C335BE"/>
    <w:rsid w:val="00C3372A"/>
    <w:rsid w:val="00C33A38"/>
    <w:rsid w:val="00C33AAB"/>
    <w:rsid w:val="00C33B87"/>
    <w:rsid w:val="00C33EB4"/>
    <w:rsid w:val="00C33F68"/>
    <w:rsid w:val="00C33F6D"/>
    <w:rsid w:val="00C33FC3"/>
    <w:rsid w:val="00C34299"/>
    <w:rsid w:val="00C342AC"/>
    <w:rsid w:val="00C343A3"/>
    <w:rsid w:val="00C3442A"/>
    <w:rsid w:val="00C344AF"/>
    <w:rsid w:val="00C349C6"/>
    <w:rsid w:val="00C34B33"/>
    <w:rsid w:val="00C34C96"/>
    <w:rsid w:val="00C34E28"/>
    <w:rsid w:val="00C34FE9"/>
    <w:rsid w:val="00C35089"/>
    <w:rsid w:val="00C3508E"/>
    <w:rsid w:val="00C3516B"/>
    <w:rsid w:val="00C356E0"/>
    <w:rsid w:val="00C357EE"/>
    <w:rsid w:val="00C3587D"/>
    <w:rsid w:val="00C35CB8"/>
    <w:rsid w:val="00C35E2A"/>
    <w:rsid w:val="00C35EAD"/>
    <w:rsid w:val="00C35EB1"/>
    <w:rsid w:val="00C35F39"/>
    <w:rsid w:val="00C362BB"/>
    <w:rsid w:val="00C364D6"/>
    <w:rsid w:val="00C36646"/>
    <w:rsid w:val="00C368D0"/>
    <w:rsid w:val="00C36949"/>
    <w:rsid w:val="00C369AD"/>
    <w:rsid w:val="00C36A49"/>
    <w:rsid w:val="00C36A85"/>
    <w:rsid w:val="00C36A87"/>
    <w:rsid w:val="00C36C84"/>
    <w:rsid w:val="00C36D33"/>
    <w:rsid w:val="00C37206"/>
    <w:rsid w:val="00C374DD"/>
    <w:rsid w:val="00C375BB"/>
    <w:rsid w:val="00C375D7"/>
    <w:rsid w:val="00C375F2"/>
    <w:rsid w:val="00C376AD"/>
    <w:rsid w:val="00C376EA"/>
    <w:rsid w:val="00C37AB4"/>
    <w:rsid w:val="00C37AFF"/>
    <w:rsid w:val="00C37B04"/>
    <w:rsid w:val="00C37DE2"/>
    <w:rsid w:val="00C37E17"/>
    <w:rsid w:val="00C37E6A"/>
    <w:rsid w:val="00C37E73"/>
    <w:rsid w:val="00C4016F"/>
    <w:rsid w:val="00C4021C"/>
    <w:rsid w:val="00C40376"/>
    <w:rsid w:val="00C405EB"/>
    <w:rsid w:val="00C4069F"/>
    <w:rsid w:val="00C407C6"/>
    <w:rsid w:val="00C40852"/>
    <w:rsid w:val="00C40959"/>
    <w:rsid w:val="00C40B1A"/>
    <w:rsid w:val="00C40C21"/>
    <w:rsid w:val="00C40D3A"/>
    <w:rsid w:val="00C40D70"/>
    <w:rsid w:val="00C40DB8"/>
    <w:rsid w:val="00C40FE8"/>
    <w:rsid w:val="00C410F8"/>
    <w:rsid w:val="00C412B8"/>
    <w:rsid w:val="00C41310"/>
    <w:rsid w:val="00C4190D"/>
    <w:rsid w:val="00C41928"/>
    <w:rsid w:val="00C419B4"/>
    <w:rsid w:val="00C41C9C"/>
    <w:rsid w:val="00C41CFE"/>
    <w:rsid w:val="00C41F16"/>
    <w:rsid w:val="00C42058"/>
    <w:rsid w:val="00C42208"/>
    <w:rsid w:val="00C42361"/>
    <w:rsid w:val="00C42488"/>
    <w:rsid w:val="00C428C7"/>
    <w:rsid w:val="00C42950"/>
    <w:rsid w:val="00C42A1F"/>
    <w:rsid w:val="00C42A8C"/>
    <w:rsid w:val="00C42B62"/>
    <w:rsid w:val="00C42D78"/>
    <w:rsid w:val="00C42E2F"/>
    <w:rsid w:val="00C42F47"/>
    <w:rsid w:val="00C4303E"/>
    <w:rsid w:val="00C43646"/>
    <w:rsid w:val="00C4366C"/>
    <w:rsid w:val="00C438D1"/>
    <w:rsid w:val="00C43A90"/>
    <w:rsid w:val="00C43AB3"/>
    <w:rsid w:val="00C43BDF"/>
    <w:rsid w:val="00C43E04"/>
    <w:rsid w:val="00C43EB5"/>
    <w:rsid w:val="00C44610"/>
    <w:rsid w:val="00C4472B"/>
    <w:rsid w:val="00C448F1"/>
    <w:rsid w:val="00C44927"/>
    <w:rsid w:val="00C44C3E"/>
    <w:rsid w:val="00C44C41"/>
    <w:rsid w:val="00C4540B"/>
    <w:rsid w:val="00C45421"/>
    <w:rsid w:val="00C455F3"/>
    <w:rsid w:val="00C456EE"/>
    <w:rsid w:val="00C45991"/>
    <w:rsid w:val="00C459B5"/>
    <w:rsid w:val="00C45A4A"/>
    <w:rsid w:val="00C45C41"/>
    <w:rsid w:val="00C45DBF"/>
    <w:rsid w:val="00C460E0"/>
    <w:rsid w:val="00C46261"/>
    <w:rsid w:val="00C46325"/>
    <w:rsid w:val="00C46417"/>
    <w:rsid w:val="00C4643C"/>
    <w:rsid w:val="00C464FF"/>
    <w:rsid w:val="00C4664D"/>
    <w:rsid w:val="00C4674D"/>
    <w:rsid w:val="00C46771"/>
    <w:rsid w:val="00C46A3A"/>
    <w:rsid w:val="00C46B86"/>
    <w:rsid w:val="00C46C3D"/>
    <w:rsid w:val="00C46FA7"/>
    <w:rsid w:val="00C470E0"/>
    <w:rsid w:val="00C47220"/>
    <w:rsid w:val="00C47280"/>
    <w:rsid w:val="00C472E2"/>
    <w:rsid w:val="00C472F9"/>
    <w:rsid w:val="00C4741E"/>
    <w:rsid w:val="00C475AD"/>
    <w:rsid w:val="00C47611"/>
    <w:rsid w:val="00C477A5"/>
    <w:rsid w:val="00C477EC"/>
    <w:rsid w:val="00C4785C"/>
    <w:rsid w:val="00C47A96"/>
    <w:rsid w:val="00C47C6A"/>
    <w:rsid w:val="00C47CB9"/>
    <w:rsid w:val="00C47D59"/>
    <w:rsid w:val="00C50068"/>
    <w:rsid w:val="00C50080"/>
    <w:rsid w:val="00C500BD"/>
    <w:rsid w:val="00C5015F"/>
    <w:rsid w:val="00C5016F"/>
    <w:rsid w:val="00C503A5"/>
    <w:rsid w:val="00C504AE"/>
    <w:rsid w:val="00C5084A"/>
    <w:rsid w:val="00C50A45"/>
    <w:rsid w:val="00C50B12"/>
    <w:rsid w:val="00C50C46"/>
    <w:rsid w:val="00C50C76"/>
    <w:rsid w:val="00C50D49"/>
    <w:rsid w:val="00C50D74"/>
    <w:rsid w:val="00C50D9B"/>
    <w:rsid w:val="00C512E8"/>
    <w:rsid w:val="00C5135A"/>
    <w:rsid w:val="00C51ACC"/>
    <w:rsid w:val="00C51BCF"/>
    <w:rsid w:val="00C51CB8"/>
    <w:rsid w:val="00C51E79"/>
    <w:rsid w:val="00C51F56"/>
    <w:rsid w:val="00C52048"/>
    <w:rsid w:val="00C520F2"/>
    <w:rsid w:val="00C5239E"/>
    <w:rsid w:val="00C52705"/>
    <w:rsid w:val="00C528C2"/>
    <w:rsid w:val="00C52962"/>
    <w:rsid w:val="00C52A68"/>
    <w:rsid w:val="00C52C19"/>
    <w:rsid w:val="00C52DCD"/>
    <w:rsid w:val="00C52EF5"/>
    <w:rsid w:val="00C5308F"/>
    <w:rsid w:val="00C53373"/>
    <w:rsid w:val="00C5383E"/>
    <w:rsid w:val="00C53923"/>
    <w:rsid w:val="00C53997"/>
    <w:rsid w:val="00C53ABE"/>
    <w:rsid w:val="00C53DB9"/>
    <w:rsid w:val="00C53E0E"/>
    <w:rsid w:val="00C54131"/>
    <w:rsid w:val="00C542DA"/>
    <w:rsid w:val="00C5432D"/>
    <w:rsid w:val="00C547F0"/>
    <w:rsid w:val="00C54B78"/>
    <w:rsid w:val="00C54D64"/>
    <w:rsid w:val="00C550C1"/>
    <w:rsid w:val="00C550CC"/>
    <w:rsid w:val="00C551B8"/>
    <w:rsid w:val="00C552C9"/>
    <w:rsid w:val="00C55331"/>
    <w:rsid w:val="00C55642"/>
    <w:rsid w:val="00C558CE"/>
    <w:rsid w:val="00C55D3C"/>
    <w:rsid w:val="00C55DA1"/>
    <w:rsid w:val="00C55EFA"/>
    <w:rsid w:val="00C560D7"/>
    <w:rsid w:val="00C562BB"/>
    <w:rsid w:val="00C56577"/>
    <w:rsid w:val="00C56593"/>
    <w:rsid w:val="00C566E3"/>
    <w:rsid w:val="00C56786"/>
    <w:rsid w:val="00C56C5D"/>
    <w:rsid w:val="00C56E14"/>
    <w:rsid w:val="00C57122"/>
    <w:rsid w:val="00C5712F"/>
    <w:rsid w:val="00C571D6"/>
    <w:rsid w:val="00C57441"/>
    <w:rsid w:val="00C574E9"/>
    <w:rsid w:val="00C576E3"/>
    <w:rsid w:val="00C576F0"/>
    <w:rsid w:val="00C57754"/>
    <w:rsid w:val="00C57F07"/>
    <w:rsid w:val="00C57F3C"/>
    <w:rsid w:val="00C57FD2"/>
    <w:rsid w:val="00C5BAB2"/>
    <w:rsid w:val="00C60086"/>
    <w:rsid w:val="00C60147"/>
    <w:rsid w:val="00C60279"/>
    <w:rsid w:val="00C602B8"/>
    <w:rsid w:val="00C60353"/>
    <w:rsid w:val="00C6038F"/>
    <w:rsid w:val="00C603A5"/>
    <w:rsid w:val="00C60454"/>
    <w:rsid w:val="00C606BD"/>
    <w:rsid w:val="00C60795"/>
    <w:rsid w:val="00C608C5"/>
    <w:rsid w:val="00C608F0"/>
    <w:rsid w:val="00C60A3D"/>
    <w:rsid w:val="00C60AA7"/>
    <w:rsid w:val="00C60CC6"/>
    <w:rsid w:val="00C6105D"/>
    <w:rsid w:val="00C610F6"/>
    <w:rsid w:val="00C612E8"/>
    <w:rsid w:val="00C613A8"/>
    <w:rsid w:val="00C6153F"/>
    <w:rsid w:val="00C61649"/>
    <w:rsid w:val="00C61691"/>
    <w:rsid w:val="00C61773"/>
    <w:rsid w:val="00C61789"/>
    <w:rsid w:val="00C617C4"/>
    <w:rsid w:val="00C6183C"/>
    <w:rsid w:val="00C618F2"/>
    <w:rsid w:val="00C61C49"/>
    <w:rsid w:val="00C61E4D"/>
    <w:rsid w:val="00C61E59"/>
    <w:rsid w:val="00C6208A"/>
    <w:rsid w:val="00C620B4"/>
    <w:rsid w:val="00C621B0"/>
    <w:rsid w:val="00C62287"/>
    <w:rsid w:val="00C622DF"/>
    <w:rsid w:val="00C6233F"/>
    <w:rsid w:val="00C62833"/>
    <w:rsid w:val="00C62B7E"/>
    <w:rsid w:val="00C62E87"/>
    <w:rsid w:val="00C630BC"/>
    <w:rsid w:val="00C631C9"/>
    <w:rsid w:val="00C632DF"/>
    <w:rsid w:val="00C6343D"/>
    <w:rsid w:val="00C634B1"/>
    <w:rsid w:val="00C6355C"/>
    <w:rsid w:val="00C63574"/>
    <w:rsid w:val="00C6362E"/>
    <w:rsid w:val="00C639E2"/>
    <w:rsid w:val="00C63A4F"/>
    <w:rsid w:val="00C63A8E"/>
    <w:rsid w:val="00C63B4F"/>
    <w:rsid w:val="00C63B7D"/>
    <w:rsid w:val="00C63C96"/>
    <w:rsid w:val="00C64068"/>
    <w:rsid w:val="00C640FB"/>
    <w:rsid w:val="00C64118"/>
    <w:rsid w:val="00C6415D"/>
    <w:rsid w:val="00C64272"/>
    <w:rsid w:val="00C64366"/>
    <w:rsid w:val="00C64525"/>
    <w:rsid w:val="00C645E5"/>
    <w:rsid w:val="00C6495B"/>
    <w:rsid w:val="00C64A9A"/>
    <w:rsid w:val="00C64AFA"/>
    <w:rsid w:val="00C64CC8"/>
    <w:rsid w:val="00C64E27"/>
    <w:rsid w:val="00C65487"/>
    <w:rsid w:val="00C655AB"/>
    <w:rsid w:val="00C65877"/>
    <w:rsid w:val="00C658EB"/>
    <w:rsid w:val="00C659A5"/>
    <w:rsid w:val="00C659D0"/>
    <w:rsid w:val="00C65B23"/>
    <w:rsid w:val="00C65CDF"/>
    <w:rsid w:val="00C65D50"/>
    <w:rsid w:val="00C66250"/>
    <w:rsid w:val="00C6649E"/>
    <w:rsid w:val="00C664D4"/>
    <w:rsid w:val="00C664E4"/>
    <w:rsid w:val="00C66630"/>
    <w:rsid w:val="00C666C2"/>
    <w:rsid w:val="00C667AD"/>
    <w:rsid w:val="00C66B25"/>
    <w:rsid w:val="00C66E7C"/>
    <w:rsid w:val="00C6724F"/>
    <w:rsid w:val="00C67566"/>
    <w:rsid w:val="00C67723"/>
    <w:rsid w:val="00C677DB"/>
    <w:rsid w:val="00C67944"/>
    <w:rsid w:val="00C67DA2"/>
    <w:rsid w:val="00C67EF7"/>
    <w:rsid w:val="00C67FF6"/>
    <w:rsid w:val="00C701E3"/>
    <w:rsid w:val="00C7028C"/>
    <w:rsid w:val="00C702FD"/>
    <w:rsid w:val="00C7032A"/>
    <w:rsid w:val="00C7038A"/>
    <w:rsid w:val="00C7050A"/>
    <w:rsid w:val="00C7052F"/>
    <w:rsid w:val="00C7070F"/>
    <w:rsid w:val="00C70784"/>
    <w:rsid w:val="00C708AD"/>
    <w:rsid w:val="00C70997"/>
    <w:rsid w:val="00C70BED"/>
    <w:rsid w:val="00C70C25"/>
    <w:rsid w:val="00C70DC2"/>
    <w:rsid w:val="00C70E4A"/>
    <w:rsid w:val="00C7102C"/>
    <w:rsid w:val="00C71739"/>
    <w:rsid w:val="00C71931"/>
    <w:rsid w:val="00C7199B"/>
    <w:rsid w:val="00C71A1E"/>
    <w:rsid w:val="00C71B55"/>
    <w:rsid w:val="00C71B7D"/>
    <w:rsid w:val="00C71C62"/>
    <w:rsid w:val="00C71DDF"/>
    <w:rsid w:val="00C71E4F"/>
    <w:rsid w:val="00C71F28"/>
    <w:rsid w:val="00C720B2"/>
    <w:rsid w:val="00C72132"/>
    <w:rsid w:val="00C72193"/>
    <w:rsid w:val="00C72500"/>
    <w:rsid w:val="00C72566"/>
    <w:rsid w:val="00C728D0"/>
    <w:rsid w:val="00C72C57"/>
    <w:rsid w:val="00C72D28"/>
    <w:rsid w:val="00C72E47"/>
    <w:rsid w:val="00C7306F"/>
    <w:rsid w:val="00C73098"/>
    <w:rsid w:val="00C7320F"/>
    <w:rsid w:val="00C7336A"/>
    <w:rsid w:val="00C734FD"/>
    <w:rsid w:val="00C73718"/>
    <w:rsid w:val="00C738DA"/>
    <w:rsid w:val="00C73CE5"/>
    <w:rsid w:val="00C73D8E"/>
    <w:rsid w:val="00C73DD9"/>
    <w:rsid w:val="00C741C2"/>
    <w:rsid w:val="00C743EF"/>
    <w:rsid w:val="00C745AA"/>
    <w:rsid w:val="00C74665"/>
    <w:rsid w:val="00C74830"/>
    <w:rsid w:val="00C748C0"/>
    <w:rsid w:val="00C74B48"/>
    <w:rsid w:val="00C74B57"/>
    <w:rsid w:val="00C74E65"/>
    <w:rsid w:val="00C753F3"/>
    <w:rsid w:val="00C755B9"/>
    <w:rsid w:val="00C75988"/>
    <w:rsid w:val="00C759AD"/>
    <w:rsid w:val="00C75CEC"/>
    <w:rsid w:val="00C75D38"/>
    <w:rsid w:val="00C760CE"/>
    <w:rsid w:val="00C76159"/>
    <w:rsid w:val="00C765C7"/>
    <w:rsid w:val="00C76645"/>
    <w:rsid w:val="00C76807"/>
    <w:rsid w:val="00C7682B"/>
    <w:rsid w:val="00C7683C"/>
    <w:rsid w:val="00C76898"/>
    <w:rsid w:val="00C76994"/>
    <w:rsid w:val="00C769BA"/>
    <w:rsid w:val="00C76C88"/>
    <w:rsid w:val="00C76E6B"/>
    <w:rsid w:val="00C772F8"/>
    <w:rsid w:val="00C773CF"/>
    <w:rsid w:val="00C7747D"/>
    <w:rsid w:val="00C774EE"/>
    <w:rsid w:val="00C77583"/>
    <w:rsid w:val="00C7760B"/>
    <w:rsid w:val="00C77682"/>
    <w:rsid w:val="00C777C9"/>
    <w:rsid w:val="00C77815"/>
    <w:rsid w:val="00C77842"/>
    <w:rsid w:val="00C7784D"/>
    <w:rsid w:val="00C77892"/>
    <w:rsid w:val="00C77983"/>
    <w:rsid w:val="00C7798C"/>
    <w:rsid w:val="00C77BC1"/>
    <w:rsid w:val="00C77C63"/>
    <w:rsid w:val="00C77FB3"/>
    <w:rsid w:val="00C80C3D"/>
    <w:rsid w:val="00C80CF9"/>
    <w:rsid w:val="00C80F39"/>
    <w:rsid w:val="00C814BC"/>
    <w:rsid w:val="00C816C2"/>
    <w:rsid w:val="00C81902"/>
    <w:rsid w:val="00C81962"/>
    <w:rsid w:val="00C81B34"/>
    <w:rsid w:val="00C81D53"/>
    <w:rsid w:val="00C81E33"/>
    <w:rsid w:val="00C81E37"/>
    <w:rsid w:val="00C81E71"/>
    <w:rsid w:val="00C81FC8"/>
    <w:rsid w:val="00C820B4"/>
    <w:rsid w:val="00C822DD"/>
    <w:rsid w:val="00C8235C"/>
    <w:rsid w:val="00C8245A"/>
    <w:rsid w:val="00C8257A"/>
    <w:rsid w:val="00C82775"/>
    <w:rsid w:val="00C827D0"/>
    <w:rsid w:val="00C8281B"/>
    <w:rsid w:val="00C82AA5"/>
    <w:rsid w:val="00C82C7E"/>
    <w:rsid w:val="00C82C91"/>
    <w:rsid w:val="00C82E52"/>
    <w:rsid w:val="00C82EFF"/>
    <w:rsid w:val="00C82F54"/>
    <w:rsid w:val="00C82F88"/>
    <w:rsid w:val="00C831A6"/>
    <w:rsid w:val="00C83270"/>
    <w:rsid w:val="00C83335"/>
    <w:rsid w:val="00C833EB"/>
    <w:rsid w:val="00C834C1"/>
    <w:rsid w:val="00C835AF"/>
    <w:rsid w:val="00C836D1"/>
    <w:rsid w:val="00C83756"/>
    <w:rsid w:val="00C8384A"/>
    <w:rsid w:val="00C83886"/>
    <w:rsid w:val="00C83CB4"/>
    <w:rsid w:val="00C84029"/>
    <w:rsid w:val="00C8411A"/>
    <w:rsid w:val="00C84366"/>
    <w:rsid w:val="00C84393"/>
    <w:rsid w:val="00C8446D"/>
    <w:rsid w:val="00C845B5"/>
    <w:rsid w:val="00C84790"/>
    <w:rsid w:val="00C84B36"/>
    <w:rsid w:val="00C84D66"/>
    <w:rsid w:val="00C84FA3"/>
    <w:rsid w:val="00C851BC"/>
    <w:rsid w:val="00C851C8"/>
    <w:rsid w:val="00C852F3"/>
    <w:rsid w:val="00C8533C"/>
    <w:rsid w:val="00C853AD"/>
    <w:rsid w:val="00C8548E"/>
    <w:rsid w:val="00C854D1"/>
    <w:rsid w:val="00C85531"/>
    <w:rsid w:val="00C85963"/>
    <w:rsid w:val="00C859E2"/>
    <w:rsid w:val="00C85A40"/>
    <w:rsid w:val="00C85C22"/>
    <w:rsid w:val="00C85C8A"/>
    <w:rsid w:val="00C85D75"/>
    <w:rsid w:val="00C85FBE"/>
    <w:rsid w:val="00C85FE3"/>
    <w:rsid w:val="00C86052"/>
    <w:rsid w:val="00C861EA"/>
    <w:rsid w:val="00C86292"/>
    <w:rsid w:val="00C86381"/>
    <w:rsid w:val="00C86442"/>
    <w:rsid w:val="00C86542"/>
    <w:rsid w:val="00C86578"/>
    <w:rsid w:val="00C865D9"/>
    <w:rsid w:val="00C865E3"/>
    <w:rsid w:val="00C867B9"/>
    <w:rsid w:val="00C86BB4"/>
    <w:rsid w:val="00C86C66"/>
    <w:rsid w:val="00C8711F"/>
    <w:rsid w:val="00C87438"/>
    <w:rsid w:val="00C87480"/>
    <w:rsid w:val="00C874B4"/>
    <w:rsid w:val="00C874DB"/>
    <w:rsid w:val="00C8752D"/>
    <w:rsid w:val="00C87B8B"/>
    <w:rsid w:val="00C87EDA"/>
    <w:rsid w:val="00C902DE"/>
    <w:rsid w:val="00C90301"/>
    <w:rsid w:val="00C907C6"/>
    <w:rsid w:val="00C9087F"/>
    <w:rsid w:val="00C909F6"/>
    <w:rsid w:val="00C90C06"/>
    <w:rsid w:val="00C90D5B"/>
    <w:rsid w:val="00C910C7"/>
    <w:rsid w:val="00C916BF"/>
    <w:rsid w:val="00C91826"/>
    <w:rsid w:val="00C918FC"/>
    <w:rsid w:val="00C9193B"/>
    <w:rsid w:val="00C91AC6"/>
    <w:rsid w:val="00C91B60"/>
    <w:rsid w:val="00C91C64"/>
    <w:rsid w:val="00C91E72"/>
    <w:rsid w:val="00C91EA9"/>
    <w:rsid w:val="00C91F29"/>
    <w:rsid w:val="00C92149"/>
    <w:rsid w:val="00C9237E"/>
    <w:rsid w:val="00C92798"/>
    <w:rsid w:val="00C927DD"/>
    <w:rsid w:val="00C929A0"/>
    <w:rsid w:val="00C92A47"/>
    <w:rsid w:val="00C92BF9"/>
    <w:rsid w:val="00C92C8D"/>
    <w:rsid w:val="00C92E24"/>
    <w:rsid w:val="00C930E2"/>
    <w:rsid w:val="00C93451"/>
    <w:rsid w:val="00C9374F"/>
    <w:rsid w:val="00C9399F"/>
    <w:rsid w:val="00C93AF8"/>
    <w:rsid w:val="00C93D1B"/>
    <w:rsid w:val="00C93E89"/>
    <w:rsid w:val="00C93ED4"/>
    <w:rsid w:val="00C93FBA"/>
    <w:rsid w:val="00C94126"/>
    <w:rsid w:val="00C941E1"/>
    <w:rsid w:val="00C943F9"/>
    <w:rsid w:val="00C9445F"/>
    <w:rsid w:val="00C9447B"/>
    <w:rsid w:val="00C944EA"/>
    <w:rsid w:val="00C9464D"/>
    <w:rsid w:val="00C94A56"/>
    <w:rsid w:val="00C94AC1"/>
    <w:rsid w:val="00C94B2B"/>
    <w:rsid w:val="00C94E54"/>
    <w:rsid w:val="00C94E96"/>
    <w:rsid w:val="00C94EBC"/>
    <w:rsid w:val="00C94FEB"/>
    <w:rsid w:val="00C951D6"/>
    <w:rsid w:val="00C951F5"/>
    <w:rsid w:val="00C95207"/>
    <w:rsid w:val="00C95323"/>
    <w:rsid w:val="00C953BF"/>
    <w:rsid w:val="00C95463"/>
    <w:rsid w:val="00C9567E"/>
    <w:rsid w:val="00C956E0"/>
    <w:rsid w:val="00C9575B"/>
    <w:rsid w:val="00C95970"/>
    <w:rsid w:val="00C95A17"/>
    <w:rsid w:val="00C95A98"/>
    <w:rsid w:val="00C95B87"/>
    <w:rsid w:val="00C95BDB"/>
    <w:rsid w:val="00C95D8C"/>
    <w:rsid w:val="00C95D9C"/>
    <w:rsid w:val="00C95F1D"/>
    <w:rsid w:val="00C95F6C"/>
    <w:rsid w:val="00C960D0"/>
    <w:rsid w:val="00C96333"/>
    <w:rsid w:val="00C96423"/>
    <w:rsid w:val="00C967A2"/>
    <w:rsid w:val="00C967D8"/>
    <w:rsid w:val="00C96E7E"/>
    <w:rsid w:val="00C970E8"/>
    <w:rsid w:val="00C97156"/>
    <w:rsid w:val="00C971D4"/>
    <w:rsid w:val="00C972B4"/>
    <w:rsid w:val="00C972C5"/>
    <w:rsid w:val="00C973C7"/>
    <w:rsid w:val="00C9769B"/>
    <w:rsid w:val="00C976BF"/>
    <w:rsid w:val="00C976DA"/>
    <w:rsid w:val="00C977AE"/>
    <w:rsid w:val="00C978AB"/>
    <w:rsid w:val="00C97D05"/>
    <w:rsid w:val="00CA0227"/>
    <w:rsid w:val="00CA03E9"/>
    <w:rsid w:val="00CA0552"/>
    <w:rsid w:val="00CA0587"/>
    <w:rsid w:val="00CA06D8"/>
    <w:rsid w:val="00CA075E"/>
    <w:rsid w:val="00CA0A6F"/>
    <w:rsid w:val="00CA0CB0"/>
    <w:rsid w:val="00CA0CD7"/>
    <w:rsid w:val="00CA0DAD"/>
    <w:rsid w:val="00CA1124"/>
    <w:rsid w:val="00CA128B"/>
    <w:rsid w:val="00CA12D9"/>
    <w:rsid w:val="00CA1500"/>
    <w:rsid w:val="00CA150F"/>
    <w:rsid w:val="00CA1540"/>
    <w:rsid w:val="00CA1845"/>
    <w:rsid w:val="00CA186F"/>
    <w:rsid w:val="00CA18C6"/>
    <w:rsid w:val="00CA1A5B"/>
    <w:rsid w:val="00CA1DA0"/>
    <w:rsid w:val="00CA1E0C"/>
    <w:rsid w:val="00CA1E37"/>
    <w:rsid w:val="00CA1EB4"/>
    <w:rsid w:val="00CA1F20"/>
    <w:rsid w:val="00CA2531"/>
    <w:rsid w:val="00CA26C9"/>
    <w:rsid w:val="00CA2945"/>
    <w:rsid w:val="00CA2A72"/>
    <w:rsid w:val="00CA2B30"/>
    <w:rsid w:val="00CA2B36"/>
    <w:rsid w:val="00CA2B4B"/>
    <w:rsid w:val="00CA2B6C"/>
    <w:rsid w:val="00CA2BE7"/>
    <w:rsid w:val="00CA2DD6"/>
    <w:rsid w:val="00CA32F0"/>
    <w:rsid w:val="00CA32F8"/>
    <w:rsid w:val="00CA3304"/>
    <w:rsid w:val="00CA33A1"/>
    <w:rsid w:val="00CA3471"/>
    <w:rsid w:val="00CA35E8"/>
    <w:rsid w:val="00CA37A8"/>
    <w:rsid w:val="00CA3814"/>
    <w:rsid w:val="00CA38EF"/>
    <w:rsid w:val="00CA3C06"/>
    <w:rsid w:val="00CA3F90"/>
    <w:rsid w:val="00CA4314"/>
    <w:rsid w:val="00CA447E"/>
    <w:rsid w:val="00CA4701"/>
    <w:rsid w:val="00CA47DD"/>
    <w:rsid w:val="00CA491C"/>
    <w:rsid w:val="00CA4A52"/>
    <w:rsid w:val="00CA4BE9"/>
    <w:rsid w:val="00CA4CD0"/>
    <w:rsid w:val="00CA4D5D"/>
    <w:rsid w:val="00CA4E35"/>
    <w:rsid w:val="00CA4E7D"/>
    <w:rsid w:val="00CA4F00"/>
    <w:rsid w:val="00CA5193"/>
    <w:rsid w:val="00CA5541"/>
    <w:rsid w:val="00CA5542"/>
    <w:rsid w:val="00CA578E"/>
    <w:rsid w:val="00CA5979"/>
    <w:rsid w:val="00CA5A13"/>
    <w:rsid w:val="00CA5C79"/>
    <w:rsid w:val="00CA6446"/>
    <w:rsid w:val="00CA64E5"/>
    <w:rsid w:val="00CA65C4"/>
    <w:rsid w:val="00CA6769"/>
    <w:rsid w:val="00CA6943"/>
    <w:rsid w:val="00CA6C6C"/>
    <w:rsid w:val="00CA6CE0"/>
    <w:rsid w:val="00CA6D3C"/>
    <w:rsid w:val="00CA6F3C"/>
    <w:rsid w:val="00CA6F73"/>
    <w:rsid w:val="00CA6F97"/>
    <w:rsid w:val="00CA701D"/>
    <w:rsid w:val="00CA72CA"/>
    <w:rsid w:val="00CA7BF1"/>
    <w:rsid w:val="00CA7CAC"/>
    <w:rsid w:val="00CA7CB2"/>
    <w:rsid w:val="00CA7DBD"/>
    <w:rsid w:val="00CA7E44"/>
    <w:rsid w:val="00CB00CE"/>
    <w:rsid w:val="00CB00D4"/>
    <w:rsid w:val="00CB09B6"/>
    <w:rsid w:val="00CB09E7"/>
    <w:rsid w:val="00CB0A97"/>
    <w:rsid w:val="00CB0B04"/>
    <w:rsid w:val="00CB0B27"/>
    <w:rsid w:val="00CB0C60"/>
    <w:rsid w:val="00CB0DCB"/>
    <w:rsid w:val="00CB0F2B"/>
    <w:rsid w:val="00CB0F83"/>
    <w:rsid w:val="00CB11FD"/>
    <w:rsid w:val="00CB127D"/>
    <w:rsid w:val="00CB1361"/>
    <w:rsid w:val="00CB1512"/>
    <w:rsid w:val="00CB15C2"/>
    <w:rsid w:val="00CB1B8F"/>
    <w:rsid w:val="00CB21A1"/>
    <w:rsid w:val="00CB23C2"/>
    <w:rsid w:val="00CB24BE"/>
    <w:rsid w:val="00CB259C"/>
    <w:rsid w:val="00CB29D5"/>
    <w:rsid w:val="00CB2C7B"/>
    <w:rsid w:val="00CB2FCE"/>
    <w:rsid w:val="00CB2FD9"/>
    <w:rsid w:val="00CB3250"/>
    <w:rsid w:val="00CB3284"/>
    <w:rsid w:val="00CB32AF"/>
    <w:rsid w:val="00CB33A3"/>
    <w:rsid w:val="00CB341B"/>
    <w:rsid w:val="00CB350C"/>
    <w:rsid w:val="00CB352E"/>
    <w:rsid w:val="00CB3653"/>
    <w:rsid w:val="00CB36FF"/>
    <w:rsid w:val="00CB3778"/>
    <w:rsid w:val="00CB38C2"/>
    <w:rsid w:val="00CB3BCA"/>
    <w:rsid w:val="00CB3C65"/>
    <w:rsid w:val="00CB3D3A"/>
    <w:rsid w:val="00CB3E88"/>
    <w:rsid w:val="00CB436A"/>
    <w:rsid w:val="00CB44A8"/>
    <w:rsid w:val="00CB45CC"/>
    <w:rsid w:val="00CB45CD"/>
    <w:rsid w:val="00CB460F"/>
    <w:rsid w:val="00CB4704"/>
    <w:rsid w:val="00CB4794"/>
    <w:rsid w:val="00CB47EE"/>
    <w:rsid w:val="00CB4963"/>
    <w:rsid w:val="00CB4AC6"/>
    <w:rsid w:val="00CB51B4"/>
    <w:rsid w:val="00CB569C"/>
    <w:rsid w:val="00CB5887"/>
    <w:rsid w:val="00CB590D"/>
    <w:rsid w:val="00CB5A73"/>
    <w:rsid w:val="00CB5E8F"/>
    <w:rsid w:val="00CB5F4D"/>
    <w:rsid w:val="00CB5F78"/>
    <w:rsid w:val="00CB61BD"/>
    <w:rsid w:val="00CB61F0"/>
    <w:rsid w:val="00CB62BE"/>
    <w:rsid w:val="00CB6556"/>
    <w:rsid w:val="00CB6812"/>
    <w:rsid w:val="00CB6889"/>
    <w:rsid w:val="00CB6C48"/>
    <w:rsid w:val="00CB6CF0"/>
    <w:rsid w:val="00CB6E07"/>
    <w:rsid w:val="00CB6E60"/>
    <w:rsid w:val="00CB7064"/>
    <w:rsid w:val="00CB72AE"/>
    <w:rsid w:val="00CB7310"/>
    <w:rsid w:val="00CB7443"/>
    <w:rsid w:val="00CB74C0"/>
    <w:rsid w:val="00CB7573"/>
    <w:rsid w:val="00CB790D"/>
    <w:rsid w:val="00CB7A99"/>
    <w:rsid w:val="00CB7EB3"/>
    <w:rsid w:val="00CB7ED0"/>
    <w:rsid w:val="00CB7F29"/>
    <w:rsid w:val="00CBD10D"/>
    <w:rsid w:val="00CC0590"/>
    <w:rsid w:val="00CC0633"/>
    <w:rsid w:val="00CC0658"/>
    <w:rsid w:val="00CC06BF"/>
    <w:rsid w:val="00CC08BB"/>
    <w:rsid w:val="00CC0D6C"/>
    <w:rsid w:val="00CC0DE8"/>
    <w:rsid w:val="00CC131F"/>
    <w:rsid w:val="00CC150F"/>
    <w:rsid w:val="00CC1520"/>
    <w:rsid w:val="00CC1B46"/>
    <w:rsid w:val="00CC1B9D"/>
    <w:rsid w:val="00CC1D1B"/>
    <w:rsid w:val="00CC1E16"/>
    <w:rsid w:val="00CC1E7D"/>
    <w:rsid w:val="00CC1EB7"/>
    <w:rsid w:val="00CC2043"/>
    <w:rsid w:val="00CC213B"/>
    <w:rsid w:val="00CC21AE"/>
    <w:rsid w:val="00CC21BC"/>
    <w:rsid w:val="00CC2563"/>
    <w:rsid w:val="00CC258E"/>
    <w:rsid w:val="00CC25FD"/>
    <w:rsid w:val="00CC2603"/>
    <w:rsid w:val="00CC265F"/>
    <w:rsid w:val="00CC2703"/>
    <w:rsid w:val="00CC273A"/>
    <w:rsid w:val="00CC293F"/>
    <w:rsid w:val="00CC29EF"/>
    <w:rsid w:val="00CC2A8B"/>
    <w:rsid w:val="00CC2D4F"/>
    <w:rsid w:val="00CC2FB2"/>
    <w:rsid w:val="00CC33ED"/>
    <w:rsid w:val="00CC3568"/>
    <w:rsid w:val="00CC36E8"/>
    <w:rsid w:val="00CC3A4D"/>
    <w:rsid w:val="00CC3BBF"/>
    <w:rsid w:val="00CC3CFF"/>
    <w:rsid w:val="00CC4031"/>
    <w:rsid w:val="00CC408E"/>
    <w:rsid w:val="00CC40C9"/>
    <w:rsid w:val="00CC4388"/>
    <w:rsid w:val="00CC467C"/>
    <w:rsid w:val="00CC4744"/>
    <w:rsid w:val="00CC47D5"/>
    <w:rsid w:val="00CC4EA4"/>
    <w:rsid w:val="00CC4ECE"/>
    <w:rsid w:val="00CC4F11"/>
    <w:rsid w:val="00CC4F46"/>
    <w:rsid w:val="00CC5179"/>
    <w:rsid w:val="00CC5291"/>
    <w:rsid w:val="00CC5313"/>
    <w:rsid w:val="00CC54B8"/>
    <w:rsid w:val="00CC56C0"/>
    <w:rsid w:val="00CC570B"/>
    <w:rsid w:val="00CC5768"/>
    <w:rsid w:val="00CC57C1"/>
    <w:rsid w:val="00CC58CB"/>
    <w:rsid w:val="00CC59C2"/>
    <w:rsid w:val="00CC5C8D"/>
    <w:rsid w:val="00CC5E0B"/>
    <w:rsid w:val="00CC60BA"/>
    <w:rsid w:val="00CC611F"/>
    <w:rsid w:val="00CC634A"/>
    <w:rsid w:val="00CC635B"/>
    <w:rsid w:val="00CC63F9"/>
    <w:rsid w:val="00CC65FB"/>
    <w:rsid w:val="00CC674B"/>
    <w:rsid w:val="00CC67DC"/>
    <w:rsid w:val="00CC6873"/>
    <w:rsid w:val="00CC690F"/>
    <w:rsid w:val="00CC6910"/>
    <w:rsid w:val="00CC6960"/>
    <w:rsid w:val="00CC6B3F"/>
    <w:rsid w:val="00CC6BA3"/>
    <w:rsid w:val="00CC6EB3"/>
    <w:rsid w:val="00CC6F1A"/>
    <w:rsid w:val="00CC6F64"/>
    <w:rsid w:val="00CC7395"/>
    <w:rsid w:val="00CC74A4"/>
    <w:rsid w:val="00CC7535"/>
    <w:rsid w:val="00CC797B"/>
    <w:rsid w:val="00CC7AB1"/>
    <w:rsid w:val="00CC7B16"/>
    <w:rsid w:val="00CC7DDC"/>
    <w:rsid w:val="00CC7F06"/>
    <w:rsid w:val="00CC7F22"/>
    <w:rsid w:val="00CC7F5E"/>
    <w:rsid w:val="00CD00E8"/>
    <w:rsid w:val="00CD01FD"/>
    <w:rsid w:val="00CD031A"/>
    <w:rsid w:val="00CD035B"/>
    <w:rsid w:val="00CD04DC"/>
    <w:rsid w:val="00CD0529"/>
    <w:rsid w:val="00CD05B9"/>
    <w:rsid w:val="00CD0618"/>
    <w:rsid w:val="00CD06E1"/>
    <w:rsid w:val="00CD0800"/>
    <w:rsid w:val="00CD08FA"/>
    <w:rsid w:val="00CD0ACA"/>
    <w:rsid w:val="00CD0B4B"/>
    <w:rsid w:val="00CD0C4A"/>
    <w:rsid w:val="00CD0C79"/>
    <w:rsid w:val="00CD0C89"/>
    <w:rsid w:val="00CD118C"/>
    <w:rsid w:val="00CD1317"/>
    <w:rsid w:val="00CD1455"/>
    <w:rsid w:val="00CD1615"/>
    <w:rsid w:val="00CD1627"/>
    <w:rsid w:val="00CD17A1"/>
    <w:rsid w:val="00CD18A7"/>
    <w:rsid w:val="00CD1E76"/>
    <w:rsid w:val="00CD1F3F"/>
    <w:rsid w:val="00CD23BE"/>
    <w:rsid w:val="00CD2578"/>
    <w:rsid w:val="00CD25D7"/>
    <w:rsid w:val="00CD274C"/>
    <w:rsid w:val="00CD2809"/>
    <w:rsid w:val="00CD2B05"/>
    <w:rsid w:val="00CD2DBC"/>
    <w:rsid w:val="00CD2DCC"/>
    <w:rsid w:val="00CD3225"/>
    <w:rsid w:val="00CD33B9"/>
    <w:rsid w:val="00CD34FD"/>
    <w:rsid w:val="00CD376B"/>
    <w:rsid w:val="00CD3800"/>
    <w:rsid w:val="00CD3835"/>
    <w:rsid w:val="00CD39B0"/>
    <w:rsid w:val="00CD3C1F"/>
    <w:rsid w:val="00CD3DD8"/>
    <w:rsid w:val="00CD3F93"/>
    <w:rsid w:val="00CD40DA"/>
    <w:rsid w:val="00CD4276"/>
    <w:rsid w:val="00CD43FF"/>
    <w:rsid w:val="00CD4489"/>
    <w:rsid w:val="00CD4590"/>
    <w:rsid w:val="00CD4655"/>
    <w:rsid w:val="00CD4969"/>
    <w:rsid w:val="00CD4FA8"/>
    <w:rsid w:val="00CD4FC9"/>
    <w:rsid w:val="00CD520E"/>
    <w:rsid w:val="00CD525D"/>
    <w:rsid w:val="00CD5281"/>
    <w:rsid w:val="00CD54CE"/>
    <w:rsid w:val="00CD55E8"/>
    <w:rsid w:val="00CD596D"/>
    <w:rsid w:val="00CD59B9"/>
    <w:rsid w:val="00CD5B40"/>
    <w:rsid w:val="00CD5B6B"/>
    <w:rsid w:val="00CD601B"/>
    <w:rsid w:val="00CD6155"/>
    <w:rsid w:val="00CD629C"/>
    <w:rsid w:val="00CD6329"/>
    <w:rsid w:val="00CD644A"/>
    <w:rsid w:val="00CD65D5"/>
    <w:rsid w:val="00CD671E"/>
    <w:rsid w:val="00CD69D8"/>
    <w:rsid w:val="00CD6BA6"/>
    <w:rsid w:val="00CD6DFA"/>
    <w:rsid w:val="00CD70A9"/>
    <w:rsid w:val="00CD71A7"/>
    <w:rsid w:val="00CD7239"/>
    <w:rsid w:val="00CD733D"/>
    <w:rsid w:val="00CD73CA"/>
    <w:rsid w:val="00CD73F8"/>
    <w:rsid w:val="00CD7543"/>
    <w:rsid w:val="00CD76AB"/>
    <w:rsid w:val="00CD7C2A"/>
    <w:rsid w:val="00CD7E03"/>
    <w:rsid w:val="00CD7E7A"/>
    <w:rsid w:val="00CE01FF"/>
    <w:rsid w:val="00CE02C9"/>
    <w:rsid w:val="00CE0505"/>
    <w:rsid w:val="00CE0937"/>
    <w:rsid w:val="00CE0960"/>
    <w:rsid w:val="00CE0C8D"/>
    <w:rsid w:val="00CE0E5E"/>
    <w:rsid w:val="00CE0FD1"/>
    <w:rsid w:val="00CE10CF"/>
    <w:rsid w:val="00CE1168"/>
    <w:rsid w:val="00CE173B"/>
    <w:rsid w:val="00CE1850"/>
    <w:rsid w:val="00CE18EB"/>
    <w:rsid w:val="00CE198B"/>
    <w:rsid w:val="00CE1E9D"/>
    <w:rsid w:val="00CE1F1B"/>
    <w:rsid w:val="00CE294D"/>
    <w:rsid w:val="00CE2B50"/>
    <w:rsid w:val="00CE2E09"/>
    <w:rsid w:val="00CE3061"/>
    <w:rsid w:val="00CE3219"/>
    <w:rsid w:val="00CE3274"/>
    <w:rsid w:val="00CE33B7"/>
    <w:rsid w:val="00CE36DA"/>
    <w:rsid w:val="00CE3809"/>
    <w:rsid w:val="00CE3827"/>
    <w:rsid w:val="00CE39B3"/>
    <w:rsid w:val="00CE3B10"/>
    <w:rsid w:val="00CE3B1B"/>
    <w:rsid w:val="00CE3B59"/>
    <w:rsid w:val="00CE3D28"/>
    <w:rsid w:val="00CE3EA8"/>
    <w:rsid w:val="00CE41DB"/>
    <w:rsid w:val="00CE4286"/>
    <w:rsid w:val="00CE42AB"/>
    <w:rsid w:val="00CE459F"/>
    <w:rsid w:val="00CE4644"/>
    <w:rsid w:val="00CE4975"/>
    <w:rsid w:val="00CE4C7C"/>
    <w:rsid w:val="00CE4E78"/>
    <w:rsid w:val="00CE4EF8"/>
    <w:rsid w:val="00CE4FA0"/>
    <w:rsid w:val="00CE5269"/>
    <w:rsid w:val="00CE53A9"/>
    <w:rsid w:val="00CE561D"/>
    <w:rsid w:val="00CE565B"/>
    <w:rsid w:val="00CE56C7"/>
    <w:rsid w:val="00CE5846"/>
    <w:rsid w:val="00CE5974"/>
    <w:rsid w:val="00CE5A91"/>
    <w:rsid w:val="00CE5AFC"/>
    <w:rsid w:val="00CE5CA9"/>
    <w:rsid w:val="00CE5D1F"/>
    <w:rsid w:val="00CE5DB4"/>
    <w:rsid w:val="00CE5DC6"/>
    <w:rsid w:val="00CE5E64"/>
    <w:rsid w:val="00CE6146"/>
    <w:rsid w:val="00CE61AC"/>
    <w:rsid w:val="00CE61BE"/>
    <w:rsid w:val="00CE648A"/>
    <w:rsid w:val="00CE655F"/>
    <w:rsid w:val="00CE6578"/>
    <w:rsid w:val="00CE6A1A"/>
    <w:rsid w:val="00CE6B18"/>
    <w:rsid w:val="00CE6E7D"/>
    <w:rsid w:val="00CE6FE9"/>
    <w:rsid w:val="00CE71D7"/>
    <w:rsid w:val="00CE720E"/>
    <w:rsid w:val="00CE742E"/>
    <w:rsid w:val="00CE747B"/>
    <w:rsid w:val="00CE756F"/>
    <w:rsid w:val="00CE769E"/>
    <w:rsid w:val="00CE7791"/>
    <w:rsid w:val="00CE7863"/>
    <w:rsid w:val="00CE79E1"/>
    <w:rsid w:val="00CE7F01"/>
    <w:rsid w:val="00CE7F1D"/>
    <w:rsid w:val="00CE7F8E"/>
    <w:rsid w:val="00CF01C1"/>
    <w:rsid w:val="00CF0733"/>
    <w:rsid w:val="00CF078A"/>
    <w:rsid w:val="00CF0C4E"/>
    <w:rsid w:val="00CF0D41"/>
    <w:rsid w:val="00CF0FEF"/>
    <w:rsid w:val="00CF101D"/>
    <w:rsid w:val="00CF10BA"/>
    <w:rsid w:val="00CF130D"/>
    <w:rsid w:val="00CF14F7"/>
    <w:rsid w:val="00CF151A"/>
    <w:rsid w:val="00CF1A79"/>
    <w:rsid w:val="00CF1B6E"/>
    <w:rsid w:val="00CF1D46"/>
    <w:rsid w:val="00CF1E32"/>
    <w:rsid w:val="00CF1FA6"/>
    <w:rsid w:val="00CF234A"/>
    <w:rsid w:val="00CF24A0"/>
    <w:rsid w:val="00CF2517"/>
    <w:rsid w:val="00CF2633"/>
    <w:rsid w:val="00CF277D"/>
    <w:rsid w:val="00CF27EE"/>
    <w:rsid w:val="00CF2869"/>
    <w:rsid w:val="00CF2916"/>
    <w:rsid w:val="00CF2C9F"/>
    <w:rsid w:val="00CF2CEA"/>
    <w:rsid w:val="00CF2D3E"/>
    <w:rsid w:val="00CF2D43"/>
    <w:rsid w:val="00CF313F"/>
    <w:rsid w:val="00CF31CA"/>
    <w:rsid w:val="00CF320C"/>
    <w:rsid w:val="00CF3283"/>
    <w:rsid w:val="00CF3662"/>
    <w:rsid w:val="00CF37BD"/>
    <w:rsid w:val="00CF3977"/>
    <w:rsid w:val="00CF3A37"/>
    <w:rsid w:val="00CF3CCA"/>
    <w:rsid w:val="00CF3CD1"/>
    <w:rsid w:val="00CF3CF5"/>
    <w:rsid w:val="00CF3D14"/>
    <w:rsid w:val="00CF3DEB"/>
    <w:rsid w:val="00CF41C6"/>
    <w:rsid w:val="00CF42D8"/>
    <w:rsid w:val="00CF4300"/>
    <w:rsid w:val="00CF4408"/>
    <w:rsid w:val="00CF4427"/>
    <w:rsid w:val="00CF4AED"/>
    <w:rsid w:val="00CF4B6F"/>
    <w:rsid w:val="00CF5096"/>
    <w:rsid w:val="00CF52B7"/>
    <w:rsid w:val="00CF5442"/>
    <w:rsid w:val="00CF5646"/>
    <w:rsid w:val="00CF56C0"/>
    <w:rsid w:val="00CF5837"/>
    <w:rsid w:val="00CF5861"/>
    <w:rsid w:val="00CF58E5"/>
    <w:rsid w:val="00CF59C4"/>
    <w:rsid w:val="00CF61B7"/>
    <w:rsid w:val="00CF638B"/>
    <w:rsid w:val="00CF64A7"/>
    <w:rsid w:val="00CF64C7"/>
    <w:rsid w:val="00CF67EC"/>
    <w:rsid w:val="00CF6860"/>
    <w:rsid w:val="00CF6A60"/>
    <w:rsid w:val="00CF6AF0"/>
    <w:rsid w:val="00CF6BC7"/>
    <w:rsid w:val="00CF6CE1"/>
    <w:rsid w:val="00CF6F32"/>
    <w:rsid w:val="00CF6F86"/>
    <w:rsid w:val="00CF7083"/>
    <w:rsid w:val="00CF7274"/>
    <w:rsid w:val="00CF74A9"/>
    <w:rsid w:val="00CF78B2"/>
    <w:rsid w:val="00CF78C4"/>
    <w:rsid w:val="00CF7BBD"/>
    <w:rsid w:val="00CF7F78"/>
    <w:rsid w:val="00D00068"/>
    <w:rsid w:val="00D000AB"/>
    <w:rsid w:val="00D00155"/>
    <w:rsid w:val="00D00262"/>
    <w:rsid w:val="00D00278"/>
    <w:rsid w:val="00D0030D"/>
    <w:rsid w:val="00D00315"/>
    <w:rsid w:val="00D0045D"/>
    <w:rsid w:val="00D004A3"/>
    <w:rsid w:val="00D0092C"/>
    <w:rsid w:val="00D009D0"/>
    <w:rsid w:val="00D00C55"/>
    <w:rsid w:val="00D00F98"/>
    <w:rsid w:val="00D0101E"/>
    <w:rsid w:val="00D01068"/>
    <w:rsid w:val="00D01069"/>
    <w:rsid w:val="00D0116B"/>
    <w:rsid w:val="00D01500"/>
    <w:rsid w:val="00D0150D"/>
    <w:rsid w:val="00D0157C"/>
    <w:rsid w:val="00D015D0"/>
    <w:rsid w:val="00D0177D"/>
    <w:rsid w:val="00D018CF"/>
    <w:rsid w:val="00D01B3A"/>
    <w:rsid w:val="00D01C13"/>
    <w:rsid w:val="00D01CC7"/>
    <w:rsid w:val="00D01D30"/>
    <w:rsid w:val="00D0206F"/>
    <w:rsid w:val="00D020F6"/>
    <w:rsid w:val="00D021E3"/>
    <w:rsid w:val="00D021F9"/>
    <w:rsid w:val="00D02549"/>
    <w:rsid w:val="00D0298D"/>
    <w:rsid w:val="00D02AB1"/>
    <w:rsid w:val="00D02BA4"/>
    <w:rsid w:val="00D02BED"/>
    <w:rsid w:val="00D02C75"/>
    <w:rsid w:val="00D03095"/>
    <w:rsid w:val="00D03097"/>
    <w:rsid w:val="00D0316F"/>
    <w:rsid w:val="00D03911"/>
    <w:rsid w:val="00D03B70"/>
    <w:rsid w:val="00D03B83"/>
    <w:rsid w:val="00D03CAC"/>
    <w:rsid w:val="00D03D54"/>
    <w:rsid w:val="00D03D73"/>
    <w:rsid w:val="00D03DD8"/>
    <w:rsid w:val="00D03E6C"/>
    <w:rsid w:val="00D03E81"/>
    <w:rsid w:val="00D03FDE"/>
    <w:rsid w:val="00D0415B"/>
    <w:rsid w:val="00D041C1"/>
    <w:rsid w:val="00D043DB"/>
    <w:rsid w:val="00D046AF"/>
    <w:rsid w:val="00D04AF2"/>
    <w:rsid w:val="00D04B43"/>
    <w:rsid w:val="00D04B4A"/>
    <w:rsid w:val="00D04C57"/>
    <w:rsid w:val="00D05122"/>
    <w:rsid w:val="00D05368"/>
    <w:rsid w:val="00D054EC"/>
    <w:rsid w:val="00D056D1"/>
    <w:rsid w:val="00D0575A"/>
    <w:rsid w:val="00D05804"/>
    <w:rsid w:val="00D059A1"/>
    <w:rsid w:val="00D059DF"/>
    <w:rsid w:val="00D05AF7"/>
    <w:rsid w:val="00D05B73"/>
    <w:rsid w:val="00D05D5B"/>
    <w:rsid w:val="00D05E1D"/>
    <w:rsid w:val="00D05F4B"/>
    <w:rsid w:val="00D05F90"/>
    <w:rsid w:val="00D06111"/>
    <w:rsid w:val="00D06128"/>
    <w:rsid w:val="00D06182"/>
    <w:rsid w:val="00D06298"/>
    <w:rsid w:val="00D06489"/>
    <w:rsid w:val="00D06728"/>
    <w:rsid w:val="00D06904"/>
    <w:rsid w:val="00D06A17"/>
    <w:rsid w:val="00D06A62"/>
    <w:rsid w:val="00D06D86"/>
    <w:rsid w:val="00D06E14"/>
    <w:rsid w:val="00D06F2B"/>
    <w:rsid w:val="00D06FCC"/>
    <w:rsid w:val="00D07184"/>
    <w:rsid w:val="00D072CD"/>
    <w:rsid w:val="00D073A7"/>
    <w:rsid w:val="00D0760F"/>
    <w:rsid w:val="00D077E1"/>
    <w:rsid w:val="00D07869"/>
    <w:rsid w:val="00D078B2"/>
    <w:rsid w:val="00D07922"/>
    <w:rsid w:val="00D07936"/>
    <w:rsid w:val="00D07975"/>
    <w:rsid w:val="00D07A80"/>
    <w:rsid w:val="00D07AEE"/>
    <w:rsid w:val="00D07C69"/>
    <w:rsid w:val="00D07CAE"/>
    <w:rsid w:val="00D07CD0"/>
    <w:rsid w:val="00D07FD2"/>
    <w:rsid w:val="00D102DF"/>
    <w:rsid w:val="00D10344"/>
    <w:rsid w:val="00D1050E"/>
    <w:rsid w:val="00D105AD"/>
    <w:rsid w:val="00D1072F"/>
    <w:rsid w:val="00D10C64"/>
    <w:rsid w:val="00D10CCF"/>
    <w:rsid w:val="00D111E1"/>
    <w:rsid w:val="00D113D7"/>
    <w:rsid w:val="00D113D9"/>
    <w:rsid w:val="00D113FC"/>
    <w:rsid w:val="00D115E8"/>
    <w:rsid w:val="00D11852"/>
    <w:rsid w:val="00D1186F"/>
    <w:rsid w:val="00D11ABF"/>
    <w:rsid w:val="00D11B93"/>
    <w:rsid w:val="00D11E46"/>
    <w:rsid w:val="00D1201B"/>
    <w:rsid w:val="00D1217F"/>
    <w:rsid w:val="00D123E7"/>
    <w:rsid w:val="00D12511"/>
    <w:rsid w:val="00D1275D"/>
    <w:rsid w:val="00D1276E"/>
    <w:rsid w:val="00D12947"/>
    <w:rsid w:val="00D129D1"/>
    <w:rsid w:val="00D12A0C"/>
    <w:rsid w:val="00D12D92"/>
    <w:rsid w:val="00D13158"/>
    <w:rsid w:val="00D131B3"/>
    <w:rsid w:val="00D133CD"/>
    <w:rsid w:val="00D13449"/>
    <w:rsid w:val="00D135E6"/>
    <w:rsid w:val="00D13C36"/>
    <w:rsid w:val="00D13E4F"/>
    <w:rsid w:val="00D13EC7"/>
    <w:rsid w:val="00D13ECC"/>
    <w:rsid w:val="00D140AA"/>
    <w:rsid w:val="00D1499D"/>
    <w:rsid w:val="00D14DC6"/>
    <w:rsid w:val="00D15095"/>
    <w:rsid w:val="00D1511B"/>
    <w:rsid w:val="00D15125"/>
    <w:rsid w:val="00D15495"/>
    <w:rsid w:val="00D15721"/>
    <w:rsid w:val="00D15E82"/>
    <w:rsid w:val="00D15F2A"/>
    <w:rsid w:val="00D160D1"/>
    <w:rsid w:val="00D16296"/>
    <w:rsid w:val="00D16352"/>
    <w:rsid w:val="00D1639D"/>
    <w:rsid w:val="00D16409"/>
    <w:rsid w:val="00D16745"/>
    <w:rsid w:val="00D16820"/>
    <w:rsid w:val="00D16E67"/>
    <w:rsid w:val="00D16F46"/>
    <w:rsid w:val="00D16F95"/>
    <w:rsid w:val="00D170C0"/>
    <w:rsid w:val="00D170EF"/>
    <w:rsid w:val="00D17248"/>
    <w:rsid w:val="00D17B37"/>
    <w:rsid w:val="00D17C46"/>
    <w:rsid w:val="00D17D38"/>
    <w:rsid w:val="00D17D44"/>
    <w:rsid w:val="00D17D52"/>
    <w:rsid w:val="00D17F28"/>
    <w:rsid w:val="00D2009C"/>
    <w:rsid w:val="00D20598"/>
    <w:rsid w:val="00D2060B"/>
    <w:rsid w:val="00D2061D"/>
    <w:rsid w:val="00D2074F"/>
    <w:rsid w:val="00D20806"/>
    <w:rsid w:val="00D20BD6"/>
    <w:rsid w:val="00D20CE4"/>
    <w:rsid w:val="00D20D34"/>
    <w:rsid w:val="00D21109"/>
    <w:rsid w:val="00D213C6"/>
    <w:rsid w:val="00D2167A"/>
    <w:rsid w:val="00D2176E"/>
    <w:rsid w:val="00D21A9B"/>
    <w:rsid w:val="00D21ABF"/>
    <w:rsid w:val="00D21C72"/>
    <w:rsid w:val="00D21DA7"/>
    <w:rsid w:val="00D21EA6"/>
    <w:rsid w:val="00D21ED4"/>
    <w:rsid w:val="00D21F7F"/>
    <w:rsid w:val="00D22000"/>
    <w:rsid w:val="00D222F5"/>
    <w:rsid w:val="00D22313"/>
    <w:rsid w:val="00D2251B"/>
    <w:rsid w:val="00D226CF"/>
    <w:rsid w:val="00D226FE"/>
    <w:rsid w:val="00D22823"/>
    <w:rsid w:val="00D2283D"/>
    <w:rsid w:val="00D229A5"/>
    <w:rsid w:val="00D22A42"/>
    <w:rsid w:val="00D22AA6"/>
    <w:rsid w:val="00D22C63"/>
    <w:rsid w:val="00D22F38"/>
    <w:rsid w:val="00D233C0"/>
    <w:rsid w:val="00D23525"/>
    <w:rsid w:val="00D23720"/>
    <w:rsid w:val="00D23BE0"/>
    <w:rsid w:val="00D23F2A"/>
    <w:rsid w:val="00D24142"/>
    <w:rsid w:val="00D2425F"/>
    <w:rsid w:val="00D24403"/>
    <w:rsid w:val="00D2450B"/>
    <w:rsid w:val="00D246E7"/>
    <w:rsid w:val="00D246E8"/>
    <w:rsid w:val="00D2499F"/>
    <w:rsid w:val="00D24C37"/>
    <w:rsid w:val="00D24CB3"/>
    <w:rsid w:val="00D24ED8"/>
    <w:rsid w:val="00D2500F"/>
    <w:rsid w:val="00D2528F"/>
    <w:rsid w:val="00D252DA"/>
    <w:rsid w:val="00D253CA"/>
    <w:rsid w:val="00D254D8"/>
    <w:rsid w:val="00D255AA"/>
    <w:rsid w:val="00D25B85"/>
    <w:rsid w:val="00D25D37"/>
    <w:rsid w:val="00D26338"/>
    <w:rsid w:val="00D263D3"/>
    <w:rsid w:val="00D263D5"/>
    <w:rsid w:val="00D26454"/>
    <w:rsid w:val="00D265D4"/>
    <w:rsid w:val="00D2662D"/>
    <w:rsid w:val="00D26750"/>
    <w:rsid w:val="00D26A3F"/>
    <w:rsid w:val="00D26B0B"/>
    <w:rsid w:val="00D26BF2"/>
    <w:rsid w:val="00D26C6C"/>
    <w:rsid w:val="00D26D31"/>
    <w:rsid w:val="00D26E88"/>
    <w:rsid w:val="00D26F4F"/>
    <w:rsid w:val="00D27425"/>
    <w:rsid w:val="00D27994"/>
    <w:rsid w:val="00D27A3E"/>
    <w:rsid w:val="00D27CF4"/>
    <w:rsid w:val="00D27F4B"/>
    <w:rsid w:val="00D27FF1"/>
    <w:rsid w:val="00D30114"/>
    <w:rsid w:val="00D30158"/>
    <w:rsid w:val="00D301CC"/>
    <w:rsid w:val="00D30380"/>
    <w:rsid w:val="00D3068C"/>
    <w:rsid w:val="00D3070E"/>
    <w:rsid w:val="00D307AE"/>
    <w:rsid w:val="00D30864"/>
    <w:rsid w:val="00D30AAD"/>
    <w:rsid w:val="00D30B4F"/>
    <w:rsid w:val="00D30BE4"/>
    <w:rsid w:val="00D30D25"/>
    <w:rsid w:val="00D30E81"/>
    <w:rsid w:val="00D30F8F"/>
    <w:rsid w:val="00D3132E"/>
    <w:rsid w:val="00D313CB"/>
    <w:rsid w:val="00D313D8"/>
    <w:rsid w:val="00D313DC"/>
    <w:rsid w:val="00D31AC5"/>
    <w:rsid w:val="00D31B41"/>
    <w:rsid w:val="00D32169"/>
    <w:rsid w:val="00D321A4"/>
    <w:rsid w:val="00D321AD"/>
    <w:rsid w:val="00D325A4"/>
    <w:rsid w:val="00D3264C"/>
    <w:rsid w:val="00D3272A"/>
    <w:rsid w:val="00D3279A"/>
    <w:rsid w:val="00D32840"/>
    <w:rsid w:val="00D32925"/>
    <w:rsid w:val="00D32D4F"/>
    <w:rsid w:val="00D32D5A"/>
    <w:rsid w:val="00D32E30"/>
    <w:rsid w:val="00D33020"/>
    <w:rsid w:val="00D330E9"/>
    <w:rsid w:val="00D33271"/>
    <w:rsid w:val="00D33309"/>
    <w:rsid w:val="00D334F9"/>
    <w:rsid w:val="00D3358A"/>
    <w:rsid w:val="00D335DB"/>
    <w:rsid w:val="00D335F7"/>
    <w:rsid w:val="00D33807"/>
    <w:rsid w:val="00D338B5"/>
    <w:rsid w:val="00D339D8"/>
    <w:rsid w:val="00D33A5A"/>
    <w:rsid w:val="00D33B6A"/>
    <w:rsid w:val="00D33ED2"/>
    <w:rsid w:val="00D34065"/>
    <w:rsid w:val="00D34157"/>
    <w:rsid w:val="00D341BA"/>
    <w:rsid w:val="00D34264"/>
    <w:rsid w:val="00D34331"/>
    <w:rsid w:val="00D343CA"/>
    <w:rsid w:val="00D34660"/>
    <w:rsid w:val="00D34A2D"/>
    <w:rsid w:val="00D34AB7"/>
    <w:rsid w:val="00D34CD1"/>
    <w:rsid w:val="00D35059"/>
    <w:rsid w:val="00D351DF"/>
    <w:rsid w:val="00D35296"/>
    <w:rsid w:val="00D353B0"/>
    <w:rsid w:val="00D3548C"/>
    <w:rsid w:val="00D359A4"/>
    <w:rsid w:val="00D35DF1"/>
    <w:rsid w:val="00D35E07"/>
    <w:rsid w:val="00D35F28"/>
    <w:rsid w:val="00D3623C"/>
    <w:rsid w:val="00D3628D"/>
    <w:rsid w:val="00D3632B"/>
    <w:rsid w:val="00D3635E"/>
    <w:rsid w:val="00D3640C"/>
    <w:rsid w:val="00D366EA"/>
    <w:rsid w:val="00D3673E"/>
    <w:rsid w:val="00D3692F"/>
    <w:rsid w:val="00D3696D"/>
    <w:rsid w:val="00D36D10"/>
    <w:rsid w:val="00D36FEB"/>
    <w:rsid w:val="00D3723C"/>
    <w:rsid w:val="00D372F7"/>
    <w:rsid w:val="00D37431"/>
    <w:rsid w:val="00D374BC"/>
    <w:rsid w:val="00D3765C"/>
    <w:rsid w:val="00D3768A"/>
    <w:rsid w:val="00D37764"/>
    <w:rsid w:val="00D3778A"/>
    <w:rsid w:val="00D379B6"/>
    <w:rsid w:val="00D37ABC"/>
    <w:rsid w:val="00D37BFD"/>
    <w:rsid w:val="00D37CC8"/>
    <w:rsid w:val="00D40088"/>
    <w:rsid w:val="00D401EA"/>
    <w:rsid w:val="00D40259"/>
    <w:rsid w:val="00D403B1"/>
    <w:rsid w:val="00D40439"/>
    <w:rsid w:val="00D40805"/>
    <w:rsid w:val="00D4090E"/>
    <w:rsid w:val="00D40AAD"/>
    <w:rsid w:val="00D40D16"/>
    <w:rsid w:val="00D40E54"/>
    <w:rsid w:val="00D40FFD"/>
    <w:rsid w:val="00D411F1"/>
    <w:rsid w:val="00D41278"/>
    <w:rsid w:val="00D413B8"/>
    <w:rsid w:val="00D41611"/>
    <w:rsid w:val="00D416D5"/>
    <w:rsid w:val="00D41A14"/>
    <w:rsid w:val="00D41F25"/>
    <w:rsid w:val="00D4234A"/>
    <w:rsid w:val="00D4238F"/>
    <w:rsid w:val="00D423D1"/>
    <w:rsid w:val="00D424BE"/>
    <w:rsid w:val="00D424E6"/>
    <w:rsid w:val="00D42841"/>
    <w:rsid w:val="00D42A22"/>
    <w:rsid w:val="00D42A9E"/>
    <w:rsid w:val="00D42C14"/>
    <w:rsid w:val="00D42D3B"/>
    <w:rsid w:val="00D42E0A"/>
    <w:rsid w:val="00D42E5A"/>
    <w:rsid w:val="00D42FF8"/>
    <w:rsid w:val="00D4300C"/>
    <w:rsid w:val="00D43133"/>
    <w:rsid w:val="00D4319A"/>
    <w:rsid w:val="00D43294"/>
    <w:rsid w:val="00D43617"/>
    <w:rsid w:val="00D43622"/>
    <w:rsid w:val="00D4377B"/>
    <w:rsid w:val="00D43905"/>
    <w:rsid w:val="00D439B5"/>
    <w:rsid w:val="00D43BBC"/>
    <w:rsid w:val="00D43C7D"/>
    <w:rsid w:val="00D43CFA"/>
    <w:rsid w:val="00D43E98"/>
    <w:rsid w:val="00D43F7B"/>
    <w:rsid w:val="00D44291"/>
    <w:rsid w:val="00D4445C"/>
    <w:rsid w:val="00D4489E"/>
    <w:rsid w:val="00D4495A"/>
    <w:rsid w:val="00D44A28"/>
    <w:rsid w:val="00D44B9A"/>
    <w:rsid w:val="00D44CEE"/>
    <w:rsid w:val="00D44E04"/>
    <w:rsid w:val="00D44E8C"/>
    <w:rsid w:val="00D44F40"/>
    <w:rsid w:val="00D450FE"/>
    <w:rsid w:val="00D451C2"/>
    <w:rsid w:val="00D452D3"/>
    <w:rsid w:val="00D452E0"/>
    <w:rsid w:val="00D452E9"/>
    <w:rsid w:val="00D45310"/>
    <w:rsid w:val="00D453C3"/>
    <w:rsid w:val="00D4557F"/>
    <w:rsid w:val="00D455B2"/>
    <w:rsid w:val="00D4568F"/>
    <w:rsid w:val="00D45AC6"/>
    <w:rsid w:val="00D45B96"/>
    <w:rsid w:val="00D45D3A"/>
    <w:rsid w:val="00D45D71"/>
    <w:rsid w:val="00D460C1"/>
    <w:rsid w:val="00D4627F"/>
    <w:rsid w:val="00D46329"/>
    <w:rsid w:val="00D465B8"/>
    <w:rsid w:val="00D4671D"/>
    <w:rsid w:val="00D46782"/>
    <w:rsid w:val="00D469C4"/>
    <w:rsid w:val="00D46B2D"/>
    <w:rsid w:val="00D46BBF"/>
    <w:rsid w:val="00D46C0E"/>
    <w:rsid w:val="00D46CAB"/>
    <w:rsid w:val="00D46DE7"/>
    <w:rsid w:val="00D47047"/>
    <w:rsid w:val="00D47053"/>
    <w:rsid w:val="00D47116"/>
    <w:rsid w:val="00D47124"/>
    <w:rsid w:val="00D47364"/>
    <w:rsid w:val="00D474A1"/>
    <w:rsid w:val="00D477F9"/>
    <w:rsid w:val="00D4791C"/>
    <w:rsid w:val="00D47D3B"/>
    <w:rsid w:val="00D47D94"/>
    <w:rsid w:val="00D502F4"/>
    <w:rsid w:val="00D503BD"/>
    <w:rsid w:val="00D50505"/>
    <w:rsid w:val="00D505F0"/>
    <w:rsid w:val="00D5061E"/>
    <w:rsid w:val="00D508C4"/>
    <w:rsid w:val="00D50A3A"/>
    <w:rsid w:val="00D50B71"/>
    <w:rsid w:val="00D50C20"/>
    <w:rsid w:val="00D50C80"/>
    <w:rsid w:val="00D50DB4"/>
    <w:rsid w:val="00D50DD5"/>
    <w:rsid w:val="00D50E58"/>
    <w:rsid w:val="00D50F64"/>
    <w:rsid w:val="00D50F82"/>
    <w:rsid w:val="00D510E4"/>
    <w:rsid w:val="00D51188"/>
    <w:rsid w:val="00D51346"/>
    <w:rsid w:val="00D5144A"/>
    <w:rsid w:val="00D5144D"/>
    <w:rsid w:val="00D51849"/>
    <w:rsid w:val="00D51AA2"/>
    <w:rsid w:val="00D51E15"/>
    <w:rsid w:val="00D520E4"/>
    <w:rsid w:val="00D521A8"/>
    <w:rsid w:val="00D52395"/>
    <w:rsid w:val="00D5248C"/>
    <w:rsid w:val="00D524AA"/>
    <w:rsid w:val="00D52724"/>
    <w:rsid w:val="00D52893"/>
    <w:rsid w:val="00D5293B"/>
    <w:rsid w:val="00D52A5D"/>
    <w:rsid w:val="00D52AAD"/>
    <w:rsid w:val="00D52ADD"/>
    <w:rsid w:val="00D52AEB"/>
    <w:rsid w:val="00D52BF1"/>
    <w:rsid w:val="00D52BF8"/>
    <w:rsid w:val="00D52C8E"/>
    <w:rsid w:val="00D52CE3"/>
    <w:rsid w:val="00D52E30"/>
    <w:rsid w:val="00D53173"/>
    <w:rsid w:val="00D534F5"/>
    <w:rsid w:val="00D53677"/>
    <w:rsid w:val="00D53791"/>
    <w:rsid w:val="00D53A1C"/>
    <w:rsid w:val="00D53C8F"/>
    <w:rsid w:val="00D53DFF"/>
    <w:rsid w:val="00D53E69"/>
    <w:rsid w:val="00D53F4F"/>
    <w:rsid w:val="00D54726"/>
    <w:rsid w:val="00D54824"/>
    <w:rsid w:val="00D54B35"/>
    <w:rsid w:val="00D54B60"/>
    <w:rsid w:val="00D54C99"/>
    <w:rsid w:val="00D54CB0"/>
    <w:rsid w:val="00D54D50"/>
    <w:rsid w:val="00D54E95"/>
    <w:rsid w:val="00D54EAD"/>
    <w:rsid w:val="00D54F6A"/>
    <w:rsid w:val="00D54F70"/>
    <w:rsid w:val="00D5531A"/>
    <w:rsid w:val="00D557AC"/>
    <w:rsid w:val="00D55B72"/>
    <w:rsid w:val="00D55CB2"/>
    <w:rsid w:val="00D55E36"/>
    <w:rsid w:val="00D55E9B"/>
    <w:rsid w:val="00D55EF6"/>
    <w:rsid w:val="00D55F7E"/>
    <w:rsid w:val="00D55FD1"/>
    <w:rsid w:val="00D56058"/>
    <w:rsid w:val="00D5660C"/>
    <w:rsid w:val="00D567D0"/>
    <w:rsid w:val="00D5693B"/>
    <w:rsid w:val="00D56A48"/>
    <w:rsid w:val="00D56B4C"/>
    <w:rsid w:val="00D56B7E"/>
    <w:rsid w:val="00D57272"/>
    <w:rsid w:val="00D57393"/>
    <w:rsid w:val="00D57611"/>
    <w:rsid w:val="00D57BF8"/>
    <w:rsid w:val="00D57C95"/>
    <w:rsid w:val="00D57FF7"/>
    <w:rsid w:val="00D60036"/>
    <w:rsid w:val="00D6019A"/>
    <w:rsid w:val="00D60297"/>
    <w:rsid w:val="00D603BD"/>
    <w:rsid w:val="00D6058A"/>
    <w:rsid w:val="00D60818"/>
    <w:rsid w:val="00D6092A"/>
    <w:rsid w:val="00D6094A"/>
    <w:rsid w:val="00D60AB9"/>
    <w:rsid w:val="00D60D41"/>
    <w:rsid w:val="00D60D9E"/>
    <w:rsid w:val="00D60E78"/>
    <w:rsid w:val="00D615B0"/>
    <w:rsid w:val="00D615B9"/>
    <w:rsid w:val="00D61601"/>
    <w:rsid w:val="00D6178F"/>
    <w:rsid w:val="00D61A14"/>
    <w:rsid w:val="00D61B86"/>
    <w:rsid w:val="00D61C4D"/>
    <w:rsid w:val="00D61D02"/>
    <w:rsid w:val="00D61F6D"/>
    <w:rsid w:val="00D62165"/>
    <w:rsid w:val="00D6232F"/>
    <w:rsid w:val="00D6234C"/>
    <w:rsid w:val="00D62455"/>
    <w:rsid w:val="00D62747"/>
    <w:rsid w:val="00D62AD6"/>
    <w:rsid w:val="00D62B4B"/>
    <w:rsid w:val="00D62ECF"/>
    <w:rsid w:val="00D62F3C"/>
    <w:rsid w:val="00D632ED"/>
    <w:rsid w:val="00D63434"/>
    <w:rsid w:val="00D63549"/>
    <w:rsid w:val="00D63699"/>
    <w:rsid w:val="00D63755"/>
    <w:rsid w:val="00D63763"/>
    <w:rsid w:val="00D63834"/>
    <w:rsid w:val="00D6390E"/>
    <w:rsid w:val="00D639DC"/>
    <w:rsid w:val="00D63CD8"/>
    <w:rsid w:val="00D63D30"/>
    <w:rsid w:val="00D63E25"/>
    <w:rsid w:val="00D63F18"/>
    <w:rsid w:val="00D640BB"/>
    <w:rsid w:val="00D64273"/>
    <w:rsid w:val="00D6461C"/>
    <w:rsid w:val="00D64694"/>
    <w:rsid w:val="00D64727"/>
    <w:rsid w:val="00D64824"/>
    <w:rsid w:val="00D649B4"/>
    <w:rsid w:val="00D64A40"/>
    <w:rsid w:val="00D64AAA"/>
    <w:rsid w:val="00D64C97"/>
    <w:rsid w:val="00D64CE0"/>
    <w:rsid w:val="00D64D13"/>
    <w:rsid w:val="00D64DDE"/>
    <w:rsid w:val="00D64E33"/>
    <w:rsid w:val="00D64FE2"/>
    <w:rsid w:val="00D65098"/>
    <w:rsid w:val="00D6517E"/>
    <w:rsid w:val="00D656F9"/>
    <w:rsid w:val="00D65BD2"/>
    <w:rsid w:val="00D65F5F"/>
    <w:rsid w:val="00D65FE4"/>
    <w:rsid w:val="00D66022"/>
    <w:rsid w:val="00D660B0"/>
    <w:rsid w:val="00D66250"/>
    <w:rsid w:val="00D66452"/>
    <w:rsid w:val="00D664FE"/>
    <w:rsid w:val="00D66F74"/>
    <w:rsid w:val="00D670EE"/>
    <w:rsid w:val="00D67176"/>
    <w:rsid w:val="00D672A4"/>
    <w:rsid w:val="00D67709"/>
    <w:rsid w:val="00D679D7"/>
    <w:rsid w:val="00D67A0D"/>
    <w:rsid w:val="00D67BD3"/>
    <w:rsid w:val="00D67E22"/>
    <w:rsid w:val="00D68476"/>
    <w:rsid w:val="00D701D3"/>
    <w:rsid w:val="00D70540"/>
    <w:rsid w:val="00D70664"/>
    <w:rsid w:val="00D706AB"/>
    <w:rsid w:val="00D70829"/>
    <w:rsid w:val="00D70A75"/>
    <w:rsid w:val="00D7148C"/>
    <w:rsid w:val="00D714A4"/>
    <w:rsid w:val="00D71507"/>
    <w:rsid w:val="00D71742"/>
    <w:rsid w:val="00D718E9"/>
    <w:rsid w:val="00D71955"/>
    <w:rsid w:val="00D71994"/>
    <w:rsid w:val="00D71D55"/>
    <w:rsid w:val="00D71E8C"/>
    <w:rsid w:val="00D721D9"/>
    <w:rsid w:val="00D72329"/>
    <w:rsid w:val="00D72385"/>
    <w:rsid w:val="00D72702"/>
    <w:rsid w:val="00D72DAD"/>
    <w:rsid w:val="00D72E90"/>
    <w:rsid w:val="00D72ED8"/>
    <w:rsid w:val="00D72F18"/>
    <w:rsid w:val="00D72FA1"/>
    <w:rsid w:val="00D731F9"/>
    <w:rsid w:val="00D7331F"/>
    <w:rsid w:val="00D7344C"/>
    <w:rsid w:val="00D73623"/>
    <w:rsid w:val="00D7382F"/>
    <w:rsid w:val="00D73912"/>
    <w:rsid w:val="00D73CA3"/>
    <w:rsid w:val="00D73DFA"/>
    <w:rsid w:val="00D73E6A"/>
    <w:rsid w:val="00D73F78"/>
    <w:rsid w:val="00D74257"/>
    <w:rsid w:val="00D74756"/>
    <w:rsid w:val="00D747E8"/>
    <w:rsid w:val="00D74BA4"/>
    <w:rsid w:val="00D74BE7"/>
    <w:rsid w:val="00D74F6B"/>
    <w:rsid w:val="00D7502D"/>
    <w:rsid w:val="00D75059"/>
    <w:rsid w:val="00D75079"/>
    <w:rsid w:val="00D75145"/>
    <w:rsid w:val="00D752CB"/>
    <w:rsid w:val="00D753FC"/>
    <w:rsid w:val="00D75680"/>
    <w:rsid w:val="00D75801"/>
    <w:rsid w:val="00D75B3D"/>
    <w:rsid w:val="00D75DAE"/>
    <w:rsid w:val="00D75E99"/>
    <w:rsid w:val="00D7600D"/>
    <w:rsid w:val="00D76097"/>
    <w:rsid w:val="00D7609A"/>
    <w:rsid w:val="00D7638B"/>
    <w:rsid w:val="00D763D4"/>
    <w:rsid w:val="00D7664E"/>
    <w:rsid w:val="00D768F7"/>
    <w:rsid w:val="00D76B78"/>
    <w:rsid w:val="00D76CEB"/>
    <w:rsid w:val="00D76DC8"/>
    <w:rsid w:val="00D7702B"/>
    <w:rsid w:val="00D7711F"/>
    <w:rsid w:val="00D77159"/>
    <w:rsid w:val="00D772A9"/>
    <w:rsid w:val="00D77471"/>
    <w:rsid w:val="00D778A4"/>
    <w:rsid w:val="00D778EA"/>
    <w:rsid w:val="00D77ACE"/>
    <w:rsid w:val="00D80050"/>
    <w:rsid w:val="00D8005F"/>
    <w:rsid w:val="00D804C0"/>
    <w:rsid w:val="00D80789"/>
    <w:rsid w:val="00D808D7"/>
    <w:rsid w:val="00D80AE7"/>
    <w:rsid w:val="00D80BC0"/>
    <w:rsid w:val="00D80DDC"/>
    <w:rsid w:val="00D80E13"/>
    <w:rsid w:val="00D80EA4"/>
    <w:rsid w:val="00D81407"/>
    <w:rsid w:val="00D815D2"/>
    <w:rsid w:val="00D817D7"/>
    <w:rsid w:val="00D81867"/>
    <w:rsid w:val="00D819C3"/>
    <w:rsid w:val="00D819F0"/>
    <w:rsid w:val="00D81BEF"/>
    <w:rsid w:val="00D81DA2"/>
    <w:rsid w:val="00D82046"/>
    <w:rsid w:val="00D82248"/>
    <w:rsid w:val="00D82263"/>
    <w:rsid w:val="00D823D3"/>
    <w:rsid w:val="00D825BB"/>
    <w:rsid w:val="00D82632"/>
    <w:rsid w:val="00D826EE"/>
    <w:rsid w:val="00D82799"/>
    <w:rsid w:val="00D82A90"/>
    <w:rsid w:val="00D82AAD"/>
    <w:rsid w:val="00D82FDF"/>
    <w:rsid w:val="00D830AE"/>
    <w:rsid w:val="00D83103"/>
    <w:rsid w:val="00D831BA"/>
    <w:rsid w:val="00D83248"/>
    <w:rsid w:val="00D834A7"/>
    <w:rsid w:val="00D83529"/>
    <w:rsid w:val="00D8364C"/>
    <w:rsid w:val="00D83787"/>
    <w:rsid w:val="00D8379C"/>
    <w:rsid w:val="00D83A19"/>
    <w:rsid w:val="00D83A8B"/>
    <w:rsid w:val="00D83A93"/>
    <w:rsid w:val="00D83AA5"/>
    <w:rsid w:val="00D83B40"/>
    <w:rsid w:val="00D83BA9"/>
    <w:rsid w:val="00D83C0A"/>
    <w:rsid w:val="00D84247"/>
    <w:rsid w:val="00D843CF"/>
    <w:rsid w:val="00D8446A"/>
    <w:rsid w:val="00D849B3"/>
    <w:rsid w:val="00D84B0F"/>
    <w:rsid w:val="00D84BAC"/>
    <w:rsid w:val="00D84E16"/>
    <w:rsid w:val="00D85062"/>
    <w:rsid w:val="00D85078"/>
    <w:rsid w:val="00D85229"/>
    <w:rsid w:val="00D853E5"/>
    <w:rsid w:val="00D8540A"/>
    <w:rsid w:val="00D85734"/>
    <w:rsid w:val="00D858EA"/>
    <w:rsid w:val="00D858FC"/>
    <w:rsid w:val="00D85BE9"/>
    <w:rsid w:val="00D85CD4"/>
    <w:rsid w:val="00D85D16"/>
    <w:rsid w:val="00D85F0D"/>
    <w:rsid w:val="00D86031"/>
    <w:rsid w:val="00D860DA"/>
    <w:rsid w:val="00D86102"/>
    <w:rsid w:val="00D8614D"/>
    <w:rsid w:val="00D861EB"/>
    <w:rsid w:val="00D862FB"/>
    <w:rsid w:val="00D86574"/>
    <w:rsid w:val="00D865C5"/>
    <w:rsid w:val="00D86736"/>
    <w:rsid w:val="00D8677F"/>
    <w:rsid w:val="00D8680E"/>
    <w:rsid w:val="00D868EC"/>
    <w:rsid w:val="00D86D16"/>
    <w:rsid w:val="00D86D44"/>
    <w:rsid w:val="00D86D98"/>
    <w:rsid w:val="00D86EF9"/>
    <w:rsid w:val="00D870BB"/>
    <w:rsid w:val="00D870E9"/>
    <w:rsid w:val="00D871C8"/>
    <w:rsid w:val="00D871D5"/>
    <w:rsid w:val="00D872BF"/>
    <w:rsid w:val="00D873C0"/>
    <w:rsid w:val="00D874DE"/>
    <w:rsid w:val="00D874F8"/>
    <w:rsid w:val="00D8752F"/>
    <w:rsid w:val="00D87657"/>
    <w:rsid w:val="00D87767"/>
    <w:rsid w:val="00D8779B"/>
    <w:rsid w:val="00D87955"/>
    <w:rsid w:val="00D87A4E"/>
    <w:rsid w:val="00D87A6F"/>
    <w:rsid w:val="00D87AEA"/>
    <w:rsid w:val="00D87BDD"/>
    <w:rsid w:val="00D87CDD"/>
    <w:rsid w:val="00D87D89"/>
    <w:rsid w:val="00D87DAB"/>
    <w:rsid w:val="00D87DB5"/>
    <w:rsid w:val="00D87E85"/>
    <w:rsid w:val="00D87EF1"/>
    <w:rsid w:val="00D87F98"/>
    <w:rsid w:val="00D87FDF"/>
    <w:rsid w:val="00D90020"/>
    <w:rsid w:val="00D90042"/>
    <w:rsid w:val="00D9096B"/>
    <w:rsid w:val="00D90A4F"/>
    <w:rsid w:val="00D90CFD"/>
    <w:rsid w:val="00D90D93"/>
    <w:rsid w:val="00D90E33"/>
    <w:rsid w:val="00D9139E"/>
    <w:rsid w:val="00D915FE"/>
    <w:rsid w:val="00D91762"/>
    <w:rsid w:val="00D917C6"/>
    <w:rsid w:val="00D91827"/>
    <w:rsid w:val="00D918BE"/>
    <w:rsid w:val="00D91985"/>
    <w:rsid w:val="00D9198C"/>
    <w:rsid w:val="00D919AF"/>
    <w:rsid w:val="00D91ABF"/>
    <w:rsid w:val="00D91C9C"/>
    <w:rsid w:val="00D921DF"/>
    <w:rsid w:val="00D925FD"/>
    <w:rsid w:val="00D92629"/>
    <w:rsid w:val="00D92D1F"/>
    <w:rsid w:val="00D92D49"/>
    <w:rsid w:val="00D92D4F"/>
    <w:rsid w:val="00D92FC5"/>
    <w:rsid w:val="00D9311E"/>
    <w:rsid w:val="00D93138"/>
    <w:rsid w:val="00D93526"/>
    <w:rsid w:val="00D93618"/>
    <w:rsid w:val="00D9395C"/>
    <w:rsid w:val="00D93990"/>
    <w:rsid w:val="00D939D8"/>
    <w:rsid w:val="00D93A91"/>
    <w:rsid w:val="00D93C28"/>
    <w:rsid w:val="00D93DA0"/>
    <w:rsid w:val="00D940EF"/>
    <w:rsid w:val="00D9479D"/>
    <w:rsid w:val="00D947ED"/>
    <w:rsid w:val="00D947FD"/>
    <w:rsid w:val="00D9499D"/>
    <w:rsid w:val="00D949D4"/>
    <w:rsid w:val="00D94CC5"/>
    <w:rsid w:val="00D94E97"/>
    <w:rsid w:val="00D95325"/>
    <w:rsid w:val="00D953FB"/>
    <w:rsid w:val="00D95609"/>
    <w:rsid w:val="00D95941"/>
    <w:rsid w:val="00D95DAF"/>
    <w:rsid w:val="00D96266"/>
    <w:rsid w:val="00D96285"/>
    <w:rsid w:val="00D962B5"/>
    <w:rsid w:val="00D9638E"/>
    <w:rsid w:val="00D963B1"/>
    <w:rsid w:val="00D964F4"/>
    <w:rsid w:val="00D969D9"/>
    <w:rsid w:val="00D96A10"/>
    <w:rsid w:val="00D96A9B"/>
    <w:rsid w:val="00D96C0F"/>
    <w:rsid w:val="00D96CE7"/>
    <w:rsid w:val="00D96F93"/>
    <w:rsid w:val="00D970B3"/>
    <w:rsid w:val="00D971FB"/>
    <w:rsid w:val="00D973FB"/>
    <w:rsid w:val="00D97502"/>
    <w:rsid w:val="00D9757A"/>
    <w:rsid w:val="00D97899"/>
    <w:rsid w:val="00D97BC7"/>
    <w:rsid w:val="00D97CA0"/>
    <w:rsid w:val="00D97D2E"/>
    <w:rsid w:val="00D97D7F"/>
    <w:rsid w:val="00D97E16"/>
    <w:rsid w:val="00D97E78"/>
    <w:rsid w:val="00D97F8F"/>
    <w:rsid w:val="00D9A3F1"/>
    <w:rsid w:val="00DA004F"/>
    <w:rsid w:val="00DA0275"/>
    <w:rsid w:val="00DA057D"/>
    <w:rsid w:val="00DA0589"/>
    <w:rsid w:val="00DA0743"/>
    <w:rsid w:val="00DA09C7"/>
    <w:rsid w:val="00DA0A7F"/>
    <w:rsid w:val="00DA1258"/>
    <w:rsid w:val="00DA1513"/>
    <w:rsid w:val="00DA15A6"/>
    <w:rsid w:val="00DA179A"/>
    <w:rsid w:val="00DA17C7"/>
    <w:rsid w:val="00DA187A"/>
    <w:rsid w:val="00DA18A9"/>
    <w:rsid w:val="00DA18ED"/>
    <w:rsid w:val="00DA1A0E"/>
    <w:rsid w:val="00DA1B6B"/>
    <w:rsid w:val="00DA1BAA"/>
    <w:rsid w:val="00DA1FB8"/>
    <w:rsid w:val="00DA208F"/>
    <w:rsid w:val="00DA2102"/>
    <w:rsid w:val="00DA227A"/>
    <w:rsid w:val="00DA22A7"/>
    <w:rsid w:val="00DA231E"/>
    <w:rsid w:val="00DA2367"/>
    <w:rsid w:val="00DA2671"/>
    <w:rsid w:val="00DA27FB"/>
    <w:rsid w:val="00DA2BF0"/>
    <w:rsid w:val="00DA2C76"/>
    <w:rsid w:val="00DA2E66"/>
    <w:rsid w:val="00DA2ECF"/>
    <w:rsid w:val="00DA2FA2"/>
    <w:rsid w:val="00DA3073"/>
    <w:rsid w:val="00DA31FB"/>
    <w:rsid w:val="00DA32C9"/>
    <w:rsid w:val="00DA3333"/>
    <w:rsid w:val="00DA340E"/>
    <w:rsid w:val="00DA35A3"/>
    <w:rsid w:val="00DA363B"/>
    <w:rsid w:val="00DA3664"/>
    <w:rsid w:val="00DA385C"/>
    <w:rsid w:val="00DA38DD"/>
    <w:rsid w:val="00DA3C89"/>
    <w:rsid w:val="00DA3FBB"/>
    <w:rsid w:val="00DA4013"/>
    <w:rsid w:val="00DA443E"/>
    <w:rsid w:val="00DA4493"/>
    <w:rsid w:val="00DA4595"/>
    <w:rsid w:val="00DA4902"/>
    <w:rsid w:val="00DA4909"/>
    <w:rsid w:val="00DA49B0"/>
    <w:rsid w:val="00DA49F5"/>
    <w:rsid w:val="00DA4A2A"/>
    <w:rsid w:val="00DA4B42"/>
    <w:rsid w:val="00DA4F74"/>
    <w:rsid w:val="00DA4FA9"/>
    <w:rsid w:val="00DA501F"/>
    <w:rsid w:val="00DA509A"/>
    <w:rsid w:val="00DA50EA"/>
    <w:rsid w:val="00DA5608"/>
    <w:rsid w:val="00DA565D"/>
    <w:rsid w:val="00DA56C5"/>
    <w:rsid w:val="00DA574E"/>
    <w:rsid w:val="00DA57BF"/>
    <w:rsid w:val="00DA5800"/>
    <w:rsid w:val="00DA5B3B"/>
    <w:rsid w:val="00DA5B6F"/>
    <w:rsid w:val="00DA5C3D"/>
    <w:rsid w:val="00DA5F5E"/>
    <w:rsid w:val="00DA5FBC"/>
    <w:rsid w:val="00DA60BA"/>
    <w:rsid w:val="00DA646E"/>
    <w:rsid w:val="00DA6624"/>
    <w:rsid w:val="00DA676D"/>
    <w:rsid w:val="00DA6C0E"/>
    <w:rsid w:val="00DA6D7A"/>
    <w:rsid w:val="00DA6E8C"/>
    <w:rsid w:val="00DA71A9"/>
    <w:rsid w:val="00DA732C"/>
    <w:rsid w:val="00DA7333"/>
    <w:rsid w:val="00DA764C"/>
    <w:rsid w:val="00DA76D6"/>
    <w:rsid w:val="00DA775E"/>
    <w:rsid w:val="00DA79E6"/>
    <w:rsid w:val="00DA7A11"/>
    <w:rsid w:val="00DB0100"/>
    <w:rsid w:val="00DB022C"/>
    <w:rsid w:val="00DB0243"/>
    <w:rsid w:val="00DB0302"/>
    <w:rsid w:val="00DB030B"/>
    <w:rsid w:val="00DB0595"/>
    <w:rsid w:val="00DB07EA"/>
    <w:rsid w:val="00DB0A1A"/>
    <w:rsid w:val="00DB0A38"/>
    <w:rsid w:val="00DB0B62"/>
    <w:rsid w:val="00DB0B86"/>
    <w:rsid w:val="00DB0C6B"/>
    <w:rsid w:val="00DB0C9C"/>
    <w:rsid w:val="00DB0CCA"/>
    <w:rsid w:val="00DB0D41"/>
    <w:rsid w:val="00DB0DF6"/>
    <w:rsid w:val="00DB0EBA"/>
    <w:rsid w:val="00DB0F09"/>
    <w:rsid w:val="00DB10E8"/>
    <w:rsid w:val="00DB1450"/>
    <w:rsid w:val="00DB163D"/>
    <w:rsid w:val="00DB171A"/>
    <w:rsid w:val="00DB1762"/>
    <w:rsid w:val="00DB185A"/>
    <w:rsid w:val="00DB1962"/>
    <w:rsid w:val="00DB1F94"/>
    <w:rsid w:val="00DB211C"/>
    <w:rsid w:val="00DB23D1"/>
    <w:rsid w:val="00DB253E"/>
    <w:rsid w:val="00DB2541"/>
    <w:rsid w:val="00DB2590"/>
    <w:rsid w:val="00DB25DD"/>
    <w:rsid w:val="00DB2646"/>
    <w:rsid w:val="00DB29F1"/>
    <w:rsid w:val="00DB29F3"/>
    <w:rsid w:val="00DB2AF2"/>
    <w:rsid w:val="00DB2CDA"/>
    <w:rsid w:val="00DB2F9A"/>
    <w:rsid w:val="00DB3198"/>
    <w:rsid w:val="00DB3316"/>
    <w:rsid w:val="00DB3326"/>
    <w:rsid w:val="00DB38E0"/>
    <w:rsid w:val="00DB39EE"/>
    <w:rsid w:val="00DB3A7F"/>
    <w:rsid w:val="00DB3AD4"/>
    <w:rsid w:val="00DB3C3D"/>
    <w:rsid w:val="00DB3C3F"/>
    <w:rsid w:val="00DB3D85"/>
    <w:rsid w:val="00DB3EE8"/>
    <w:rsid w:val="00DB3F4F"/>
    <w:rsid w:val="00DB4164"/>
    <w:rsid w:val="00DB4201"/>
    <w:rsid w:val="00DB4703"/>
    <w:rsid w:val="00DB47A3"/>
    <w:rsid w:val="00DB494F"/>
    <w:rsid w:val="00DB497E"/>
    <w:rsid w:val="00DB4BDE"/>
    <w:rsid w:val="00DB4C8E"/>
    <w:rsid w:val="00DB4E7F"/>
    <w:rsid w:val="00DB51B1"/>
    <w:rsid w:val="00DB549E"/>
    <w:rsid w:val="00DB5602"/>
    <w:rsid w:val="00DB5A21"/>
    <w:rsid w:val="00DB5FD4"/>
    <w:rsid w:val="00DB636D"/>
    <w:rsid w:val="00DB6391"/>
    <w:rsid w:val="00DB63BD"/>
    <w:rsid w:val="00DB6474"/>
    <w:rsid w:val="00DB6701"/>
    <w:rsid w:val="00DB6863"/>
    <w:rsid w:val="00DB690B"/>
    <w:rsid w:val="00DB6B35"/>
    <w:rsid w:val="00DB6B42"/>
    <w:rsid w:val="00DB6D3B"/>
    <w:rsid w:val="00DB6EFA"/>
    <w:rsid w:val="00DB6F8E"/>
    <w:rsid w:val="00DB6FB3"/>
    <w:rsid w:val="00DB7145"/>
    <w:rsid w:val="00DB75F4"/>
    <w:rsid w:val="00DB7666"/>
    <w:rsid w:val="00DB77F7"/>
    <w:rsid w:val="00DB790B"/>
    <w:rsid w:val="00DB7B4A"/>
    <w:rsid w:val="00DB7D6D"/>
    <w:rsid w:val="00DB7EAB"/>
    <w:rsid w:val="00DBCC21"/>
    <w:rsid w:val="00DC0103"/>
    <w:rsid w:val="00DC0301"/>
    <w:rsid w:val="00DC0391"/>
    <w:rsid w:val="00DC072A"/>
    <w:rsid w:val="00DC0900"/>
    <w:rsid w:val="00DC09FF"/>
    <w:rsid w:val="00DC0BEA"/>
    <w:rsid w:val="00DC0DB6"/>
    <w:rsid w:val="00DC0EF5"/>
    <w:rsid w:val="00DC0F52"/>
    <w:rsid w:val="00DC0F62"/>
    <w:rsid w:val="00DC0F8C"/>
    <w:rsid w:val="00DC105C"/>
    <w:rsid w:val="00DC10DB"/>
    <w:rsid w:val="00DC123A"/>
    <w:rsid w:val="00DC132D"/>
    <w:rsid w:val="00DC1511"/>
    <w:rsid w:val="00DC156A"/>
    <w:rsid w:val="00DC1608"/>
    <w:rsid w:val="00DC16BE"/>
    <w:rsid w:val="00DC1777"/>
    <w:rsid w:val="00DC18A6"/>
    <w:rsid w:val="00DC1998"/>
    <w:rsid w:val="00DC1A37"/>
    <w:rsid w:val="00DC1A68"/>
    <w:rsid w:val="00DC1C1E"/>
    <w:rsid w:val="00DC1C49"/>
    <w:rsid w:val="00DC1CA6"/>
    <w:rsid w:val="00DC1CDE"/>
    <w:rsid w:val="00DC1D7A"/>
    <w:rsid w:val="00DC1E22"/>
    <w:rsid w:val="00DC1ED0"/>
    <w:rsid w:val="00DC1FB5"/>
    <w:rsid w:val="00DC23FE"/>
    <w:rsid w:val="00DC2412"/>
    <w:rsid w:val="00DC250F"/>
    <w:rsid w:val="00DC2671"/>
    <w:rsid w:val="00DC26B7"/>
    <w:rsid w:val="00DC281D"/>
    <w:rsid w:val="00DC2AE6"/>
    <w:rsid w:val="00DC2BE3"/>
    <w:rsid w:val="00DC2E56"/>
    <w:rsid w:val="00DC2FCF"/>
    <w:rsid w:val="00DC3219"/>
    <w:rsid w:val="00DC338B"/>
    <w:rsid w:val="00DC33B5"/>
    <w:rsid w:val="00DC351D"/>
    <w:rsid w:val="00DC3658"/>
    <w:rsid w:val="00DC38C6"/>
    <w:rsid w:val="00DC3BAF"/>
    <w:rsid w:val="00DC41BD"/>
    <w:rsid w:val="00DC4300"/>
    <w:rsid w:val="00DC433C"/>
    <w:rsid w:val="00DC4350"/>
    <w:rsid w:val="00DC4676"/>
    <w:rsid w:val="00DC4ADD"/>
    <w:rsid w:val="00DC4AF1"/>
    <w:rsid w:val="00DC4C89"/>
    <w:rsid w:val="00DC52A1"/>
    <w:rsid w:val="00DC5A24"/>
    <w:rsid w:val="00DC5B44"/>
    <w:rsid w:val="00DC5DCB"/>
    <w:rsid w:val="00DC6038"/>
    <w:rsid w:val="00DC6099"/>
    <w:rsid w:val="00DC60AB"/>
    <w:rsid w:val="00DC60B2"/>
    <w:rsid w:val="00DC66D0"/>
    <w:rsid w:val="00DC6756"/>
    <w:rsid w:val="00DC678A"/>
    <w:rsid w:val="00DC6793"/>
    <w:rsid w:val="00DC6DFF"/>
    <w:rsid w:val="00DC6F73"/>
    <w:rsid w:val="00DC709F"/>
    <w:rsid w:val="00DC70BC"/>
    <w:rsid w:val="00DC7227"/>
    <w:rsid w:val="00DC72C5"/>
    <w:rsid w:val="00DC7409"/>
    <w:rsid w:val="00DC749D"/>
    <w:rsid w:val="00DC75CF"/>
    <w:rsid w:val="00DC774B"/>
    <w:rsid w:val="00DC7BE8"/>
    <w:rsid w:val="00DC7CAE"/>
    <w:rsid w:val="00DD0020"/>
    <w:rsid w:val="00DD0BC5"/>
    <w:rsid w:val="00DD0D35"/>
    <w:rsid w:val="00DD0D8A"/>
    <w:rsid w:val="00DD0DA1"/>
    <w:rsid w:val="00DD1219"/>
    <w:rsid w:val="00DD13AF"/>
    <w:rsid w:val="00DD15C2"/>
    <w:rsid w:val="00DD1687"/>
    <w:rsid w:val="00DD1695"/>
    <w:rsid w:val="00DD183A"/>
    <w:rsid w:val="00DD1B48"/>
    <w:rsid w:val="00DD1D40"/>
    <w:rsid w:val="00DD2348"/>
    <w:rsid w:val="00DD251F"/>
    <w:rsid w:val="00DD263E"/>
    <w:rsid w:val="00DD2736"/>
    <w:rsid w:val="00DD2772"/>
    <w:rsid w:val="00DD29C6"/>
    <w:rsid w:val="00DD2CCF"/>
    <w:rsid w:val="00DD2F66"/>
    <w:rsid w:val="00DD3014"/>
    <w:rsid w:val="00DD3198"/>
    <w:rsid w:val="00DD3442"/>
    <w:rsid w:val="00DD3676"/>
    <w:rsid w:val="00DD38AF"/>
    <w:rsid w:val="00DD3CEF"/>
    <w:rsid w:val="00DD3D26"/>
    <w:rsid w:val="00DD3DE3"/>
    <w:rsid w:val="00DD3EE2"/>
    <w:rsid w:val="00DD3F9F"/>
    <w:rsid w:val="00DD40C4"/>
    <w:rsid w:val="00DD46B6"/>
    <w:rsid w:val="00DD4716"/>
    <w:rsid w:val="00DD471D"/>
    <w:rsid w:val="00DD4774"/>
    <w:rsid w:val="00DD48DF"/>
    <w:rsid w:val="00DD4964"/>
    <w:rsid w:val="00DD49A4"/>
    <w:rsid w:val="00DD5049"/>
    <w:rsid w:val="00DD50CD"/>
    <w:rsid w:val="00DD5164"/>
    <w:rsid w:val="00DD517B"/>
    <w:rsid w:val="00DD598D"/>
    <w:rsid w:val="00DD59F6"/>
    <w:rsid w:val="00DD5A50"/>
    <w:rsid w:val="00DD5B12"/>
    <w:rsid w:val="00DD5DFB"/>
    <w:rsid w:val="00DD5EB0"/>
    <w:rsid w:val="00DD5FBA"/>
    <w:rsid w:val="00DD628B"/>
    <w:rsid w:val="00DD629D"/>
    <w:rsid w:val="00DD63B7"/>
    <w:rsid w:val="00DD654B"/>
    <w:rsid w:val="00DD6552"/>
    <w:rsid w:val="00DD6B07"/>
    <w:rsid w:val="00DD6F9E"/>
    <w:rsid w:val="00DD7012"/>
    <w:rsid w:val="00DD7253"/>
    <w:rsid w:val="00DD7324"/>
    <w:rsid w:val="00DD73A5"/>
    <w:rsid w:val="00DD74DF"/>
    <w:rsid w:val="00DD75C6"/>
    <w:rsid w:val="00DD75E9"/>
    <w:rsid w:val="00DD7735"/>
    <w:rsid w:val="00DD775E"/>
    <w:rsid w:val="00DD798D"/>
    <w:rsid w:val="00DD799D"/>
    <w:rsid w:val="00DD7AF0"/>
    <w:rsid w:val="00DD7BCF"/>
    <w:rsid w:val="00DD7E79"/>
    <w:rsid w:val="00DE03BE"/>
    <w:rsid w:val="00DE06EF"/>
    <w:rsid w:val="00DE0B5E"/>
    <w:rsid w:val="00DE0E8A"/>
    <w:rsid w:val="00DE0F94"/>
    <w:rsid w:val="00DE1022"/>
    <w:rsid w:val="00DE113A"/>
    <w:rsid w:val="00DE13E6"/>
    <w:rsid w:val="00DE1429"/>
    <w:rsid w:val="00DE148D"/>
    <w:rsid w:val="00DE14D1"/>
    <w:rsid w:val="00DE19AB"/>
    <w:rsid w:val="00DE1B3A"/>
    <w:rsid w:val="00DE1C72"/>
    <w:rsid w:val="00DE2074"/>
    <w:rsid w:val="00DE20CE"/>
    <w:rsid w:val="00DE2980"/>
    <w:rsid w:val="00DE2A36"/>
    <w:rsid w:val="00DE2BBE"/>
    <w:rsid w:val="00DE2C07"/>
    <w:rsid w:val="00DE3229"/>
    <w:rsid w:val="00DE32CC"/>
    <w:rsid w:val="00DE386C"/>
    <w:rsid w:val="00DE3C64"/>
    <w:rsid w:val="00DE3D57"/>
    <w:rsid w:val="00DE3E17"/>
    <w:rsid w:val="00DE4097"/>
    <w:rsid w:val="00DE4351"/>
    <w:rsid w:val="00DE453A"/>
    <w:rsid w:val="00DE4925"/>
    <w:rsid w:val="00DE49B4"/>
    <w:rsid w:val="00DE4A99"/>
    <w:rsid w:val="00DE4B1D"/>
    <w:rsid w:val="00DE4CBF"/>
    <w:rsid w:val="00DE4EBE"/>
    <w:rsid w:val="00DE5025"/>
    <w:rsid w:val="00DE5390"/>
    <w:rsid w:val="00DE53FB"/>
    <w:rsid w:val="00DE56F3"/>
    <w:rsid w:val="00DE57B4"/>
    <w:rsid w:val="00DE5885"/>
    <w:rsid w:val="00DE5921"/>
    <w:rsid w:val="00DE5BBF"/>
    <w:rsid w:val="00DE5FEF"/>
    <w:rsid w:val="00DE603E"/>
    <w:rsid w:val="00DE6217"/>
    <w:rsid w:val="00DE6304"/>
    <w:rsid w:val="00DE6585"/>
    <w:rsid w:val="00DE67A9"/>
    <w:rsid w:val="00DE67D6"/>
    <w:rsid w:val="00DE6A92"/>
    <w:rsid w:val="00DE6B1D"/>
    <w:rsid w:val="00DE6FDE"/>
    <w:rsid w:val="00DE70DA"/>
    <w:rsid w:val="00DE7266"/>
    <w:rsid w:val="00DE72D6"/>
    <w:rsid w:val="00DE75DF"/>
    <w:rsid w:val="00DE769C"/>
    <w:rsid w:val="00DE7759"/>
    <w:rsid w:val="00DE777A"/>
    <w:rsid w:val="00DE78A7"/>
    <w:rsid w:val="00DE7965"/>
    <w:rsid w:val="00DE7979"/>
    <w:rsid w:val="00DE7B58"/>
    <w:rsid w:val="00DE7C58"/>
    <w:rsid w:val="00DE7CCD"/>
    <w:rsid w:val="00DE7D0D"/>
    <w:rsid w:val="00DE7D14"/>
    <w:rsid w:val="00DE7F7F"/>
    <w:rsid w:val="00DE7FF9"/>
    <w:rsid w:val="00DF0165"/>
    <w:rsid w:val="00DF01BF"/>
    <w:rsid w:val="00DF04B7"/>
    <w:rsid w:val="00DF06B5"/>
    <w:rsid w:val="00DF0701"/>
    <w:rsid w:val="00DF076B"/>
    <w:rsid w:val="00DF0838"/>
    <w:rsid w:val="00DF0A6F"/>
    <w:rsid w:val="00DF1411"/>
    <w:rsid w:val="00DF17B6"/>
    <w:rsid w:val="00DF1899"/>
    <w:rsid w:val="00DF19DA"/>
    <w:rsid w:val="00DF1B67"/>
    <w:rsid w:val="00DF219A"/>
    <w:rsid w:val="00DF250B"/>
    <w:rsid w:val="00DF25A7"/>
    <w:rsid w:val="00DF2655"/>
    <w:rsid w:val="00DF2668"/>
    <w:rsid w:val="00DF2781"/>
    <w:rsid w:val="00DF2B3C"/>
    <w:rsid w:val="00DF2D09"/>
    <w:rsid w:val="00DF2FA4"/>
    <w:rsid w:val="00DF33BE"/>
    <w:rsid w:val="00DF3510"/>
    <w:rsid w:val="00DF35E6"/>
    <w:rsid w:val="00DF3698"/>
    <w:rsid w:val="00DF36AF"/>
    <w:rsid w:val="00DF3745"/>
    <w:rsid w:val="00DF3BA7"/>
    <w:rsid w:val="00DF3C3A"/>
    <w:rsid w:val="00DF3FA7"/>
    <w:rsid w:val="00DF411F"/>
    <w:rsid w:val="00DF4199"/>
    <w:rsid w:val="00DF4261"/>
    <w:rsid w:val="00DF4496"/>
    <w:rsid w:val="00DF44F0"/>
    <w:rsid w:val="00DF44F7"/>
    <w:rsid w:val="00DF454A"/>
    <w:rsid w:val="00DF45A0"/>
    <w:rsid w:val="00DF4638"/>
    <w:rsid w:val="00DF4755"/>
    <w:rsid w:val="00DF4A09"/>
    <w:rsid w:val="00DF4BA5"/>
    <w:rsid w:val="00DF4CF4"/>
    <w:rsid w:val="00DF4F16"/>
    <w:rsid w:val="00DF528F"/>
    <w:rsid w:val="00DF5432"/>
    <w:rsid w:val="00DF56B2"/>
    <w:rsid w:val="00DF58D8"/>
    <w:rsid w:val="00DF5A3B"/>
    <w:rsid w:val="00DF5A4F"/>
    <w:rsid w:val="00DF5B31"/>
    <w:rsid w:val="00DF5BFB"/>
    <w:rsid w:val="00DF5E15"/>
    <w:rsid w:val="00DF5E92"/>
    <w:rsid w:val="00DF5EB3"/>
    <w:rsid w:val="00DF6245"/>
    <w:rsid w:val="00DF6262"/>
    <w:rsid w:val="00DF6314"/>
    <w:rsid w:val="00DF6588"/>
    <w:rsid w:val="00DF659F"/>
    <w:rsid w:val="00DF685E"/>
    <w:rsid w:val="00DF6ACF"/>
    <w:rsid w:val="00DF6C86"/>
    <w:rsid w:val="00DF6CEA"/>
    <w:rsid w:val="00DF6DA4"/>
    <w:rsid w:val="00DF6FDA"/>
    <w:rsid w:val="00DF742A"/>
    <w:rsid w:val="00DF7548"/>
    <w:rsid w:val="00DF7865"/>
    <w:rsid w:val="00DF792C"/>
    <w:rsid w:val="00DF79A8"/>
    <w:rsid w:val="00DF7C2B"/>
    <w:rsid w:val="00DF7C63"/>
    <w:rsid w:val="00DF7DBE"/>
    <w:rsid w:val="00DF7EE8"/>
    <w:rsid w:val="00DF7F49"/>
    <w:rsid w:val="00DF7FB4"/>
    <w:rsid w:val="00E0001F"/>
    <w:rsid w:val="00E0014A"/>
    <w:rsid w:val="00E002C7"/>
    <w:rsid w:val="00E0036D"/>
    <w:rsid w:val="00E005A7"/>
    <w:rsid w:val="00E006F6"/>
    <w:rsid w:val="00E00969"/>
    <w:rsid w:val="00E00A13"/>
    <w:rsid w:val="00E00A2F"/>
    <w:rsid w:val="00E00B70"/>
    <w:rsid w:val="00E00BFB"/>
    <w:rsid w:val="00E00CA4"/>
    <w:rsid w:val="00E00EB7"/>
    <w:rsid w:val="00E00F5D"/>
    <w:rsid w:val="00E01120"/>
    <w:rsid w:val="00E012A1"/>
    <w:rsid w:val="00E013BB"/>
    <w:rsid w:val="00E01613"/>
    <w:rsid w:val="00E017D9"/>
    <w:rsid w:val="00E01A7E"/>
    <w:rsid w:val="00E01B60"/>
    <w:rsid w:val="00E01BFE"/>
    <w:rsid w:val="00E01C37"/>
    <w:rsid w:val="00E01C9A"/>
    <w:rsid w:val="00E01EFD"/>
    <w:rsid w:val="00E0210F"/>
    <w:rsid w:val="00E021F6"/>
    <w:rsid w:val="00E0224D"/>
    <w:rsid w:val="00E02401"/>
    <w:rsid w:val="00E025D6"/>
    <w:rsid w:val="00E02606"/>
    <w:rsid w:val="00E02967"/>
    <w:rsid w:val="00E02B33"/>
    <w:rsid w:val="00E02B4D"/>
    <w:rsid w:val="00E02CC4"/>
    <w:rsid w:val="00E02F8B"/>
    <w:rsid w:val="00E0310D"/>
    <w:rsid w:val="00E031CE"/>
    <w:rsid w:val="00E03207"/>
    <w:rsid w:val="00E03287"/>
    <w:rsid w:val="00E0331C"/>
    <w:rsid w:val="00E03349"/>
    <w:rsid w:val="00E035C3"/>
    <w:rsid w:val="00E03643"/>
    <w:rsid w:val="00E0369D"/>
    <w:rsid w:val="00E039B5"/>
    <w:rsid w:val="00E039FA"/>
    <w:rsid w:val="00E03AEF"/>
    <w:rsid w:val="00E03EAB"/>
    <w:rsid w:val="00E03EEB"/>
    <w:rsid w:val="00E041C1"/>
    <w:rsid w:val="00E04324"/>
    <w:rsid w:val="00E04399"/>
    <w:rsid w:val="00E043D9"/>
    <w:rsid w:val="00E044CB"/>
    <w:rsid w:val="00E045A7"/>
    <w:rsid w:val="00E045AF"/>
    <w:rsid w:val="00E04662"/>
    <w:rsid w:val="00E0479E"/>
    <w:rsid w:val="00E04DDE"/>
    <w:rsid w:val="00E04DFB"/>
    <w:rsid w:val="00E04E8F"/>
    <w:rsid w:val="00E04F2F"/>
    <w:rsid w:val="00E04FE0"/>
    <w:rsid w:val="00E050BE"/>
    <w:rsid w:val="00E05295"/>
    <w:rsid w:val="00E05300"/>
    <w:rsid w:val="00E05441"/>
    <w:rsid w:val="00E05C3F"/>
    <w:rsid w:val="00E05D4D"/>
    <w:rsid w:val="00E05D71"/>
    <w:rsid w:val="00E05EDC"/>
    <w:rsid w:val="00E060EB"/>
    <w:rsid w:val="00E06166"/>
    <w:rsid w:val="00E0647F"/>
    <w:rsid w:val="00E0663A"/>
    <w:rsid w:val="00E06864"/>
    <w:rsid w:val="00E06C2B"/>
    <w:rsid w:val="00E06F8B"/>
    <w:rsid w:val="00E072D6"/>
    <w:rsid w:val="00E07322"/>
    <w:rsid w:val="00E07350"/>
    <w:rsid w:val="00E075D4"/>
    <w:rsid w:val="00E07AFE"/>
    <w:rsid w:val="00E07B00"/>
    <w:rsid w:val="00E07B5B"/>
    <w:rsid w:val="00E07D15"/>
    <w:rsid w:val="00E10303"/>
    <w:rsid w:val="00E103B4"/>
    <w:rsid w:val="00E10927"/>
    <w:rsid w:val="00E10A21"/>
    <w:rsid w:val="00E10AC0"/>
    <w:rsid w:val="00E10BFD"/>
    <w:rsid w:val="00E10D83"/>
    <w:rsid w:val="00E11489"/>
    <w:rsid w:val="00E11AB3"/>
    <w:rsid w:val="00E11B9F"/>
    <w:rsid w:val="00E11DC8"/>
    <w:rsid w:val="00E11FDA"/>
    <w:rsid w:val="00E12021"/>
    <w:rsid w:val="00E1203B"/>
    <w:rsid w:val="00E121EF"/>
    <w:rsid w:val="00E1227B"/>
    <w:rsid w:val="00E12465"/>
    <w:rsid w:val="00E12666"/>
    <w:rsid w:val="00E127F5"/>
    <w:rsid w:val="00E1294F"/>
    <w:rsid w:val="00E12B00"/>
    <w:rsid w:val="00E12BA9"/>
    <w:rsid w:val="00E12C30"/>
    <w:rsid w:val="00E12D02"/>
    <w:rsid w:val="00E12D70"/>
    <w:rsid w:val="00E12DA3"/>
    <w:rsid w:val="00E1333E"/>
    <w:rsid w:val="00E1346E"/>
    <w:rsid w:val="00E136ED"/>
    <w:rsid w:val="00E139B1"/>
    <w:rsid w:val="00E139DD"/>
    <w:rsid w:val="00E13AA0"/>
    <w:rsid w:val="00E13BE0"/>
    <w:rsid w:val="00E13E24"/>
    <w:rsid w:val="00E1415D"/>
    <w:rsid w:val="00E14712"/>
    <w:rsid w:val="00E1479D"/>
    <w:rsid w:val="00E147A4"/>
    <w:rsid w:val="00E14938"/>
    <w:rsid w:val="00E14999"/>
    <w:rsid w:val="00E14B2C"/>
    <w:rsid w:val="00E14B81"/>
    <w:rsid w:val="00E14DA9"/>
    <w:rsid w:val="00E1539F"/>
    <w:rsid w:val="00E15407"/>
    <w:rsid w:val="00E155D9"/>
    <w:rsid w:val="00E156B0"/>
    <w:rsid w:val="00E157D7"/>
    <w:rsid w:val="00E157F3"/>
    <w:rsid w:val="00E158E2"/>
    <w:rsid w:val="00E159ED"/>
    <w:rsid w:val="00E159F1"/>
    <w:rsid w:val="00E15B1B"/>
    <w:rsid w:val="00E16026"/>
    <w:rsid w:val="00E16104"/>
    <w:rsid w:val="00E16241"/>
    <w:rsid w:val="00E16402"/>
    <w:rsid w:val="00E1649C"/>
    <w:rsid w:val="00E165D6"/>
    <w:rsid w:val="00E16A17"/>
    <w:rsid w:val="00E16A3F"/>
    <w:rsid w:val="00E16A5C"/>
    <w:rsid w:val="00E16B02"/>
    <w:rsid w:val="00E16EF2"/>
    <w:rsid w:val="00E16F6E"/>
    <w:rsid w:val="00E16FA9"/>
    <w:rsid w:val="00E17072"/>
    <w:rsid w:val="00E17111"/>
    <w:rsid w:val="00E17259"/>
    <w:rsid w:val="00E174D7"/>
    <w:rsid w:val="00E17518"/>
    <w:rsid w:val="00E178B8"/>
    <w:rsid w:val="00E17CD7"/>
    <w:rsid w:val="00E17D6A"/>
    <w:rsid w:val="00E17E90"/>
    <w:rsid w:val="00E20081"/>
    <w:rsid w:val="00E200B3"/>
    <w:rsid w:val="00E2013F"/>
    <w:rsid w:val="00E202EA"/>
    <w:rsid w:val="00E208EC"/>
    <w:rsid w:val="00E20EDF"/>
    <w:rsid w:val="00E2105D"/>
    <w:rsid w:val="00E211AA"/>
    <w:rsid w:val="00E21404"/>
    <w:rsid w:val="00E214CA"/>
    <w:rsid w:val="00E214F8"/>
    <w:rsid w:val="00E2157B"/>
    <w:rsid w:val="00E2174A"/>
    <w:rsid w:val="00E2190B"/>
    <w:rsid w:val="00E21C68"/>
    <w:rsid w:val="00E21DF5"/>
    <w:rsid w:val="00E21E6F"/>
    <w:rsid w:val="00E22374"/>
    <w:rsid w:val="00E2275A"/>
    <w:rsid w:val="00E228E3"/>
    <w:rsid w:val="00E22A23"/>
    <w:rsid w:val="00E22A58"/>
    <w:rsid w:val="00E22B12"/>
    <w:rsid w:val="00E22CAE"/>
    <w:rsid w:val="00E22E1C"/>
    <w:rsid w:val="00E22F57"/>
    <w:rsid w:val="00E2326D"/>
    <w:rsid w:val="00E23762"/>
    <w:rsid w:val="00E239C4"/>
    <w:rsid w:val="00E23AAA"/>
    <w:rsid w:val="00E23B46"/>
    <w:rsid w:val="00E23B91"/>
    <w:rsid w:val="00E23C07"/>
    <w:rsid w:val="00E240E4"/>
    <w:rsid w:val="00E24206"/>
    <w:rsid w:val="00E242F1"/>
    <w:rsid w:val="00E24594"/>
    <w:rsid w:val="00E245A5"/>
    <w:rsid w:val="00E245FB"/>
    <w:rsid w:val="00E24885"/>
    <w:rsid w:val="00E24D0D"/>
    <w:rsid w:val="00E25110"/>
    <w:rsid w:val="00E25386"/>
    <w:rsid w:val="00E2554D"/>
    <w:rsid w:val="00E2558B"/>
    <w:rsid w:val="00E255E0"/>
    <w:rsid w:val="00E2564A"/>
    <w:rsid w:val="00E2566A"/>
    <w:rsid w:val="00E2571F"/>
    <w:rsid w:val="00E25838"/>
    <w:rsid w:val="00E25878"/>
    <w:rsid w:val="00E25CBA"/>
    <w:rsid w:val="00E25CDB"/>
    <w:rsid w:val="00E262C6"/>
    <w:rsid w:val="00E2677B"/>
    <w:rsid w:val="00E267B4"/>
    <w:rsid w:val="00E268FE"/>
    <w:rsid w:val="00E26970"/>
    <w:rsid w:val="00E26C2C"/>
    <w:rsid w:val="00E26D0E"/>
    <w:rsid w:val="00E26D67"/>
    <w:rsid w:val="00E2708B"/>
    <w:rsid w:val="00E2717A"/>
    <w:rsid w:val="00E272D3"/>
    <w:rsid w:val="00E275FE"/>
    <w:rsid w:val="00E277D1"/>
    <w:rsid w:val="00E2784B"/>
    <w:rsid w:val="00E27971"/>
    <w:rsid w:val="00E27A11"/>
    <w:rsid w:val="00E27B0A"/>
    <w:rsid w:val="00E27BC0"/>
    <w:rsid w:val="00E27CD6"/>
    <w:rsid w:val="00E27D66"/>
    <w:rsid w:val="00E27EA7"/>
    <w:rsid w:val="00E300DC"/>
    <w:rsid w:val="00E30110"/>
    <w:rsid w:val="00E301AB"/>
    <w:rsid w:val="00E30810"/>
    <w:rsid w:val="00E308C7"/>
    <w:rsid w:val="00E308F4"/>
    <w:rsid w:val="00E30AC0"/>
    <w:rsid w:val="00E31341"/>
    <w:rsid w:val="00E31362"/>
    <w:rsid w:val="00E3152D"/>
    <w:rsid w:val="00E3175C"/>
    <w:rsid w:val="00E31829"/>
    <w:rsid w:val="00E31CCE"/>
    <w:rsid w:val="00E31D08"/>
    <w:rsid w:val="00E31DB8"/>
    <w:rsid w:val="00E31F7E"/>
    <w:rsid w:val="00E32028"/>
    <w:rsid w:val="00E3215D"/>
    <w:rsid w:val="00E32225"/>
    <w:rsid w:val="00E32AA4"/>
    <w:rsid w:val="00E32B10"/>
    <w:rsid w:val="00E32BD2"/>
    <w:rsid w:val="00E32CA1"/>
    <w:rsid w:val="00E32CCA"/>
    <w:rsid w:val="00E33026"/>
    <w:rsid w:val="00E3309E"/>
    <w:rsid w:val="00E3313E"/>
    <w:rsid w:val="00E33171"/>
    <w:rsid w:val="00E331AA"/>
    <w:rsid w:val="00E33264"/>
    <w:rsid w:val="00E333AE"/>
    <w:rsid w:val="00E3350A"/>
    <w:rsid w:val="00E335AD"/>
    <w:rsid w:val="00E3377A"/>
    <w:rsid w:val="00E33AA6"/>
    <w:rsid w:val="00E33B35"/>
    <w:rsid w:val="00E33CCF"/>
    <w:rsid w:val="00E33D84"/>
    <w:rsid w:val="00E33D94"/>
    <w:rsid w:val="00E33F3C"/>
    <w:rsid w:val="00E345BF"/>
    <w:rsid w:val="00E34B91"/>
    <w:rsid w:val="00E34C7D"/>
    <w:rsid w:val="00E34CC8"/>
    <w:rsid w:val="00E34CF3"/>
    <w:rsid w:val="00E34D19"/>
    <w:rsid w:val="00E34D68"/>
    <w:rsid w:val="00E34DE2"/>
    <w:rsid w:val="00E34E55"/>
    <w:rsid w:val="00E34EFF"/>
    <w:rsid w:val="00E35102"/>
    <w:rsid w:val="00E35487"/>
    <w:rsid w:val="00E356C9"/>
    <w:rsid w:val="00E35792"/>
    <w:rsid w:val="00E357E4"/>
    <w:rsid w:val="00E359E6"/>
    <w:rsid w:val="00E35B1F"/>
    <w:rsid w:val="00E35B57"/>
    <w:rsid w:val="00E35B87"/>
    <w:rsid w:val="00E35C5D"/>
    <w:rsid w:val="00E35D39"/>
    <w:rsid w:val="00E35D82"/>
    <w:rsid w:val="00E35E24"/>
    <w:rsid w:val="00E35E8F"/>
    <w:rsid w:val="00E361B2"/>
    <w:rsid w:val="00E3623B"/>
    <w:rsid w:val="00E364F7"/>
    <w:rsid w:val="00E3671E"/>
    <w:rsid w:val="00E368B7"/>
    <w:rsid w:val="00E36925"/>
    <w:rsid w:val="00E36A65"/>
    <w:rsid w:val="00E36BD7"/>
    <w:rsid w:val="00E36C1B"/>
    <w:rsid w:val="00E36C53"/>
    <w:rsid w:val="00E36CC7"/>
    <w:rsid w:val="00E36CDA"/>
    <w:rsid w:val="00E36E5D"/>
    <w:rsid w:val="00E36F22"/>
    <w:rsid w:val="00E36F45"/>
    <w:rsid w:val="00E3702F"/>
    <w:rsid w:val="00E37415"/>
    <w:rsid w:val="00E37419"/>
    <w:rsid w:val="00E37420"/>
    <w:rsid w:val="00E374C1"/>
    <w:rsid w:val="00E37507"/>
    <w:rsid w:val="00E376F3"/>
    <w:rsid w:val="00E37709"/>
    <w:rsid w:val="00E3786B"/>
    <w:rsid w:val="00E378FC"/>
    <w:rsid w:val="00E3792C"/>
    <w:rsid w:val="00E3793A"/>
    <w:rsid w:val="00E37D49"/>
    <w:rsid w:val="00E37E1D"/>
    <w:rsid w:val="00E37F1C"/>
    <w:rsid w:val="00E37F7A"/>
    <w:rsid w:val="00E37FDC"/>
    <w:rsid w:val="00E401EE"/>
    <w:rsid w:val="00E40346"/>
    <w:rsid w:val="00E403DB"/>
    <w:rsid w:val="00E40526"/>
    <w:rsid w:val="00E40683"/>
    <w:rsid w:val="00E40882"/>
    <w:rsid w:val="00E40925"/>
    <w:rsid w:val="00E40A44"/>
    <w:rsid w:val="00E40B85"/>
    <w:rsid w:val="00E40CF5"/>
    <w:rsid w:val="00E40F12"/>
    <w:rsid w:val="00E40FD5"/>
    <w:rsid w:val="00E4114F"/>
    <w:rsid w:val="00E4116E"/>
    <w:rsid w:val="00E41216"/>
    <w:rsid w:val="00E414D1"/>
    <w:rsid w:val="00E415DA"/>
    <w:rsid w:val="00E415DE"/>
    <w:rsid w:val="00E41DC1"/>
    <w:rsid w:val="00E41E28"/>
    <w:rsid w:val="00E41EAA"/>
    <w:rsid w:val="00E41EF5"/>
    <w:rsid w:val="00E41F53"/>
    <w:rsid w:val="00E41F9C"/>
    <w:rsid w:val="00E42088"/>
    <w:rsid w:val="00E42145"/>
    <w:rsid w:val="00E4216E"/>
    <w:rsid w:val="00E42244"/>
    <w:rsid w:val="00E42398"/>
    <w:rsid w:val="00E4241D"/>
    <w:rsid w:val="00E427D1"/>
    <w:rsid w:val="00E4288B"/>
    <w:rsid w:val="00E42948"/>
    <w:rsid w:val="00E429CF"/>
    <w:rsid w:val="00E42CBA"/>
    <w:rsid w:val="00E42D9A"/>
    <w:rsid w:val="00E42F5E"/>
    <w:rsid w:val="00E43129"/>
    <w:rsid w:val="00E43179"/>
    <w:rsid w:val="00E43345"/>
    <w:rsid w:val="00E4343F"/>
    <w:rsid w:val="00E434DF"/>
    <w:rsid w:val="00E43580"/>
    <w:rsid w:val="00E435AC"/>
    <w:rsid w:val="00E435D4"/>
    <w:rsid w:val="00E436EA"/>
    <w:rsid w:val="00E436EF"/>
    <w:rsid w:val="00E439FD"/>
    <w:rsid w:val="00E43A92"/>
    <w:rsid w:val="00E440E3"/>
    <w:rsid w:val="00E440F5"/>
    <w:rsid w:val="00E44343"/>
    <w:rsid w:val="00E444A5"/>
    <w:rsid w:val="00E44965"/>
    <w:rsid w:val="00E44980"/>
    <w:rsid w:val="00E44CA6"/>
    <w:rsid w:val="00E44CD2"/>
    <w:rsid w:val="00E44E72"/>
    <w:rsid w:val="00E44FC1"/>
    <w:rsid w:val="00E450AE"/>
    <w:rsid w:val="00E452AA"/>
    <w:rsid w:val="00E4530A"/>
    <w:rsid w:val="00E453CB"/>
    <w:rsid w:val="00E454F7"/>
    <w:rsid w:val="00E4593B"/>
    <w:rsid w:val="00E45A06"/>
    <w:rsid w:val="00E45AAF"/>
    <w:rsid w:val="00E45ABC"/>
    <w:rsid w:val="00E45B5A"/>
    <w:rsid w:val="00E45D17"/>
    <w:rsid w:val="00E45DBF"/>
    <w:rsid w:val="00E45ED4"/>
    <w:rsid w:val="00E461B9"/>
    <w:rsid w:val="00E461DE"/>
    <w:rsid w:val="00E46275"/>
    <w:rsid w:val="00E462B8"/>
    <w:rsid w:val="00E46304"/>
    <w:rsid w:val="00E4634F"/>
    <w:rsid w:val="00E4637D"/>
    <w:rsid w:val="00E464CC"/>
    <w:rsid w:val="00E4652E"/>
    <w:rsid w:val="00E4657B"/>
    <w:rsid w:val="00E46668"/>
    <w:rsid w:val="00E46BA8"/>
    <w:rsid w:val="00E46C12"/>
    <w:rsid w:val="00E46CD1"/>
    <w:rsid w:val="00E46DE7"/>
    <w:rsid w:val="00E470E5"/>
    <w:rsid w:val="00E471EB"/>
    <w:rsid w:val="00E4748F"/>
    <w:rsid w:val="00E47748"/>
    <w:rsid w:val="00E479CC"/>
    <w:rsid w:val="00E47A3D"/>
    <w:rsid w:val="00E47AB3"/>
    <w:rsid w:val="00E47BDA"/>
    <w:rsid w:val="00E4F67D"/>
    <w:rsid w:val="00E50044"/>
    <w:rsid w:val="00E500BC"/>
    <w:rsid w:val="00E501AD"/>
    <w:rsid w:val="00E501E0"/>
    <w:rsid w:val="00E50326"/>
    <w:rsid w:val="00E50370"/>
    <w:rsid w:val="00E50557"/>
    <w:rsid w:val="00E50645"/>
    <w:rsid w:val="00E506D1"/>
    <w:rsid w:val="00E50766"/>
    <w:rsid w:val="00E50F4A"/>
    <w:rsid w:val="00E51040"/>
    <w:rsid w:val="00E51148"/>
    <w:rsid w:val="00E5183D"/>
    <w:rsid w:val="00E51919"/>
    <w:rsid w:val="00E519D2"/>
    <w:rsid w:val="00E51B40"/>
    <w:rsid w:val="00E51B78"/>
    <w:rsid w:val="00E51BE4"/>
    <w:rsid w:val="00E51C25"/>
    <w:rsid w:val="00E51D4D"/>
    <w:rsid w:val="00E51EF7"/>
    <w:rsid w:val="00E5208B"/>
    <w:rsid w:val="00E520F6"/>
    <w:rsid w:val="00E52550"/>
    <w:rsid w:val="00E5271D"/>
    <w:rsid w:val="00E5292B"/>
    <w:rsid w:val="00E5297C"/>
    <w:rsid w:val="00E52A6E"/>
    <w:rsid w:val="00E52ABE"/>
    <w:rsid w:val="00E52BA9"/>
    <w:rsid w:val="00E52EDC"/>
    <w:rsid w:val="00E53336"/>
    <w:rsid w:val="00E5348B"/>
    <w:rsid w:val="00E5352C"/>
    <w:rsid w:val="00E53A0C"/>
    <w:rsid w:val="00E53AD2"/>
    <w:rsid w:val="00E53E3F"/>
    <w:rsid w:val="00E53EE7"/>
    <w:rsid w:val="00E53F24"/>
    <w:rsid w:val="00E54078"/>
    <w:rsid w:val="00E540EA"/>
    <w:rsid w:val="00E54182"/>
    <w:rsid w:val="00E54202"/>
    <w:rsid w:val="00E54377"/>
    <w:rsid w:val="00E5457D"/>
    <w:rsid w:val="00E54583"/>
    <w:rsid w:val="00E5458F"/>
    <w:rsid w:val="00E5464B"/>
    <w:rsid w:val="00E5476E"/>
    <w:rsid w:val="00E547B1"/>
    <w:rsid w:val="00E54819"/>
    <w:rsid w:val="00E5506D"/>
    <w:rsid w:val="00E55184"/>
    <w:rsid w:val="00E552C9"/>
    <w:rsid w:val="00E553C0"/>
    <w:rsid w:val="00E55738"/>
    <w:rsid w:val="00E55A44"/>
    <w:rsid w:val="00E55ACF"/>
    <w:rsid w:val="00E55AD0"/>
    <w:rsid w:val="00E55FFB"/>
    <w:rsid w:val="00E5600E"/>
    <w:rsid w:val="00E562BC"/>
    <w:rsid w:val="00E56377"/>
    <w:rsid w:val="00E565DA"/>
    <w:rsid w:val="00E566D3"/>
    <w:rsid w:val="00E56704"/>
    <w:rsid w:val="00E5680D"/>
    <w:rsid w:val="00E568C3"/>
    <w:rsid w:val="00E569B9"/>
    <w:rsid w:val="00E56B75"/>
    <w:rsid w:val="00E56D6F"/>
    <w:rsid w:val="00E56E3A"/>
    <w:rsid w:val="00E56F97"/>
    <w:rsid w:val="00E56FB7"/>
    <w:rsid w:val="00E56FCF"/>
    <w:rsid w:val="00E5760D"/>
    <w:rsid w:val="00E57704"/>
    <w:rsid w:val="00E57974"/>
    <w:rsid w:val="00E57AB0"/>
    <w:rsid w:val="00E57B0E"/>
    <w:rsid w:val="00E57DA1"/>
    <w:rsid w:val="00E57FAE"/>
    <w:rsid w:val="00E6020E"/>
    <w:rsid w:val="00E60325"/>
    <w:rsid w:val="00E60327"/>
    <w:rsid w:val="00E60434"/>
    <w:rsid w:val="00E6049F"/>
    <w:rsid w:val="00E606DE"/>
    <w:rsid w:val="00E60714"/>
    <w:rsid w:val="00E60C97"/>
    <w:rsid w:val="00E60DA6"/>
    <w:rsid w:val="00E60FCD"/>
    <w:rsid w:val="00E61034"/>
    <w:rsid w:val="00E610C6"/>
    <w:rsid w:val="00E611AD"/>
    <w:rsid w:val="00E61362"/>
    <w:rsid w:val="00E613C1"/>
    <w:rsid w:val="00E61614"/>
    <w:rsid w:val="00E616EB"/>
    <w:rsid w:val="00E61987"/>
    <w:rsid w:val="00E619A1"/>
    <w:rsid w:val="00E61A89"/>
    <w:rsid w:val="00E61AFC"/>
    <w:rsid w:val="00E61C99"/>
    <w:rsid w:val="00E61DA9"/>
    <w:rsid w:val="00E621BE"/>
    <w:rsid w:val="00E621D0"/>
    <w:rsid w:val="00E622FD"/>
    <w:rsid w:val="00E6239B"/>
    <w:rsid w:val="00E625F6"/>
    <w:rsid w:val="00E62AC7"/>
    <w:rsid w:val="00E62CEC"/>
    <w:rsid w:val="00E630C9"/>
    <w:rsid w:val="00E63227"/>
    <w:rsid w:val="00E632F8"/>
    <w:rsid w:val="00E633E4"/>
    <w:rsid w:val="00E63ABB"/>
    <w:rsid w:val="00E63D01"/>
    <w:rsid w:val="00E63E09"/>
    <w:rsid w:val="00E63F91"/>
    <w:rsid w:val="00E63FEC"/>
    <w:rsid w:val="00E64235"/>
    <w:rsid w:val="00E643AE"/>
    <w:rsid w:val="00E64746"/>
    <w:rsid w:val="00E64A3E"/>
    <w:rsid w:val="00E64A4E"/>
    <w:rsid w:val="00E64A6B"/>
    <w:rsid w:val="00E64BF8"/>
    <w:rsid w:val="00E64D0F"/>
    <w:rsid w:val="00E64ED9"/>
    <w:rsid w:val="00E64F54"/>
    <w:rsid w:val="00E64FA2"/>
    <w:rsid w:val="00E65368"/>
    <w:rsid w:val="00E65715"/>
    <w:rsid w:val="00E65B50"/>
    <w:rsid w:val="00E65D03"/>
    <w:rsid w:val="00E65D23"/>
    <w:rsid w:val="00E65EA9"/>
    <w:rsid w:val="00E661BD"/>
    <w:rsid w:val="00E662E3"/>
    <w:rsid w:val="00E6633B"/>
    <w:rsid w:val="00E66825"/>
    <w:rsid w:val="00E66938"/>
    <w:rsid w:val="00E6694B"/>
    <w:rsid w:val="00E66BB6"/>
    <w:rsid w:val="00E66C12"/>
    <w:rsid w:val="00E67362"/>
    <w:rsid w:val="00E673C9"/>
    <w:rsid w:val="00E67470"/>
    <w:rsid w:val="00E6756E"/>
    <w:rsid w:val="00E6774D"/>
    <w:rsid w:val="00E6776F"/>
    <w:rsid w:val="00E677BF"/>
    <w:rsid w:val="00E67953"/>
    <w:rsid w:val="00E67EB3"/>
    <w:rsid w:val="00E69076"/>
    <w:rsid w:val="00E7009C"/>
    <w:rsid w:val="00E701AA"/>
    <w:rsid w:val="00E70520"/>
    <w:rsid w:val="00E707D1"/>
    <w:rsid w:val="00E70A91"/>
    <w:rsid w:val="00E70AC6"/>
    <w:rsid w:val="00E70C4D"/>
    <w:rsid w:val="00E70C70"/>
    <w:rsid w:val="00E70CAD"/>
    <w:rsid w:val="00E70DF9"/>
    <w:rsid w:val="00E7106A"/>
    <w:rsid w:val="00E71179"/>
    <w:rsid w:val="00E71540"/>
    <w:rsid w:val="00E71A94"/>
    <w:rsid w:val="00E71E19"/>
    <w:rsid w:val="00E720D2"/>
    <w:rsid w:val="00E72276"/>
    <w:rsid w:val="00E72379"/>
    <w:rsid w:val="00E724AA"/>
    <w:rsid w:val="00E72528"/>
    <w:rsid w:val="00E727CC"/>
    <w:rsid w:val="00E729CB"/>
    <w:rsid w:val="00E72A0F"/>
    <w:rsid w:val="00E72B08"/>
    <w:rsid w:val="00E72CFF"/>
    <w:rsid w:val="00E72D53"/>
    <w:rsid w:val="00E72F8B"/>
    <w:rsid w:val="00E72F97"/>
    <w:rsid w:val="00E730CF"/>
    <w:rsid w:val="00E7312F"/>
    <w:rsid w:val="00E7340E"/>
    <w:rsid w:val="00E73B04"/>
    <w:rsid w:val="00E7407A"/>
    <w:rsid w:val="00E7418D"/>
    <w:rsid w:val="00E74296"/>
    <w:rsid w:val="00E74305"/>
    <w:rsid w:val="00E7443A"/>
    <w:rsid w:val="00E74462"/>
    <w:rsid w:val="00E745AE"/>
    <w:rsid w:val="00E745F4"/>
    <w:rsid w:val="00E74695"/>
    <w:rsid w:val="00E74984"/>
    <w:rsid w:val="00E74989"/>
    <w:rsid w:val="00E74ADC"/>
    <w:rsid w:val="00E74BC2"/>
    <w:rsid w:val="00E7521D"/>
    <w:rsid w:val="00E7531B"/>
    <w:rsid w:val="00E75345"/>
    <w:rsid w:val="00E75590"/>
    <w:rsid w:val="00E75610"/>
    <w:rsid w:val="00E756DB"/>
    <w:rsid w:val="00E7593D"/>
    <w:rsid w:val="00E7596C"/>
    <w:rsid w:val="00E75999"/>
    <w:rsid w:val="00E75B25"/>
    <w:rsid w:val="00E75C26"/>
    <w:rsid w:val="00E75C42"/>
    <w:rsid w:val="00E75F7E"/>
    <w:rsid w:val="00E76114"/>
    <w:rsid w:val="00E76234"/>
    <w:rsid w:val="00E7624C"/>
    <w:rsid w:val="00E76324"/>
    <w:rsid w:val="00E763DA"/>
    <w:rsid w:val="00E7643D"/>
    <w:rsid w:val="00E76446"/>
    <w:rsid w:val="00E765F2"/>
    <w:rsid w:val="00E76628"/>
    <w:rsid w:val="00E76639"/>
    <w:rsid w:val="00E7683B"/>
    <w:rsid w:val="00E76972"/>
    <w:rsid w:val="00E769D2"/>
    <w:rsid w:val="00E76A4D"/>
    <w:rsid w:val="00E76BA8"/>
    <w:rsid w:val="00E76C72"/>
    <w:rsid w:val="00E76C73"/>
    <w:rsid w:val="00E76D32"/>
    <w:rsid w:val="00E771F2"/>
    <w:rsid w:val="00E772A3"/>
    <w:rsid w:val="00E777FB"/>
    <w:rsid w:val="00E77842"/>
    <w:rsid w:val="00E7796C"/>
    <w:rsid w:val="00E77B2D"/>
    <w:rsid w:val="00E77B96"/>
    <w:rsid w:val="00E77BC7"/>
    <w:rsid w:val="00E77C88"/>
    <w:rsid w:val="00E77FF0"/>
    <w:rsid w:val="00E8005F"/>
    <w:rsid w:val="00E8013D"/>
    <w:rsid w:val="00E8017F"/>
    <w:rsid w:val="00E80347"/>
    <w:rsid w:val="00E80729"/>
    <w:rsid w:val="00E80744"/>
    <w:rsid w:val="00E80772"/>
    <w:rsid w:val="00E80B17"/>
    <w:rsid w:val="00E80B39"/>
    <w:rsid w:val="00E80C5E"/>
    <w:rsid w:val="00E815C4"/>
    <w:rsid w:val="00E81670"/>
    <w:rsid w:val="00E81761"/>
    <w:rsid w:val="00E8185F"/>
    <w:rsid w:val="00E81865"/>
    <w:rsid w:val="00E81A05"/>
    <w:rsid w:val="00E81C92"/>
    <w:rsid w:val="00E81D00"/>
    <w:rsid w:val="00E81D64"/>
    <w:rsid w:val="00E81EBC"/>
    <w:rsid w:val="00E820AC"/>
    <w:rsid w:val="00E82122"/>
    <w:rsid w:val="00E822D9"/>
    <w:rsid w:val="00E823AA"/>
    <w:rsid w:val="00E82726"/>
    <w:rsid w:val="00E8279D"/>
    <w:rsid w:val="00E82B41"/>
    <w:rsid w:val="00E82B47"/>
    <w:rsid w:val="00E82BF7"/>
    <w:rsid w:val="00E82C43"/>
    <w:rsid w:val="00E82C92"/>
    <w:rsid w:val="00E82D36"/>
    <w:rsid w:val="00E82DE6"/>
    <w:rsid w:val="00E82FD6"/>
    <w:rsid w:val="00E8385A"/>
    <w:rsid w:val="00E8388A"/>
    <w:rsid w:val="00E8388B"/>
    <w:rsid w:val="00E83C6B"/>
    <w:rsid w:val="00E8408F"/>
    <w:rsid w:val="00E84147"/>
    <w:rsid w:val="00E8424D"/>
    <w:rsid w:val="00E84344"/>
    <w:rsid w:val="00E846E8"/>
    <w:rsid w:val="00E8476A"/>
    <w:rsid w:val="00E848ED"/>
    <w:rsid w:val="00E84AA5"/>
    <w:rsid w:val="00E84BD1"/>
    <w:rsid w:val="00E84CF0"/>
    <w:rsid w:val="00E84D42"/>
    <w:rsid w:val="00E84E0B"/>
    <w:rsid w:val="00E84ECD"/>
    <w:rsid w:val="00E854BA"/>
    <w:rsid w:val="00E854E4"/>
    <w:rsid w:val="00E8555A"/>
    <w:rsid w:val="00E855B2"/>
    <w:rsid w:val="00E85B00"/>
    <w:rsid w:val="00E85BA6"/>
    <w:rsid w:val="00E85EFA"/>
    <w:rsid w:val="00E85F23"/>
    <w:rsid w:val="00E85F98"/>
    <w:rsid w:val="00E860AE"/>
    <w:rsid w:val="00E86797"/>
    <w:rsid w:val="00E867F9"/>
    <w:rsid w:val="00E8693E"/>
    <w:rsid w:val="00E86AD6"/>
    <w:rsid w:val="00E86B60"/>
    <w:rsid w:val="00E86D07"/>
    <w:rsid w:val="00E871A6"/>
    <w:rsid w:val="00E87688"/>
    <w:rsid w:val="00E877AE"/>
    <w:rsid w:val="00E87887"/>
    <w:rsid w:val="00E879A5"/>
    <w:rsid w:val="00E87C13"/>
    <w:rsid w:val="00E87E84"/>
    <w:rsid w:val="00E87F02"/>
    <w:rsid w:val="00E90028"/>
    <w:rsid w:val="00E90035"/>
    <w:rsid w:val="00E90437"/>
    <w:rsid w:val="00E9054B"/>
    <w:rsid w:val="00E906E3"/>
    <w:rsid w:val="00E908F2"/>
    <w:rsid w:val="00E90ACC"/>
    <w:rsid w:val="00E90C4D"/>
    <w:rsid w:val="00E90DAF"/>
    <w:rsid w:val="00E90DE3"/>
    <w:rsid w:val="00E9113A"/>
    <w:rsid w:val="00E911AE"/>
    <w:rsid w:val="00E9129E"/>
    <w:rsid w:val="00E913FB"/>
    <w:rsid w:val="00E91432"/>
    <w:rsid w:val="00E9165A"/>
    <w:rsid w:val="00E916A7"/>
    <w:rsid w:val="00E91735"/>
    <w:rsid w:val="00E91811"/>
    <w:rsid w:val="00E9193B"/>
    <w:rsid w:val="00E91C2B"/>
    <w:rsid w:val="00E91D2E"/>
    <w:rsid w:val="00E91F13"/>
    <w:rsid w:val="00E92164"/>
    <w:rsid w:val="00E92219"/>
    <w:rsid w:val="00E922ED"/>
    <w:rsid w:val="00E92400"/>
    <w:rsid w:val="00E92486"/>
    <w:rsid w:val="00E924F1"/>
    <w:rsid w:val="00E927EC"/>
    <w:rsid w:val="00E927F2"/>
    <w:rsid w:val="00E92870"/>
    <w:rsid w:val="00E92A1E"/>
    <w:rsid w:val="00E92A8A"/>
    <w:rsid w:val="00E92AE5"/>
    <w:rsid w:val="00E92B32"/>
    <w:rsid w:val="00E92EFF"/>
    <w:rsid w:val="00E92F44"/>
    <w:rsid w:val="00E930B3"/>
    <w:rsid w:val="00E9316A"/>
    <w:rsid w:val="00E9348F"/>
    <w:rsid w:val="00E934EA"/>
    <w:rsid w:val="00E93694"/>
    <w:rsid w:val="00E937E4"/>
    <w:rsid w:val="00E939B6"/>
    <w:rsid w:val="00E939EC"/>
    <w:rsid w:val="00E93ACB"/>
    <w:rsid w:val="00E93C56"/>
    <w:rsid w:val="00E93CD6"/>
    <w:rsid w:val="00E93E59"/>
    <w:rsid w:val="00E93F7D"/>
    <w:rsid w:val="00E940CE"/>
    <w:rsid w:val="00E940FE"/>
    <w:rsid w:val="00E94191"/>
    <w:rsid w:val="00E9422B"/>
    <w:rsid w:val="00E94354"/>
    <w:rsid w:val="00E94435"/>
    <w:rsid w:val="00E94532"/>
    <w:rsid w:val="00E945C3"/>
    <w:rsid w:val="00E94741"/>
    <w:rsid w:val="00E948B0"/>
    <w:rsid w:val="00E94A38"/>
    <w:rsid w:val="00E94C82"/>
    <w:rsid w:val="00E94D2B"/>
    <w:rsid w:val="00E94EB8"/>
    <w:rsid w:val="00E9516F"/>
    <w:rsid w:val="00E95314"/>
    <w:rsid w:val="00E953BA"/>
    <w:rsid w:val="00E956B0"/>
    <w:rsid w:val="00E9599F"/>
    <w:rsid w:val="00E95A6F"/>
    <w:rsid w:val="00E95A86"/>
    <w:rsid w:val="00E95B99"/>
    <w:rsid w:val="00E95BF0"/>
    <w:rsid w:val="00E95C78"/>
    <w:rsid w:val="00E95C9E"/>
    <w:rsid w:val="00E96086"/>
    <w:rsid w:val="00E96466"/>
    <w:rsid w:val="00E965AC"/>
    <w:rsid w:val="00E96871"/>
    <w:rsid w:val="00E968CC"/>
    <w:rsid w:val="00E969A5"/>
    <w:rsid w:val="00E96AE9"/>
    <w:rsid w:val="00E96F74"/>
    <w:rsid w:val="00E977B6"/>
    <w:rsid w:val="00E97A5D"/>
    <w:rsid w:val="00E97CB7"/>
    <w:rsid w:val="00E97D73"/>
    <w:rsid w:val="00E97E78"/>
    <w:rsid w:val="00E97E96"/>
    <w:rsid w:val="00E97F05"/>
    <w:rsid w:val="00E97F69"/>
    <w:rsid w:val="00E9F528"/>
    <w:rsid w:val="00EA009A"/>
    <w:rsid w:val="00EA046D"/>
    <w:rsid w:val="00EA04D8"/>
    <w:rsid w:val="00EA052E"/>
    <w:rsid w:val="00EA07ED"/>
    <w:rsid w:val="00EA09A7"/>
    <w:rsid w:val="00EA0BE6"/>
    <w:rsid w:val="00EA0CDB"/>
    <w:rsid w:val="00EA0D10"/>
    <w:rsid w:val="00EA112A"/>
    <w:rsid w:val="00EA1272"/>
    <w:rsid w:val="00EA139F"/>
    <w:rsid w:val="00EA14AD"/>
    <w:rsid w:val="00EA1568"/>
    <w:rsid w:val="00EA16FE"/>
    <w:rsid w:val="00EA171E"/>
    <w:rsid w:val="00EA1845"/>
    <w:rsid w:val="00EA1CDD"/>
    <w:rsid w:val="00EA1D58"/>
    <w:rsid w:val="00EA1FCD"/>
    <w:rsid w:val="00EA2000"/>
    <w:rsid w:val="00EA2268"/>
    <w:rsid w:val="00EA2534"/>
    <w:rsid w:val="00EA2743"/>
    <w:rsid w:val="00EA2985"/>
    <w:rsid w:val="00EA2BFF"/>
    <w:rsid w:val="00EA2CB5"/>
    <w:rsid w:val="00EA2EEC"/>
    <w:rsid w:val="00EA3044"/>
    <w:rsid w:val="00EA30FC"/>
    <w:rsid w:val="00EA31BD"/>
    <w:rsid w:val="00EA32DF"/>
    <w:rsid w:val="00EA355D"/>
    <w:rsid w:val="00EA3648"/>
    <w:rsid w:val="00EA3663"/>
    <w:rsid w:val="00EA376A"/>
    <w:rsid w:val="00EA385E"/>
    <w:rsid w:val="00EA3B6F"/>
    <w:rsid w:val="00EA3CAE"/>
    <w:rsid w:val="00EA3CC0"/>
    <w:rsid w:val="00EA3DC2"/>
    <w:rsid w:val="00EA3EDD"/>
    <w:rsid w:val="00EA3EED"/>
    <w:rsid w:val="00EA43E4"/>
    <w:rsid w:val="00EA45A9"/>
    <w:rsid w:val="00EA4617"/>
    <w:rsid w:val="00EA474E"/>
    <w:rsid w:val="00EA4834"/>
    <w:rsid w:val="00EA49EB"/>
    <w:rsid w:val="00EA4A25"/>
    <w:rsid w:val="00EA4CF4"/>
    <w:rsid w:val="00EA50CA"/>
    <w:rsid w:val="00EA51F9"/>
    <w:rsid w:val="00EA5498"/>
    <w:rsid w:val="00EA5507"/>
    <w:rsid w:val="00EA5638"/>
    <w:rsid w:val="00EA5724"/>
    <w:rsid w:val="00EA57C1"/>
    <w:rsid w:val="00EA5853"/>
    <w:rsid w:val="00EA5A31"/>
    <w:rsid w:val="00EA5C04"/>
    <w:rsid w:val="00EA5E1B"/>
    <w:rsid w:val="00EA5FE2"/>
    <w:rsid w:val="00EA60F4"/>
    <w:rsid w:val="00EA61AF"/>
    <w:rsid w:val="00EA63D7"/>
    <w:rsid w:val="00EA673F"/>
    <w:rsid w:val="00EA6A89"/>
    <w:rsid w:val="00EA6B07"/>
    <w:rsid w:val="00EA6BB1"/>
    <w:rsid w:val="00EA6BCE"/>
    <w:rsid w:val="00EA6D07"/>
    <w:rsid w:val="00EA6DAA"/>
    <w:rsid w:val="00EA6EC9"/>
    <w:rsid w:val="00EA6F8C"/>
    <w:rsid w:val="00EA7232"/>
    <w:rsid w:val="00EA72A7"/>
    <w:rsid w:val="00EA747E"/>
    <w:rsid w:val="00EA74DB"/>
    <w:rsid w:val="00EA7A57"/>
    <w:rsid w:val="00EA7DC7"/>
    <w:rsid w:val="00EA7F72"/>
    <w:rsid w:val="00EA7FEE"/>
    <w:rsid w:val="00EB0270"/>
    <w:rsid w:val="00EB04BC"/>
    <w:rsid w:val="00EB04C1"/>
    <w:rsid w:val="00EB07BB"/>
    <w:rsid w:val="00EB0852"/>
    <w:rsid w:val="00EB0A28"/>
    <w:rsid w:val="00EB0D03"/>
    <w:rsid w:val="00EB0D44"/>
    <w:rsid w:val="00EB0E01"/>
    <w:rsid w:val="00EB0E04"/>
    <w:rsid w:val="00EB0EAC"/>
    <w:rsid w:val="00EB0F9A"/>
    <w:rsid w:val="00EB114D"/>
    <w:rsid w:val="00EB11DF"/>
    <w:rsid w:val="00EB13F7"/>
    <w:rsid w:val="00EB1593"/>
    <w:rsid w:val="00EB16B8"/>
    <w:rsid w:val="00EB16E9"/>
    <w:rsid w:val="00EB17B0"/>
    <w:rsid w:val="00EB186C"/>
    <w:rsid w:val="00EB1B28"/>
    <w:rsid w:val="00EB1C02"/>
    <w:rsid w:val="00EB1C41"/>
    <w:rsid w:val="00EB1C5F"/>
    <w:rsid w:val="00EB1C71"/>
    <w:rsid w:val="00EB1CDC"/>
    <w:rsid w:val="00EB1E83"/>
    <w:rsid w:val="00EB1FC1"/>
    <w:rsid w:val="00EB203C"/>
    <w:rsid w:val="00EB22BC"/>
    <w:rsid w:val="00EB236A"/>
    <w:rsid w:val="00EB25DE"/>
    <w:rsid w:val="00EB263E"/>
    <w:rsid w:val="00EB2A02"/>
    <w:rsid w:val="00EB2ADC"/>
    <w:rsid w:val="00EB2C86"/>
    <w:rsid w:val="00EB2C96"/>
    <w:rsid w:val="00EB30DC"/>
    <w:rsid w:val="00EB310D"/>
    <w:rsid w:val="00EB31A7"/>
    <w:rsid w:val="00EB3809"/>
    <w:rsid w:val="00EB3A3A"/>
    <w:rsid w:val="00EB3A5E"/>
    <w:rsid w:val="00EB3D2F"/>
    <w:rsid w:val="00EB3DCA"/>
    <w:rsid w:val="00EB3F39"/>
    <w:rsid w:val="00EB3FA4"/>
    <w:rsid w:val="00EB4358"/>
    <w:rsid w:val="00EB43A5"/>
    <w:rsid w:val="00EB4596"/>
    <w:rsid w:val="00EB489B"/>
    <w:rsid w:val="00EB49CE"/>
    <w:rsid w:val="00EB4AC9"/>
    <w:rsid w:val="00EB4C07"/>
    <w:rsid w:val="00EB4C7E"/>
    <w:rsid w:val="00EB4E11"/>
    <w:rsid w:val="00EB4FBF"/>
    <w:rsid w:val="00EB513F"/>
    <w:rsid w:val="00EB5210"/>
    <w:rsid w:val="00EB53C9"/>
    <w:rsid w:val="00EB5AD5"/>
    <w:rsid w:val="00EB5AFA"/>
    <w:rsid w:val="00EB5B85"/>
    <w:rsid w:val="00EB5E23"/>
    <w:rsid w:val="00EB5F9C"/>
    <w:rsid w:val="00EB617F"/>
    <w:rsid w:val="00EB6215"/>
    <w:rsid w:val="00EB62D6"/>
    <w:rsid w:val="00EB6486"/>
    <w:rsid w:val="00EB64E5"/>
    <w:rsid w:val="00EB6646"/>
    <w:rsid w:val="00EB675D"/>
    <w:rsid w:val="00EB6AC5"/>
    <w:rsid w:val="00EB6B25"/>
    <w:rsid w:val="00EB6C5A"/>
    <w:rsid w:val="00EB6D82"/>
    <w:rsid w:val="00EB6E5F"/>
    <w:rsid w:val="00EB739D"/>
    <w:rsid w:val="00EB7608"/>
    <w:rsid w:val="00EB76B8"/>
    <w:rsid w:val="00EB7803"/>
    <w:rsid w:val="00EB79E4"/>
    <w:rsid w:val="00EB7AD6"/>
    <w:rsid w:val="00EB7E4F"/>
    <w:rsid w:val="00EB7EC5"/>
    <w:rsid w:val="00EC0008"/>
    <w:rsid w:val="00EC01D0"/>
    <w:rsid w:val="00EC078E"/>
    <w:rsid w:val="00EC095E"/>
    <w:rsid w:val="00EC0D13"/>
    <w:rsid w:val="00EC0E06"/>
    <w:rsid w:val="00EC0F30"/>
    <w:rsid w:val="00EC0F82"/>
    <w:rsid w:val="00EC10A2"/>
    <w:rsid w:val="00EC118D"/>
    <w:rsid w:val="00EC11E9"/>
    <w:rsid w:val="00EC130E"/>
    <w:rsid w:val="00EC13E2"/>
    <w:rsid w:val="00EC15DF"/>
    <w:rsid w:val="00EC1671"/>
    <w:rsid w:val="00EC1884"/>
    <w:rsid w:val="00EC1A87"/>
    <w:rsid w:val="00EC2122"/>
    <w:rsid w:val="00EC2373"/>
    <w:rsid w:val="00EC2468"/>
    <w:rsid w:val="00EC26A8"/>
    <w:rsid w:val="00EC26F3"/>
    <w:rsid w:val="00EC27AA"/>
    <w:rsid w:val="00EC290E"/>
    <w:rsid w:val="00EC2AB3"/>
    <w:rsid w:val="00EC2B4E"/>
    <w:rsid w:val="00EC2D59"/>
    <w:rsid w:val="00EC2E53"/>
    <w:rsid w:val="00EC2E73"/>
    <w:rsid w:val="00EC2F01"/>
    <w:rsid w:val="00EC3053"/>
    <w:rsid w:val="00EC31BD"/>
    <w:rsid w:val="00EC3365"/>
    <w:rsid w:val="00EC33B1"/>
    <w:rsid w:val="00EC33D2"/>
    <w:rsid w:val="00EC3611"/>
    <w:rsid w:val="00EC363D"/>
    <w:rsid w:val="00EC36FF"/>
    <w:rsid w:val="00EC3773"/>
    <w:rsid w:val="00EC37C5"/>
    <w:rsid w:val="00EC3A62"/>
    <w:rsid w:val="00EC3BBE"/>
    <w:rsid w:val="00EC3E9B"/>
    <w:rsid w:val="00EC41B9"/>
    <w:rsid w:val="00EC4241"/>
    <w:rsid w:val="00EC441E"/>
    <w:rsid w:val="00EC480B"/>
    <w:rsid w:val="00EC4843"/>
    <w:rsid w:val="00EC49B9"/>
    <w:rsid w:val="00EC49E1"/>
    <w:rsid w:val="00EC4A1B"/>
    <w:rsid w:val="00EC4F46"/>
    <w:rsid w:val="00EC5199"/>
    <w:rsid w:val="00EC52C0"/>
    <w:rsid w:val="00EC5302"/>
    <w:rsid w:val="00EC55B9"/>
    <w:rsid w:val="00EC55D5"/>
    <w:rsid w:val="00EC57E3"/>
    <w:rsid w:val="00EC5BB0"/>
    <w:rsid w:val="00EC5FB6"/>
    <w:rsid w:val="00EC5FE9"/>
    <w:rsid w:val="00EC6092"/>
    <w:rsid w:val="00EC60B0"/>
    <w:rsid w:val="00EC618A"/>
    <w:rsid w:val="00EC6382"/>
    <w:rsid w:val="00EC63CF"/>
    <w:rsid w:val="00EC64A4"/>
    <w:rsid w:val="00EC6577"/>
    <w:rsid w:val="00EC67D3"/>
    <w:rsid w:val="00EC6849"/>
    <w:rsid w:val="00EC689A"/>
    <w:rsid w:val="00EC693B"/>
    <w:rsid w:val="00EC6946"/>
    <w:rsid w:val="00EC6958"/>
    <w:rsid w:val="00EC6963"/>
    <w:rsid w:val="00EC6BC4"/>
    <w:rsid w:val="00EC6D80"/>
    <w:rsid w:val="00EC6DE1"/>
    <w:rsid w:val="00EC6E48"/>
    <w:rsid w:val="00EC6E98"/>
    <w:rsid w:val="00EC6F1E"/>
    <w:rsid w:val="00EC701B"/>
    <w:rsid w:val="00EC7157"/>
    <w:rsid w:val="00EC71C8"/>
    <w:rsid w:val="00EC73F4"/>
    <w:rsid w:val="00EC742C"/>
    <w:rsid w:val="00EC7666"/>
    <w:rsid w:val="00EC77DD"/>
    <w:rsid w:val="00EC78AC"/>
    <w:rsid w:val="00EC78BD"/>
    <w:rsid w:val="00EC78C6"/>
    <w:rsid w:val="00EC79C7"/>
    <w:rsid w:val="00EC7A10"/>
    <w:rsid w:val="00EC7AFD"/>
    <w:rsid w:val="00EC7BE9"/>
    <w:rsid w:val="00EC7F41"/>
    <w:rsid w:val="00ED00F1"/>
    <w:rsid w:val="00ED016D"/>
    <w:rsid w:val="00ED019C"/>
    <w:rsid w:val="00ED0526"/>
    <w:rsid w:val="00ED06A8"/>
    <w:rsid w:val="00ED0901"/>
    <w:rsid w:val="00ED0912"/>
    <w:rsid w:val="00ED092D"/>
    <w:rsid w:val="00ED0982"/>
    <w:rsid w:val="00ED0AEA"/>
    <w:rsid w:val="00ED0BF7"/>
    <w:rsid w:val="00ED0CF8"/>
    <w:rsid w:val="00ED0D0F"/>
    <w:rsid w:val="00ED0DAB"/>
    <w:rsid w:val="00ED102B"/>
    <w:rsid w:val="00ED11FF"/>
    <w:rsid w:val="00ED1293"/>
    <w:rsid w:val="00ED129D"/>
    <w:rsid w:val="00ED1354"/>
    <w:rsid w:val="00ED169E"/>
    <w:rsid w:val="00ED16D7"/>
    <w:rsid w:val="00ED176C"/>
    <w:rsid w:val="00ED1831"/>
    <w:rsid w:val="00ED1840"/>
    <w:rsid w:val="00ED1B54"/>
    <w:rsid w:val="00ED1C8D"/>
    <w:rsid w:val="00ED1D47"/>
    <w:rsid w:val="00ED1E1B"/>
    <w:rsid w:val="00ED2200"/>
    <w:rsid w:val="00ED2222"/>
    <w:rsid w:val="00ED2344"/>
    <w:rsid w:val="00ED2464"/>
    <w:rsid w:val="00ED27DE"/>
    <w:rsid w:val="00ED280A"/>
    <w:rsid w:val="00ED2912"/>
    <w:rsid w:val="00ED2A02"/>
    <w:rsid w:val="00ED2AF7"/>
    <w:rsid w:val="00ED2DE4"/>
    <w:rsid w:val="00ED2FB6"/>
    <w:rsid w:val="00ED30E3"/>
    <w:rsid w:val="00ED318B"/>
    <w:rsid w:val="00ED33E1"/>
    <w:rsid w:val="00ED3509"/>
    <w:rsid w:val="00ED3521"/>
    <w:rsid w:val="00ED37B9"/>
    <w:rsid w:val="00ED37F2"/>
    <w:rsid w:val="00ED3803"/>
    <w:rsid w:val="00ED3B6B"/>
    <w:rsid w:val="00ED3DB2"/>
    <w:rsid w:val="00ED4046"/>
    <w:rsid w:val="00ED4155"/>
    <w:rsid w:val="00ED4238"/>
    <w:rsid w:val="00ED43EE"/>
    <w:rsid w:val="00ED471B"/>
    <w:rsid w:val="00ED4848"/>
    <w:rsid w:val="00ED4B2E"/>
    <w:rsid w:val="00ED4DDB"/>
    <w:rsid w:val="00ED5002"/>
    <w:rsid w:val="00ED5010"/>
    <w:rsid w:val="00ED5102"/>
    <w:rsid w:val="00ED5111"/>
    <w:rsid w:val="00ED514A"/>
    <w:rsid w:val="00ED5379"/>
    <w:rsid w:val="00ED53A0"/>
    <w:rsid w:val="00ED53B8"/>
    <w:rsid w:val="00ED57FF"/>
    <w:rsid w:val="00ED58B6"/>
    <w:rsid w:val="00ED5978"/>
    <w:rsid w:val="00ED5B28"/>
    <w:rsid w:val="00ED5B5B"/>
    <w:rsid w:val="00ED5C1B"/>
    <w:rsid w:val="00ED5CA8"/>
    <w:rsid w:val="00ED5CAB"/>
    <w:rsid w:val="00ED6273"/>
    <w:rsid w:val="00ED6294"/>
    <w:rsid w:val="00ED62D7"/>
    <w:rsid w:val="00ED62FF"/>
    <w:rsid w:val="00ED66A3"/>
    <w:rsid w:val="00ED66D1"/>
    <w:rsid w:val="00ED6785"/>
    <w:rsid w:val="00ED6788"/>
    <w:rsid w:val="00ED6A0D"/>
    <w:rsid w:val="00ED6AAC"/>
    <w:rsid w:val="00ED6AE4"/>
    <w:rsid w:val="00ED6B9E"/>
    <w:rsid w:val="00ED6D8D"/>
    <w:rsid w:val="00ED6F50"/>
    <w:rsid w:val="00ED71FE"/>
    <w:rsid w:val="00ED72AA"/>
    <w:rsid w:val="00ED7462"/>
    <w:rsid w:val="00ED7A6F"/>
    <w:rsid w:val="00ED7B30"/>
    <w:rsid w:val="00ED7D0F"/>
    <w:rsid w:val="00ED7EEE"/>
    <w:rsid w:val="00EE019E"/>
    <w:rsid w:val="00EE02EF"/>
    <w:rsid w:val="00EE036A"/>
    <w:rsid w:val="00EE0458"/>
    <w:rsid w:val="00EE0545"/>
    <w:rsid w:val="00EE0975"/>
    <w:rsid w:val="00EE0A3E"/>
    <w:rsid w:val="00EE0A81"/>
    <w:rsid w:val="00EE0AC7"/>
    <w:rsid w:val="00EE0E19"/>
    <w:rsid w:val="00EE0EB5"/>
    <w:rsid w:val="00EE0FF2"/>
    <w:rsid w:val="00EE1074"/>
    <w:rsid w:val="00EE1159"/>
    <w:rsid w:val="00EE1218"/>
    <w:rsid w:val="00EE1351"/>
    <w:rsid w:val="00EE161A"/>
    <w:rsid w:val="00EE1663"/>
    <w:rsid w:val="00EE1A97"/>
    <w:rsid w:val="00EE1B91"/>
    <w:rsid w:val="00EE1F12"/>
    <w:rsid w:val="00EE1F94"/>
    <w:rsid w:val="00EE2166"/>
    <w:rsid w:val="00EE237C"/>
    <w:rsid w:val="00EE2409"/>
    <w:rsid w:val="00EE26FB"/>
    <w:rsid w:val="00EE277F"/>
    <w:rsid w:val="00EE28D6"/>
    <w:rsid w:val="00EE2C7A"/>
    <w:rsid w:val="00EE2CCC"/>
    <w:rsid w:val="00EE2D25"/>
    <w:rsid w:val="00EE2E35"/>
    <w:rsid w:val="00EE2F74"/>
    <w:rsid w:val="00EE30EF"/>
    <w:rsid w:val="00EE3263"/>
    <w:rsid w:val="00EE3383"/>
    <w:rsid w:val="00EE3405"/>
    <w:rsid w:val="00EE35C2"/>
    <w:rsid w:val="00EE35D4"/>
    <w:rsid w:val="00EE391E"/>
    <w:rsid w:val="00EE3A33"/>
    <w:rsid w:val="00EE3A5C"/>
    <w:rsid w:val="00EE3BD2"/>
    <w:rsid w:val="00EE3D40"/>
    <w:rsid w:val="00EE404A"/>
    <w:rsid w:val="00EE41B5"/>
    <w:rsid w:val="00EE434B"/>
    <w:rsid w:val="00EE4394"/>
    <w:rsid w:val="00EE4695"/>
    <w:rsid w:val="00EE46A3"/>
    <w:rsid w:val="00EE4841"/>
    <w:rsid w:val="00EE4864"/>
    <w:rsid w:val="00EE493E"/>
    <w:rsid w:val="00EE4AE1"/>
    <w:rsid w:val="00EE4DCA"/>
    <w:rsid w:val="00EE4F56"/>
    <w:rsid w:val="00EE5091"/>
    <w:rsid w:val="00EE5113"/>
    <w:rsid w:val="00EE5166"/>
    <w:rsid w:val="00EE5197"/>
    <w:rsid w:val="00EE539E"/>
    <w:rsid w:val="00EE54E5"/>
    <w:rsid w:val="00EE5853"/>
    <w:rsid w:val="00EE591B"/>
    <w:rsid w:val="00EE592F"/>
    <w:rsid w:val="00EE5ABE"/>
    <w:rsid w:val="00EE5B8B"/>
    <w:rsid w:val="00EE5D9E"/>
    <w:rsid w:val="00EE5F8D"/>
    <w:rsid w:val="00EE601E"/>
    <w:rsid w:val="00EE63CF"/>
    <w:rsid w:val="00EE6523"/>
    <w:rsid w:val="00EE6621"/>
    <w:rsid w:val="00EE67D3"/>
    <w:rsid w:val="00EE68C8"/>
    <w:rsid w:val="00EE6A3E"/>
    <w:rsid w:val="00EE6AE1"/>
    <w:rsid w:val="00EE6D70"/>
    <w:rsid w:val="00EE6DC9"/>
    <w:rsid w:val="00EE6FAC"/>
    <w:rsid w:val="00EE7081"/>
    <w:rsid w:val="00EE723B"/>
    <w:rsid w:val="00EE7401"/>
    <w:rsid w:val="00EE7464"/>
    <w:rsid w:val="00EE7599"/>
    <w:rsid w:val="00EE768C"/>
    <w:rsid w:val="00EE773B"/>
    <w:rsid w:val="00EE78E6"/>
    <w:rsid w:val="00EE7CB8"/>
    <w:rsid w:val="00EE7D92"/>
    <w:rsid w:val="00EF028A"/>
    <w:rsid w:val="00EF02B1"/>
    <w:rsid w:val="00EF038F"/>
    <w:rsid w:val="00EF03ED"/>
    <w:rsid w:val="00EF06A8"/>
    <w:rsid w:val="00EF0C8C"/>
    <w:rsid w:val="00EF0CF7"/>
    <w:rsid w:val="00EF0EEF"/>
    <w:rsid w:val="00EF0FA0"/>
    <w:rsid w:val="00EF130C"/>
    <w:rsid w:val="00EF133F"/>
    <w:rsid w:val="00EF15B0"/>
    <w:rsid w:val="00EF1A72"/>
    <w:rsid w:val="00EF1AFB"/>
    <w:rsid w:val="00EF1BD4"/>
    <w:rsid w:val="00EF1F09"/>
    <w:rsid w:val="00EF1F57"/>
    <w:rsid w:val="00EF20A7"/>
    <w:rsid w:val="00EF220A"/>
    <w:rsid w:val="00EF2285"/>
    <w:rsid w:val="00EF22A0"/>
    <w:rsid w:val="00EF22FF"/>
    <w:rsid w:val="00EF2370"/>
    <w:rsid w:val="00EF2392"/>
    <w:rsid w:val="00EF2596"/>
    <w:rsid w:val="00EF3024"/>
    <w:rsid w:val="00EF3101"/>
    <w:rsid w:val="00EF3218"/>
    <w:rsid w:val="00EF33F3"/>
    <w:rsid w:val="00EF3621"/>
    <w:rsid w:val="00EF367E"/>
    <w:rsid w:val="00EF372B"/>
    <w:rsid w:val="00EF37BA"/>
    <w:rsid w:val="00EF382B"/>
    <w:rsid w:val="00EF39A7"/>
    <w:rsid w:val="00EF39B1"/>
    <w:rsid w:val="00EF3E21"/>
    <w:rsid w:val="00EF4364"/>
    <w:rsid w:val="00EF43FB"/>
    <w:rsid w:val="00EF4673"/>
    <w:rsid w:val="00EF4822"/>
    <w:rsid w:val="00EF48BE"/>
    <w:rsid w:val="00EF495A"/>
    <w:rsid w:val="00EF49AA"/>
    <w:rsid w:val="00EF49E0"/>
    <w:rsid w:val="00EF4C54"/>
    <w:rsid w:val="00EF4CF0"/>
    <w:rsid w:val="00EF4EA5"/>
    <w:rsid w:val="00EF51C4"/>
    <w:rsid w:val="00EF51EF"/>
    <w:rsid w:val="00EF52D8"/>
    <w:rsid w:val="00EF5389"/>
    <w:rsid w:val="00EF5517"/>
    <w:rsid w:val="00EF581B"/>
    <w:rsid w:val="00EF58C2"/>
    <w:rsid w:val="00EF5B65"/>
    <w:rsid w:val="00EF5CD2"/>
    <w:rsid w:val="00EF5D6D"/>
    <w:rsid w:val="00EF5DA8"/>
    <w:rsid w:val="00EF5F7D"/>
    <w:rsid w:val="00EF605B"/>
    <w:rsid w:val="00EF60BE"/>
    <w:rsid w:val="00EF611B"/>
    <w:rsid w:val="00EF65E2"/>
    <w:rsid w:val="00EF6689"/>
    <w:rsid w:val="00EF676B"/>
    <w:rsid w:val="00EF6997"/>
    <w:rsid w:val="00EF69DE"/>
    <w:rsid w:val="00EF69FA"/>
    <w:rsid w:val="00EF6BDA"/>
    <w:rsid w:val="00EF6D21"/>
    <w:rsid w:val="00EF6ECF"/>
    <w:rsid w:val="00EF6ED9"/>
    <w:rsid w:val="00EF6F37"/>
    <w:rsid w:val="00EF73EE"/>
    <w:rsid w:val="00EF7792"/>
    <w:rsid w:val="00EF7884"/>
    <w:rsid w:val="00EF78B0"/>
    <w:rsid w:val="00EF7A88"/>
    <w:rsid w:val="00EF7AFC"/>
    <w:rsid w:val="00EF7B5B"/>
    <w:rsid w:val="00EF7C00"/>
    <w:rsid w:val="00EF7EF3"/>
    <w:rsid w:val="00EF7F80"/>
    <w:rsid w:val="00EF7FBE"/>
    <w:rsid w:val="00F000E2"/>
    <w:rsid w:val="00F002EA"/>
    <w:rsid w:val="00F0030A"/>
    <w:rsid w:val="00F00660"/>
    <w:rsid w:val="00F009BB"/>
    <w:rsid w:val="00F009E2"/>
    <w:rsid w:val="00F00A09"/>
    <w:rsid w:val="00F00B05"/>
    <w:rsid w:val="00F00BFA"/>
    <w:rsid w:val="00F00E95"/>
    <w:rsid w:val="00F00EF6"/>
    <w:rsid w:val="00F00F83"/>
    <w:rsid w:val="00F00FEF"/>
    <w:rsid w:val="00F01082"/>
    <w:rsid w:val="00F01143"/>
    <w:rsid w:val="00F0118E"/>
    <w:rsid w:val="00F011DB"/>
    <w:rsid w:val="00F0142B"/>
    <w:rsid w:val="00F01440"/>
    <w:rsid w:val="00F01622"/>
    <w:rsid w:val="00F0167F"/>
    <w:rsid w:val="00F0178E"/>
    <w:rsid w:val="00F0191F"/>
    <w:rsid w:val="00F0192C"/>
    <w:rsid w:val="00F019B1"/>
    <w:rsid w:val="00F01A51"/>
    <w:rsid w:val="00F01A69"/>
    <w:rsid w:val="00F01A87"/>
    <w:rsid w:val="00F01D47"/>
    <w:rsid w:val="00F01DF7"/>
    <w:rsid w:val="00F01E66"/>
    <w:rsid w:val="00F023FD"/>
    <w:rsid w:val="00F02404"/>
    <w:rsid w:val="00F025F8"/>
    <w:rsid w:val="00F0283F"/>
    <w:rsid w:val="00F029BB"/>
    <w:rsid w:val="00F029C8"/>
    <w:rsid w:val="00F02BF4"/>
    <w:rsid w:val="00F02D5E"/>
    <w:rsid w:val="00F02E07"/>
    <w:rsid w:val="00F02E26"/>
    <w:rsid w:val="00F02E96"/>
    <w:rsid w:val="00F02FFF"/>
    <w:rsid w:val="00F03231"/>
    <w:rsid w:val="00F03491"/>
    <w:rsid w:val="00F036AE"/>
    <w:rsid w:val="00F038B1"/>
    <w:rsid w:val="00F039F7"/>
    <w:rsid w:val="00F03A72"/>
    <w:rsid w:val="00F0406A"/>
    <w:rsid w:val="00F0406E"/>
    <w:rsid w:val="00F040CD"/>
    <w:rsid w:val="00F041DC"/>
    <w:rsid w:val="00F041F6"/>
    <w:rsid w:val="00F042CB"/>
    <w:rsid w:val="00F0430C"/>
    <w:rsid w:val="00F04340"/>
    <w:rsid w:val="00F044CC"/>
    <w:rsid w:val="00F044F8"/>
    <w:rsid w:val="00F04624"/>
    <w:rsid w:val="00F0463F"/>
    <w:rsid w:val="00F048A8"/>
    <w:rsid w:val="00F04B08"/>
    <w:rsid w:val="00F04C71"/>
    <w:rsid w:val="00F04C89"/>
    <w:rsid w:val="00F04C93"/>
    <w:rsid w:val="00F04F9F"/>
    <w:rsid w:val="00F051A0"/>
    <w:rsid w:val="00F053C3"/>
    <w:rsid w:val="00F05411"/>
    <w:rsid w:val="00F05706"/>
    <w:rsid w:val="00F0573A"/>
    <w:rsid w:val="00F05B5C"/>
    <w:rsid w:val="00F05C80"/>
    <w:rsid w:val="00F05E1A"/>
    <w:rsid w:val="00F05E7F"/>
    <w:rsid w:val="00F05EBD"/>
    <w:rsid w:val="00F05EFC"/>
    <w:rsid w:val="00F061AA"/>
    <w:rsid w:val="00F0641F"/>
    <w:rsid w:val="00F06450"/>
    <w:rsid w:val="00F0679A"/>
    <w:rsid w:val="00F067C4"/>
    <w:rsid w:val="00F0691F"/>
    <w:rsid w:val="00F06A84"/>
    <w:rsid w:val="00F06B22"/>
    <w:rsid w:val="00F06C07"/>
    <w:rsid w:val="00F06D9F"/>
    <w:rsid w:val="00F06F48"/>
    <w:rsid w:val="00F072C1"/>
    <w:rsid w:val="00F073F4"/>
    <w:rsid w:val="00F0757A"/>
    <w:rsid w:val="00F07601"/>
    <w:rsid w:val="00F07829"/>
    <w:rsid w:val="00F07959"/>
    <w:rsid w:val="00F07B96"/>
    <w:rsid w:val="00F07BE5"/>
    <w:rsid w:val="00F07C5F"/>
    <w:rsid w:val="00F07C7E"/>
    <w:rsid w:val="00F07E79"/>
    <w:rsid w:val="00F07EAB"/>
    <w:rsid w:val="00F0E3CA"/>
    <w:rsid w:val="00F1009A"/>
    <w:rsid w:val="00F105DA"/>
    <w:rsid w:val="00F1066D"/>
    <w:rsid w:val="00F10745"/>
    <w:rsid w:val="00F1094E"/>
    <w:rsid w:val="00F10966"/>
    <w:rsid w:val="00F10993"/>
    <w:rsid w:val="00F10B41"/>
    <w:rsid w:val="00F10C74"/>
    <w:rsid w:val="00F10D37"/>
    <w:rsid w:val="00F10DCE"/>
    <w:rsid w:val="00F10DDB"/>
    <w:rsid w:val="00F10DDD"/>
    <w:rsid w:val="00F10FF2"/>
    <w:rsid w:val="00F11108"/>
    <w:rsid w:val="00F114CA"/>
    <w:rsid w:val="00F11660"/>
    <w:rsid w:val="00F11855"/>
    <w:rsid w:val="00F11A66"/>
    <w:rsid w:val="00F11A69"/>
    <w:rsid w:val="00F11B0C"/>
    <w:rsid w:val="00F12187"/>
    <w:rsid w:val="00F121BC"/>
    <w:rsid w:val="00F12200"/>
    <w:rsid w:val="00F12236"/>
    <w:rsid w:val="00F1228F"/>
    <w:rsid w:val="00F126F7"/>
    <w:rsid w:val="00F1288F"/>
    <w:rsid w:val="00F12913"/>
    <w:rsid w:val="00F12947"/>
    <w:rsid w:val="00F12AC6"/>
    <w:rsid w:val="00F12AD8"/>
    <w:rsid w:val="00F12C24"/>
    <w:rsid w:val="00F12C8D"/>
    <w:rsid w:val="00F12CA0"/>
    <w:rsid w:val="00F12E39"/>
    <w:rsid w:val="00F12F03"/>
    <w:rsid w:val="00F13566"/>
    <w:rsid w:val="00F136D6"/>
    <w:rsid w:val="00F138ED"/>
    <w:rsid w:val="00F13A93"/>
    <w:rsid w:val="00F13C30"/>
    <w:rsid w:val="00F13C5B"/>
    <w:rsid w:val="00F13EE4"/>
    <w:rsid w:val="00F141C5"/>
    <w:rsid w:val="00F14229"/>
    <w:rsid w:val="00F14381"/>
    <w:rsid w:val="00F145C1"/>
    <w:rsid w:val="00F14765"/>
    <w:rsid w:val="00F1484D"/>
    <w:rsid w:val="00F14B0B"/>
    <w:rsid w:val="00F14B5E"/>
    <w:rsid w:val="00F14DFC"/>
    <w:rsid w:val="00F14E5F"/>
    <w:rsid w:val="00F15177"/>
    <w:rsid w:val="00F1523D"/>
    <w:rsid w:val="00F155FA"/>
    <w:rsid w:val="00F1562F"/>
    <w:rsid w:val="00F15642"/>
    <w:rsid w:val="00F1566B"/>
    <w:rsid w:val="00F15882"/>
    <w:rsid w:val="00F15AD0"/>
    <w:rsid w:val="00F15AD3"/>
    <w:rsid w:val="00F15C68"/>
    <w:rsid w:val="00F15D4C"/>
    <w:rsid w:val="00F160FA"/>
    <w:rsid w:val="00F161D3"/>
    <w:rsid w:val="00F1637F"/>
    <w:rsid w:val="00F16655"/>
    <w:rsid w:val="00F1669A"/>
    <w:rsid w:val="00F16A22"/>
    <w:rsid w:val="00F16B4D"/>
    <w:rsid w:val="00F16C26"/>
    <w:rsid w:val="00F16CA4"/>
    <w:rsid w:val="00F16CD3"/>
    <w:rsid w:val="00F16D1E"/>
    <w:rsid w:val="00F16E48"/>
    <w:rsid w:val="00F170DE"/>
    <w:rsid w:val="00F17153"/>
    <w:rsid w:val="00F17192"/>
    <w:rsid w:val="00F17210"/>
    <w:rsid w:val="00F173BD"/>
    <w:rsid w:val="00F17586"/>
    <w:rsid w:val="00F17635"/>
    <w:rsid w:val="00F1792F"/>
    <w:rsid w:val="00F17A2B"/>
    <w:rsid w:val="00F17AAA"/>
    <w:rsid w:val="00F17CA9"/>
    <w:rsid w:val="00F17E98"/>
    <w:rsid w:val="00F17F0A"/>
    <w:rsid w:val="00F20138"/>
    <w:rsid w:val="00F20186"/>
    <w:rsid w:val="00F202D7"/>
    <w:rsid w:val="00F20465"/>
    <w:rsid w:val="00F206F1"/>
    <w:rsid w:val="00F20739"/>
    <w:rsid w:val="00F207D3"/>
    <w:rsid w:val="00F20928"/>
    <w:rsid w:val="00F209AC"/>
    <w:rsid w:val="00F209E9"/>
    <w:rsid w:val="00F20A35"/>
    <w:rsid w:val="00F20ADD"/>
    <w:rsid w:val="00F20AFB"/>
    <w:rsid w:val="00F20B57"/>
    <w:rsid w:val="00F20BE7"/>
    <w:rsid w:val="00F20D62"/>
    <w:rsid w:val="00F20E15"/>
    <w:rsid w:val="00F20F89"/>
    <w:rsid w:val="00F212A0"/>
    <w:rsid w:val="00F214E6"/>
    <w:rsid w:val="00F216BD"/>
    <w:rsid w:val="00F21766"/>
    <w:rsid w:val="00F21767"/>
    <w:rsid w:val="00F21867"/>
    <w:rsid w:val="00F218F6"/>
    <w:rsid w:val="00F2197B"/>
    <w:rsid w:val="00F21BC8"/>
    <w:rsid w:val="00F21C1D"/>
    <w:rsid w:val="00F21D2A"/>
    <w:rsid w:val="00F21FD1"/>
    <w:rsid w:val="00F22009"/>
    <w:rsid w:val="00F2205A"/>
    <w:rsid w:val="00F222BF"/>
    <w:rsid w:val="00F222D0"/>
    <w:rsid w:val="00F22302"/>
    <w:rsid w:val="00F22781"/>
    <w:rsid w:val="00F227B1"/>
    <w:rsid w:val="00F22849"/>
    <w:rsid w:val="00F228AC"/>
    <w:rsid w:val="00F22A87"/>
    <w:rsid w:val="00F22B76"/>
    <w:rsid w:val="00F22D81"/>
    <w:rsid w:val="00F22DB2"/>
    <w:rsid w:val="00F22E81"/>
    <w:rsid w:val="00F22FE5"/>
    <w:rsid w:val="00F23054"/>
    <w:rsid w:val="00F23062"/>
    <w:rsid w:val="00F23322"/>
    <w:rsid w:val="00F23634"/>
    <w:rsid w:val="00F2369D"/>
    <w:rsid w:val="00F236CB"/>
    <w:rsid w:val="00F2379B"/>
    <w:rsid w:val="00F23965"/>
    <w:rsid w:val="00F23B68"/>
    <w:rsid w:val="00F23BCE"/>
    <w:rsid w:val="00F23D17"/>
    <w:rsid w:val="00F23F35"/>
    <w:rsid w:val="00F242B5"/>
    <w:rsid w:val="00F2443D"/>
    <w:rsid w:val="00F24EAD"/>
    <w:rsid w:val="00F25118"/>
    <w:rsid w:val="00F2511C"/>
    <w:rsid w:val="00F25290"/>
    <w:rsid w:val="00F25378"/>
    <w:rsid w:val="00F253A5"/>
    <w:rsid w:val="00F253A8"/>
    <w:rsid w:val="00F25438"/>
    <w:rsid w:val="00F25691"/>
    <w:rsid w:val="00F256A5"/>
    <w:rsid w:val="00F25742"/>
    <w:rsid w:val="00F258A4"/>
    <w:rsid w:val="00F25929"/>
    <w:rsid w:val="00F25970"/>
    <w:rsid w:val="00F25AA3"/>
    <w:rsid w:val="00F25FB5"/>
    <w:rsid w:val="00F26044"/>
    <w:rsid w:val="00F261E8"/>
    <w:rsid w:val="00F261EA"/>
    <w:rsid w:val="00F2634D"/>
    <w:rsid w:val="00F26393"/>
    <w:rsid w:val="00F263BE"/>
    <w:rsid w:val="00F264CE"/>
    <w:rsid w:val="00F265F7"/>
    <w:rsid w:val="00F26B20"/>
    <w:rsid w:val="00F26B92"/>
    <w:rsid w:val="00F26C3D"/>
    <w:rsid w:val="00F26CA7"/>
    <w:rsid w:val="00F26D0A"/>
    <w:rsid w:val="00F26DBD"/>
    <w:rsid w:val="00F26EF1"/>
    <w:rsid w:val="00F26FF8"/>
    <w:rsid w:val="00F27275"/>
    <w:rsid w:val="00F273E0"/>
    <w:rsid w:val="00F274C7"/>
    <w:rsid w:val="00F27A30"/>
    <w:rsid w:val="00F27A8E"/>
    <w:rsid w:val="00F27D93"/>
    <w:rsid w:val="00F27DCA"/>
    <w:rsid w:val="00F27F29"/>
    <w:rsid w:val="00F2EC4A"/>
    <w:rsid w:val="00F30045"/>
    <w:rsid w:val="00F30095"/>
    <w:rsid w:val="00F3012B"/>
    <w:rsid w:val="00F30191"/>
    <w:rsid w:val="00F30272"/>
    <w:rsid w:val="00F30638"/>
    <w:rsid w:val="00F30C7F"/>
    <w:rsid w:val="00F30CA3"/>
    <w:rsid w:val="00F30CA9"/>
    <w:rsid w:val="00F30DCF"/>
    <w:rsid w:val="00F30ECD"/>
    <w:rsid w:val="00F30F66"/>
    <w:rsid w:val="00F31004"/>
    <w:rsid w:val="00F31011"/>
    <w:rsid w:val="00F31061"/>
    <w:rsid w:val="00F31214"/>
    <w:rsid w:val="00F313DD"/>
    <w:rsid w:val="00F31760"/>
    <w:rsid w:val="00F31807"/>
    <w:rsid w:val="00F318BC"/>
    <w:rsid w:val="00F31965"/>
    <w:rsid w:val="00F31A80"/>
    <w:rsid w:val="00F31A8F"/>
    <w:rsid w:val="00F31BAA"/>
    <w:rsid w:val="00F31C42"/>
    <w:rsid w:val="00F31E6E"/>
    <w:rsid w:val="00F31FA6"/>
    <w:rsid w:val="00F323FD"/>
    <w:rsid w:val="00F32552"/>
    <w:rsid w:val="00F32ADD"/>
    <w:rsid w:val="00F32C37"/>
    <w:rsid w:val="00F32CBB"/>
    <w:rsid w:val="00F32CC6"/>
    <w:rsid w:val="00F32EF4"/>
    <w:rsid w:val="00F333BF"/>
    <w:rsid w:val="00F334E5"/>
    <w:rsid w:val="00F3365C"/>
    <w:rsid w:val="00F338C5"/>
    <w:rsid w:val="00F33BF9"/>
    <w:rsid w:val="00F33CDD"/>
    <w:rsid w:val="00F33D19"/>
    <w:rsid w:val="00F33F94"/>
    <w:rsid w:val="00F33FD9"/>
    <w:rsid w:val="00F340C7"/>
    <w:rsid w:val="00F341B0"/>
    <w:rsid w:val="00F34263"/>
    <w:rsid w:val="00F342D6"/>
    <w:rsid w:val="00F3433E"/>
    <w:rsid w:val="00F343AD"/>
    <w:rsid w:val="00F3446B"/>
    <w:rsid w:val="00F344B5"/>
    <w:rsid w:val="00F3461B"/>
    <w:rsid w:val="00F347D2"/>
    <w:rsid w:val="00F3492A"/>
    <w:rsid w:val="00F34A68"/>
    <w:rsid w:val="00F34A74"/>
    <w:rsid w:val="00F34ACE"/>
    <w:rsid w:val="00F34B57"/>
    <w:rsid w:val="00F34C5B"/>
    <w:rsid w:val="00F34FA8"/>
    <w:rsid w:val="00F34FF8"/>
    <w:rsid w:val="00F35097"/>
    <w:rsid w:val="00F351B4"/>
    <w:rsid w:val="00F352A5"/>
    <w:rsid w:val="00F35586"/>
    <w:rsid w:val="00F357D7"/>
    <w:rsid w:val="00F35984"/>
    <w:rsid w:val="00F35A88"/>
    <w:rsid w:val="00F35A96"/>
    <w:rsid w:val="00F35AF9"/>
    <w:rsid w:val="00F35BB2"/>
    <w:rsid w:val="00F35DCD"/>
    <w:rsid w:val="00F35EF5"/>
    <w:rsid w:val="00F35F35"/>
    <w:rsid w:val="00F36022"/>
    <w:rsid w:val="00F3612E"/>
    <w:rsid w:val="00F3647C"/>
    <w:rsid w:val="00F364DB"/>
    <w:rsid w:val="00F3657D"/>
    <w:rsid w:val="00F366FD"/>
    <w:rsid w:val="00F36888"/>
    <w:rsid w:val="00F36A8B"/>
    <w:rsid w:val="00F36AAA"/>
    <w:rsid w:val="00F36BDE"/>
    <w:rsid w:val="00F36CB2"/>
    <w:rsid w:val="00F36E88"/>
    <w:rsid w:val="00F36E95"/>
    <w:rsid w:val="00F36EBE"/>
    <w:rsid w:val="00F36F0D"/>
    <w:rsid w:val="00F370F2"/>
    <w:rsid w:val="00F377F7"/>
    <w:rsid w:val="00F379EF"/>
    <w:rsid w:val="00F37A6C"/>
    <w:rsid w:val="00F37D7D"/>
    <w:rsid w:val="00F37DB7"/>
    <w:rsid w:val="00F37F52"/>
    <w:rsid w:val="00F40140"/>
    <w:rsid w:val="00F40482"/>
    <w:rsid w:val="00F405F3"/>
    <w:rsid w:val="00F407A0"/>
    <w:rsid w:val="00F40927"/>
    <w:rsid w:val="00F40C32"/>
    <w:rsid w:val="00F40D1C"/>
    <w:rsid w:val="00F40D74"/>
    <w:rsid w:val="00F40DC4"/>
    <w:rsid w:val="00F40F87"/>
    <w:rsid w:val="00F41094"/>
    <w:rsid w:val="00F41115"/>
    <w:rsid w:val="00F4116C"/>
    <w:rsid w:val="00F41253"/>
    <w:rsid w:val="00F41448"/>
    <w:rsid w:val="00F415F0"/>
    <w:rsid w:val="00F41BA2"/>
    <w:rsid w:val="00F41D8A"/>
    <w:rsid w:val="00F41DA3"/>
    <w:rsid w:val="00F41E94"/>
    <w:rsid w:val="00F42202"/>
    <w:rsid w:val="00F42397"/>
    <w:rsid w:val="00F42436"/>
    <w:rsid w:val="00F4246C"/>
    <w:rsid w:val="00F42499"/>
    <w:rsid w:val="00F4280A"/>
    <w:rsid w:val="00F42818"/>
    <w:rsid w:val="00F42862"/>
    <w:rsid w:val="00F42C21"/>
    <w:rsid w:val="00F42E6A"/>
    <w:rsid w:val="00F430E9"/>
    <w:rsid w:val="00F4333E"/>
    <w:rsid w:val="00F4340E"/>
    <w:rsid w:val="00F43471"/>
    <w:rsid w:val="00F435D0"/>
    <w:rsid w:val="00F437B5"/>
    <w:rsid w:val="00F43823"/>
    <w:rsid w:val="00F43BC2"/>
    <w:rsid w:val="00F43BC4"/>
    <w:rsid w:val="00F43D9A"/>
    <w:rsid w:val="00F4421C"/>
    <w:rsid w:val="00F4424C"/>
    <w:rsid w:val="00F444F3"/>
    <w:rsid w:val="00F445D7"/>
    <w:rsid w:val="00F445E9"/>
    <w:rsid w:val="00F4473F"/>
    <w:rsid w:val="00F4477A"/>
    <w:rsid w:val="00F44AD3"/>
    <w:rsid w:val="00F44B20"/>
    <w:rsid w:val="00F44B24"/>
    <w:rsid w:val="00F44B55"/>
    <w:rsid w:val="00F44C6F"/>
    <w:rsid w:val="00F44E46"/>
    <w:rsid w:val="00F44F09"/>
    <w:rsid w:val="00F44FE0"/>
    <w:rsid w:val="00F4503F"/>
    <w:rsid w:val="00F4507D"/>
    <w:rsid w:val="00F45171"/>
    <w:rsid w:val="00F45368"/>
    <w:rsid w:val="00F458E5"/>
    <w:rsid w:val="00F45914"/>
    <w:rsid w:val="00F4597B"/>
    <w:rsid w:val="00F45A75"/>
    <w:rsid w:val="00F45EE0"/>
    <w:rsid w:val="00F45F52"/>
    <w:rsid w:val="00F4606C"/>
    <w:rsid w:val="00F460EF"/>
    <w:rsid w:val="00F46198"/>
    <w:rsid w:val="00F4625C"/>
    <w:rsid w:val="00F468AB"/>
    <w:rsid w:val="00F46946"/>
    <w:rsid w:val="00F46BF8"/>
    <w:rsid w:val="00F46CBC"/>
    <w:rsid w:val="00F46D05"/>
    <w:rsid w:val="00F46D40"/>
    <w:rsid w:val="00F46D9B"/>
    <w:rsid w:val="00F46DE5"/>
    <w:rsid w:val="00F46DF2"/>
    <w:rsid w:val="00F4710A"/>
    <w:rsid w:val="00F4730E"/>
    <w:rsid w:val="00F475C8"/>
    <w:rsid w:val="00F4773C"/>
    <w:rsid w:val="00F4782D"/>
    <w:rsid w:val="00F47D1B"/>
    <w:rsid w:val="00F47F04"/>
    <w:rsid w:val="00F47F2E"/>
    <w:rsid w:val="00F47FB6"/>
    <w:rsid w:val="00F500EA"/>
    <w:rsid w:val="00F500FF"/>
    <w:rsid w:val="00F5028C"/>
    <w:rsid w:val="00F503AB"/>
    <w:rsid w:val="00F50480"/>
    <w:rsid w:val="00F50643"/>
    <w:rsid w:val="00F506E0"/>
    <w:rsid w:val="00F507EA"/>
    <w:rsid w:val="00F50BE6"/>
    <w:rsid w:val="00F50C2B"/>
    <w:rsid w:val="00F50EB3"/>
    <w:rsid w:val="00F50FD2"/>
    <w:rsid w:val="00F5142D"/>
    <w:rsid w:val="00F514A7"/>
    <w:rsid w:val="00F514D0"/>
    <w:rsid w:val="00F516E9"/>
    <w:rsid w:val="00F5193C"/>
    <w:rsid w:val="00F51957"/>
    <w:rsid w:val="00F51D0B"/>
    <w:rsid w:val="00F51D3A"/>
    <w:rsid w:val="00F51E0F"/>
    <w:rsid w:val="00F51F29"/>
    <w:rsid w:val="00F51F87"/>
    <w:rsid w:val="00F51FA6"/>
    <w:rsid w:val="00F51FBB"/>
    <w:rsid w:val="00F520AE"/>
    <w:rsid w:val="00F521DD"/>
    <w:rsid w:val="00F521F3"/>
    <w:rsid w:val="00F52299"/>
    <w:rsid w:val="00F5231D"/>
    <w:rsid w:val="00F524D6"/>
    <w:rsid w:val="00F525CE"/>
    <w:rsid w:val="00F52632"/>
    <w:rsid w:val="00F52647"/>
    <w:rsid w:val="00F528E8"/>
    <w:rsid w:val="00F528FB"/>
    <w:rsid w:val="00F52902"/>
    <w:rsid w:val="00F52A97"/>
    <w:rsid w:val="00F52B69"/>
    <w:rsid w:val="00F52E54"/>
    <w:rsid w:val="00F530CB"/>
    <w:rsid w:val="00F5355E"/>
    <w:rsid w:val="00F53853"/>
    <w:rsid w:val="00F53F65"/>
    <w:rsid w:val="00F53FF0"/>
    <w:rsid w:val="00F5402D"/>
    <w:rsid w:val="00F541BB"/>
    <w:rsid w:val="00F5461F"/>
    <w:rsid w:val="00F54EEC"/>
    <w:rsid w:val="00F54EF4"/>
    <w:rsid w:val="00F550C3"/>
    <w:rsid w:val="00F550C9"/>
    <w:rsid w:val="00F5535A"/>
    <w:rsid w:val="00F553F8"/>
    <w:rsid w:val="00F55490"/>
    <w:rsid w:val="00F554CA"/>
    <w:rsid w:val="00F5554E"/>
    <w:rsid w:val="00F5555F"/>
    <w:rsid w:val="00F5568F"/>
    <w:rsid w:val="00F55869"/>
    <w:rsid w:val="00F55E0F"/>
    <w:rsid w:val="00F5609F"/>
    <w:rsid w:val="00F560D7"/>
    <w:rsid w:val="00F561BA"/>
    <w:rsid w:val="00F561F0"/>
    <w:rsid w:val="00F5624A"/>
    <w:rsid w:val="00F562B2"/>
    <w:rsid w:val="00F56359"/>
    <w:rsid w:val="00F5644A"/>
    <w:rsid w:val="00F5661B"/>
    <w:rsid w:val="00F56739"/>
    <w:rsid w:val="00F56855"/>
    <w:rsid w:val="00F56981"/>
    <w:rsid w:val="00F5698C"/>
    <w:rsid w:val="00F56D6B"/>
    <w:rsid w:val="00F56F75"/>
    <w:rsid w:val="00F5704E"/>
    <w:rsid w:val="00F57291"/>
    <w:rsid w:val="00F574F8"/>
    <w:rsid w:val="00F57675"/>
    <w:rsid w:val="00F577CF"/>
    <w:rsid w:val="00F57881"/>
    <w:rsid w:val="00F57CFD"/>
    <w:rsid w:val="00F600B7"/>
    <w:rsid w:val="00F60663"/>
    <w:rsid w:val="00F606C5"/>
    <w:rsid w:val="00F608C0"/>
    <w:rsid w:val="00F608C5"/>
    <w:rsid w:val="00F608EB"/>
    <w:rsid w:val="00F609AB"/>
    <w:rsid w:val="00F60BFB"/>
    <w:rsid w:val="00F60D06"/>
    <w:rsid w:val="00F60FB4"/>
    <w:rsid w:val="00F61023"/>
    <w:rsid w:val="00F61124"/>
    <w:rsid w:val="00F611E7"/>
    <w:rsid w:val="00F6128A"/>
    <w:rsid w:val="00F613E1"/>
    <w:rsid w:val="00F616C6"/>
    <w:rsid w:val="00F61856"/>
    <w:rsid w:val="00F61ADF"/>
    <w:rsid w:val="00F61AFB"/>
    <w:rsid w:val="00F61D80"/>
    <w:rsid w:val="00F61DC9"/>
    <w:rsid w:val="00F62091"/>
    <w:rsid w:val="00F62162"/>
    <w:rsid w:val="00F6227A"/>
    <w:rsid w:val="00F623D7"/>
    <w:rsid w:val="00F62726"/>
    <w:rsid w:val="00F62B55"/>
    <w:rsid w:val="00F62E35"/>
    <w:rsid w:val="00F631F8"/>
    <w:rsid w:val="00F63367"/>
    <w:rsid w:val="00F63A4B"/>
    <w:rsid w:val="00F63ADC"/>
    <w:rsid w:val="00F63B1F"/>
    <w:rsid w:val="00F63DE4"/>
    <w:rsid w:val="00F63E2D"/>
    <w:rsid w:val="00F63E3D"/>
    <w:rsid w:val="00F63E57"/>
    <w:rsid w:val="00F63F7E"/>
    <w:rsid w:val="00F64003"/>
    <w:rsid w:val="00F64170"/>
    <w:rsid w:val="00F64364"/>
    <w:rsid w:val="00F644EB"/>
    <w:rsid w:val="00F64515"/>
    <w:rsid w:val="00F64628"/>
    <w:rsid w:val="00F646BA"/>
    <w:rsid w:val="00F6490C"/>
    <w:rsid w:val="00F649D0"/>
    <w:rsid w:val="00F649FB"/>
    <w:rsid w:val="00F64BA6"/>
    <w:rsid w:val="00F64D1A"/>
    <w:rsid w:val="00F64D28"/>
    <w:rsid w:val="00F64D70"/>
    <w:rsid w:val="00F64D78"/>
    <w:rsid w:val="00F64F6C"/>
    <w:rsid w:val="00F65090"/>
    <w:rsid w:val="00F650FA"/>
    <w:rsid w:val="00F6514A"/>
    <w:rsid w:val="00F6533E"/>
    <w:rsid w:val="00F65360"/>
    <w:rsid w:val="00F65428"/>
    <w:rsid w:val="00F654B3"/>
    <w:rsid w:val="00F656AD"/>
    <w:rsid w:val="00F65B56"/>
    <w:rsid w:val="00F65F45"/>
    <w:rsid w:val="00F65F74"/>
    <w:rsid w:val="00F6609F"/>
    <w:rsid w:val="00F66170"/>
    <w:rsid w:val="00F66599"/>
    <w:rsid w:val="00F6668C"/>
    <w:rsid w:val="00F668E3"/>
    <w:rsid w:val="00F66B3E"/>
    <w:rsid w:val="00F66C31"/>
    <w:rsid w:val="00F66E4C"/>
    <w:rsid w:val="00F67132"/>
    <w:rsid w:val="00F67141"/>
    <w:rsid w:val="00F671EE"/>
    <w:rsid w:val="00F674CF"/>
    <w:rsid w:val="00F67547"/>
    <w:rsid w:val="00F675EE"/>
    <w:rsid w:val="00F676CE"/>
    <w:rsid w:val="00F67728"/>
    <w:rsid w:val="00F67B68"/>
    <w:rsid w:val="00F67CEA"/>
    <w:rsid w:val="00F67F1F"/>
    <w:rsid w:val="00F67F3A"/>
    <w:rsid w:val="00F67FEE"/>
    <w:rsid w:val="00F70069"/>
    <w:rsid w:val="00F704F4"/>
    <w:rsid w:val="00F70845"/>
    <w:rsid w:val="00F708DE"/>
    <w:rsid w:val="00F709D7"/>
    <w:rsid w:val="00F70A49"/>
    <w:rsid w:val="00F70E3E"/>
    <w:rsid w:val="00F70EC6"/>
    <w:rsid w:val="00F70FD8"/>
    <w:rsid w:val="00F712E9"/>
    <w:rsid w:val="00F714D2"/>
    <w:rsid w:val="00F71569"/>
    <w:rsid w:val="00F716D5"/>
    <w:rsid w:val="00F71712"/>
    <w:rsid w:val="00F71736"/>
    <w:rsid w:val="00F71CB3"/>
    <w:rsid w:val="00F71CCA"/>
    <w:rsid w:val="00F721C4"/>
    <w:rsid w:val="00F722D4"/>
    <w:rsid w:val="00F7230B"/>
    <w:rsid w:val="00F72354"/>
    <w:rsid w:val="00F72505"/>
    <w:rsid w:val="00F726D9"/>
    <w:rsid w:val="00F72704"/>
    <w:rsid w:val="00F729B7"/>
    <w:rsid w:val="00F72B7A"/>
    <w:rsid w:val="00F72D20"/>
    <w:rsid w:val="00F73183"/>
    <w:rsid w:val="00F73291"/>
    <w:rsid w:val="00F73316"/>
    <w:rsid w:val="00F73317"/>
    <w:rsid w:val="00F7333B"/>
    <w:rsid w:val="00F73500"/>
    <w:rsid w:val="00F73559"/>
    <w:rsid w:val="00F73981"/>
    <w:rsid w:val="00F73990"/>
    <w:rsid w:val="00F73C66"/>
    <w:rsid w:val="00F73C82"/>
    <w:rsid w:val="00F7401E"/>
    <w:rsid w:val="00F74193"/>
    <w:rsid w:val="00F741BA"/>
    <w:rsid w:val="00F741C4"/>
    <w:rsid w:val="00F74251"/>
    <w:rsid w:val="00F74656"/>
    <w:rsid w:val="00F74676"/>
    <w:rsid w:val="00F74728"/>
    <w:rsid w:val="00F747D6"/>
    <w:rsid w:val="00F74817"/>
    <w:rsid w:val="00F74950"/>
    <w:rsid w:val="00F74B1D"/>
    <w:rsid w:val="00F74B8D"/>
    <w:rsid w:val="00F74C35"/>
    <w:rsid w:val="00F74F62"/>
    <w:rsid w:val="00F752CD"/>
    <w:rsid w:val="00F75335"/>
    <w:rsid w:val="00F75470"/>
    <w:rsid w:val="00F757C8"/>
    <w:rsid w:val="00F75B63"/>
    <w:rsid w:val="00F75BF0"/>
    <w:rsid w:val="00F75C87"/>
    <w:rsid w:val="00F75ED1"/>
    <w:rsid w:val="00F76012"/>
    <w:rsid w:val="00F760AC"/>
    <w:rsid w:val="00F76124"/>
    <w:rsid w:val="00F762B1"/>
    <w:rsid w:val="00F76581"/>
    <w:rsid w:val="00F766F8"/>
    <w:rsid w:val="00F76B85"/>
    <w:rsid w:val="00F7706E"/>
    <w:rsid w:val="00F77089"/>
    <w:rsid w:val="00F770DF"/>
    <w:rsid w:val="00F7731C"/>
    <w:rsid w:val="00F774D0"/>
    <w:rsid w:val="00F775B0"/>
    <w:rsid w:val="00F775C4"/>
    <w:rsid w:val="00F77860"/>
    <w:rsid w:val="00F779AA"/>
    <w:rsid w:val="00F77C35"/>
    <w:rsid w:val="00F77CD4"/>
    <w:rsid w:val="00F80045"/>
    <w:rsid w:val="00F801F3"/>
    <w:rsid w:val="00F80253"/>
    <w:rsid w:val="00F80304"/>
    <w:rsid w:val="00F803A2"/>
    <w:rsid w:val="00F80536"/>
    <w:rsid w:val="00F8080A"/>
    <w:rsid w:val="00F80A61"/>
    <w:rsid w:val="00F80CA3"/>
    <w:rsid w:val="00F80CB9"/>
    <w:rsid w:val="00F8108E"/>
    <w:rsid w:val="00F810A2"/>
    <w:rsid w:val="00F81388"/>
    <w:rsid w:val="00F81568"/>
    <w:rsid w:val="00F817CE"/>
    <w:rsid w:val="00F81964"/>
    <w:rsid w:val="00F8196A"/>
    <w:rsid w:val="00F81991"/>
    <w:rsid w:val="00F81B0B"/>
    <w:rsid w:val="00F81CD3"/>
    <w:rsid w:val="00F81D04"/>
    <w:rsid w:val="00F81E9D"/>
    <w:rsid w:val="00F81EF6"/>
    <w:rsid w:val="00F82295"/>
    <w:rsid w:val="00F82556"/>
    <w:rsid w:val="00F82695"/>
    <w:rsid w:val="00F827E9"/>
    <w:rsid w:val="00F82870"/>
    <w:rsid w:val="00F82A4F"/>
    <w:rsid w:val="00F82C48"/>
    <w:rsid w:val="00F82CCA"/>
    <w:rsid w:val="00F82DF9"/>
    <w:rsid w:val="00F833F1"/>
    <w:rsid w:val="00F83420"/>
    <w:rsid w:val="00F834A1"/>
    <w:rsid w:val="00F83554"/>
    <w:rsid w:val="00F835CE"/>
    <w:rsid w:val="00F835E6"/>
    <w:rsid w:val="00F836B5"/>
    <w:rsid w:val="00F83718"/>
    <w:rsid w:val="00F83850"/>
    <w:rsid w:val="00F838FB"/>
    <w:rsid w:val="00F83B7B"/>
    <w:rsid w:val="00F83BFF"/>
    <w:rsid w:val="00F83D4F"/>
    <w:rsid w:val="00F83DA2"/>
    <w:rsid w:val="00F83DED"/>
    <w:rsid w:val="00F84024"/>
    <w:rsid w:val="00F84079"/>
    <w:rsid w:val="00F84419"/>
    <w:rsid w:val="00F844EB"/>
    <w:rsid w:val="00F847CD"/>
    <w:rsid w:val="00F848A5"/>
    <w:rsid w:val="00F84ACD"/>
    <w:rsid w:val="00F84DC6"/>
    <w:rsid w:val="00F84FD5"/>
    <w:rsid w:val="00F8500E"/>
    <w:rsid w:val="00F85235"/>
    <w:rsid w:val="00F8541B"/>
    <w:rsid w:val="00F85816"/>
    <w:rsid w:val="00F858A7"/>
    <w:rsid w:val="00F85B0C"/>
    <w:rsid w:val="00F85C78"/>
    <w:rsid w:val="00F862F5"/>
    <w:rsid w:val="00F8638E"/>
    <w:rsid w:val="00F8645D"/>
    <w:rsid w:val="00F8656D"/>
    <w:rsid w:val="00F867D4"/>
    <w:rsid w:val="00F8695F"/>
    <w:rsid w:val="00F86BEE"/>
    <w:rsid w:val="00F86C50"/>
    <w:rsid w:val="00F86D75"/>
    <w:rsid w:val="00F8700B"/>
    <w:rsid w:val="00F87246"/>
    <w:rsid w:val="00F877A4"/>
    <w:rsid w:val="00F87D3D"/>
    <w:rsid w:val="00F87E29"/>
    <w:rsid w:val="00F87EA2"/>
    <w:rsid w:val="00F901BE"/>
    <w:rsid w:val="00F901DB"/>
    <w:rsid w:val="00F90216"/>
    <w:rsid w:val="00F9044D"/>
    <w:rsid w:val="00F9064E"/>
    <w:rsid w:val="00F90654"/>
    <w:rsid w:val="00F9065C"/>
    <w:rsid w:val="00F908B0"/>
    <w:rsid w:val="00F908C0"/>
    <w:rsid w:val="00F908FD"/>
    <w:rsid w:val="00F90C78"/>
    <w:rsid w:val="00F90E3A"/>
    <w:rsid w:val="00F910AB"/>
    <w:rsid w:val="00F91176"/>
    <w:rsid w:val="00F911C7"/>
    <w:rsid w:val="00F91265"/>
    <w:rsid w:val="00F917E7"/>
    <w:rsid w:val="00F91A52"/>
    <w:rsid w:val="00F91CA7"/>
    <w:rsid w:val="00F91E13"/>
    <w:rsid w:val="00F91E31"/>
    <w:rsid w:val="00F91ED9"/>
    <w:rsid w:val="00F91FAD"/>
    <w:rsid w:val="00F92347"/>
    <w:rsid w:val="00F9286D"/>
    <w:rsid w:val="00F928B7"/>
    <w:rsid w:val="00F92900"/>
    <w:rsid w:val="00F92A12"/>
    <w:rsid w:val="00F92C7B"/>
    <w:rsid w:val="00F93021"/>
    <w:rsid w:val="00F9314F"/>
    <w:rsid w:val="00F9323F"/>
    <w:rsid w:val="00F93676"/>
    <w:rsid w:val="00F936C8"/>
    <w:rsid w:val="00F93764"/>
    <w:rsid w:val="00F93A91"/>
    <w:rsid w:val="00F93CB2"/>
    <w:rsid w:val="00F93D80"/>
    <w:rsid w:val="00F940DB"/>
    <w:rsid w:val="00F940F7"/>
    <w:rsid w:val="00F94112"/>
    <w:rsid w:val="00F942C0"/>
    <w:rsid w:val="00F94350"/>
    <w:rsid w:val="00F94362"/>
    <w:rsid w:val="00F94705"/>
    <w:rsid w:val="00F9478F"/>
    <w:rsid w:val="00F947D4"/>
    <w:rsid w:val="00F94A5B"/>
    <w:rsid w:val="00F94A9F"/>
    <w:rsid w:val="00F94E9B"/>
    <w:rsid w:val="00F94EBB"/>
    <w:rsid w:val="00F95242"/>
    <w:rsid w:val="00F95457"/>
    <w:rsid w:val="00F9560D"/>
    <w:rsid w:val="00F957B0"/>
    <w:rsid w:val="00F95979"/>
    <w:rsid w:val="00F95A0A"/>
    <w:rsid w:val="00F95BA7"/>
    <w:rsid w:val="00F9611E"/>
    <w:rsid w:val="00F96439"/>
    <w:rsid w:val="00F96463"/>
    <w:rsid w:val="00F96617"/>
    <w:rsid w:val="00F96924"/>
    <w:rsid w:val="00F96CBD"/>
    <w:rsid w:val="00F96CCE"/>
    <w:rsid w:val="00F97052"/>
    <w:rsid w:val="00F971EC"/>
    <w:rsid w:val="00F9722B"/>
    <w:rsid w:val="00F97271"/>
    <w:rsid w:val="00F9752C"/>
    <w:rsid w:val="00F9765A"/>
    <w:rsid w:val="00F9765C"/>
    <w:rsid w:val="00F977A9"/>
    <w:rsid w:val="00F97B77"/>
    <w:rsid w:val="00F97C8E"/>
    <w:rsid w:val="00F97FCF"/>
    <w:rsid w:val="00F97FF2"/>
    <w:rsid w:val="00F9A905"/>
    <w:rsid w:val="00FA055C"/>
    <w:rsid w:val="00FA07E0"/>
    <w:rsid w:val="00FA0811"/>
    <w:rsid w:val="00FA0A64"/>
    <w:rsid w:val="00FA0A6E"/>
    <w:rsid w:val="00FA0B17"/>
    <w:rsid w:val="00FA0C8B"/>
    <w:rsid w:val="00FA0F49"/>
    <w:rsid w:val="00FA111F"/>
    <w:rsid w:val="00FA1298"/>
    <w:rsid w:val="00FA12A3"/>
    <w:rsid w:val="00FA13C1"/>
    <w:rsid w:val="00FA140E"/>
    <w:rsid w:val="00FA14CD"/>
    <w:rsid w:val="00FA15EF"/>
    <w:rsid w:val="00FA162F"/>
    <w:rsid w:val="00FA184B"/>
    <w:rsid w:val="00FA18B2"/>
    <w:rsid w:val="00FA195B"/>
    <w:rsid w:val="00FA1A85"/>
    <w:rsid w:val="00FA1CDF"/>
    <w:rsid w:val="00FA203D"/>
    <w:rsid w:val="00FA24EF"/>
    <w:rsid w:val="00FA27BC"/>
    <w:rsid w:val="00FA2914"/>
    <w:rsid w:val="00FA29F4"/>
    <w:rsid w:val="00FA2C5D"/>
    <w:rsid w:val="00FA30D2"/>
    <w:rsid w:val="00FA32BA"/>
    <w:rsid w:val="00FA3337"/>
    <w:rsid w:val="00FA37EE"/>
    <w:rsid w:val="00FA388D"/>
    <w:rsid w:val="00FA3B47"/>
    <w:rsid w:val="00FA3D24"/>
    <w:rsid w:val="00FA3DE5"/>
    <w:rsid w:val="00FA4161"/>
    <w:rsid w:val="00FA43B4"/>
    <w:rsid w:val="00FA4496"/>
    <w:rsid w:val="00FA455B"/>
    <w:rsid w:val="00FA46D2"/>
    <w:rsid w:val="00FA4998"/>
    <w:rsid w:val="00FA4B0D"/>
    <w:rsid w:val="00FA4B27"/>
    <w:rsid w:val="00FA51AB"/>
    <w:rsid w:val="00FA5328"/>
    <w:rsid w:val="00FA543A"/>
    <w:rsid w:val="00FA59A5"/>
    <w:rsid w:val="00FA5B57"/>
    <w:rsid w:val="00FA5E39"/>
    <w:rsid w:val="00FA5ED2"/>
    <w:rsid w:val="00FA60FB"/>
    <w:rsid w:val="00FA62B2"/>
    <w:rsid w:val="00FA638F"/>
    <w:rsid w:val="00FA69AA"/>
    <w:rsid w:val="00FA69DB"/>
    <w:rsid w:val="00FA6A0D"/>
    <w:rsid w:val="00FA6BB8"/>
    <w:rsid w:val="00FA6C11"/>
    <w:rsid w:val="00FA6CB0"/>
    <w:rsid w:val="00FA6D0B"/>
    <w:rsid w:val="00FA6E5D"/>
    <w:rsid w:val="00FA6ED8"/>
    <w:rsid w:val="00FA6EF8"/>
    <w:rsid w:val="00FA7203"/>
    <w:rsid w:val="00FA7692"/>
    <w:rsid w:val="00FA76CE"/>
    <w:rsid w:val="00FA7744"/>
    <w:rsid w:val="00FA779E"/>
    <w:rsid w:val="00FA78D8"/>
    <w:rsid w:val="00FA797A"/>
    <w:rsid w:val="00FA79BA"/>
    <w:rsid w:val="00FA7AB0"/>
    <w:rsid w:val="00FA7B44"/>
    <w:rsid w:val="00FA7B55"/>
    <w:rsid w:val="00FA7C55"/>
    <w:rsid w:val="00FA7D27"/>
    <w:rsid w:val="00FA7E10"/>
    <w:rsid w:val="00FA7E63"/>
    <w:rsid w:val="00FB0001"/>
    <w:rsid w:val="00FB0049"/>
    <w:rsid w:val="00FB01A2"/>
    <w:rsid w:val="00FB0263"/>
    <w:rsid w:val="00FB077D"/>
    <w:rsid w:val="00FB0B5A"/>
    <w:rsid w:val="00FB0B6B"/>
    <w:rsid w:val="00FB0CBA"/>
    <w:rsid w:val="00FB0CEC"/>
    <w:rsid w:val="00FB0E2D"/>
    <w:rsid w:val="00FB0F23"/>
    <w:rsid w:val="00FB1023"/>
    <w:rsid w:val="00FB10FA"/>
    <w:rsid w:val="00FB16D6"/>
    <w:rsid w:val="00FB17C7"/>
    <w:rsid w:val="00FB1980"/>
    <w:rsid w:val="00FB1BA0"/>
    <w:rsid w:val="00FB1DE6"/>
    <w:rsid w:val="00FB2032"/>
    <w:rsid w:val="00FB20E2"/>
    <w:rsid w:val="00FB241D"/>
    <w:rsid w:val="00FB2758"/>
    <w:rsid w:val="00FB2930"/>
    <w:rsid w:val="00FB2D0B"/>
    <w:rsid w:val="00FB2D12"/>
    <w:rsid w:val="00FB2DED"/>
    <w:rsid w:val="00FB2F20"/>
    <w:rsid w:val="00FB319A"/>
    <w:rsid w:val="00FB31E1"/>
    <w:rsid w:val="00FB339A"/>
    <w:rsid w:val="00FB340C"/>
    <w:rsid w:val="00FB346C"/>
    <w:rsid w:val="00FB34D1"/>
    <w:rsid w:val="00FB38F8"/>
    <w:rsid w:val="00FB39BB"/>
    <w:rsid w:val="00FB3D0F"/>
    <w:rsid w:val="00FB3E41"/>
    <w:rsid w:val="00FB3E76"/>
    <w:rsid w:val="00FB4099"/>
    <w:rsid w:val="00FB410C"/>
    <w:rsid w:val="00FB477A"/>
    <w:rsid w:val="00FB4868"/>
    <w:rsid w:val="00FB494D"/>
    <w:rsid w:val="00FB4A82"/>
    <w:rsid w:val="00FB4BCE"/>
    <w:rsid w:val="00FB4BD8"/>
    <w:rsid w:val="00FB4C6A"/>
    <w:rsid w:val="00FB5045"/>
    <w:rsid w:val="00FB524E"/>
    <w:rsid w:val="00FB53D9"/>
    <w:rsid w:val="00FB542F"/>
    <w:rsid w:val="00FB54B4"/>
    <w:rsid w:val="00FB55CF"/>
    <w:rsid w:val="00FB56C0"/>
    <w:rsid w:val="00FB5825"/>
    <w:rsid w:val="00FB5847"/>
    <w:rsid w:val="00FB5A50"/>
    <w:rsid w:val="00FB5A52"/>
    <w:rsid w:val="00FB5AC9"/>
    <w:rsid w:val="00FB5CD7"/>
    <w:rsid w:val="00FB5DE4"/>
    <w:rsid w:val="00FB5E04"/>
    <w:rsid w:val="00FB6145"/>
    <w:rsid w:val="00FB6156"/>
    <w:rsid w:val="00FB6251"/>
    <w:rsid w:val="00FB62B1"/>
    <w:rsid w:val="00FB63D5"/>
    <w:rsid w:val="00FB63E8"/>
    <w:rsid w:val="00FB6481"/>
    <w:rsid w:val="00FB67E7"/>
    <w:rsid w:val="00FB684A"/>
    <w:rsid w:val="00FB68FC"/>
    <w:rsid w:val="00FB6940"/>
    <w:rsid w:val="00FB69E2"/>
    <w:rsid w:val="00FB6A88"/>
    <w:rsid w:val="00FB6B04"/>
    <w:rsid w:val="00FB6BD7"/>
    <w:rsid w:val="00FB7006"/>
    <w:rsid w:val="00FB7101"/>
    <w:rsid w:val="00FB73D9"/>
    <w:rsid w:val="00FB75C9"/>
    <w:rsid w:val="00FB7896"/>
    <w:rsid w:val="00FB78A5"/>
    <w:rsid w:val="00FB7AD8"/>
    <w:rsid w:val="00FB7D5D"/>
    <w:rsid w:val="00FB7DCD"/>
    <w:rsid w:val="00FB7E32"/>
    <w:rsid w:val="00FB7ED6"/>
    <w:rsid w:val="00FC02CE"/>
    <w:rsid w:val="00FC02E0"/>
    <w:rsid w:val="00FC02EC"/>
    <w:rsid w:val="00FC06F4"/>
    <w:rsid w:val="00FC0727"/>
    <w:rsid w:val="00FC0998"/>
    <w:rsid w:val="00FC0ADB"/>
    <w:rsid w:val="00FC0ADC"/>
    <w:rsid w:val="00FC0DD4"/>
    <w:rsid w:val="00FC0EA6"/>
    <w:rsid w:val="00FC1177"/>
    <w:rsid w:val="00FC11D2"/>
    <w:rsid w:val="00FC1202"/>
    <w:rsid w:val="00FC1517"/>
    <w:rsid w:val="00FC158A"/>
    <w:rsid w:val="00FC1621"/>
    <w:rsid w:val="00FC1752"/>
    <w:rsid w:val="00FC1899"/>
    <w:rsid w:val="00FC1B34"/>
    <w:rsid w:val="00FC1BFF"/>
    <w:rsid w:val="00FC1D74"/>
    <w:rsid w:val="00FC1D77"/>
    <w:rsid w:val="00FC1D99"/>
    <w:rsid w:val="00FC1F75"/>
    <w:rsid w:val="00FC203C"/>
    <w:rsid w:val="00FC2289"/>
    <w:rsid w:val="00FC23BD"/>
    <w:rsid w:val="00FC2540"/>
    <w:rsid w:val="00FC257A"/>
    <w:rsid w:val="00FC29B8"/>
    <w:rsid w:val="00FC2D22"/>
    <w:rsid w:val="00FC2D99"/>
    <w:rsid w:val="00FC2E60"/>
    <w:rsid w:val="00FC37E4"/>
    <w:rsid w:val="00FC3AA7"/>
    <w:rsid w:val="00FC3B99"/>
    <w:rsid w:val="00FC3D71"/>
    <w:rsid w:val="00FC3ED1"/>
    <w:rsid w:val="00FC4057"/>
    <w:rsid w:val="00FC4127"/>
    <w:rsid w:val="00FC42CA"/>
    <w:rsid w:val="00FC43FA"/>
    <w:rsid w:val="00FC452B"/>
    <w:rsid w:val="00FC48E4"/>
    <w:rsid w:val="00FC4942"/>
    <w:rsid w:val="00FC4BBE"/>
    <w:rsid w:val="00FC4D66"/>
    <w:rsid w:val="00FC4DA5"/>
    <w:rsid w:val="00FC4EF4"/>
    <w:rsid w:val="00FC5365"/>
    <w:rsid w:val="00FC5420"/>
    <w:rsid w:val="00FC5503"/>
    <w:rsid w:val="00FC553E"/>
    <w:rsid w:val="00FC55F7"/>
    <w:rsid w:val="00FC582B"/>
    <w:rsid w:val="00FC582E"/>
    <w:rsid w:val="00FC58E7"/>
    <w:rsid w:val="00FC5BD8"/>
    <w:rsid w:val="00FC5D1F"/>
    <w:rsid w:val="00FC5F8B"/>
    <w:rsid w:val="00FC6063"/>
    <w:rsid w:val="00FC6227"/>
    <w:rsid w:val="00FC674C"/>
    <w:rsid w:val="00FC6A20"/>
    <w:rsid w:val="00FC6FDF"/>
    <w:rsid w:val="00FC7163"/>
    <w:rsid w:val="00FC73BA"/>
    <w:rsid w:val="00FC74AC"/>
    <w:rsid w:val="00FC74E7"/>
    <w:rsid w:val="00FC75BF"/>
    <w:rsid w:val="00FC78C8"/>
    <w:rsid w:val="00FC7A90"/>
    <w:rsid w:val="00FC7AEC"/>
    <w:rsid w:val="00FC7C07"/>
    <w:rsid w:val="00FCC8E9"/>
    <w:rsid w:val="00FD0093"/>
    <w:rsid w:val="00FD0293"/>
    <w:rsid w:val="00FD046B"/>
    <w:rsid w:val="00FD06AF"/>
    <w:rsid w:val="00FD0BA3"/>
    <w:rsid w:val="00FD0C1B"/>
    <w:rsid w:val="00FD0C33"/>
    <w:rsid w:val="00FD0C94"/>
    <w:rsid w:val="00FD0D0E"/>
    <w:rsid w:val="00FD0EA8"/>
    <w:rsid w:val="00FD0ED0"/>
    <w:rsid w:val="00FD1009"/>
    <w:rsid w:val="00FD12F4"/>
    <w:rsid w:val="00FD132B"/>
    <w:rsid w:val="00FD13E4"/>
    <w:rsid w:val="00FD150D"/>
    <w:rsid w:val="00FD1579"/>
    <w:rsid w:val="00FD16FC"/>
    <w:rsid w:val="00FD1844"/>
    <w:rsid w:val="00FD1BAC"/>
    <w:rsid w:val="00FD1E72"/>
    <w:rsid w:val="00FD2026"/>
    <w:rsid w:val="00FD227E"/>
    <w:rsid w:val="00FD23C5"/>
    <w:rsid w:val="00FD26C2"/>
    <w:rsid w:val="00FD2708"/>
    <w:rsid w:val="00FD28FC"/>
    <w:rsid w:val="00FD29C4"/>
    <w:rsid w:val="00FD2D3E"/>
    <w:rsid w:val="00FD2F31"/>
    <w:rsid w:val="00FD2FFC"/>
    <w:rsid w:val="00FD308D"/>
    <w:rsid w:val="00FD3230"/>
    <w:rsid w:val="00FD3338"/>
    <w:rsid w:val="00FD34D5"/>
    <w:rsid w:val="00FD362D"/>
    <w:rsid w:val="00FD3A9F"/>
    <w:rsid w:val="00FD3AAD"/>
    <w:rsid w:val="00FD3B4E"/>
    <w:rsid w:val="00FD3C8D"/>
    <w:rsid w:val="00FD3F3E"/>
    <w:rsid w:val="00FD3F5C"/>
    <w:rsid w:val="00FD40D5"/>
    <w:rsid w:val="00FD472B"/>
    <w:rsid w:val="00FD479B"/>
    <w:rsid w:val="00FD47D5"/>
    <w:rsid w:val="00FD4B25"/>
    <w:rsid w:val="00FD4B9A"/>
    <w:rsid w:val="00FD4D27"/>
    <w:rsid w:val="00FD4D7B"/>
    <w:rsid w:val="00FD4D94"/>
    <w:rsid w:val="00FD4E03"/>
    <w:rsid w:val="00FD4E1A"/>
    <w:rsid w:val="00FD50BE"/>
    <w:rsid w:val="00FD541C"/>
    <w:rsid w:val="00FD54E4"/>
    <w:rsid w:val="00FD54F4"/>
    <w:rsid w:val="00FD570A"/>
    <w:rsid w:val="00FD5A9E"/>
    <w:rsid w:val="00FD5B22"/>
    <w:rsid w:val="00FD5B4F"/>
    <w:rsid w:val="00FD5FCD"/>
    <w:rsid w:val="00FD6182"/>
    <w:rsid w:val="00FD64A8"/>
    <w:rsid w:val="00FD6507"/>
    <w:rsid w:val="00FD680C"/>
    <w:rsid w:val="00FD692B"/>
    <w:rsid w:val="00FD6936"/>
    <w:rsid w:val="00FD6A06"/>
    <w:rsid w:val="00FD6E2A"/>
    <w:rsid w:val="00FD6F6E"/>
    <w:rsid w:val="00FD7115"/>
    <w:rsid w:val="00FD722B"/>
    <w:rsid w:val="00FD7252"/>
    <w:rsid w:val="00FD7373"/>
    <w:rsid w:val="00FD7509"/>
    <w:rsid w:val="00FD7796"/>
    <w:rsid w:val="00FD78A6"/>
    <w:rsid w:val="00FD79C7"/>
    <w:rsid w:val="00FD7BCE"/>
    <w:rsid w:val="00FD7EBA"/>
    <w:rsid w:val="00FD7F87"/>
    <w:rsid w:val="00FE0020"/>
    <w:rsid w:val="00FE0231"/>
    <w:rsid w:val="00FE029B"/>
    <w:rsid w:val="00FE0368"/>
    <w:rsid w:val="00FE036C"/>
    <w:rsid w:val="00FE0A60"/>
    <w:rsid w:val="00FE0C6A"/>
    <w:rsid w:val="00FE0C6D"/>
    <w:rsid w:val="00FE0D28"/>
    <w:rsid w:val="00FE0F6F"/>
    <w:rsid w:val="00FE11B3"/>
    <w:rsid w:val="00FE13CE"/>
    <w:rsid w:val="00FE1421"/>
    <w:rsid w:val="00FE1D8B"/>
    <w:rsid w:val="00FE1DA5"/>
    <w:rsid w:val="00FE1EFB"/>
    <w:rsid w:val="00FE2219"/>
    <w:rsid w:val="00FE2345"/>
    <w:rsid w:val="00FE25BD"/>
    <w:rsid w:val="00FE2774"/>
    <w:rsid w:val="00FE27B9"/>
    <w:rsid w:val="00FE2881"/>
    <w:rsid w:val="00FE2928"/>
    <w:rsid w:val="00FE2F84"/>
    <w:rsid w:val="00FE33C1"/>
    <w:rsid w:val="00FE35BE"/>
    <w:rsid w:val="00FE3B46"/>
    <w:rsid w:val="00FE3CC6"/>
    <w:rsid w:val="00FE3E5E"/>
    <w:rsid w:val="00FE3E8A"/>
    <w:rsid w:val="00FE456B"/>
    <w:rsid w:val="00FE490E"/>
    <w:rsid w:val="00FE4D3D"/>
    <w:rsid w:val="00FE500A"/>
    <w:rsid w:val="00FE5184"/>
    <w:rsid w:val="00FE532D"/>
    <w:rsid w:val="00FE539B"/>
    <w:rsid w:val="00FE548C"/>
    <w:rsid w:val="00FE55C9"/>
    <w:rsid w:val="00FE5710"/>
    <w:rsid w:val="00FE5E49"/>
    <w:rsid w:val="00FE6363"/>
    <w:rsid w:val="00FE6453"/>
    <w:rsid w:val="00FE6493"/>
    <w:rsid w:val="00FE6798"/>
    <w:rsid w:val="00FE67B4"/>
    <w:rsid w:val="00FE68E7"/>
    <w:rsid w:val="00FE69EF"/>
    <w:rsid w:val="00FE69F2"/>
    <w:rsid w:val="00FE69F4"/>
    <w:rsid w:val="00FE6BE3"/>
    <w:rsid w:val="00FE6FAF"/>
    <w:rsid w:val="00FE7123"/>
    <w:rsid w:val="00FE7133"/>
    <w:rsid w:val="00FE72A1"/>
    <w:rsid w:val="00FE7E17"/>
    <w:rsid w:val="00FE7E28"/>
    <w:rsid w:val="00FE7EDB"/>
    <w:rsid w:val="00FE7FB2"/>
    <w:rsid w:val="00FF00B6"/>
    <w:rsid w:val="00FF0146"/>
    <w:rsid w:val="00FF0151"/>
    <w:rsid w:val="00FF028A"/>
    <w:rsid w:val="00FF03AA"/>
    <w:rsid w:val="00FF04A3"/>
    <w:rsid w:val="00FF09C6"/>
    <w:rsid w:val="00FF0F66"/>
    <w:rsid w:val="00FF10CA"/>
    <w:rsid w:val="00FF12F0"/>
    <w:rsid w:val="00FF12FC"/>
    <w:rsid w:val="00FF1584"/>
    <w:rsid w:val="00FF16DF"/>
    <w:rsid w:val="00FF18DC"/>
    <w:rsid w:val="00FF1C4B"/>
    <w:rsid w:val="00FF1F4A"/>
    <w:rsid w:val="00FF204A"/>
    <w:rsid w:val="00FF2133"/>
    <w:rsid w:val="00FF2403"/>
    <w:rsid w:val="00FF2448"/>
    <w:rsid w:val="00FF249E"/>
    <w:rsid w:val="00FF261C"/>
    <w:rsid w:val="00FF276F"/>
    <w:rsid w:val="00FF2867"/>
    <w:rsid w:val="00FF28A5"/>
    <w:rsid w:val="00FF2AE0"/>
    <w:rsid w:val="00FF2AF4"/>
    <w:rsid w:val="00FF2BB1"/>
    <w:rsid w:val="00FF2CBE"/>
    <w:rsid w:val="00FF2CED"/>
    <w:rsid w:val="00FF2DBE"/>
    <w:rsid w:val="00FF30C6"/>
    <w:rsid w:val="00FF31D9"/>
    <w:rsid w:val="00FF32A6"/>
    <w:rsid w:val="00FF3339"/>
    <w:rsid w:val="00FF386E"/>
    <w:rsid w:val="00FF397A"/>
    <w:rsid w:val="00FF3C47"/>
    <w:rsid w:val="00FF3DD3"/>
    <w:rsid w:val="00FF3FE7"/>
    <w:rsid w:val="00FF4290"/>
    <w:rsid w:val="00FF4458"/>
    <w:rsid w:val="00FF4575"/>
    <w:rsid w:val="00FF4971"/>
    <w:rsid w:val="00FF499B"/>
    <w:rsid w:val="00FF49E1"/>
    <w:rsid w:val="00FF4AE2"/>
    <w:rsid w:val="00FF4E30"/>
    <w:rsid w:val="00FF4F0A"/>
    <w:rsid w:val="00FF4F84"/>
    <w:rsid w:val="00FF5069"/>
    <w:rsid w:val="00FF54C5"/>
    <w:rsid w:val="00FF55B2"/>
    <w:rsid w:val="00FF5867"/>
    <w:rsid w:val="00FF58FB"/>
    <w:rsid w:val="00FF5956"/>
    <w:rsid w:val="00FF5B03"/>
    <w:rsid w:val="00FF5C1B"/>
    <w:rsid w:val="00FF5FEE"/>
    <w:rsid w:val="00FF60E7"/>
    <w:rsid w:val="00FF63ED"/>
    <w:rsid w:val="00FF63F5"/>
    <w:rsid w:val="00FF63F6"/>
    <w:rsid w:val="00FF645F"/>
    <w:rsid w:val="00FF64E3"/>
    <w:rsid w:val="00FF6522"/>
    <w:rsid w:val="00FF656C"/>
    <w:rsid w:val="00FF6590"/>
    <w:rsid w:val="00FF689E"/>
    <w:rsid w:val="00FF68C3"/>
    <w:rsid w:val="00FF6993"/>
    <w:rsid w:val="00FF6A99"/>
    <w:rsid w:val="00FF6D2E"/>
    <w:rsid w:val="00FF6D4B"/>
    <w:rsid w:val="00FF77E5"/>
    <w:rsid w:val="00FF7BCF"/>
    <w:rsid w:val="00FF7D1E"/>
    <w:rsid w:val="00FF7D48"/>
    <w:rsid w:val="00FF7FD4"/>
    <w:rsid w:val="00FFF7D1"/>
    <w:rsid w:val="0105060E"/>
    <w:rsid w:val="010639FF"/>
    <w:rsid w:val="0107973C"/>
    <w:rsid w:val="010D0D09"/>
    <w:rsid w:val="01134D03"/>
    <w:rsid w:val="01137305"/>
    <w:rsid w:val="0113B41F"/>
    <w:rsid w:val="011F73B5"/>
    <w:rsid w:val="01214306"/>
    <w:rsid w:val="01222774"/>
    <w:rsid w:val="0124620C"/>
    <w:rsid w:val="012550C4"/>
    <w:rsid w:val="01255269"/>
    <w:rsid w:val="012871C9"/>
    <w:rsid w:val="012C83D5"/>
    <w:rsid w:val="01325512"/>
    <w:rsid w:val="013E1F61"/>
    <w:rsid w:val="01414D77"/>
    <w:rsid w:val="01428922"/>
    <w:rsid w:val="0144A396"/>
    <w:rsid w:val="014A879E"/>
    <w:rsid w:val="014C2872"/>
    <w:rsid w:val="015DDC7D"/>
    <w:rsid w:val="0160D9BB"/>
    <w:rsid w:val="016460B5"/>
    <w:rsid w:val="0166B60D"/>
    <w:rsid w:val="0166C46F"/>
    <w:rsid w:val="0167E107"/>
    <w:rsid w:val="01697A28"/>
    <w:rsid w:val="016BA987"/>
    <w:rsid w:val="016E934F"/>
    <w:rsid w:val="01727024"/>
    <w:rsid w:val="0172B548"/>
    <w:rsid w:val="01730C16"/>
    <w:rsid w:val="01740B2D"/>
    <w:rsid w:val="0177E2AB"/>
    <w:rsid w:val="01781BF8"/>
    <w:rsid w:val="017A95D2"/>
    <w:rsid w:val="017B9232"/>
    <w:rsid w:val="0182470F"/>
    <w:rsid w:val="01851445"/>
    <w:rsid w:val="018637B9"/>
    <w:rsid w:val="018A3E1F"/>
    <w:rsid w:val="018CCA65"/>
    <w:rsid w:val="018E5D26"/>
    <w:rsid w:val="0192ED57"/>
    <w:rsid w:val="01960973"/>
    <w:rsid w:val="01967BC6"/>
    <w:rsid w:val="0196872D"/>
    <w:rsid w:val="0199F270"/>
    <w:rsid w:val="019CE586"/>
    <w:rsid w:val="019DC71B"/>
    <w:rsid w:val="019F2DBB"/>
    <w:rsid w:val="01A184CB"/>
    <w:rsid w:val="01A3EAEA"/>
    <w:rsid w:val="01A965C9"/>
    <w:rsid w:val="01AF473F"/>
    <w:rsid w:val="01B4A955"/>
    <w:rsid w:val="01B75276"/>
    <w:rsid w:val="01B812BB"/>
    <w:rsid w:val="01BC2501"/>
    <w:rsid w:val="01C02AFB"/>
    <w:rsid w:val="01C0D413"/>
    <w:rsid w:val="01C1B036"/>
    <w:rsid w:val="01C265D5"/>
    <w:rsid w:val="01C5ADF7"/>
    <w:rsid w:val="01C5CBB0"/>
    <w:rsid w:val="01C6BFAA"/>
    <w:rsid w:val="01C90F34"/>
    <w:rsid w:val="01C96B72"/>
    <w:rsid w:val="01D054A9"/>
    <w:rsid w:val="01D15AF6"/>
    <w:rsid w:val="01D1B8B8"/>
    <w:rsid w:val="01D7B905"/>
    <w:rsid w:val="01D7BDD8"/>
    <w:rsid w:val="01DF65A8"/>
    <w:rsid w:val="01E2EA60"/>
    <w:rsid w:val="01E85DAD"/>
    <w:rsid w:val="01F24498"/>
    <w:rsid w:val="01F352A1"/>
    <w:rsid w:val="01F75B8E"/>
    <w:rsid w:val="01F77988"/>
    <w:rsid w:val="01F83F10"/>
    <w:rsid w:val="01F8C4DB"/>
    <w:rsid w:val="01FED02B"/>
    <w:rsid w:val="020451BB"/>
    <w:rsid w:val="020532F7"/>
    <w:rsid w:val="020824DE"/>
    <w:rsid w:val="02083BF2"/>
    <w:rsid w:val="020A9E4D"/>
    <w:rsid w:val="020E287C"/>
    <w:rsid w:val="02139590"/>
    <w:rsid w:val="0216FDC0"/>
    <w:rsid w:val="021A8756"/>
    <w:rsid w:val="021BF338"/>
    <w:rsid w:val="021C0E65"/>
    <w:rsid w:val="021EA697"/>
    <w:rsid w:val="02207846"/>
    <w:rsid w:val="022310B6"/>
    <w:rsid w:val="022445E9"/>
    <w:rsid w:val="02256CD0"/>
    <w:rsid w:val="0227E22D"/>
    <w:rsid w:val="022AA448"/>
    <w:rsid w:val="022AB120"/>
    <w:rsid w:val="022B4D72"/>
    <w:rsid w:val="022B9963"/>
    <w:rsid w:val="0232E4DB"/>
    <w:rsid w:val="02367A89"/>
    <w:rsid w:val="02394FD6"/>
    <w:rsid w:val="023F567E"/>
    <w:rsid w:val="0240375F"/>
    <w:rsid w:val="024326F4"/>
    <w:rsid w:val="02449C5E"/>
    <w:rsid w:val="024B407D"/>
    <w:rsid w:val="024BDB1C"/>
    <w:rsid w:val="02504F90"/>
    <w:rsid w:val="02512A4A"/>
    <w:rsid w:val="02576224"/>
    <w:rsid w:val="025A6925"/>
    <w:rsid w:val="025A70CE"/>
    <w:rsid w:val="025C722B"/>
    <w:rsid w:val="026649C1"/>
    <w:rsid w:val="02678E3B"/>
    <w:rsid w:val="02696F6A"/>
    <w:rsid w:val="026C5722"/>
    <w:rsid w:val="026FA060"/>
    <w:rsid w:val="0273A7A6"/>
    <w:rsid w:val="02776175"/>
    <w:rsid w:val="0277EE1B"/>
    <w:rsid w:val="02786D36"/>
    <w:rsid w:val="027B2535"/>
    <w:rsid w:val="028222C8"/>
    <w:rsid w:val="02836F27"/>
    <w:rsid w:val="0283765A"/>
    <w:rsid w:val="0288B098"/>
    <w:rsid w:val="028CC89E"/>
    <w:rsid w:val="028E6A4A"/>
    <w:rsid w:val="028EF1CE"/>
    <w:rsid w:val="0293F596"/>
    <w:rsid w:val="0294337C"/>
    <w:rsid w:val="0294C4F3"/>
    <w:rsid w:val="029946ED"/>
    <w:rsid w:val="029C35EF"/>
    <w:rsid w:val="029E4A43"/>
    <w:rsid w:val="02AC8D5D"/>
    <w:rsid w:val="02AEAA54"/>
    <w:rsid w:val="02B181C3"/>
    <w:rsid w:val="02B49242"/>
    <w:rsid w:val="02B52C15"/>
    <w:rsid w:val="02B7917A"/>
    <w:rsid w:val="02B99AE4"/>
    <w:rsid w:val="02C4B1EB"/>
    <w:rsid w:val="02C5CB10"/>
    <w:rsid w:val="02C76FC3"/>
    <w:rsid w:val="02CAF718"/>
    <w:rsid w:val="02CB1370"/>
    <w:rsid w:val="02CB4CDB"/>
    <w:rsid w:val="02CEDFA1"/>
    <w:rsid w:val="02D18202"/>
    <w:rsid w:val="02D25A42"/>
    <w:rsid w:val="02D8A80E"/>
    <w:rsid w:val="02D8BC4E"/>
    <w:rsid w:val="02D8F523"/>
    <w:rsid w:val="02E0CB1B"/>
    <w:rsid w:val="02E270CF"/>
    <w:rsid w:val="02E4FB57"/>
    <w:rsid w:val="02E95AA1"/>
    <w:rsid w:val="02E97BDE"/>
    <w:rsid w:val="02ED361C"/>
    <w:rsid w:val="02F09C6C"/>
    <w:rsid w:val="02F0A620"/>
    <w:rsid w:val="02F932E9"/>
    <w:rsid w:val="02FAF93E"/>
    <w:rsid w:val="02FE2499"/>
    <w:rsid w:val="02FF9CB9"/>
    <w:rsid w:val="02FFEE6E"/>
    <w:rsid w:val="030766C2"/>
    <w:rsid w:val="030766F7"/>
    <w:rsid w:val="03094B4D"/>
    <w:rsid w:val="0309F58E"/>
    <w:rsid w:val="030CDA86"/>
    <w:rsid w:val="030D0813"/>
    <w:rsid w:val="030F76CB"/>
    <w:rsid w:val="0313376D"/>
    <w:rsid w:val="0315D2AA"/>
    <w:rsid w:val="0317BE88"/>
    <w:rsid w:val="03194BE8"/>
    <w:rsid w:val="031D71DF"/>
    <w:rsid w:val="03279353"/>
    <w:rsid w:val="032BB4BA"/>
    <w:rsid w:val="032E1C95"/>
    <w:rsid w:val="032E7866"/>
    <w:rsid w:val="0330626C"/>
    <w:rsid w:val="033313BB"/>
    <w:rsid w:val="0333495A"/>
    <w:rsid w:val="03370872"/>
    <w:rsid w:val="033A63A1"/>
    <w:rsid w:val="033B6B92"/>
    <w:rsid w:val="033D62DD"/>
    <w:rsid w:val="033E83B9"/>
    <w:rsid w:val="0346CC80"/>
    <w:rsid w:val="034F2321"/>
    <w:rsid w:val="034F711B"/>
    <w:rsid w:val="03538FAF"/>
    <w:rsid w:val="035644DC"/>
    <w:rsid w:val="03592F67"/>
    <w:rsid w:val="035C817C"/>
    <w:rsid w:val="035FBE22"/>
    <w:rsid w:val="03618DF5"/>
    <w:rsid w:val="0367F842"/>
    <w:rsid w:val="03680C2D"/>
    <w:rsid w:val="036A2883"/>
    <w:rsid w:val="036BFD8C"/>
    <w:rsid w:val="036DD628"/>
    <w:rsid w:val="03734EF1"/>
    <w:rsid w:val="03876632"/>
    <w:rsid w:val="038C28F3"/>
    <w:rsid w:val="038D2836"/>
    <w:rsid w:val="0394E9F9"/>
    <w:rsid w:val="03958D7A"/>
    <w:rsid w:val="03A1E7E4"/>
    <w:rsid w:val="03A231A1"/>
    <w:rsid w:val="03A2FC8B"/>
    <w:rsid w:val="03A95601"/>
    <w:rsid w:val="03ABEA03"/>
    <w:rsid w:val="03AE411E"/>
    <w:rsid w:val="03B1E426"/>
    <w:rsid w:val="03B58490"/>
    <w:rsid w:val="03B729F5"/>
    <w:rsid w:val="03C46D9D"/>
    <w:rsid w:val="03C4C3CD"/>
    <w:rsid w:val="03C4DDD2"/>
    <w:rsid w:val="03C66171"/>
    <w:rsid w:val="03CD433F"/>
    <w:rsid w:val="03CDB75A"/>
    <w:rsid w:val="03CF2756"/>
    <w:rsid w:val="03D206A8"/>
    <w:rsid w:val="03D220A3"/>
    <w:rsid w:val="03D3D3E1"/>
    <w:rsid w:val="03D44716"/>
    <w:rsid w:val="03D55109"/>
    <w:rsid w:val="03DE78A7"/>
    <w:rsid w:val="03E16238"/>
    <w:rsid w:val="03E1B57D"/>
    <w:rsid w:val="03E39737"/>
    <w:rsid w:val="03E448AC"/>
    <w:rsid w:val="03EBBD7C"/>
    <w:rsid w:val="03EFFA28"/>
    <w:rsid w:val="03F2C109"/>
    <w:rsid w:val="03F65681"/>
    <w:rsid w:val="03F6E5F0"/>
    <w:rsid w:val="03F7526A"/>
    <w:rsid w:val="03F7EEB7"/>
    <w:rsid w:val="03FA278C"/>
    <w:rsid w:val="040197C4"/>
    <w:rsid w:val="04038D06"/>
    <w:rsid w:val="0406CB15"/>
    <w:rsid w:val="04071E45"/>
    <w:rsid w:val="04071FFD"/>
    <w:rsid w:val="0407DC36"/>
    <w:rsid w:val="04084A3F"/>
    <w:rsid w:val="04093121"/>
    <w:rsid w:val="040BD7F2"/>
    <w:rsid w:val="040EDB73"/>
    <w:rsid w:val="040F391D"/>
    <w:rsid w:val="040F5473"/>
    <w:rsid w:val="04100617"/>
    <w:rsid w:val="04102F7A"/>
    <w:rsid w:val="0410BC75"/>
    <w:rsid w:val="0411F0CC"/>
    <w:rsid w:val="041494C3"/>
    <w:rsid w:val="0415014C"/>
    <w:rsid w:val="041686D9"/>
    <w:rsid w:val="0419D4AD"/>
    <w:rsid w:val="041B94C1"/>
    <w:rsid w:val="041DE175"/>
    <w:rsid w:val="041EA2FD"/>
    <w:rsid w:val="04200C5F"/>
    <w:rsid w:val="0422F599"/>
    <w:rsid w:val="0425532A"/>
    <w:rsid w:val="042756C8"/>
    <w:rsid w:val="042D9477"/>
    <w:rsid w:val="04315167"/>
    <w:rsid w:val="043550F4"/>
    <w:rsid w:val="043762BE"/>
    <w:rsid w:val="0439C495"/>
    <w:rsid w:val="043B9C95"/>
    <w:rsid w:val="043C5618"/>
    <w:rsid w:val="043CEC0E"/>
    <w:rsid w:val="043EAFF6"/>
    <w:rsid w:val="04413440"/>
    <w:rsid w:val="04422358"/>
    <w:rsid w:val="0443876F"/>
    <w:rsid w:val="04472ADC"/>
    <w:rsid w:val="044E09AB"/>
    <w:rsid w:val="0451A615"/>
    <w:rsid w:val="04546FA4"/>
    <w:rsid w:val="0465BDCD"/>
    <w:rsid w:val="04681FA3"/>
    <w:rsid w:val="046E6866"/>
    <w:rsid w:val="0472DE41"/>
    <w:rsid w:val="04733BA5"/>
    <w:rsid w:val="047E998F"/>
    <w:rsid w:val="0482A68C"/>
    <w:rsid w:val="04837920"/>
    <w:rsid w:val="04841E73"/>
    <w:rsid w:val="04859578"/>
    <w:rsid w:val="048A0CDE"/>
    <w:rsid w:val="048E31DC"/>
    <w:rsid w:val="0492F661"/>
    <w:rsid w:val="049419C7"/>
    <w:rsid w:val="04947ECE"/>
    <w:rsid w:val="0496C4DD"/>
    <w:rsid w:val="0496E049"/>
    <w:rsid w:val="049FDD93"/>
    <w:rsid w:val="04A54855"/>
    <w:rsid w:val="04AABD53"/>
    <w:rsid w:val="04AADA6F"/>
    <w:rsid w:val="04AC7585"/>
    <w:rsid w:val="04AD8AE4"/>
    <w:rsid w:val="04B1E780"/>
    <w:rsid w:val="04B67E69"/>
    <w:rsid w:val="04BD71AD"/>
    <w:rsid w:val="04BDF5E2"/>
    <w:rsid w:val="04C0C15C"/>
    <w:rsid w:val="04C15270"/>
    <w:rsid w:val="04C223DB"/>
    <w:rsid w:val="04C4A786"/>
    <w:rsid w:val="04C827E9"/>
    <w:rsid w:val="04CC6257"/>
    <w:rsid w:val="04CC88B6"/>
    <w:rsid w:val="04CC92D6"/>
    <w:rsid w:val="04CF019D"/>
    <w:rsid w:val="04CF9E1C"/>
    <w:rsid w:val="04CFF163"/>
    <w:rsid w:val="04D06168"/>
    <w:rsid w:val="04DE412D"/>
    <w:rsid w:val="04E003F4"/>
    <w:rsid w:val="04E0190D"/>
    <w:rsid w:val="04E7401C"/>
    <w:rsid w:val="04E8EAD4"/>
    <w:rsid w:val="04E952EF"/>
    <w:rsid w:val="04F00BE8"/>
    <w:rsid w:val="04F5A5CF"/>
    <w:rsid w:val="04F85C99"/>
    <w:rsid w:val="04F9A946"/>
    <w:rsid w:val="0502E69A"/>
    <w:rsid w:val="05030CA8"/>
    <w:rsid w:val="05032F93"/>
    <w:rsid w:val="05049D14"/>
    <w:rsid w:val="0505DF5C"/>
    <w:rsid w:val="050D2702"/>
    <w:rsid w:val="05119ED5"/>
    <w:rsid w:val="0514908F"/>
    <w:rsid w:val="051B40A6"/>
    <w:rsid w:val="051F71A1"/>
    <w:rsid w:val="05228E08"/>
    <w:rsid w:val="0524245D"/>
    <w:rsid w:val="052965FD"/>
    <w:rsid w:val="052A4793"/>
    <w:rsid w:val="052BE2A0"/>
    <w:rsid w:val="052D3D65"/>
    <w:rsid w:val="052E9777"/>
    <w:rsid w:val="0530DDB2"/>
    <w:rsid w:val="05334B4D"/>
    <w:rsid w:val="0534D1CF"/>
    <w:rsid w:val="0538E6B6"/>
    <w:rsid w:val="0539309D"/>
    <w:rsid w:val="0539B393"/>
    <w:rsid w:val="0541DECD"/>
    <w:rsid w:val="054316D4"/>
    <w:rsid w:val="05438E30"/>
    <w:rsid w:val="054AB3D1"/>
    <w:rsid w:val="054B11DF"/>
    <w:rsid w:val="054DD983"/>
    <w:rsid w:val="05541F74"/>
    <w:rsid w:val="0554256B"/>
    <w:rsid w:val="055453F6"/>
    <w:rsid w:val="05549364"/>
    <w:rsid w:val="0554C413"/>
    <w:rsid w:val="05556EC9"/>
    <w:rsid w:val="055655D5"/>
    <w:rsid w:val="05580794"/>
    <w:rsid w:val="055AE07E"/>
    <w:rsid w:val="055B128E"/>
    <w:rsid w:val="055C5FD9"/>
    <w:rsid w:val="05623179"/>
    <w:rsid w:val="056AA541"/>
    <w:rsid w:val="0577310A"/>
    <w:rsid w:val="057CA97A"/>
    <w:rsid w:val="057CC65F"/>
    <w:rsid w:val="0581F91E"/>
    <w:rsid w:val="0586FD6F"/>
    <w:rsid w:val="05894363"/>
    <w:rsid w:val="0589B5D5"/>
    <w:rsid w:val="0589F0D3"/>
    <w:rsid w:val="058A65C0"/>
    <w:rsid w:val="058C15F8"/>
    <w:rsid w:val="058D198D"/>
    <w:rsid w:val="058EEF90"/>
    <w:rsid w:val="05918364"/>
    <w:rsid w:val="05993864"/>
    <w:rsid w:val="059CD56D"/>
    <w:rsid w:val="059DC447"/>
    <w:rsid w:val="059E3024"/>
    <w:rsid w:val="05A15BAE"/>
    <w:rsid w:val="05A72B3D"/>
    <w:rsid w:val="05A9B609"/>
    <w:rsid w:val="05B33048"/>
    <w:rsid w:val="05B56178"/>
    <w:rsid w:val="05B5B572"/>
    <w:rsid w:val="05B6B884"/>
    <w:rsid w:val="05B75C04"/>
    <w:rsid w:val="05B81204"/>
    <w:rsid w:val="05B8B4F0"/>
    <w:rsid w:val="05BAF487"/>
    <w:rsid w:val="05BBBC90"/>
    <w:rsid w:val="05BEB762"/>
    <w:rsid w:val="05BEDCAF"/>
    <w:rsid w:val="05C0437D"/>
    <w:rsid w:val="05C7E4A6"/>
    <w:rsid w:val="05C7E899"/>
    <w:rsid w:val="05C9D87D"/>
    <w:rsid w:val="05CFB0EA"/>
    <w:rsid w:val="05D126D0"/>
    <w:rsid w:val="05D888D9"/>
    <w:rsid w:val="05D98D3C"/>
    <w:rsid w:val="05DB741A"/>
    <w:rsid w:val="05DBAD9F"/>
    <w:rsid w:val="05DBFB6E"/>
    <w:rsid w:val="05DD34AD"/>
    <w:rsid w:val="05E35789"/>
    <w:rsid w:val="05E58E7E"/>
    <w:rsid w:val="05EAF075"/>
    <w:rsid w:val="05EBED4B"/>
    <w:rsid w:val="05ECB75A"/>
    <w:rsid w:val="05ED3FFE"/>
    <w:rsid w:val="05F246A1"/>
    <w:rsid w:val="05F47734"/>
    <w:rsid w:val="05F49176"/>
    <w:rsid w:val="05F4F404"/>
    <w:rsid w:val="05F7871C"/>
    <w:rsid w:val="05FA9F0F"/>
    <w:rsid w:val="05FB1A9B"/>
    <w:rsid w:val="05FB1BCA"/>
    <w:rsid w:val="05FB567F"/>
    <w:rsid w:val="05FC6939"/>
    <w:rsid w:val="0606F6E3"/>
    <w:rsid w:val="060ADF8C"/>
    <w:rsid w:val="060C7526"/>
    <w:rsid w:val="06131B01"/>
    <w:rsid w:val="0619CE72"/>
    <w:rsid w:val="061A8F11"/>
    <w:rsid w:val="0621473A"/>
    <w:rsid w:val="06219F8B"/>
    <w:rsid w:val="062EF637"/>
    <w:rsid w:val="063261BE"/>
    <w:rsid w:val="06339D11"/>
    <w:rsid w:val="0635E7F1"/>
    <w:rsid w:val="06377FA2"/>
    <w:rsid w:val="06386142"/>
    <w:rsid w:val="0638E7F9"/>
    <w:rsid w:val="063F57A7"/>
    <w:rsid w:val="06413DB6"/>
    <w:rsid w:val="0641A100"/>
    <w:rsid w:val="0642659F"/>
    <w:rsid w:val="0642BCC0"/>
    <w:rsid w:val="0643931D"/>
    <w:rsid w:val="06455C8C"/>
    <w:rsid w:val="064BD3BE"/>
    <w:rsid w:val="064C3404"/>
    <w:rsid w:val="064C9C66"/>
    <w:rsid w:val="064D0B08"/>
    <w:rsid w:val="065162E4"/>
    <w:rsid w:val="0651B5DA"/>
    <w:rsid w:val="0655B84B"/>
    <w:rsid w:val="0657B149"/>
    <w:rsid w:val="06592AA3"/>
    <w:rsid w:val="0659F80C"/>
    <w:rsid w:val="065A6220"/>
    <w:rsid w:val="065B279F"/>
    <w:rsid w:val="065BE003"/>
    <w:rsid w:val="065C6BC5"/>
    <w:rsid w:val="06623FB0"/>
    <w:rsid w:val="06658BE6"/>
    <w:rsid w:val="0666DACA"/>
    <w:rsid w:val="066A641D"/>
    <w:rsid w:val="066C0B9C"/>
    <w:rsid w:val="066C5BF6"/>
    <w:rsid w:val="066D8A5B"/>
    <w:rsid w:val="066DC584"/>
    <w:rsid w:val="066E9342"/>
    <w:rsid w:val="066F6348"/>
    <w:rsid w:val="06707F90"/>
    <w:rsid w:val="0672A482"/>
    <w:rsid w:val="067BADC9"/>
    <w:rsid w:val="067F3077"/>
    <w:rsid w:val="0685D072"/>
    <w:rsid w:val="06868DA0"/>
    <w:rsid w:val="0687B28A"/>
    <w:rsid w:val="0689A3C3"/>
    <w:rsid w:val="068BD83C"/>
    <w:rsid w:val="068D9422"/>
    <w:rsid w:val="069382E2"/>
    <w:rsid w:val="0693F8FB"/>
    <w:rsid w:val="0697C74F"/>
    <w:rsid w:val="069DC087"/>
    <w:rsid w:val="06A15B36"/>
    <w:rsid w:val="06A6DDD0"/>
    <w:rsid w:val="06A9FCBC"/>
    <w:rsid w:val="06AA77F1"/>
    <w:rsid w:val="06AACAF1"/>
    <w:rsid w:val="06AC858C"/>
    <w:rsid w:val="06AE509B"/>
    <w:rsid w:val="06B2CC02"/>
    <w:rsid w:val="06BDA2DF"/>
    <w:rsid w:val="06C0E945"/>
    <w:rsid w:val="06C5EB6B"/>
    <w:rsid w:val="06C93D6C"/>
    <w:rsid w:val="06C9EAC6"/>
    <w:rsid w:val="06CAA2C4"/>
    <w:rsid w:val="06CC621E"/>
    <w:rsid w:val="06CC7AC3"/>
    <w:rsid w:val="06D00444"/>
    <w:rsid w:val="06D17F74"/>
    <w:rsid w:val="06D5F44F"/>
    <w:rsid w:val="06D8ABA6"/>
    <w:rsid w:val="06DAB75A"/>
    <w:rsid w:val="06DBC218"/>
    <w:rsid w:val="06DCF552"/>
    <w:rsid w:val="06DE777A"/>
    <w:rsid w:val="06E25F52"/>
    <w:rsid w:val="06E33FFE"/>
    <w:rsid w:val="06E5247D"/>
    <w:rsid w:val="06E84F03"/>
    <w:rsid w:val="06EA3AD8"/>
    <w:rsid w:val="06EE2FB7"/>
    <w:rsid w:val="06F23AF4"/>
    <w:rsid w:val="06F2B674"/>
    <w:rsid w:val="06F31E31"/>
    <w:rsid w:val="06F537F6"/>
    <w:rsid w:val="06F95054"/>
    <w:rsid w:val="06FD0AA0"/>
    <w:rsid w:val="06FEF6CF"/>
    <w:rsid w:val="0701FB04"/>
    <w:rsid w:val="0704713D"/>
    <w:rsid w:val="07066458"/>
    <w:rsid w:val="07069644"/>
    <w:rsid w:val="0707CDF7"/>
    <w:rsid w:val="07083CD0"/>
    <w:rsid w:val="070C5E11"/>
    <w:rsid w:val="070DB6CC"/>
    <w:rsid w:val="0712A800"/>
    <w:rsid w:val="0712EB87"/>
    <w:rsid w:val="0714D033"/>
    <w:rsid w:val="071AAADD"/>
    <w:rsid w:val="071EFFAC"/>
    <w:rsid w:val="071F2D6F"/>
    <w:rsid w:val="07250C9B"/>
    <w:rsid w:val="072641D0"/>
    <w:rsid w:val="0727E125"/>
    <w:rsid w:val="07282DB0"/>
    <w:rsid w:val="072B320B"/>
    <w:rsid w:val="07397241"/>
    <w:rsid w:val="07399F60"/>
    <w:rsid w:val="073CB22A"/>
    <w:rsid w:val="074066D4"/>
    <w:rsid w:val="074136FD"/>
    <w:rsid w:val="074B9C7D"/>
    <w:rsid w:val="074BF967"/>
    <w:rsid w:val="07540DB7"/>
    <w:rsid w:val="0755452D"/>
    <w:rsid w:val="0755FDC7"/>
    <w:rsid w:val="075872BA"/>
    <w:rsid w:val="07594D1C"/>
    <w:rsid w:val="075AF17F"/>
    <w:rsid w:val="075C3460"/>
    <w:rsid w:val="075D226F"/>
    <w:rsid w:val="075E440C"/>
    <w:rsid w:val="075F12A0"/>
    <w:rsid w:val="076085C3"/>
    <w:rsid w:val="0761748B"/>
    <w:rsid w:val="07638A26"/>
    <w:rsid w:val="0764973E"/>
    <w:rsid w:val="0765554A"/>
    <w:rsid w:val="076573EE"/>
    <w:rsid w:val="076DD3F0"/>
    <w:rsid w:val="077005A0"/>
    <w:rsid w:val="07705167"/>
    <w:rsid w:val="0774DC6A"/>
    <w:rsid w:val="0775EAFE"/>
    <w:rsid w:val="07774895"/>
    <w:rsid w:val="077E1471"/>
    <w:rsid w:val="077ECBA0"/>
    <w:rsid w:val="0782E7B9"/>
    <w:rsid w:val="078715AA"/>
    <w:rsid w:val="0788962D"/>
    <w:rsid w:val="078BAE4D"/>
    <w:rsid w:val="078BBC46"/>
    <w:rsid w:val="07983466"/>
    <w:rsid w:val="079A40FB"/>
    <w:rsid w:val="079EC94B"/>
    <w:rsid w:val="07A4101B"/>
    <w:rsid w:val="07A7258F"/>
    <w:rsid w:val="07ADC0AC"/>
    <w:rsid w:val="07AFD279"/>
    <w:rsid w:val="07B07CCB"/>
    <w:rsid w:val="07B129AE"/>
    <w:rsid w:val="07B1D74C"/>
    <w:rsid w:val="07B1E4FA"/>
    <w:rsid w:val="07B581E5"/>
    <w:rsid w:val="07B9C0E7"/>
    <w:rsid w:val="07BAAEFD"/>
    <w:rsid w:val="07BF687C"/>
    <w:rsid w:val="07BF934D"/>
    <w:rsid w:val="07C1766F"/>
    <w:rsid w:val="07C1F548"/>
    <w:rsid w:val="07C85248"/>
    <w:rsid w:val="07CB463E"/>
    <w:rsid w:val="07D02E08"/>
    <w:rsid w:val="07D0BBDD"/>
    <w:rsid w:val="07D6DB9C"/>
    <w:rsid w:val="07D74E88"/>
    <w:rsid w:val="07DB56EE"/>
    <w:rsid w:val="07DBC089"/>
    <w:rsid w:val="07DCFBB5"/>
    <w:rsid w:val="07E18113"/>
    <w:rsid w:val="07EB0B8B"/>
    <w:rsid w:val="07EC6F67"/>
    <w:rsid w:val="07FA0619"/>
    <w:rsid w:val="07FC6608"/>
    <w:rsid w:val="080046A7"/>
    <w:rsid w:val="08019E11"/>
    <w:rsid w:val="08034F5A"/>
    <w:rsid w:val="0803FD2B"/>
    <w:rsid w:val="0808734A"/>
    <w:rsid w:val="080CBDA0"/>
    <w:rsid w:val="080DE010"/>
    <w:rsid w:val="08105568"/>
    <w:rsid w:val="0810CBD0"/>
    <w:rsid w:val="0811B5BE"/>
    <w:rsid w:val="081512C1"/>
    <w:rsid w:val="08151916"/>
    <w:rsid w:val="0815A930"/>
    <w:rsid w:val="0818A1F7"/>
    <w:rsid w:val="081B29B7"/>
    <w:rsid w:val="081B7969"/>
    <w:rsid w:val="081BE675"/>
    <w:rsid w:val="081C5F5A"/>
    <w:rsid w:val="081FB487"/>
    <w:rsid w:val="08211E5B"/>
    <w:rsid w:val="0832D54E"/>
    <w:rsid w:val="08340F5A"/>
    <w:rsid w:val="08351E13"/>
    <w:rsid w:val="0836E7C9"/>
    <w:rsid w:val="083BB6DB"/>
    <w:rsid w:val="083C7B1E"/>
    <w:rsid w:val="084079AC"/>
    <w:rsid w:val="0841AD3B"/>
    <w:rsid w:val="08445A2D"/>
    <w:rsid w:val="08461F7D"/>
    <w:rsid w:val="08471001"/>
    <w:rsid w:val="084B5CEF"/>
    <w:rsid w:val="084CF354"/>
    <w:rsid w:val="084D6BB2"/>
    <w:rsid w:val="085175F3"/>
    <w:rsid w:val="085228F9"/>
    <w:rsid w:val="085270BF"/>
    <w:rsid w:val="0854C4EA"/>
    <w:rsid w:val="08594C2C"/>
    <w:rsid w:val="085A8CE3"/>
    <w:rsid w:val="0860B4A2"/>
    <w:rsid w:val="08630EE5"/>
    <w:rsid w:val="086504BD"/>
    <w:rsid w:val="086EDE05"/>
    <w:rsid w:val="086F2D32"/>
    <w:rsid w:val="08702B27"/>
    <w:rsid w:val="0875588D"/>
    <w:rsid w:val="087B02A6"/>
    <w:rsid w:val="088356D7"/>
    <w:rsid w:val="08836BFB"/>
    <w:rsid w:val="0884786E"/>
    <w:rsid w:val="088CC280"/>
    <w:rsid w:val="08910C92"/>
    <w:rsid w:val="089120FE"/>
    <w:rsid w:val="0894F62F"/>
    <w:rsid w:val="089DCD2A"/>
    <w:rsid w:val="089DCFD0"/>
    <w:rsid w:val="08A2FA9A"/>
    <w:rsid w:val="08A6C0AD"/>
    <w:rsid w:val="08A80802"/>
    <w:rsid w:val="08A94122"/>
    <w:rsid w:val="08A9AB50"/>
    <w:rsid w:val="08AE0D69"/>
    <w:rsid w:val="08AFD5EB"/>
    <w:rsid w:val="08B18607"/>
    <w:rsid w:val="08B353FA"/>
    <w:rsid w:val="08B47885"/>
    <w:rsid w:val="08B63E84"/>
    <w:rsid w:val="08B78159"/>
    <w:rsid w:val="08B85537"/>
    <w:rsid w:val="08B99B3F"/>
    <w:rsid w:val="08BA81A8"/>
    <w:rsid w:val="08BEFD6E"/>
    <w:rsid w:val="08C3DD22"/>
    <w:rsid w:val="08C87D0C"/>
    <w:rsid w:val="08CE0E2F"/>
    <w:rsid w:val="08CE569F"/>
    <w:rsid w:val="08D43205"/>
    <w:rsid w:val="08D48D96"/>
    <w:rsid w:val="08D56A8A"/>
    <w:rsid w:val="08DA72F2"/>
    <w:rsid w:val="08E02473"/>
    <w:rsid w:val="08E11BCE"/>
    <w:rsid w:val="08E1516C"/>
    <w:rsid w:val="08E34CB6"/>
    <w:rsid w:val="08E68C3D"/>
    <w:rsid w:val="08E6B2A1"/>
    <w:rsid w:val="08EB27F5"/>
    <w:rsid w:val="08EB3F2B"/>
    <w:rsid w:val="08EDA5D2"/>
    <w:rsid w:val="08EE2681"/>
    <w:rsid w:val="08EEA018"/>
    <w:rsid w:val="08F87675"/>
    <w:rsid w:val="08F90F0C"/>
    <w:rsid w:val="08FA3748"/>
    <w:rsid w:val="08FF8CC4"/>
    <w:rsid w:val="090169A6"/>
    <w:rsid w:val="0902EF3C"/>
    <w:rsid w:val="0904B6AC"/>
    <w:rsid w:val="0907D88D"/>
    <w:rsid w:val="090BA5B7"/>
    <w:rsid w:val="090D8EAB"/>
    <w:rsid w:val="090F50AC"/>
    <w:rsid w:val="09111319"/>
    <w:rsid w:val="0913012C"/>
    <w:rsid w:val="0915D0F9"/>
    <w:rsid w:val="0917A8FF"/>
    <w:rsid w:val="091B2B83"/>
    <w:rsid w:val="091C8095"/>
    <w:rsid w:val="091E1317"/>
    <w:rsid w:val="09208BA4"/>
    <w:rsid w:val="0922E40E"/>
    <w:rsid w:val="09260B5D"/>
    <w:rsid w:val="092F2B2E"/>
    <w:rsid w:val="09303ED6"/>
    <w:rsid w:val="0930B934"/>
    <w:rsid w:val="0936F8E5"/>
    <w:rsid w:val="0937A1AB"/>
    <w:rsid w:val="094205D9"/>
    <w:rsid w:val="09432249"/>
    <w:rsid w:val="0943B54A"/>
    <w:rsid w:val="0943D501"/>
    <w:rsid w:val="094A7235"/>
    <w:rsid w:val="09530B0C"/>
    <w:rsid w:val="095487FC"/>
    <w:rsid w:val="09555126"/>
    <w:rsid w:val="0956C1DD"/>
    <w:rsid w:val="095EC598"/>
    <w:rsid w:val="0963E7DC"/>
    <w:rsid w:val="0964F218"/>
    <w:rsid w:val="0965394D"/>
    <w:rsid w:val="096693EA"/>
    <w:rsid w:val="0966F992"/>
    <w:rsid w:val="0967B9F2"/>
    <w:rsid w:val="0969E279"/>
    <w:rsid w:val="096A1BA6"/>
    <w:rsid w:val="096E7D2D"/>
    <w:rsid w:val="0970CE9B"/>
    <w:rsid w:val="09710D27"/>
    <w:rsid w:val="09729FE8"/>
    <w:rsid w:val="09751B5B"/>
    <w:rsid w:val="0978C13C"/>
    <w:rsid w:val="0985F113"/>
    <w:rsid w:val="09875C76"/>
    <w:rsid w:val="098F8D17"/>
    <w:rsid w:val="0990460E"/>
    <w:rsid w:val="0992EB23"/>
    <w:rsid w:val="09957728"/>
    <w:rsid w:val="09A2FD54"/>
    <w:rsid w:val="09A36948"/>
    <w:rsid w:val="09A4976D"/>
    <w:rsid w:val="09A92576"/>
    <w:rsid w:val="09B6C79B"/>
    <w:rsid w:val="09BAAD41"/>
    <w:rsid w:val="09BC363D"/>
    <w:rsid w:val="09BD9529"/>
    <w:rsid w:val="09BDFE91"/>
    <w:rsid w:val="09BE32B0"/>
    <w:rsid w:val="09BF26FF"/>
    <w:rsid w:val="09C1099C"/>
    <w:rsid w:val="09C2D4B9"/>
    <w:rsid w:val="09C35C4C"/>
    <w:rsid w:val="09C6DF4F"/>
    <w:rsid w:val="09C7EC7B"/>
    <w:rsid w:val="09CA9277"/>
    <w:rsid w:val="09CF8F0B"/>
    <w:rsid w:val="09D19A92"/>
    <w:rsid w:val="09D3613A"/>
    <w:rsid w:val="09D4CBDD"/>
    <w:rsid w:val="09D704A4"/>
    <w:rsid w:val="09D7A324"/>
    <w:rsid w:val="09D9528F"/>
    <w:rsid w:val="09DD906C"/>
    <w:rsid w:val="09DDA03F"/>
    <w:rsid w:val="09E35ECA"/>
    <w:rsid w:val="09E36E9A"/>
    <w:rsid w:val="09E43B39"/>
    <w:rsid w:val="09E8093A"/>
    <w:rsid w:val="09ECFA53"/>
    <w:rsid w:val="09ED5CDA"/>
    <w:rsid w:val="09F3669D"/>
    <w:rsid w:val="09F4D4D1"/>
    <w:rsid w:val="09F5A148"/>
    <w:rsid w:val="09FD4F98"/>
    <w:rsid w:val="09FE827C"/>
    <w:rsid w:val="0A089FAF"/>
    <w:rsid w:val="0A0A27C3"/>
    <w:rsid w:val="0A0A95F5"/>
    <w:rsid w:val="0A0BD6B3"/>
    <w:rsid w:val="0A0EAC9B"/>
    <w:rsid w:val="0A0F83BD"/>
    <w:rsid w:val="0A0FE1CF"/>
    <w:rsid w:val="0A10F6DC"/>
    <w:rsid w:val="0A12020B"/>
    <w:rsid w:val="0A124028"/>
    <w:rsid w:val="0A129E44"/>
    <w:rsid w:val="0A1574EA"/>
    <w:rsid w:val="0A18D055"/>
    <w:rsid w:val="0A1989C3"/>
    <w:rsid w:val="0A1D400D"/>
    <w:rsid w:val="0A1F6B6E"/>
    <w:rsid w:val="0A227BAC"/>
    <w:rsid w:val="0A28465F"/>
    <w:rsid w:val="0A286030"/>
    <w:rsid w:val="0A2D96C7"/>
    <w:rsid w:val="0A2F90EA"/>
    <w:rsid w:val="0A3332C0"/>
    <w:rsid w:val="0A34D097"/>
    <w:rsid w:val="0A3AFB6F"/>
    <w:rsid w:val="0A3C1A87"/>
    <w:rsid w:val="0A406FB3"/>
    <w:rsid w:val="0A46DA28"/>
    <w:rsid w:val="0A486A59"/>
    <w:rsid w:val="0A4F3163"/>
    <w:rsid w:val="0A5BDED2"/>
    <w:rsid w:val="0A5CB1B9"/>
    <w:rsid w:val="0A628D37"/>
    <w:rsid w:val="0A65108D"/>
    <w:rsid w:val="0A666F0F"/>
    <w:rsid w:val="0A66B1D7"/>
    <w:rsid w:val="0A67B19F"/>
    <w:rsid w:val="0A68E615"/>
    <w:rsid w:val="0A6B5512"/>
    <w:rsid w:val="0A721334"/>
    <w:rsid w:val="0A76E2D9"/>
    <w:rsid w:val="0A77BE83"/>
    <w:rsid w:val="0A7AAF4C"/>
    <w:rsid w:val="0A847E85"/>
    <w:rsid w:val="0A88689E"/>
    <w:rsid w:val="0A88FF71"/>
    <w:rsid w:val="0A92BAD0"/>
    <w:rsid w:val="0A94E5ED"/>
    <w:rsid w:val="0A970F4B"/>
    <w:rsid w:val="0A988CC4"/>
    <w:rsid w:val="0A9C20EF"/>
    <w:rsid w:val="0A9C6937"/>
    <w:rsid w:val="0A9D2746"/>
    <w:rsid w:val="0AA1387A"/>
    <w:rsid w:val="0AA656B2"/>
    <w:rsid w:val="0AA9F58B"/>
    <w:rsid w:val="0AB037BD"/>
    <w:rsid w:val="0AB738E5"/>
    <w:rsid w:val="0ABF8769"/>
    <w:rsid w:val="0AC18D24"/>
    <w:rsid w:val="0AC2D251"/>
    <w:rsid w:val="0AC3AFD8"/>
    <w:rsid w:val="0AC4E152"/>
    <w:rsid w:val="0AC4FEB9"/>
    <w:rsid w:val="0ACEE05C"/>
    <w:rsid w:val="0AD1D9A3"/>
    <w:rsid w:val="0ADC23D0"/>
    <w:rsid w:val="0ADE93F7"/>
    <w:rsid w:val="0AE00001"/>
    <w:rsid w:val="0AE08507"/>
    <w:rsid w:val="0AE305A4"/>
    <w:rsid w:val="0AE377F7"/>
    <w:rsid w:val="0AE8B54E"/>
    <w:rsid w:val="0AEFA8A5"/>
    <w:rsid w:val="0AF2E2C8"/>
    <w:rsid w:val="0AF3A27D"/>
    <w:rsid w:val="0AF74033"/>
    <w:rsid w:val="0AF9FF20"/>
    <w:rsid w:val="0AFC1C05"/>
    <w:rsid w:val="0AFE299B"/>
    <w:rsid w:val="0B017007"/>
    <w:rsid w:val="0B051ED6"/>
    <w:rsid w:val="0B184A17"/>
    <w:rsid w:val="0B217305"/>
    <w:rsid w:val="0B23310F"/>
    <w:rsid w:val="0B23A34B"/>
    <w:rsid w:val="0B23E7CD"/>
    <w:rsid w:val="0B28BCEF"/>
    <w:rsid w:val="0B290AD3"/>
    <w:rsid w:val="0B29AACF"/>
    <w:rsid w:val="0B2BFD2E"/>
    <w:rsid w:val="0B3327AD"/>
    <w:rsid w:val="0B392878"/>
    <w:rsid w:val="0B393723"/>
    <w:rsid w:val="0B3A86C0"/>
    <w:rsid w:val="0B3A95B8"/>
    <w:rsid w:val="0B3B1457"/>
    <w:rsid w:val="0B3BD168"/>
    <w:rsid w:val="0B43AB5C"/>
    <w:rsid w:val="0B4410C5"/>
    <w:rsid w:val="0B496D71"/>
    <w:rsid w:val="0B4AD15F"/>
    <w:rsid w:val="0B4EABA4"/>
    <w:rsid w:val="0B551AB8"/>
    <w:rsid w:val="0B58F888"/>
    <w:rsid w:val="0B594791"/>
    <w:rsid w:val="0B5B0107"/>
    <w:rsid w:val="0B5B62E0"/>
    <w:rsid w:val="0B5CABD1"/>
    <w:rsid w:val="0B5EEF48"/>
    <w:rsid w:val="0B61192C"/>
    <w:rsid w:val="0B61B9B6"/>
    <w:rsid w:val="0B656AA6"/>
    <w:rsid w:val="0B69306D"/>
    <w:rsid w:val="0B716B0E"/>
    <w:rsid w:val="0B7515BA"/>
    <w:rsid w:val="0B783CF4"/>
    <w:rsid w:val="0B79A0FA"/>
    <w:rsid w:val="0B79EEBA"/>
    <w:rsid w:val="0B7C971A"/>
    <w:rsid w:val="0B8207CD"/>
    <w:rsid w:val="0B840B4E"/>
    <w:rsid w:val="0B841D92"/>
    <w:rsid w:val="0B8C0C78"/>
    <w:rsid w:val="0B93F5DF"/>
    <w:rsid w:val="0B993339"/>
    <w:rsid w:val="0B9FF741"/>
    <w:rsid w:val="0BA59C3A"/>
    <w:rsid w:val="0BA691AC"/>
    <w:rsid w:val="0BB18B28"/>
    <w:rsid w:val="0BB32308"/>
    <w:rsid w:val="0BB69352"/>
    <w:rsid w:val="0BC13F11"/>
    <w:rsid w:val="0BC21272"/>
    <w:rsid w:val="0BC2E14C"/>
    <w:rsid w:val="0BC31E31"/>
    <w:rsid w:val="0BC75632"/>
    <w:rsid w:val="0BC7B25A"/>
    <w:rsid w:val="0BC99559"/>
    <w:rsid w:val="0BCA17EC"/>
    <w:rsid w:val="0BCB89D6"/>
    <w:rsid w:val="0BD08CB2"/>
    <w:rsid w:val="0BD75BBF"/>
    <w:rsid w:val="0BDF2E08"/>
    <w:rsid w:val="0BE129D6"/>
    <w:rsid w:val="0BE1FEA5"/>
    <w:rsid w:val="0BE4D671"/>
    <w:rsid w:val="0BE909C7"/>
    <w:rsid w:val="0BEA744F"/>
    <w:rsid w:val="0BEABCC5"/>
    <w:rsid w:val="0BEAC8E9"/>
    <w:rsid w:val="0BEB98F7"/>
    <w:rsid w:val="0BEF8DF5"/>
    <w:rsid w:val="0BF3C42D"/>
    <w:rsid w:val="0BF668C3"/>
    <w:rsid w:val="0BF6FC18"/>
    <w:rsid w:val="0BF7591E"/>
    <w:rsid w:val="0BFF3E66"/>
    <w:rsid w:val="0C01E213"/>
    <w:rsid w:val="0C04D607"/>
    <w:rsid w:val="0C09A6E0"/>
    <w:rsid w:val="0C09D15C"/>
    <w:rsid w:val="0C0A23F8"/>
    <w:rsid w:val="0C0AD3A2"/>
    <w:rsid w:val="0C0ADC19"/>
    <w:rsid w:val="0C0C14F3"/>
    <w:rsid w:val="0C0F9338"/>
    <w:rsid w:val="0C14B879"/>
    <w:rsid w:val="0C1570C9"/>
    <w:rsid w:val="0C19354C"/>
    <w:rsid w:val="0C1F25CC"/>
    <w:rsid w:val="0C1FDB5E"/>
    <w:rsid w:val="0C20F19C"/>
    <w:rsid w:val="0C22BDE4"/>
    <w:rsid w:val="0C25EF1F"/>
    <w:rsid w:val="0C2ED73F"/>
    <w:rsid w:val="0C2EE7F5"/>
    <w:rsid w:val="0C343AED"/>
    <w:rsid w:val="0C3474DE"/>
    <w:rsid w:val="0C376439"/>
    <w:rsid w:val="0C3B7090"/>
    <w:rsid w:val="0C3BE800"/>
    <w:rsid w:val="0C3E1753"/>
    <w:rsid w:val="0C471208"/>
    <w:rsid w:val="0C4986FD"/>
    <w:rsid w:val="0C4BE9AF"/>
    <w:rsid w:val="0C4F1ECB"/>
    <w:rsid w:val="0C4F3D3D"/>
    <w:rsid w:val="0C4F715A"/>
    <w:rsid w:val="0C504E45"/>
    <w:rsid w:val="0C528941"/>
    <w:rsid w:val="0C531D03"/>
    <w:rsid w:val="0C5659FD"/>
    <w:rsid w:val="0C57BA7A"/>
    <w:rsid w:val="0C58E282"/>
    <w:rsid w:val="0C5ACBF6"/>
    <w:rsid w:val="0C6120AD"/>
    <w:rsid w:val="0C63F522"/>
    <w:rsid w:val="0C66C5E9"/>
    <w:rsid w:val="0C690436"/>
    <w:rsid w:val="0C6930A2"/>
    <w:rsid w:val="0C6AB50D"/>
    <w:rsid w:val="0C7039EC"/>
    <w:rsid w:val="0C7099FE"/>
    <w:rsid w:val="0C75D019"/>
    <w:rsid w:val="0C77D543"/>
    <w:rsid w:val="0C7E6832"/>
    <w:rsid w:val="0C7FE026"/>
    <w:rsid w:val="0C825A3B"/>
    <w:rsid w:val="0C923FB5"/>
    <w:rsid w:val="0C95201F"/>
    <w:rsid w:val="0C9527C4"/>
    <w:rsid w:val="0C970E19"/>
    <w:rsid w:val="0C982E54"/>
    <w:rsid w:val="0C9ADDA7"/>
    <w:rsid w:val="0C9B275C"/>
    <w:rsid w:val="0CA35965"/>
    <w:rsid w:val="0CA40187"/>
    <w:rsid w:val="0CA79960"/>
    <w:rsid w:val="0CA92CF2"/>
    <w:rsid w:val="0CB235DC"/>
    <w:rsid w:val="0CBAFF63"/>
    <w:rsid w:val="0CBDDE55"/>
    <w:rsid w:val="0CBE831E"/>
    <w:rsid w:val="0CC3116D"/>
    <w:rsid w:val="0CC6109D"/>
    <w:rsid w:val="0CCC7983"/>
    <w:rsid w:val="0CCED54F"/>
    <w:rsid w:val="0CCFF027"/>
    <w:rsid w:val="0CD16981"/>
    <w:rsid w:val="0CD25E81"/>
    <w:rsid w:val="0CE21811"/>
    <w:rsid w:val="0CE97570"/>
    <w:rsid w:val="0CECED8E"/>
    <w:rsid w:val="0CF91FEA"/>
    <w:rsid w:val="0CF96AFD"/>
    <w:rsid w:val="0CFADF23"/>
    <w:rsid w:val="0CFBDE61"/>
    <w:rsid w:val="0CFC979B"/>
    <w:rsid w:val="0D0232D8"/>
    <w:rsid w:val="0D034FAD"/>
    <w:rsid w:val="0D03B08D"/>
    <w:rsid w:val="0D06CBC1"/>
    <w:rsid w:val="0D0794A8"/>
    <w:rsid w:val="0D07DCE6"/>
    <w:rsid w:val="0D08692B"/>
    <w:rsid w:val="0D16A0F9"/>
    <w:rsid w:val="0D17D413"/>
    <w:rsid w:val="0D20509D"/>
    <w:rsid w:val="0D225246"/>
    <w:rsid w:val="0D240E84"/>
    <w:rsid w:val="0D2745B3"/>
    <w:rsid w:val="0D2A1C58"/>
    <w:rsid w:val="0D2E3F82"/>
    <w:rsid w:val="0D2E4753"/>
    <w:rsid w:val="0D2EC365"/>
    <w:rsid w:val="0D2F629D"/>
    <w:rsid w:val="0D33D097"/>
    <w:rsid w:val="0D36DE13"/>
    <w:rsid w:val="0D39C383"/>
    <w:rsid w:val="0D4259C0"/>
    <w:rsid w:val="0D42AFA5"/>
    <w:rsid w:val="0D42DF50"/>
    <w:rsid w:val="0D445D20"/>
    <w:rsid w:val="0D482C4B"/>
    <w:rsid w:val="0D4A9D31"/>
    <w:rsid w:val="0D4FF595"/>
    <w:rsid w:val="0D562939"/>
    <w:rsid w:val="0D5E5ACF"/>
    <w:rsid w:val="0D600D6D"/>
    <w:rsid w:val="0D6044C9"/>
    <w:rsid w:val="0D632C78"/>
    <w:rsid w:val="0D63A73F"/>
    <w:rsid w:val="0D66577E"/>
    <w:rsid w:val="0D66634E"/>
    <w:rsid w:val="0D6B11E8"/>
    <w:rsid w:val="0D6BF191"/>
    <w:rsid w:val="0D6D96CC"/>
    <w:rsid w:val="0D6E4EFA"/>
    <w:rsid w:val="0D6EDEF3"/>
    <w:rsid w:val="0D6EED83"/>
    <w:rsid w:val="0D7A5D76"/>
    <w:rsid w:val="0D7DC725"/>
    <w:rsid w:val="0D82D5D4"/>
    <w:rsid w:val="0D8720D4"/>
    <w:rsid w:val="0D8894AB"/>
    <w:rsid w:val="0D8A360C"/>
    <w:rsid w:val="0D8CFCD5"/>
    <w:rsid w:val="0D8DCEC6"/>
    <w:rsid w:val="0D8F5640"/>
    <w:rsid w:val="0D900EB5"/>
    <w:rsid w:val="0D903180"/>
    <w:rsid w:val="0D916005"/>
    <w:rsid w:val="0D939CC4"/>
    <w:rsid w:val="0D96DA4A"/>
    <w:rsid w:val="0D970260"/>
    <w:rsid w:val="0D9716DD"/>
    <w:rsid w:val="0D97FC92"/>
    <w:rsid w:val="0D98DBA5"/>
    <w:rsid w:val="0DA0BC77"/>
    <w:rsid w:val="0DA37C0B"/>
    <w:rsid w:val="0DA70149"/>
    <w:rsid w:val="0DB12B44"/>
    <w:rsid w:val="0DB1C756"/>
    <w:rsid w:val="0DB470D3"/>
    <w:rsid w:val="0DB50BAF"/>
    <w:rsid w:val="0DB9C575"/>
    <w:rsid w:val="0DBA0595"/>
    <w:rsid w:val="0DBABB25"/>
    <w:rsid w:val="0DBD4996"/>
    <w:rsid w:val="0DC0B446"/>
    <w:rsid w:val="0DC4D406"/>
    <w:rsid w:val="0DCB17F2"/>
    <w:rsid w:val="0DCF268A"/>
    <w:rsid w:val="0DCF3C72"/>
    <w:rsid w:val="0DD10D4F"/>
    <w:rsid w:val="0DD22B28"/>
    <w:rsid w:val="0DD44DE4"/>
    <w:rsid w:val="0DD77ADA"/>
    <w:rsid w:val="0DD8EE6C"/>
    <w:rsid w:val="0DDE3AE7"/>
    <w:rsid w:val="0DDF8C77"/>
    <w:rsid w:val="0DDFE338"/>
    <w:rsid w:val="0DE23E70"/>
    <w:rsid w:val="0DE3EE37"/>
    <w:rsid w:val="0DE5B54D"/>
    <w:rsid w:val="0DE5DB5A"/>
    <w:rsid w:val="0DE6880C"/>
    <w:rsid w:val="0DEA8D65"/>
    <w:rsid w:val="0DEC3164"/>
    <w:rsid w:val="0DEDB2EA"/>
    <w:rsid w:val="0DEE334A"/>
    <w:rsid w:val="0DF14778"/>
    <w:rsid w:val="0DFA2D42"/>
    <w:rsid w:val="0DFD7B00"/>
    <w:rsid w:val="0DFF7CB9"/>
    <w:rsid w:val="0E00625E"/>
    <w:rsid w:val="0E01F49B"/>
    <w:rsid w:val="0E02BDC2"/>
    <w:rsid w:val="0E0374D3"/>
    <w:rsid w:val="0E058F93"/>
    <w:rsid w:val="0E087041"/>
    <w:rsid w:val="0E09A07D"/>
    <w:rsid w:val="0E0AB00F"/>
    <w:rsid w:val="0E0AD10A"/>
    <w:rsid w:val="0E0CF3D3"/>
    <w:rsid w:val="0E0FC958"/>
    <w:rsid w:val="0E10DFEB"/>
    <w:rsid w:val="0E13B8A3"/>
    <w:rsid w:val="0E1535CE"/>
    <w:rsid w:val="0E17980B"/>
    <w:rsid w:val="0E17FA36"/>
    <w:rsid w:val="0E187789"/>
    <w:rsid w:val="0E18BCF6"/>
    <w:rsid w:val="0E1A8544"/>
    <w:rsid w:val="0E1B8837"/>
    <w:rsid w:val="0E1E8580"/>
    <w:rsid w:val="0E21EC58"/>
    <w:rsid w:val="0E226FB3"/>
    <w:rsid w:val="0E22801A"/>
    <w:rsid w:val="0E23594E"/>
    <w:rsid w:val="0E2B66C4"/>
    <w:rsid w:val="0E2D1537"/>
    <w:rsid w:val="0E2F2C6C"/>
    <w:rsid w:val="0E2F93CA"/>
    <w:rsid w:val="0E2FB786"/>
    <w:rsid w:val="0E308806"/>
    <w:rsid w:val="0E333ED1"/>
    <w:rsid w:val="0E3F7A3C"/>
    <w:rsid w:val="0E407B92"/>
    <w:rsid w:val="0E41892C"/>
    <w:rsid w:val="0E420D69"/>
    <w:rsid w:val="0E4EA8C7"/>
    <w:rsid w:val="0E50B432"/>
    <w:rsid w:val="0E510ACB"/>
    <w:rsid w:val="0E52E0C0"/>
    <w:rsid w:val="0E5B5A60"/>
    <w:rsid w:val="0E5F5C19"/>
    <w:rsid w:val="0E64DB80"/>
    <w:rsid w:val="0E66A8B4"/>
    <w:rsid w:val="0E71D2BA"/>
    <w:rsid w:val="0E753828"/>
    <w:rsid w:val="0E783DCF"/>
    <w:rsid w:val="0E793653"/>
    <w:rsid w:val="0E81D1AD"/>
    <w:rsid w:val="0E821843"/>
    <w:rsid w:val="0E840AE2"/>
    <w:rsid w:val="0E85B52A"/>
    <w:rsid w:val="0E895E7A"/>
    <w:rsid w:val="0E898B44"/>
    <w:rsid w:val="0E8D1D11"/>
    <w:rsid w:val="0E8E64D7"/>
    <w:rsid w:val="0E8F6790"/>
    <w:rsid w:val="0E9240AB"/>
    <w:rsid w:val="0E96262E"/>
    <w:rsid w:val="0E96F034"/>
    <w:rsid w:val="0E9A14D3"/>
    <w:rsid w:val="0EA4F9C7"/>
    <w:rsid w:val="0EA5D14F"/>
    <w:rsid w:val="0EA7307B"/>
    <w:rsid w:val="0EA78C20"/>
    <w:rsid w:val="0EACFD4F"/>
    <w:rsid w:val="0EB7EAB7"/>
    <w:rsid w:val="0EBD74BB"/>
    <w:rsid w:val="0EBDB676"/>
    <w:rsid w:val="0EBF4747"/>
    <w:rsid w:val="0EBFABCD"/>
    <w:rsid w:val="0EC4FD9B"/>
    <w:rsid w:val="0EC6A5B1"/>
    <w:rsid w:val="0ECAC74C"/>
    <w:rsid w:val="0ECBD9F8"/>
    <w:rsid w:val="0ECCDB5C"/>
    <w:rsid w:val="0ECEF0F5"/>
    <w:rsid w:val="0ED023FE"/>
    <w:rsid w:val="0ED53461"/>
    <w:rsid w:val="0ED69926"/>
    <w:rsid w:val="0EE0AA0A"/>
    <w:rsid w:val="0EE2489A"/>
    <w:rsid w:val="0EE4749D"/>
    <w:rsid w:val="0EEA9FD3"/>
    <w:rsid w:val="0EEC01D7"/>
    <w:rsid w:val="0EEEBA66"/>
    <w:rsid w:val="0EF12689"/>
    <w:rsid w:val="0EF5BC91"/>
    <w:rsid w:val="0EF70948"/>
    <w:rsid w:val="0EF7181A"/>
    <w:rsid w:val="0EF8566A"/>
    <w:rsid w:val="0EFA4A7A"/>
    <w:rsid w:val="0EFB8AB4"/>
    <w:rsid w:val="0EFBAEE6"/>
    <w:rsid w:val="0EFCF260"/>
    <w:rsid w:val="0F012A6D"/>
    <w:rsid w:val="0F03B807"/>
    <w:rsid w:val="0F073539"/>
    <w:rsid w:val="0F09D741"/>
    <w:rsid w:val="0F0F8F13"/>
    <w:rsid w:val="0F0FBD88"/>
    <w:rsid w:val="0F149058"/>
    <w:rsid w:val="0F152371"/>
    <w:rsid w:val="0F188D26"/>
    <w:rsid w:val="0F1A0116"/>
    <w:rsid w:val="0F1E26E2"/>
    <w:rsid w:val="0F21F408"/>
    <w:rsid w:val="0F231662"/>
    <w:rsid w:val="0F2501F5"/>
    <w:rsid w:val="0F25B744"/>
    <w:rsid w:val="0F25C4DE"/>
    <w:rsid w:val="0F25DB09"/>
    <w:rsid w:val="0F2F2D04"/>
    <w:rsid w:val="0F2FC1E6"/>
    <w:rsid w:val="0F33EB02"/>
    <w:rsid w:val="0F35A8B4"/>
    <w:rsid w:val="0F36F3EB"/>
    <w:rsid w:val="0F3A49DF"/>
    <w:rsid w:val="0F3C2AD4"/>
    <w:rsid w:val="0F3D2A45"/>
    <w:rsid w:val="0F3DA197"/>
    <w:rsid w:val="0F417E70"/>
    <w:rsid w:val="0F4296E8"/>
    <w:rsid w:val="0F440D8D"/>
    <w:rsid w:val="0F4435D5"/>
    <w:rsid w:val="0F476085"/>
    <w:rsid w:val="0F4770DB"/>
    <w:rsid w:val="0F4B177E"/>
    <w:rsid w:val="0F4D60B8"/>
    <w:rsid w:val="0F4DFB4A"/>
    <w:rsid w:val="0F52EE00"/>
    <w:rsid w:val="0F5353F6"/>
    <w:rsid w:val="0F585B7E"/>
    <w:rsid w:val="0F58A00A"/>
    <w:rsid w:val="0F5A561C"/>
    <w:rsid w:val="0F5EFE13"/>
    <w:rsid w:val="0F60C74D"/>
    <w:rsid w:val="0F613CC8"/>
    <w:rsid w:val="0F63C45B"/>
    <w:rsid w:val="0F650FE1"/>
    <w:rsid w:val="0F696B63"/>
    <w:rsid w:val="0F6C3E84"/>
    <w:rsid w:val="0F709103"/>
    <w:rsid w:val="0F71211E"/>
    <w:rsid w:val="0F737C2F"/>
    <w:rsid w:val="0F77B61E"/>
    <w:rsid w:val="0F78F02D"/>
    <w:rsid w:val="0F798E14"/>
    <w:rsid w:val="0F7D3A29"/>
    <w:rsid w:val="0F8B4A84"/>
    <w:rsid w:val="0F920FC1"/>
    <w:rsid w:val="0F95EF56"/>
    <w:rsid w:val="0F968CAE"/>
    <w:rsid w:val="0F997F7F"/>
    <w:rsid w:val="0F9D1DD3"/>
    <w:rsid w:val="0F9D3B49"/>
    <w:rsid w:val="0FA162A0"/>
    <w:rsid w:val="0FA6C01C"/>
    <w:rsid w:val="0FA9E605"/>
    <w:rsid w:val="0FADD8B7"/>
    <w:rsid w:val="0FB07DFB"/>
    <w:rsid w:val="0FB2DA52"/>
    <w:rsid w:val="0FB77B20"/>
    <w:rsid w:val="0FBA4DFB"/>
    <w:rsid w:val="0FBCE6D3"/>
    <w:rsid w:val="0FC7F3D6"/>
    <w:rsid w:val="0FCBD0AD"/>
    <w:rsid w:val="0FCD9EBF"/>
    <w:rsid w:val="0FD79670"/>
    <w:rsid w:val="0FD85B0D"/>
    <w:rsid w:val="0FD8E820"/>
    <w:rsid w:val="0FDD742D"/>
    <w:rsid w:val="0FDE13B3"/>
    <w:rsid w:val="0FE121DE"/>
    <w:rsid w:val="0FE15472"/>
    <w:rsid w:val="0FE34867"/>
    <w:rsid w:val="0FE452CB"/>
    <w:rsid w:val="0FE7CCDC"/>
    <w:rsid w:val="0FEE80F5"/>
    <w:rsid w:val="0FEE8321"/>
    <w:rsid w:val="0FF0E100"/>
    <w:rsid w:val="0FF53EF3"/>
    <w:rsid w:val="0FF54467"/>
    <w:rsid w:val="0FF6FA85"/>
    <w:rsid w:val="0FFB919D"/>
    <w:rsid w:val="0FFC7A27"/>
    <w:rsid w:val="0FFE9743"/>
    <w:rsid w:val="0FFFB8E0"/>
    <w:rsid w:val="0FFFD5FF"/>
    <w:rsid w:val="1004FE1F"/>
    <w:rsid w:val="100B2023"/>
    <w:rsid w:val="100EB40E"/>
    <w:rsid w:val="101673F2"/>
    <w:rsid w:val="1016ADD6"/>
    <w:rsid w:val="1019A21D"/>
    <w:rsid w:val="101B3221"/>
    <w:rsid w:val="102565E0"/>
    <w:rsid w:val="102B4C3D"/>
    <w:rsid w:val="102D4C61"/>
    <w:rsid w:val="10314F5F"/>
    <w:rsid w:val="1035932C"/>
    <w:rsid w:val="10359C9F"/>
    <w:rsid w:val="10376CA7"/>
    <w:rsid w:val="103B45D9"/>
    <w:rsid w:val="103EE4F4"/>
    <w:rsid w:val="1042B377"/>
    <w:rsid w:val="104368AA"/>
    <w:rsid w:val="104447AF"/>
    <w:rsid w:val="1047B05B"/>
    <w:rsid w:val="104900AA"/>
    <w:rsid w:val="104967FF"/>
    <w:rsid w:val="104A3386"/>
    <w:rsid w:val="104CDABF"/>
    <w:rsid w:val="104EBFE7"/>
    <w:rsid w:val="104F1353"/>
    <w:rsid w:val="104F5CFC"/>
    <w:rsid w:val="1055B179"/>
    <w:rsid w:val="10588C9F"/>
    <w:rsid w:val="105A852B"/>
    <w:rsid w:val="105B8EB0"/>
    <w:rsid w:val="10621B5C"/>
    <w:rsid w:val="1063C1DC"/>
    <w:rsid w:val="1064E1BB"/>
    <w:rsid w:val="1065AA81"/>
    <w:rsid w:val="10735952"/>
    <w:rsid w:val="1073F18D"/>
    <w:rsid w:val="107524D4"/>
    <w:rsid w:val="10767B04"/>
    <w:rsid w:val="107764A2"/>
    <w:rsid w:val="10795345"/>
    <w:rsid w:val="1079DFD9"/>
    <w:rsid w:val="107C5083"/>
    <w:rsid w:val="107D28FF"/>
    <w:rsid w:val="107DF166"/>
    <w:rsid w:val="107E3A65"/>
    <w:rsid w:val="10805980"/>
    <w:rsid w:val="10837F6E"/>
    <w:rsid w:val="10852013"/>
    <w:rsid w:val="1085DD18"/>
    <w:rsid w:val="108E67F9"/>
    <w:rsid w:val="10902556"/>
    <w:rsid w:val="10921BF4"/>
    <w:rsid w:val="1093A917"/>
    <w:rsid w:val="10946C54"/>
    <w:rsid w:val="1095A272"/>
    <w:rsid w:val="109649BE"/>
    <w:rsid w:val="1098AEF5"/>
    <w:rsid w:val="109D3122"/>
    <w:rsid w:val="109E6514"/>
    <w:rsid w:val="10A07319"/>
    <w:rsid w:val="10A279BB"/>
    <w:rsid w:val="10A2B6E2"/>
    <w:rsid w:val="10A410BE"/>
    <w:rsid w:val="10A90E7F"/>
    <w:rsid w:val="10AA091D"/>
    <w:rsid w:val="10AB47D7"/>
    <w:rsid w:val="10AF2B03"/>
    <w:rsid w:val="10B1932F"/>
    <w:rsid w:val="10B1D358"/>
    <w:rsid w:val="10B3E8AB"/>
    <w:rsid w:val="10B3FE48"/>
    <w:rsid w:val="10B583F0"/>
    <w:rsid w:val="10B730CE"/>
    <w:rsid w:val="10B9B86E"/>
    <w:rsid w:val="10BDE797"/>
    <w:rsid w:val="10BEB9D0"/>
    <w:rsid w:val="10C01D9D"/>
    <w:rsid w:val="10C02E03"/>
    <w:rsid w:val="10C2CB73"/>
    <w:rsid w:val="10C4C1CA"/>
    <w:rsid w:val="10C582CE"/>
    <w:rsid w:val="10C72674"/>
    <w:rsid w:val="10C890A5"/>
    <w:rsid w:val="10C9EC98"/>
    <w:rsid w:val="10D0C850"/>
    <w:rsid w:val="10D13445"/>
    <w:rsid w:val="10D17937"/>
    <w:rsid w:val="10D48649"/>
    <w:rsid w:val="10E13691"/>
    <w:rsid w:val="10E1F697"/>
    <w:rsid w:val="10E261B7"/>
    <w:rsid w:val="10E3573C"/>
    <w:rsid w:val="10E50C52"/>
    <w:rsid w:val="10E9A29A"/>
    <w:rsid w:val="10ED0DB7"/>
    <w:rsid w:val="10FB010F"/>
    <w:rsid w:val="10FE798B"/>
    <w:rsid w:val="11015D8B"/>
    <w:rsid w:val="11036D97"/>
    <w:rsid w:val="11047797"/>
    <w:rsid w:val="1108D0B5"/>
    <w:rsid w:val="110AE18C"/>
    <w:rsid w:val="110D3FA2"/>
    <w:rsid w:val="1114018B"/>
    <w:rsid w:val="111525A7"/>
    <w:rsid w:val="111B3B54"/>
    <w:rsid w:val="111CE8D9"/>
    <w:rsid w:val="111D1855"/>
    <w:rsid w:val="111D262F"/>
    <w:rsid w:val="111FAA64"/>
    <w:rsid w:val="1121E336"/>
    <w:rsid w:val="11247CBF"/>
    <w:rsid w:val="112543BE"/>
    <w:rsid w:val="11265140"/>
    <w:rsid w:val="1127C61E"/>
    <w:rsid w:val="1127D98F"/>
    <w:rsid w:val="1128C8A8"/>
    <w:rsid w:val="112944D8"/>
    <w:rsid w:val="112C38BC"/>
    <w:rsid w:val="113293FE"/>
    <w:rsid w:val="1133406C"/>
    <w:rsid w:val="113555E8"/>
    <w:rsid w:val="113B9271"/>
    <w:rsid w:val="11426EA9"/>
    <w:rsid w:val="1142A593"/>
    <w:rsid w:val="114574A8"/>
    <w:rsid w:val="11468A05"/>
    <w:rsid w:val="11468C23"/>
    <w:rsid w:val="11484474"/>
    <w:rsid w:val="1148CBD0"/>
    <w:rsid w:val="11493E79"/>
    <w:rsid w:val="114B066F"/>
    <w:rsid w:val="114E7100"/>
    <w:rsid w:val="1153ECAC"/>
    <w:rsid w:val="11582255"/>
    <w:rsid w:val="115EE842"/>
    <w:rsid w:val="116396D2"/>
    <w:rsid w:val="1165C715"/>
    <w:rsid w:val="11666462"/>
    <w:rsid w:val="1168C493"/>
    <w:rsid w:val="116E9893"/>
    <w:rsid w:val="116F9112"/>
    <w:rsid w:val="116FA1B8"/>
    <w:rsid w:val="11743962"/>
    <w:rsid w:val="1175F0AC"/>
    <w:rsid w:val="11761407"/>
    <w:rsid w:val="117F019D"/>
    <w:rsid w:val="117FCCA4"/>
    <w:rsid w:val="11804650"/>
    <w:rsid w:val="1181AC0A"/>
    <w:rsid w:val="118256D3"/>
    <w:rsid w:val="11848FF1"/>
    <w:rsid w:val="11867B29"/>
    <w:rsid w:val="1187B562"/>
    <w:rsid w:val="1192813E"/>
    <w:rsid w:val="11941F2C"/>
    <w:rsid w:val="119A082C"/>
    <w:rsid w:val="119C4528"/>
    <w:rsid w:val="119C50B7"/>
    <w:rsid w:val="11A03D1A"/>
    <w:rsid w:val="11A1EAD4"/>
    <w:rsid w:val="11A54D30"/>
    <w:rsid w:val="11A5B47F"/>
    <w:rsid w:val="11A70C74"/>
    <w:rsid w:val="11A802D8"/>
    <w:rsid w:val="11AB5ACD"/>
    <w:rsid w:val="11B167E3"/>
    <w:rsid w:val="11B791DF"/>
    <w:rsid w:val="11B8E2BA"/>
    <w:rsid w:val="11BA1BCD"/>
    <w:rsid w:val="11C08D63"/>
    <w:rsid w:val="11C1B69C"/>
    <w:rsid w:val="11C8FA8D"/>
    <w:rsid w:val="11C93011"/>
    <w:rsid w:val="11CE9242"/>
    <w:rsid w:val="11CEE098"/>
    <w:rsid w:val="11D136E9"/>
    <w:rsid w:val="11D5C99F"/>
    <w:rsid w:val="11D7DB8C"/>
    <w:rsid w:val="11DD1479"/>
    <w:rsid w:val="11DE8976"/>
    <w:rsid w:val="11DF545F"/>
    <w:rsid w:val="11DFD8CB"/>
    <w:rsid w:val="11E55197"/>
    <w:rsid w:val="11E62CB5"/>
    <w:rsid w:val="11EC9265"/>
    <w:rsid w:val="11F017D9"/>
    <w:rsid w:val="11F32A7A"/>
    <w:rsid w:val="11F80301"/>
    <w:rsid w:val="11F91888"/>
    <w:rsid w:val="11FBB307"/>
    <w:rsid w:val="12023E24"/>
    <w:rsid w:val="12052877"/>
    <w:rsid w:val="1207A84E"/>
    <w:rsid w:val="120DFFFD"/>
    <w:rsid w:val="120FBE30"/>
    <w:rsid w:val="1212E99B"/>
    <w:rsid w:val="12148795"/>
    <w:rsid w:val="121516A9"/>
    <w:rsid w:val="12163432"/>
    <w:rsid w:val="12180A0C"/>
    <w:rsid w:val="12184208"/>
    <w:rsid w:val="1218717F"/>
    <w:rsid w:val="121CA0C8"/>
    <w:rsid w:val="121D4EA0"/>
    <w:rsid w:val="121F4899"/>
    <w:rsid w:val="12248D4B"/>
    <w:rsid w:val="122FD8B0"/>
    <w:rsid w:val="12303D24"/>
    <w:rsid w:val="123249FC"/>
    <w:rsid w:val="12327D87"/>
    <w:rsid w:val="1233DD20"/>
    <w:rsid w:val="1238C0FC"/>
    <w:rsid w:val="123A9342"/>
    <w:rsid w:val="123CA650"/>
    <w:rsid w:val="12422E8B"/>
    <w:rsid w:val="1245A9F1"/>
    <w:rsid w:val="124A4D6B"/>
    <w:rsid w:val="124B6CDB"/>
    <w:rsid w:val="1250AC31"/>
    <w:rsid w:val="1254C0DE"/>
    <w:rsid w:val="1256BBD8"/>
    <w:rsid w:val="1259F753"/>
    <w:rsid w:val="125A95D7"/>
    <w:rsid w:val="125B13C6"/>
    <w:rsid w:val="125F03D3"/>
    <w:rsid w:val="1260DA66"/>
    <w:rsid w:val="1262803B"/>
    <w:rsid w:val="12639700"/>
    <w:rsid w:val="1264C24A"/>
    <w:rsid w:val="1265EB4D"/>
    <w:rsid w:val="126AEEB0"/>
    <w:rsid w:val="126C6D61"/>
    <w:rsid w:val="127564F4"/>
    <w:rsid w:val="1277C9E6"/>
    <w:rsid w:val="127D5360"/>
    <w:rsid w:val="127F8330"/>
    <w:rsid w:val="12836B08"/>
    <w:rsid w:val="1287C6C1"/>
    <w:rsid w:val="12899CE0"/>
    <w:rsid w:val="128CF5FC"/>
    <w:rsid w:val="1293DECF"/>
    <w:rsid w:val="12947941"/>
    <w:rsid w:val="129F2B2F"/>
    <w:rsid w:val="12A3B383"/>
    <w:rsid w:val="12A900C9"/>
    <w:rsid w:val="12A94DA3"/>
    <w:rsid w:val="12AC6C1C"/>
    <w:rsid w:val="12ADCAAE"/>
    <w:rsid w:val="12AFFABE"/>
    <w:rsid w:val="12B3FDA6"/>
    <w:rsid w:val="12B6486F"/>
    <w:rsid w:val="12B82925"/>
    <w:rsid w:val="12B921F7"/>
    <w:rsid w:val="12BA4FDC"/>
    <w:rsid w:val="12BB9611"/>
    <w:rsid w:val="12C07097"/>
    <w:rsid w:val="12C1EDD4"/>
    <w:rsid w:val="12C2A637"/>
    <w:rsid w:val="12C41998"/>
    <w:rsid w:val="12D019D8"/>
    <w:rsid w:val="12D40045"/>
    <w:rsid w:val="12D44A02"/>
    <w:rsid w:val="12D7A761"/>
    <w:rsid w:val="12DBA308"/>
    <w:rsid w:val="12DC24FB"/>
    <w:rsid w:val="12E2540D"/>
    <w:rsid w:val="12E6D626"/>
    <w:rsid w:val="12E7A3C1"/>
    <w:rsid w:val="12E90DF8"/>
    <w:rsid w:val="12EA3311"/>
    <w:rsid w:val="12EC0022"/>
    <w:rsid w:val="12ECD293"/>
    <w:rsid w:val="12EE9EA4"/>
    <w:rsid w:val="12EF0C2B"/>
    <w:rsid w:val="12EF864B"/>
    <w:rsid w:val="12FD4376"/>
    <w:rsid w:val="12FD6EA9"/>
    <w:rsid w:val="1300D626"/>
    <w:rsid w:val="1305F66F"/>
    <w:rsid w:val="13077BF6"/>
    <w:rsid w:val="13091E42"/>
    <w:rsid w:val="130BDD87"/>
    <w:rsid w:val="130D76D4"/>
    <w:rsid w:val="130EA486"/>
    <w:rsid w:val="130F7608"/>
    <w:rsid w:val="130F95A6"/>
    <w:rsid w:val="1311CFC1"/>
    <w:rsid w:val="13142648"/>
    <w:rsid w:val="1315E67F"/>
    <w:rsid w:val="131690AB"/>
    <w:rsid w:val="131790DE"/>
    <w:rsid w:val="1319DD06"/>
    <w:rsid w:val="131B2AC6"/>
    <w:rsid w:val="131D6B06"/>
    <w:rsid w:val="131F481A"/>
    <w:rsid w:val="132451D9"/>
    <w:rsid w:val="13262A5E"/>
    <w:rsid w:val="13274754"/>
    <w:rsid w:val="13283F41"/>
    <w:rsid w:val="1329996B"/>
    <w:rsid w:val="132A3825"/>
    <w:rsid w:val="132A7FA1"/>
    <w:rsid w:val="132E8FA3"/>
    <w:rsid w:val="132EF923"/>
    <w:rsid w:val="132F2A09"/>
    <w:rsid w:val="132F6385"/>
    <w:rsid w:val="133376A9"/>
    <w:rsid w:val="133564C0"/>
    <w:rsid w:val="13370A37"/>
    <w:rsid w:val="133CAFA0"/>
    <w:rsid w:val="133CFF8A"/>
    <w:rsid w:val="1349C64C"/>
    <w:rsid w:val="134B46CF"/>
    <w:rsid w:val="134DA434"/>
    <w:rsid w:val="13539335"/>
    <w:rsid w:val="13549F8D"/>
    <w:rsid w:val="1355C600"/>
    <w:rsid w:val="13577B19"/>
    <w:rsid w:val="135A4411"/>
    <w:rsid w:val="135BD62D"/>
    <w:rsid w:val="135BEE6A"/>
    <w:rsid w:val="136546E7"/>
    <w:rsid w:val="136A51F0"/>
    <w:rsid w:val="136D7658"/>
    <w:rsid w:val="13723C49"/>
    <w:rsid w:val="1374CA97"/>
    <w:rsid w:val="137C0144"/>
    <w:rsid w:val="137C858B"/>
    <w:rsid w:val="138596A0"/>
    <w:rsid w:val="1389D391"/>
    <w:rsid w:val="1389ECA7"/>
    <w:rsid w:val="138AB2BD"/>
    <w:rsid w:val="138F3FF6"/>
    <w:rsid w:val="1394F496"/>
    <w:rsid w:val="1395CB94"/>
    <w:rsid w:val="1396E83B"/>
    <w:rsid w:val="1398B60A"/>
    <w:rsid w:val="139A0873"/>
    <w:rsid w:val="13A0EB66"/>
    <w:rsid w:val="13A3200B"/>
    <w:rsid w:val="13A3F3D2"/>
    <w:rsid w:val="13A43D3A"/>
    <w:rsid w:val="13A9D301"/>
    <w:rsid w:val="13AAAC0E"/>
    <w:rsid w:val="13B1231E"/>
    <w:rsid w:val="13B24357"/>
    <w:rsid w:val="13B4AF5F"/>
    <w:rsid w:val="13BA2005"/>
    <w:rsid w:val="13BA968E"/>
    <w:rsid w:val="13BACBCB"/>
    <w:rsid w:val="13BC64E2"/>
    <w:rsid w:val="13C01EBB"/>
    <w:rsid w:val="13C23C20"/>
    <w:rsid w:val="13C475A7"/>
    <w:rsid w:val="13C61C6F"/>
    <w:rsid w:val="13C9C0CD"/>
    <w:rsid w:val="13CA8726"/>
    <w:rsid w:val="13CC092D"/>
    <w:rsid w:val="13CC2AD1"/>
    <w:rsid w:val="13CD2241"/>
    <w:rsid w:val="13CEF082"/>
    <w:rsid w:val="13CF2390"/>
    <w:rsid w:val="13D5FC1E"/>
    <w:rsid w:val="13D6E3A3"/>
    <w:rsid w:val="13D97020"/>
    <w:rsid w:val="13DB2EBE"/>
    <w:rsid w:val="13DF623E"/>
    <w:rsid w:val="13E1EF34"/>
    <w:rsid w:val="13E28BFB"/>
    <w:rsid w:val="13E4F158"/>
    <w:rsid w:val="13E5AE8E"/>
    <w:rsid w:val="13E6730A"/>
    <w:rsid w:val="13E6B6EF"/>
    <w:rsid w:val="13E7FF34"/>
    <w:rsid w:val="13E91A14"/>
    <w:rsid w:val="13EF4576"/>
    <w:rsid w:val="13EF9BB1"/>
    <w:rsid w:val="13EFB649"/>
    <w:rsid w:val="13F16C90"/>
    <w:rsid w:val="13F6021A"/>
    <w:rsid w:val="13FA3B6F"/>
    <w:rsid w:val="13FBFF40"/>
    <w:rsid w:val="13FF8AF3"/>
    <w:rsid w:val="1408C801"/>
    <w:rsid w:val="140B60B4"/>
    <w:rsid w:val="140F8F45"/>
    <w:rsid w:val="14176531"/>
    <w:rsid w:val="14179D2C"/>
    <w:rsid w:val="14191C61"/>
    <w:rsid w:val="141EF56C"/>
    <w:rsid w:val="14204603"/>
    <w:rsid w:val="1424752F"/>
    <w:rsid w:val="14266D20"/>
    <w:rsid w:val="14272624"/>
    <w:rsid w:val="142F04B2"/>
    <w:rsid w:val="14342BA1"/>
    <w:rsid w:val="14344E36"/>
    <w:rsid w:val="1437BE05"/>
    <w:rsid w:val="143A88AA"/>
    <w:rsid w:val="143CE446"/>
    <w:rsid w:val="143F1689"/>
    <w:rsid w:val="144444DA"/>
    <w:rsid w:val="1449D5B4"/>
    <w:rsid w:val="144DE5C9"/>
    <w:rsid w:val="1454E3CC"/>
    <w:rsid w:val="14579410"/>
    <w:rsid w:val="145925CE"/>
    <w:rsid w:val="145A3C27"/>
    <w:rsid w:val="145A87AA"/>
    <w:rsid w:val="145AB565"/>
    <w:rsid w:val="14637E30"/>
    <w:rsid w:val="146ACD3E"/>
    <w:rsid w:val="146C360D"/>
    <w:rsid w:val="1470F3CB"/>
    <w:rsid w:val="147612B2"/>
    <w:rsid w:val="147E1669"/>
    <w:rsid w:val="147F3138"/>
    <w:rsid w:val="148E2AC5"/>
    <w:rsid w:val="1494C466"/>
    <w:rsid w:val="14996014"/>
    <w:rsid w:val="149B7A84"/>
    <w:rsid w:val="14A0484D"/>
    <w:rsid w:val="14A5DE1B"/>
    <w:rsid w:val="14A68893"/>
    <w:rsid w:val="14A6C41A"/>
    <w:rsid w:val="14AC1068"/>
    <w:rsid w:val="14AE55B4"/>
    <w:rsid w:val="14AECD5D"/>
    <w:rsid w:val="14BECDF5"/>
    <w:rsid w:val="14C5C415"/>
    <w:rsid w:val="14C7B1A2"/>
    <w:rsid w:val="14CBF647"/>
    <w:rsid w:val="14CF2D3F"/>
    <w:rsid w:val="14CF619B"/>
    <w:rsid w:val="14D0841E"/>
    <w:rsid w:val="14D130D9"/>
    <w:rsid w:val="14D66A7A"/>
    <w:rsid w:val="14DB279B"/>
    <w:rsid w:val="14E19F9C"/>
    <w:rsid w:val="14E69323"/>
    <w:rsid w:val="14E8B731"/>
    <w:rsid w:val="14EDA7BE"/>
    <w:rsid w:val="14EFDA49"/>
    <w:rsid w:val="14F18546"/>
    <w:rsid w:val="14FBC32A"/>
    <w:rsid w:val="14FC59BB"/>
    <w:rsid w:val="14FC9532"/>
    <w:rsid w:val="14FDF0B4"/>
    <w:rsid w:val="14FF8EF8"/>
    <w:rsid w:val="14FF9034"/>
    <w:rsid w:val="1505383A"/>
    <w:rsid w:val="15059500"/>
    <w:rsid w:val="1509A419"/>
    <w:rsid w:val="150AFFB5"/>
    <w:rsid w:val="1514C81A"/>
    <w:rsid w:val="151C1493"/>
    <w:rsid w:val="151E5CF6"/>
    <w:rsid w:val="151FEC42"/>
    <w:rsid w:val="1523A62F"/>
    <w:rsid w:val="152D5198"/>
    <w:rsid w:val="1531EEE8"/>
    <w:rsid w:val="1532F284"/>
    <w:rsid w:val="1536E624"/>
    <w:rsid w:val="15373BD4"/>
    <w:rsid w:val="153861A4"/>
    <w:rsid w:val="153A5072"/>
    <w:rsid w:val="153DA6F6"/>
    <w:rsid w:val="153E0B8C"/>
    <w:rsid w:val="15408767"/>
    <w:rsid w:val="154464EC"/>
    <w:rsid w:val="1544B97A"/>
    <w:rsid w:val="1546E696"/>
    <w:rsid w:val="15475AB1"/>
    <w:rsid w:val="1548D9E2"/>
    <w:rsid w:val="1549CCC0"/>
    <w:rsid w:val="154E20E9"/>
    <w:rsid w:val="1554E865"/>
    <w:rsid w:val="155679B5"/>
    <w:rsid w:val="1559046B"/>
    <w:rsid w:val="155B1ADB"/>
    <w:rsid w:val="155CD0CC"/>
    <w:rsid w:val="155D2E8B"/>
    <w:rsid w:val="155E898E"/>
    <w:rsid w:val="155ED11C"/>
    <w:rsid w:val="15618B76"/>
    <w:rsid w:val="1564433A"/>
    <w:rsid w:val="1564619C"/>
    <w:rsid w:val="1564F3E6"/>
    <w:rsid w:val="1567A2BD"/>
    <w:rsid w:val="156880A0"/>
    <w:rsid w:val="156B59CA"/>
    <w:rsid w:val="156BC754"/>
    <w:rsid w:val="156E8655"/>
    <w:rsid w:val="1574E437"/>
    <w:rsid w:val="15776EF1"/>
    <w:rsid w:val="1578ADBC"/>
    <w:rsid w:val="157A54A9"/>
    <w:rsid w:val="157B0C7A"/>
    <w:rsid w:val="158442DA"/>
    <w:rsid w:val="1584C518"/>
    <w:rsid w:val="158AC360"/>
    <w:rsid w:val="158D1E44"/>
    <w:rsid w:val="158EAA7E"/>
    <w:rsid w:val="159485B7"/>
    <w:rsid w:val="159B5B0D"/>
    <w:rsid w:val="15A03283"/>
    <w:rsid w:val="15A4628F"/>
    <w:rsid w:val="15A4F3A3"/>
    <w:rsid w:val="15A53B5C"/>
    <w:rsid w:val="15A92EBB"/>
    <w:rsid w:val="15ADE45C"/>
    <w:rsid w:val="15AEA72A"/>
    <w:rsid w:val="15AF7D3F"/>
    <w:rsid w:val="15B1AD69"/>
    <w:rsid w:val="15B41A45"/>
    <w:rsid w:val="15C3C8F2"/>
    <w:rsid w:val="15C58991"/>
    <w:rsid w:val="15C9D897"/>
    <w:rsid w:val="15CB375F"/>
    <w:rsid w:val="15CC06C8"/>
    <w:rsid w:val="15CCB64A"/>
    <w:rsid w:val="15D1DD85"/>
    <w:rsid w:val="15D33632"/>
    <w:rsid w:val="15D7F230"/>
    <w:rsid w:val="15D951AE"/>
    <w:rsid w:val="15E2D130"/>
    <w:rsid w:val="15E9AB68"/>
    <w:rsid w:val="15E9B458"/>
    <w:rsid w:val="15EBDADE"/>
    <w:rsid w:val="15EDF714"/>
    <w:rsid w:val="15EEEF1B"/>
    <w:rsid w:val="15F111F2"/>
    <w:rsid w:val="15F6AE28"/>
    <w:rsid w:val="15F6D04A"/>
    <w:rsid w:val="15F7B714"/>
    <w:rsid w:val="15FB6BA0"/>
    <w:rsid w:val="15FB7F5C"/>
    <w:rsid w:val="15FC8F93"/>
    <w:rsid w:val="1602B4BB"/>
    <w:rsid w:val="16048FFF"/>
    <w:rsid w:val="1605E85E"/>
    <w:rsid w:val="160CDE34"/>
    <w:rsid w:val="160F8FBD"/>
    <w:rsid w:val="16122DC6"/>
    <w:rsid w:val="16156A87"/>
    <w:rsid w:val="161B2D9F"/>
    <w:rsid w:val="161BFAB0"/>
    <w:rsid w:val="161CFA57"/>
    <w:rsid w:val="161F77C6"/>
    <w:rsid w:val="161F7FC2"/>
    <w:rsid w:val="1621E464"/>
    <w:rsid w:val="1623C46A"/>
    <w:rsid w:val="1625EB0C"/>
    <w:rsid w:val="16269CCF"/>
    <w:rsid w:val="162929CC"/>
    <w:rsid w:val="16312513"/>
    <w:rsid w:val="1634227C"/>
    <w:rsid w:val="16361DA5"/>
    <w:rsid w:val="163A21C8"/>
    <w:rsid w:val="1646C488"/>
    <w:rsid w:val="16470717"/>
    <w:rsid w:val="16482225"/>
    <w:rsid w:val="1648FC5B"/>
    <w:rsid w:val="164C961F"/>
    <w:rsid w:val="1651F074"/>
    <w:rsid w:val="165373BF"/>
    <w:rsid w:val="16569885"/>
    <w:rsid w:val="1656DF67"/>
    <w:rsid w:val="165C3912"/>
    <w:rsid w:val="165CF042"/>
    <w:rsid w:val="165D84E5"/>
    <w:rsid w:val="16609669"/>
    <w:rsid w:val="16632D61"/>
    <w:rsid w:val="1663613E"/>
    <w:rsid w:val="166A1DDC"/>
    <w:rsid w:val="166E3BC2"/>
    <w:rsid w:val="166E6A16"/>
    <w:rsid w:val="167114B1"/>
    <w:rsid w:val="167D866D"/>
    <w:rsid w:val="16823B1B"/>
    <w:rsid w:val="1684C7C4"/>
    <w:rsid w:val="16879302"/>
    <w:rsid w:val="168997C7"/>
    <w:rsid w:val="168A2879"/>
    <w:rsid w:val="168E2AF0"/>
    <w:rsid w:val="168F9831"/>
    <w:rsid w:val="16907A88"/>
    <w:rsid w:val="1694FDBB"/>
    <w:rsid w:val="16A4F239"/>
    <w:rsid w:val="16ABCC80"/>
    <w:rsid w:val="16AC2A51"/>
    <w:rsid w:val="16ADBA7D"/>
    <w:rsid w:val="16AF20A0"/>
    <w:rsid w:val="16B3491C"/>
    <w:rsid w:val="16B387E5"/>
    <w:rsid w:val="16B56178"/>
    <w:rsid w:val="16B8EBB4"/>
    <w:rsid w:val="16C08326"/>
    <w:rsid w:val="16C12ADE"/>
    <w:rsid w:val="16C89D5A"/>
    <w:rsid w:val="16CA8CA9"/>
    <w:rsid w:val="16CB7133"/>
    <w:rsid w:val="16CBBBB4"/>
    <w:rsid w:val="16CE6A98"/>
    <w:rsid w:val="16CF8071"/>
    <w:rsid w:val="16D20D38"/>
    <w:rsid w:val="16D4BDE1"/>
    <w:rsid w:val="16D6236D"/>
    <w:rsid w:val="16D64416"/>
    <w:rsid w:val="16DC2103"/>
    <w:rsid w:val="16E2780C"/>
    <w:rsid w:val="16E42541"/>
    <w:rsid w:val="16E65BE4"/>
    <w:rsid w:val="16EAB3A8"/>
    <w:rsid w:val="16ED6A18"/>
    <w:rsid w:val="16EF5DA7"/>
    <w:rsid w:val="16F4AAB4"/>
    <w:rsid w:val="16F80DDD"/>
    <w:rsid w:val="16FB1D9C"/>
    <w:rsid w:val="16FE89DD"/>
    <w:rsid w:val="17021876"/>
    <w:rsid w:val="17030189"/>
    <w:rsid w:val="17039BAB"/>
    <w:rsid w:val="1706207A"/>
    <w:rsid w:val="170AF643"/>
    <w:rsid w:val="170BDE57"/>
    <w:rsid w:val="170D293F"/>
    <w:rsid w:val="171077D7"/>
    <w:rsid w:val="17133FD1"/>
    <w:rsid w:val="171732C9"/>
    <w:rsid w:val="171BDC86"/>
    <w:rsid w:val="171F135B"/>
    <w:rsid w:val="17238AE2"/>
    <w:rsid w:val="172629E4"/>
    <w:rsid w:val="172894EB"/>
    <w:rsid w:val="17295B88"/>
    <w:rsid w:val="1729EC53"/>
    <w:rsid w:val="17301A17"/>
    <w:rsid w:val="17304AEC"/>
    <w:rsid w:val="1731692B"/>
    <w:rsid w:val="1732296F"/>
    <w:rsid w:val="1733B33B"/>
    <w:rsid w:val="17372611"/>
    <w:rsid w:val="1738816E"/>
    <w:rsid w:val="173970CC"/>
    <w:rsid w:val="173B2CC1"/>
    <w:rsid w:val="173D2E25"/>
    <w:rsid w:val="173FF702"/>
    <w:rsid w:val="1743E30C"/>
    <w:rsid w:val="17470C8C"/>
    <w:rsid w:val="1749834D"/>
    <w:rsid w:val="174A036A"/>
    <w:rsid w:val="174EBC58"/>
    <w:rsid w:val="1754C8D1"/>
    <w:rsid w:val="175547C6"/>
    <w:rsid w:val="1755D00B"/>
    <w:rsid w:val="1757AB09"/>
    <w:rsid w:val="175BBE26"/>
    <w:rsid w:val="1764097D"/>
    <w:rsid w:val="17649577"/>
    <w:rsid w:val="1764A933"/>
    <w:rsid w:val="17681792"/>
    <w:rsid w:val="176D4667"/>
    <w:rsid w:val="176D5928"/>
    <w:rsid w:val="176F0E44"/>
    <w:rsid w:val="176FE118"/>
    <w:rsid w:val="17710050"/>
    <w:rsid w:val="1774FB8D"/>
    <w:rsid w:val="1776D969"/>
    <w:rsid w:val="177DE4A9"/>
    <w:rsid w:val="177DECDB"/>
    <w:rsid w:val="17829436"/>
    <w:rsid w:val="178366DE"/>
    <w:rsid w:val="1783CAF8"/>
    <w:rsid w:val="17870654"/>
    <w:rsid w:val="178951EA"/>
    <w:rsid w:val="178D6620"/>
    <w:rsid w:val="178DE625"/>
    <w:rsid w:val="1791D560"/>
    <w:rsid w:val="1793C416"/>
    <w:rsid w:val="1796C242"/>
    <w:rsid w:val="17A23176"/>
    <w:rsid w:val="17A9D571"/>
    <w:rsid w:val="17AAFCF6"/>
    <w:rsid w:val="17AE1257"/>
    <w:rsid w:val="17AF6D97"/>
    <w:rsid w:val="17B44F36"/>
    <w:rsid w:val="17B5B431"/>
    <w:rsid w:val="17B5F148"/>
    <w:rsid w:val="17B97CF9"/>
    <w:rsid w:val="17BA89EE"/>
    <w:rsid w:val="17BCE685"/>
    <w:rsid w:val="17BD15E0"/>
    <w:rsid w:val="17BD87C5"/>
    <w:rsid w:val="17BFA936"/>
    <w:rsid w:val="17C03A7C"/>
    <w:rsid w:val="17C17C2D"/>
    <w:rsid w:val="17C292DA"/>
    <w:rsid w:val="17C2B80C"/>
    <w:rsid w:val="17C588EB"/>
    <w:rsid w:val="17C64A07"/>
    <w:rsid w:val="17C7DF82"/>
    <w:rsid w:val="17CB5E08"/>
    <w:rsid w:val="17CBD8C0"/>
    <w:rsid w:val="17CDFA8A"/>
    <w:rsid w:val="17D23271"/>
    <w:rsid w:val="17D2399F"/>
    <w:rsid w:val="17D50E50"/>
    <w:rsid w:val="17D53D5E"/>
    <w:rsid w:val="17D64BCD"/>
    <w:rsid w:val="17D6DF37"/>
    <w:rsid w:val="17D74464"/>
    <w:rsid w:val="17DC9340"/>
    <w:rsid w:val="17DD628A"/>
    <w:rsid w:val="17E1EDB6"/>
    <w:rsid w:val="17E92D56"/>
    <w:rsid w:val="17F1A264"/>
    <w:rsid w:val="17F79FC6"/>
    <w:rsid w:val="17F842AC"/>
    <w:rsid w:val="1800DD5D"/>
    <w:rsid w:val="18035A73"/>
    <w:rsid w:val="180628A4"/>
    <w:rsid w:val="18099E05"/>
    <w:rsid w:val="1809E19D"/>
    <w:rsid w:val="180CAE3A"/>
    <w:rsid w:val="180F1D0A"/>
    <w:rsid w:val="181090C1"/>
    <w:rsid w:val="1813A93D"/>
    <w:rsid w:val="18140510"/>
    <w:rsid w:val="181431B1"/>
    <w:rsid w:val="181669EE"/>
    <w:rsid w:val="181ADE71"/>
    <w:rsid w:val="181C3A7C"/>
    <w:rsid w:val="181C5E85"/>
    <w:rsid w:val="18204170"/>
    <w:rsid w:val="1831336B"/>
    <w:rsid w:val="1834861A"/>
    <w:rsid w:val="18353244"/>
    <w:rsid w:val="1839E171"/>
    <w:rsid w:val="183A9CFD"/>
    <w:rsid w:val="18412B3C"/>
    <w:rsid w:val="18419092"/>
    <w:rsid w:val="1841A0D3"/>
    <w:rsid w:val="18433542"/>
    <w:rsid w:val="184BBFB1"/>
    <w:rsid w:val="1855636C"/>
    <w:rsid w:val="185684C0"/>
    <w:rsid w:val="185AA100"/>
    <w:rsid w:val="185E4E8F"/>
    <w:rsid w:val="185EB61B"/>
    <w:rsid w:val="1863B75B"/>
    <w:rsid w:val="18654633"/>
    <w:rsid w:val="1865A098"/>
    <w:rsid w:val="1866E3C8"/>
    <w:rsid w:val="1867821C"/>
    <w:rsid w:val="186792A1"/>
    <w:rsid w:val="186AD49A"/>
    <w:rsid w:val="186C2BFA"/>
    <w:rsid w:val="186CA7AE"/>
    <w:rsid w:val="186FD23B"/>
    <w:rsid w:val="187064FC"/>
    <w:rsid w:val="187067F5"/>
    <w:rsid w:val="1872CED9"/>
    <w:rsid w:val="1873FCAD"/>
    <w:rsid w:val="1879F2A0"/>
    <w:rsid w:val="187F6340"/>
    <w:rsid w:val="1882AEF4"/>
    <w:rsid w:val="18864824"/>
    <w:rsid w:val="1886D58C"/>
    <w:rsid w:val="188B7C2F"/>
    <w:rsid w:val="188C0C1F"/>
    <w:rsid w:val="188C7C35"/>
    <w:rsid w:val="1891A7BA"/>
    <w:rsid w:val="18922797"/>
    <w:rsid w:val="189491F9"/>
    <w:rsid w:val="1897F922"/>
    <w:rsid w:val="189865E0"/>
    <w:rsid w:val="189A4EEE"/>
    <w:rsid w:val="189DDA56"/>
    <w:rsid w:val="18A79243"/>
    <w:rsid w:val="18A92AE8"/>
    <w:rsid w:val="18ABE991"/>
    <w:rsid w:val="18B010A8"/>
    <w:rsid w:val="18B153C7"/>
    <w:rsid w:val="18BCCD12"/>
    <w:rsid w:val="18BD604A"/>
    <w:rsid w:val="18C277EE"/>
    <w:rsid w:val="18C539E4"/>
    <w:rsid w:val="18CA1967"/>
    <w:rsid w:val="18CE1FB1"/>
    <w:rsid w:val="18CF5F7A"/>
    <w:rsid w:val="18D1F636"/>
    <w:rsid w:val="18D31882"/>
    <w:rsid w:val="18D72AF2"/>
    <w:rsid w:val="18D988A7"/>
    <w:rsid w:val="18D9FEC4"/>
    <w:rsid w:val="18DA9850"/>
    <w:rsid w:val="18DADB0D"/>
    <w:rsid w:val="18DC5EAB"/>
    <w:rsid w:val="18DE7BA6"/>
    <w:rsid w:val="18DF362D"/>
    <w:rsid w:val="18E125F2"/>
    <w:rsid w:val="18E1A89E"/>
    <w:rsid w:val="18E3001C"/>
    <w:rsid w:val="18E3E6B0"/>
    <w:rsid w:val="18E83FCA"/>
    <w:rsid w:val="18EEE5B7"/>
    <w:rsid w:val="18F04943"/>
    <w:rsid w:val="18F216D2"/>
    <w:rsid w:val="18F24651"/>
    <w:rsid w:val="18F44FE6"/>
    <w:rsid w:val="18FFDF8C"/>
    <w:rsid w:val="190151BE"/>
    <w:rsid w:val="19040F50"/>
    <w:rsid w:val="1906B66B"/>
    <w:rsid w:val="190B2E72"/>
    <w:rsid w:val="190B3A64"/>
    <w:rsid w:val="190F6E33"/>
    <w:rsid w:val="19165E22"/>
    <w:rsid w:val="191784E5"/>
    <w:rsid w:val="191B2B3C"/>
    <w:rsid w:val="191D4AC3"/>
    <w:rsid w:val="191E052C"/>
    <w:rsid w:val="191E3B7C"/>
    <w:rsid w:val="191EE357"/>
    <w:rsid w:val="191FCC0B"/>
    <w:rsid w:val="1920E30F"/>
    <w:rsid w:val="19218CA7"/>
    <w:rsid w:val="19245112"/>
    <w:rsid w:val="19247369"/>
    <w:rsid w:val="1924E065"/>
    <w:rsid w:val="19278FBC"/>
    <w:rsid w:val="19288CB4"/>
    <w:rsid w:val="192A4D1E"/>
    <w:rsid w:val="192AC328"/>
    <w:rsid w:val="192D2929"/>
    <w:rsid w:val="192D3B6F"/>
    <w:rsid w:val="192EA303"/>
    <w:rsid w:val="19325073"/>
    <w:rsid w:val="1932B63D"/>
    <w:rsid w:val="193F37B0"/>
    <w:rsid w:val="1944A014"/>
    <w:rsid w:val="1948E7DC"/>
    <w:rsid w:val="194B6B4C"/>
    <w:rsid w:val="194CB3F8"/>
    <w:rsid w:val="194DF45B"/>
    <w:rsid w:val="19501443"/>
    <w:rsid w:val="1951BBF1"/>
    <w:rsid w:val="1951C747"/>
    <w:rsid w:val="19531AFB"/>
    <w:rsid w:val="19562E32"/>
    <w:rsid w:val="195681D2"/>
    <w:rsid w:val="19573833"/>
    <w:rsid w:val="19595DA3"/>
    <w:rsid w:val="195C33C4"/>
    <w:rsid w:val="19602328"/>
    <w:rsid w:val="19605DF6"/>
    <w:rsid w:val="1966E4A3"/>
    <w:rsid w:val="196BD2D7"/>
    <w:rsid w:val="196E04A4"/>
    <w:rsid w:val="196FD3C4"/>
    <w:rsid w:val="197052A8"/>
    <w:rsid w:val="1970CEC5"/>
    <w:rsid w:val="1974813F"/>
    <w:rsid w:val="19749F4E"/>
    <w:rsid w:val="1976F3C0"/>
    <w:rsid w:val="197952E8"/>
    <w:rsid w:val="197CC19E"/>
    <w:rsid w:val="19812B0C"/>
    <w:rsid w:val="19862026"/>
    <w:rsid w:val="198CFC6C"/>
    <w:rsid w:val="198D8799"/>
    <w:rsid w:val="19930619"/>
    <w:rsid w:val="1994F252"/>
    <w:rsid w:val="199AED0B"/>
    <w:rsid w:val="199BDFC9"/>
    <w:rsid w:val="199CF181"/>
    <w:rsid w:val="19A19E0A"/>
    <w:rsid w:val="19A352E6"/>
    <w:rsid w:val="19A8B02F"/>
    <w:rsid w:val="19A9947F"/>
    <w:rsid w:val="19ABDEA0"/>
    <w:rsid w:val="19ACC8A4"/>
    <w:rsid w:val="19AE0237"/>
    <w:rsid w:val="19AE7EE8"/>
    <w:rsid w:val="19AFA2BD"/>
    <w:rsid w:val="19AFA8AF"/>
    <w:rsid w:val="19AFDD13"/>
    <w:rsid w:val="19B1C3B7"/>
    <w:rsid w:val="19B1EADD"/>
    <w:rsid w:val="19B4E608"/>
    <w:rsid w:val="19B9EF08"/>
    <w:rsid w:val="19BD1612"/>
    <w:rsid w:val="19C37A1A"/>
    <w:rsid w:val="19C38E0D"/>
    <w:rsid w:val="19CB1B48"/>
    <w:rsid w:val="19CB7DA4"/>
    <w:rsid w:val="19CED36B"/>
    <w:rsid w:val="19D1257C"/>
    <w:rsid w:val="19D27B6A"/>
    <w:rsid w:val="19D60970"/>
    <w:rsid w:val="19D91F7A"/>
    <w:rsid w:val="19D93B2C"/>
    <w:rsid w:val="19E68C4F"/>
    <w:rsid w:val="19E7BA39"/>
    <w:rsid w:val="19F41AD5"/>
    <w:rsid w:val="19F56F70"/>
    <w:rsid w:val="19F6EFEF"/>
    <w:rsid w:val="19F89014"/>
    <w:rsid w:val="19F9C398"/>
    <w:rsid w:val="1A00CC52"/>
    <w:rsid w:val="1A0457CB"/>
    <w:rsid w:val="1A04F90C"/>
    <w:rsid w:val="1A08C461"/>
    <w:rsid w:val="1A0A6A1F"/>
    <w:rsid w:val="1A0A89A1"/>
    <w:rsid w:val="1A0A9916"/>
    <w:rsid w:val="1A0AA4A9"/>
    <w:rsid w:val="1A0B4E81"/>
    <w:rsid w:val="1A0C6CF1"/>
    <w:rsid w:val="1A1000E5"/>
    <w:rsid w:val="1A1283D3"/>
    <w:rsid w:val="1A1A21F3"/>
    <w:rsid w:val="1A1ADE7F"/>
    <w:rsid w:val="1A1E9742"/>
    <w:rsid w:val="1A213049"/>
    <w:rsid w:val="1A232913"/>
    <w:rsid w:val="1A232B97"/>
    <w:rsid w:val="1A23F17B"/>
    <w:rsid w:val="1A2880FA"/>
    <w:rsid w:val="1A29754D"/>
    <w:rsid w:val="1A2ACB70"/>
    <w:rsid w:val="1A2D870A"/>
    <w:rsid w:val="1A31FBB4"/>
    <w:rsid w:val="1A32A5C7"/>
    <w:rsid w:val="1A35475C"/>
    <w:rsid w:val="1A36CD66"/>
    <w:rsid w:val="1A3762F5"/>
    <w:rsid w:val="1A3AD56B"/>
    <w:rsid w:val="1A3B709D"/>
    <w:rsid w:val="1A3BD4BC"/>
    <w:rsid w:val="1A404571"/>
    <w:rsid w:val="1A48A42E"/>
    <w:rsid w:val="1A4909FA"/>
    <w:rsid w:val="1A493736"/>
    <w:rsid w:val="1A4D2B5E"/>
    <w:rsid w:val="1A5039DC"/>
    <w:rsid w:val="1A50E191"/>
    <w:rsid w:val="1A5DAC26"/>
    <w:rsid w:val="1A5F29B6"/>
    <w:rsid w:val="1A606D66"/>
    <w:rsid w:val="1A6539EA"/>
    <w:rsid w:val="1A658B7A"/>
    <w:rsid w:val="1A65FAD4"/>
    <w:rsid w:val="1A66E0DE"/>
    <w:rsid w:val="1A679463"/>
    <w:rsid w:val="1A68649A"/>
    <w:rsid w:val="1A6B8E34"/>
    <w:rsid w:val="1A701ADA"/>
    <w:rsid w:val="1A701BFD"/>
    <w:rsid w:val="1A7435D1"/>
    <w:rsid w:val="1A744232"/>
    <w:rsid w:val="1A767F1B"/>
    <w:rsid w:val="1A77AE6C"/>
    <w:rsid w:val="1A7875FE"/>
    <w:rsid w:val="1A7BEFD1"/>
    <w:rsid w:val="1A7EA028"/>
    <w:rsid w:val="1A7FE342"/>
    <w:rsid w:val="1A800F91"/>
    <w:rsid w:val="1A8088B4"/>
    <w:rsid w:val="1A80A3C7"/>
    <w:rsid w:val="1A83722D"/>
    <w:rsid w:val="1A84F9E1"/>
    <w:rsid w:val="1A85A9F9"/>
    <w:rsid w:val="1A865094"/>
    <w:rsid w:val="1A876316"/>
    <w:rsid w:val="1A8944F2"/>
    <w:rsid w:val="1A8954DD"/>
    <w:rsid w:val="1A8D27D6"/>
    <w:rsid w:val="1A8FEEB7"/>
    <w:rsid w:val="1A94276D"/>
    <w:rsid w:val="1A98432F"/>
    <w:rsid w:val="1A9C361C"/>
    <w:rsid w:val="1A9CD9A2"/>
    <w:rsid w:val="1A9D64E1"/>
    <w:rsid w:val="1A9DDCB3"/>
    <w:rsid w:val="1A9FA669"/>
    <w:rsid w:val="1AA32767"/>
    <w:rsid w:val="1AA3E14E"/>
    <w:rsid w:val="1AA928A2"/>
    <w:rsid w:val="1AB50016"/>
    <w:rsid w:val="1ABAF946"/>
    <w:rsid w:val="1ABF0DE6"/>
    <w:rsid w:val="1ABFB0A7"/>
    <w:rsid w:val="1ABFF03C"/>
    <w:rsid w:val="1AC01DC0"/>
    <w:rsid w:val="1AC4F0BC"/>
    <w:rsid w:val="1AC5A6E8"/>
    <w:rsid w:val="1AC5B0AD"/>
    <w:rsid w:val="1AD06EC4"/>
    <w:rsid w:val="1AD1A2A5"/>
    <w:rsid w:val="1AD2815A"/>
    <w:rsid w:val="1AD2A3A4"/>
    <w:rsid w:val="1AD3A100"/>
    <w:rsid w:val="1AD3C6AD"/>
    <w:rsid w:val="1AD666DB"/>
    <w:rsid w:val="1AD71D5D"/>
    <w:rsid w:val="1AD75973"/>
    <w:rsid w:val="1AD80698"/>
    <w:rsid w:val="1ADDD7BD"/>
    <w:rsid w:val="1AE1816A"/>
    <w:rsid w:val="1AE946E4"/>
    <w:rsid w:val="1AEF1A9A"/>
    <w:rsid w:val="1AF0EC38"/>
    <w:rsid w:val="1AFDA0AD"/>
    <w:rsid w:val="1AFE1559"/>
    <w:rsid w:val="1AFE75F6"/>
    <w:rsid w:val="1AFEB95F"/>
    <w:rsid w:val="1AFFAB12"/>
    <w:rsid w:val="1B030400"/>
    <w:rsid w:val="1B058ECD"/>
    <w:rsid w:val="1B1079DA"/>
    <w:rsid w:val="1B108C85"/>
    <w:rsid w:val="1B172D79"/>
    <w:rsid w:val="1B182D55"/>
    <w:rsid w:val="1B18E408"/>
    <w:rsid w:val="1B1ACE63"/>
    <w:rsid w:val="1B1B7092"/>
    <w:rsid w:val="1B1D797D"/>
    <w:rsid w:val="1B1E900E"/>
    <w:rsid w:val="1B1FDC53"/>
    <w:rsid w:val="1B204FD3"/>
    <w:rsid w:val="1B2113CA"/>
    <w:rsid w:val="1B22B874"/>
    <w:rsid w:val="1B260734"/>
    <w:rsid w:val="1B27EBC8"/>
    <w:rsid w:val="1B294618"/>
    <w:rsid w:val="1B29B35F"/>
    <w:rsid w:val="1B2AB3DB"/>
    <w:rsid w:val="1B30AED9"/>
    <w:rsid w:val="1B358D22"/>
    <w:rsid w:val="1B37741B"/>
    <w:rsid w:val="1B37FD60"/>
    <w:rsid w:val="1B3853E6"/>
    <w:rsid w:val="1B385415"/>
    <w:rsid w:val="1B391CF5"/>
    <w:rsid w:val="1B3B1BEE"/>
    <w:rsid w:val="1B3B4BFE"/>
    <w:rsid w:val="1B405AF7"/>
    <w:rsid w:val="1B431DA9"/>
    <w:rsid w:val="1B43F65C"/>
    <w:rsid w:val="1B4A2A4A"/>
    <w:rsid w:val="1B4BEABB"/>
    <w:rsid w:val="1B4D3C20"/>
    <w:rsid w:val="1B4FF306"/>
    <w:rsid w:val="1B50B66E"/>
    <w:rsid w:val="1B51F163"/>
    <w:rsid w:val="1B54A66E"/>
    <w:rsid w:val="1B56A59F"/>
    <w:rsid w:val="1B5868A7"/>
    <w:rsid w:val="1B601A17"/>
    <w:rsid w:val="1B605720"/>
    <w:rsid w:val="1B6419DD"/>
    <w:rsid w:val="1B684D57"/>
    <w:rsid w:val="1B6AEDA6"/>
    <w:rsid w:val="1B6C3745"/>
    <w:rsid w:val="1B6CC23B"/>
    <w:rsid w:val="1B6D1CEE"/>
    <w:rsid w:val="1B7432B6"/>
    <w:rsid w:val="1B77F927"/>
    <w:rsid w:val="1B783A31"/>
    <w:rsid w:val="1B7FB107"/>
    <w:rsid w:val="1B824DBE"/>
    <w:rsid w:val="1B82F07D"/>
    <w:rsid w:val="1B83CA0F"/>
    <w:rsid w:val="1B849D28"/>
    <w:rsid w:val="1B8556CE"/>
    <w:rsid w:val="1B865B4C"/>
    <w:rsid w:val="1B86F1B7"/>
    <w:rsid w:val="1B873215"/>
    <w:rsid w:val="1B878569"/>
    <w:rsid w:val="1B8C825C"/>
    <w:rsid w:val="1B8CF79D"/>
    <w:rsid w:val="1B8E6988"/>
    <w:rsid w:val="1B906477"/>
    <w:rsid w:val="1B90C0E7"/>
    <w:rsid w:val="1B926498"/>
    <w:rsid w:val="1B960878"/>
    <w:rsid w:val="1B9A81B0"/>
    <w:rsid w:val="1B9DDDA4"/>
    <w:rsid w:val="1BA1206E"/>
    <w:rsid w:val="1BA47186"/>
    <w:rsid w:val="1BA5A0DA"/>
    <w:rsid w:val="1BA68AB6"/>
    <w:rsid w:val="1BAA774C"/>
    <w:rsid w:val="1BAC105F"/>
    <w:rsid w:val="1BAD7DC0"/>
    <w:rsid w:val="1BAE4DE4"/>
    <w:rsid w:val="1BB72A9E"/>
    <w:rsid w:val="1BB7F75C"/>
    <w:rsid w:val="1BBA41C1"/>
    <w:rsid w:val="1BBF116C"/>
    <w:rsid w:val="1BC06037"/>
    <w:rsid w:val="1BC506CB"/>
    <w:rsid w:val="1BC6FBDA"/>
    <w:rsid w:val="1BCE694F"/>
    <w:rsid w:val="1BD036EA"/>
    <w:rsid w:val="1BD2E508"/>
    <w:rsid w:val="1BD57B01"/>
    <w:rsid w:val="1BD5F170"/>
    <w:rsid w:val="1BD844FB"/>
    <w:rsid w:val="1BDAA517"/>
    <w:rsid w:val="1BDCA965"/>
    <w:rsid w:val="1BDE07B2"/>
    <w:rsid w:val="1BE1D841"/>
    <w:rsid w:val="1BE58A12"/>
    <w:rsid w:val="1BE792D5"/>
    <w:rsid w:val="1BECD3DF"/>
    <w:rsid w:val="1BEE2405"/>
    <w:rsid w:val="1BF20F11"/>
    <w:rsid w:val="1BF3C0B7"/>
    <w:rsid w:val="1BF3F8CD"/>
    <w:rsid w:val="1BF9D763"/>
    <w:rsid w:val="1BFBBF5D"/>
    <w:rsid w:val="1BFFEB6B"/>
    <w:rsid w:val="1C04A741"/>
    <w:rsid w:val="1C06112A"/>
    <w:rsid w:val="1C07980C"/>
    <w:rsid w:val="1C08E0EF"/>
    <w:rsid w:val="1C0CF75E"/>
    <w:rsid w:val="1C0F9025"/>
    <w:rsid w:val="1C0FE997"/>
    <w:rsid w:val="1C153788"/>
    <w:rsid w:val="1C16916A"/>
    <w:rsid w:val="1C184871"/>
    <w:rsid w:val="1C1B2BBA"/>
    <w:rsid w:val="1C21CDF3"/>
    <w:rsid w:val="1C24CFAB"/>
    <w:rsid w:val="1C2A5449"/>
    <w:rsid w:val="1C2C1C37"/>
    <w:rsid w:val="1C2D134E"/>
    <w:rsid w:val="1C2D25A9"/>
    <w:rsid w:val="1C2E2DFE"/>
    <w:rsid w:val="1C34DFB8"/>
    <w:rsid w:val="1C35959B"/>
    <w:rsid w:val="1C362106"/>
    <w:rsid w:val="1C390FC8"/>
    <w:rsid w:val="1C39D474"/>
    <w:rsid w:val="1C3AF24E"/>
    <w:rsid w:val="1C3C57A2"/>
    <w:rsid w:val="1C446EFB"/>
    <w:rsid w:val="1C4AC57E"/>
    <w:rsid w:val="1C4E828B"/>
    <w:rsid w:val="1C507365"/>
    <w:rsid w:val="1C5479CF"/>
    <w:rsid w:val="1C55E94B"/>
    <w:rsid w:val="1C5874BD"/>
    <w:rsid w:val="1C5AA551"/>
    <w:rsid w:val="1C5C209F"/>
    <w:rsid w:val="1C62028C"/>
    <w:rsid w:val="1C65BB03"/>
    <w:rsid w:val="1C6668DD"/>
    <w:rsid w:val="1C6D4E58"/>
    <w:rsid w:val="1C7065E7"/>
    <w:rsid w:val="1C732368"/>
    <w:rsid w:val="1C73DAD2"/>
    <w:rsid w:val="1C7668F1"/>
    <w:rsid w:val="1C76CA29"/>
    <w:rsid w:val="1C76F088"/>
    <w:rsid w:val="1C772B60"/>
    <w:rsid w:val="1C7B704E"/>
    <w:rsid w:val="1C7C08D0"/>
    <w:rsid w:val="1C7DBE9E"/>
    <w:rsid w:val="1C7F7C30"/>
    <w:rsid w:val="1C861EF9"/>
    <w:rsid w:val="1C86B201"/>
    <w:rsid w:val="1C90CC4A"/>
    <w:rsid w:val="1C90D0DA"/>
    <w:rsid w:val="1C98E78D"/>
    <w:rsid w:val="1C99364E"/>
    <w:rsid w:val="1C9ACBDA"/>
    <w:rsid w:val="1C9E0E22"/>
    <w:rsid w:val="1C9EA896"/>
    <w:rsid w:val="1CA120E1"/>
    <w:rsid w:val="1CA4C786"/>
    <w:rsid w:val="1CA9133F"/>
    <w:rsid w:val="1CAA9B30"/>
    <w:rsid w:val="1CAB6D13"/>
    <w:rsid w:val="1CB0F78A"/>
    <w:rsid w:val="1CB23CF9"/>
    <w:rsid w:val="1CB6F111"/>
    <w:rsid w:val="1CB9AB84"/>
    <w:rsid w:val="1CBA7A26"/>
    <w:rsid w:val="1CBF0ABF"/>
    <w:rsid w:val="1CC203DE"/>
    <w:rsid w:val="1CC3E038"/>
    <w:rsid w:val="1CCACE67"/>
    <w:rsid w:val="1CCBAEDF"/>
    <w:rsid w:val="1CCC0EC4"/>
    <w:rsid w:val="1CCE31EE"/>
    <w:rsid w:val="1CDA0C3C"/>
    <w:rsid w:val="1CE0E10B"/>
    <w:rsid w:val="1CE4E212"/>
    <w:rsid w:val="1CE4F97C"/>
    <w:rsid w:val="1CEA9496"/>
    <w:rsid w:val="1CEDBAE9"/>
    <w:rsid w:val="1CEE74C2"/>
    <w:rsid w:val="1CFC1AAA"/>
    <w:rsid w:val="1CFD8CCA"/>
    <w:rsid w:val="1CFE2122"/>
    <w:rsid w:val="1D004EF5"/>
    <w:rsid w:val="1D012DF2"/>
    <w:rsid w:val="1D039B7D"/>
    <w:rsid w:val="1D03C67C"/>
    <w:rsid w:val="1D05BE2C"/>
    <w:rsid w:val="1D0BD0BD"/>
    <w:rsid w:val="1D154922"/>
    <w:rsid w:val="1D15A845"/>
    <w:rsid w:val="1D17610D"/>
    <w:rsid w:val="1D1A6655"/>
    <w:rsid w:val="1D1CFA7F"/>
    <w:rsid w:val="1D1EFA77"/>
    <w:rsid w:val="1D1FAC4C"/>
    <w:rsid w:val="1D202EC2"/>
    <w:rsid w:val="1D2077B2"/>
    <w:rsid w:val="1D299745"/>
    <w:rsid w:val="1D2E43D8"/>
    <w:rsid w:val="1D2E786D"/>
    <w:rsid w:val="1D2FDD03"/>
    <w:rsid w:val="1D2FE2C0"/>
    <w:rsid w:val="1D306541"/>
    <w:rsid w:val="1D32B7F9"/>
    <w:rsid w:val="1D336E57"/>
    <w:rsid w:val="1D368AD9"/>
    <w:rsid w:val="1D3783CD"/>
    <w:rsid w:val="1D39F216"/>
    <w:rsid w:val="1D3CC388"/>
    <w:rsid w:val="1D3DED6C"/>
    <w:rsid w:val="1D3F26FE"/>
    <w:rsid w:val="1D402AE1"/>
    <w:rsid w:val="1D4218E1"/>
    <w:rsid w:val="1D438104"/>
    <w:rsid w:val="1D4776D2"/>
    <w:rsid w:val="1D4A137F"/>
    <w:rsid w:val="1D505CE4"/>
    <w:rsid w:val="1D522360"/>
    <w:rsid w:val="1D56F423"/>
    <w:rsid w:val="1D572917"/>
    <w:rsid w:val="1D5943B1"/>
    <w:rsid w:val="1D5D2934"/>
    <w:rsid w:val="1D639215"/>
    <w:rsid w:val="1D649254"/>
    <w:rsid w:val="1D64D2FE"/>
    <w:rsid w:val="1D66914B"/>
    <w:rsid w:val="1D674333"/>
    <w:rsid w:val="1D693661"/>
    <w:rsid w:val="1D6A33A4"/>
    <w:rsid w:val="1D6B672B"/>
    <w:rsid w:val="1D6B70D4"/>
    <w:rsid w:val="1D6D135D"/>
    <w:rsid w:val="1D73EF56"/>
    <w:rsid w:val="1D744329"/>
    <w:rsid w:val="1D757293"/>
    <w:rsid w:val="1D791EAA"/>
    <w:rsid w:val="1D79A2C8"/>
    <w:rsid w:val="1D80271D"/>
    <w:rsid w:val="1D805A3A"/>
    <w:rsid w:val="1D8209DD"/>
    <w:rsid w:val="1D821257"/>
    <w:rsid w:val="1D8359A1"/>
    <w:rsid w:val="1D859FCB"/>
    <w:rsid w:val="1D872858"/>
    <w:rsid w:val="1D898A2B"/>
    <w:rsid w:val="1D8AED01"/>
    <w:rsid w:val="1D8BEDAE"/>
    <w:rsid w:val="1D904F6D"/>
    <w:rsid w:val="1D95DEF4"/>
    <w:rsid w:val="1D9ACD2D"/>
    <w:rsid w:val="1D9E126A"/>
    <w:rsid w:val="1D9EEC15"/>
    <w:rsid w:val="1DA0A721"/>
    <w:rsid w:val="1DA0CCE4"/>
    <w:rsid w:val="1DA26DBC"/>
    <w:rsid w:val="1DA29383"/>
    <w:rsid w:val="1DA4DB16"/>
    <w:rsid w:val="1DB36073"/>
    <w:rsid w:val="1DB57FE4"/>
    <w:rsid w:val="1DB6B75B"/>
    <w:rsid w:val="1DB6DF76"/>
    <w:rsid w:val="1DB73F3A"/>
    <w:rsid w:val="1DBE0792"/>
    <w:rsid w:val="1DC31FDD"/>
    <w:rsid w:val="1DC43107"/>
    <w:rsid w:val="1DC8B5FA"/>
    <w:rsid w:val="1DCE8FD0"/>
    <w:rsid w:val="1DD0C25E"/>
    <w:rsid w:val="1DD2150C"/>
    <w:rsid w:val="1DD22370"/>
    <w:rsid w:val="1DD31A12"/>
    <w:rsid w:val="1DD3378F"/>
    <w:rsid w:val="1DD9FAA5"/>
    <w:rsid w:val="1DDB9C41"/>
    <w:rsid w:val="1DDCE174"/>
    <w:rsid w:val="1DDEFEDB"/>
    <w:rsid w:val="1DE2FEB8"/>
    <w:rsid w:val="1DE485F3"/>
    <w:rsid w:val="1DE7DD32"/>
    <w:rsid w:val="1DEE6BC4"/>
    <w:rsid w:val="1DF3B09B"/>
    <w:rsid w:val="1DFA988B"/>
    <w:rsid w:val="1DFB353B"/>
    <w:rsid w:val="1DFBDDB1"/>
    <w:rsid w:val="1DFC9FEB"/>
    <w:rsid w:val="1E041572"/>
    <w:rsid w:val="1E045DDA"/>
    <w:rsid w:val="1E0673FB"/>
    <w:rsid w:val="1E06E9FE"/>
    <w:rsid w:val="1E08C143"/>
    <w:rsid w:val="1E092157"/>
    <w:rsid w:val="1E0AABEF"/>
    <w:rsid w:val="1E0B2E3F"/>
    <w:rsid w:val="1E0F9A5D"/>
    <w:rsid w:val="1E11DB19"/>
    <w:rsid w:val="1E13E5D4"/>
    <w:rsid w:val="1E16000B"/>
    <w:rsid w:val="1E19F864"/>
    <w:rsid w:val="1E1B7554"/>
    <w:rsid w:val="1E1C559A"/>
    <w:rsid w:val="1E1E2F13"/>
    <w:rsid w:val="1E1F8882"/>
    <w:rsid w:val="1E2039DA"/>
    <w:rsid w:val="1E2499E9"/>
    <w:rsid w:val="1E2630E6"/>
    <w:rsid w:val="1E29F6D1"/>
    <w:rsid w:val="1E2B198F"/>
    <w:rsid w:val="1E32D7F5"/>
    <w:rsid w:val="1E370545"/>
    <w:rsid w:val="1E3709AB"/>
    <w:rsid w:val="1E3871CE"/>
    <w:rsid w:val="1E39F36B"/>
    <w:rsid w:val="1E3B1410"/>
    <w:rsid w:val="1E3BA7CE"/>
    <w:rsid w:val="1E3FE8BF"/>
    <w:rsid w:val="1E404601"/>
    <w:rsid w:val="1E46C0BB"/>
    <w:rsid w:val="1E48C964"/>
    <w:rsid w:val="1E48F0D4"/>
    <w:rsid w:val="1E4BD5FA"/>
    <w:rsid w:val="1E4DBA56"/>
    <w:rsid w:val="1E4E0901"/>
    <w:rsid w:val="1E53FC84"/>
    <w:rsid w:val="1E5647F4"/>
    <w:rsid w:val="1E58F7C9"/>
    <w:rsid w:val="1E598158"/>
    <w:rsid w:val="1E5A1F39"/>
    <w:rsid w:val="1E5E97CE"/>
    <w:rsid w:val="1E65A0A0"/>
    <w:rsid w:val="1E69315F"/>
    <w:rsid w:val="1E70CD1B"/>
    <w:rsid w:val="1E77ED4E"/>
    <w:rsid w:val="1E7957F7"/>
    <w:rsid w:val="1E7A703D"/>
    <w:rsid w:val="1E7B2277"/>
    <w:rsid w:val="1E7D04FB"/>
    <w:rsid w:val="1E7D3B38"/>
    <w:rsid w:val="1E7D9FA5"/>
    <w:rsid w:val="1E7EA3F3"/>
    <w:rsid w:val="1E7FE239"/>
    <w:rsid w:val="1E86D0D1"/>
    <w:rsid w:val="1E88690A"/>
    <w:rsid w:val="1E8A0770"/>
    <w:rsid w:val="1E8AC3D6"/>
    <w:rsid w:val="1E8B36A2"/>
    <w:rsid w:val="1E8BE12F"/>
    <w:rsid w:val="1E8DE56C"/>
    <w:rsid w:val="1E9252B8"/>
    <w:rsid w:val="1E92A8D6"/>
    <w:rsid w:val="1E94B174"/>
    <w:rsid w:val="1E99A3F5"/>
    <w:rsid w:val="1E99AA70"/>
    <w:rsid w:val="1E9BC813"/>
    <w:rsid w:val="1E9CCD01"/>
    <w:rsid w:val="1E9D9027"/>
    <w:rsid w:val="1EA07D67"/>
    <w:rsid w:val="1EA0AFE9"/>
    <w:rsid w:val="1EA83648"/>
    <w:rsid w:val="1EAC0613"/>
    <w:rsid w:val="1EAC12A9"/>
    <w:rsid w:val="1EAE89B9"/>
    <w:rsid w:val="1EB34916"/>
    <w:rsid w:val="1EB74CCD"/>
    <w:rsid w:val="1EB84E27"/>
    <w:rsid w:val="1EBC51E7"/>
    <w:rsid w:val="1EC243FC"/>
    <w:rsid w:val="1EC39435"/>
    <w:rsid w:val="1EC3E420"/>
    <w:rsid w:val="1EC52910"/>
    <w:rsid w:val="1EC884A2"/>
    <w:rsid w:val="1ECD1AEB"/>
    <w:rsid w:val="1ECD3166"/>
    <w:rsid w:val="1ECE8872"/>
    <w:rsid w:val="1ED15E1F"/>
    <w:rsid w:val="1ED5C0E4"/>
    <w:rsid w:val="1ED894CF"/>
    <w:rsid w:val="1EDAFFB6"/>
    <w:rsid w:val="1EDB8CC8"/>
    <w:rsid w:val="1EE6E239"/>
    <w:rsid w:val="1EECD1E0"/>
    <w:rsid w:val="1EECF7AE"/>
    <w:rsid w:val="1EF18C84"/>
    <w:rsid w:val="1EF5955A"/>
    <w:rsid w:val="1EF61ACA"/>
    <w:rsid w:val="1EFBEB6E"/>
    <w:rsid w:val="1EFC082B"/>
    <w:rsid w:val="1EFCE9A1"/>
    <w:rsid w:val="1EFF94E5"/>
    <w:rsid w:val="1F05945B"/>
    <w:rsid w:val="1F0CB36F"/>
    <w:rsid w:val="1F0DC3FF"/>
    <w:rsid w:val="1F0DCB99"/>
    <w:rsid w:val="1F10D496"/>
    <w:rsid w:val="1F11E7AF"/>
    <w:rsid w:val="1F15DC07"/>
    <w:rsid w:val="1F169096"/>
    <w:rsid w:val="1F170769"/>
    <w:rsid w:val="1F174604"/>
    <w:rsid w:val="1F184D6C"/>
    <w:rsid w:val="1F1856B5"/>
    <w:rsid w:val="1F221ED9"/>
    <w:rsid w:val="1F252270"/>
    <w:rsid w:val="1F2587C7"/>
    <w:rsid w:val="1F27BA77"/>
    <w:rsid w:val="1F27FDDB"/>
    <w:rsid w:val="1F28BC6D"/>
    <w:rsid w:val="1F2D0BE5"/>
    <w:rsid w:val="1F2D15BD"/>
    <w:rsid w:val="1F2E777F"/>
    <w:rsid w:val="1F3073D2"/>
    <w:rsid w:val="1F334DC9"/>
    <w:rsid w:val="1F35F976"/>
    <w:rsid w:val="1F3658D5"/>
    <w:rsid w:val="1F42AD8C"/>
    <w:rsid w:val="1F46B5F0"/>
    <w:rsid w:val="1F47F78F"/>
    <w:rsid w:val="1F48741F"/>
    <w:rsid w:val="1F4952D2"/>
    <w:rsid w:val="1F598E7C"/>
    <w:rsid w:val="1F5A2C5F"/>
    <w:rsid w:val="1F5BB6D1"/>
    <w:rsid w:val="1F5BC98A"/>
    <w:rsid w:val="1F6205F0"/>
    <w:rsid w:val="1F6693C1"/>
    <w:rsid w:val="1F6727D1"/>
    <w:rsid w:val="1F6EF5FD"/>
    <w:rsid w:val="1F724BAC"/>
    <w:rsid w:val="1F729C68"/>
    <w:rsid w:val="1F7A24C2"/>
    <w:rsid w:val="1F8051C6"/>
    <w:rsid w:val="1F8432EE"/>
    <w:rsid w:val="1F8687C5"/>
    <w:rsid w:val="1F894E78"/>
    <w:rsid w:val="1F8CA8D0"/>
    <w:rsid w:val="1F90DFC3"/>
    <w:rsid w:val="1F94790B"/>
    <w:rsid w:val="1F95E886"/>
    <w:rsid w:val="1F96798A"/>
    <w:rsid w:val="1F980919"/>
    <w:rsid w:val="1F9899C2"/>
    <w:rsid w:val="1F995B50"/>
    <w:rsid w:val="1F99FE3E"/>
    <w:rsid w:val="1F9BC3A5"/>
    <w:rsid w:val="1F9D1BC5"/>
    <w:rsid w:val="1F9F3CDF"/>
    <w:rsid w:val="1FA062C4"/>
    <w:rsid w:val="1FA4B2AD"/>
    <w:rsid w:val="1FA5053D"/>
    <w:rsid w:val="1FA5D150"/>
    <w:rsid w:val="1FB2095E"/>
    <w:rsid w:val="1FB33348"/>
    <w:rsid w:val="1FBF3187"/>
    <w:rsid w:val="1FC37729"/>
    <w:rsid w:val="1FC387E0"/>
    <w:rsid w:val="1FC8C636"/>
    <w:rsid w:val="1FCA2632"/>
    <w:rsid w:val="1FCDBAE4"/>
    <w:rsid w:val="1FCE9FD4"/>
    <w:rsid w:val="1FD20854"/>
    <w:rsid w:val="1FD270D5"/>
    <w:rsid w:val="1FD6F1A5"/>
    <w:rsid w:val="1FD8096C"/>
    <w:rsid w:val="1FDF3E14"/>
    <w:rsid w:val="1FE674AD"/>
    <w:rsid w:val="1FE89323"/>
    <w:rsid w:val="1FE9768A"/>
    <w:rsid w:val="1FECC550"/>
    <w:rsid w:val="1FEE5CC7"/>
    <w:rsid w:val="1FF0955A"/>
    <w:rsid w:val="1FF985C9"/>
    <w:rsid w:val="1FFF1948"/>
    <w:rsid w:val="200239FF"/>
    <w:rsid w:val="200407F8"/>
    <w:rsid w:val="200586B0"/>
    <w:rsid w:val="20086973"/>
    <w:rsid w:val="200C532E"/>
    <w:rsid w:val="20105DD3"/>
    <w:rsid w:val="20139595"/>
    <w:rsid w:val="201414E1"/>
    <w:rsid w:val="20153A99"/>
    <w:rsid w:val="2018ABCA"/>
    <w:rsid w:val="2018B075"/>
    <w:rsid w:val="201A8E47"/>
    <w:rsid w:val="201BB317"/>
    <w:rsid w:val="201DFD53"/>
    <w:rsid w:val="201E4AB2"/>
    <w:rsid w:val="201FFFFD"/>
    <w:rsid w:val="20208969"/>
    <w:rsid w:val="2022877B"/>
    <w:rsid w:val="202A43B1"/>
    <w:rsid w:val="202F1062"/>
    <w:rsid w:val="202F8E26"/>
    <w:rsid w:val="203233C1"/>
    <w:rsid w:val="2034FFFB"/>
    <w:rsid w:val="2036C172"/>
    <w:rsid w:val="203A0664"/>
    <w:rsid w:val="203A0F93"/>
    <w:rsid w:val="203C8656"/>
    <w:rsid w:val="203FCBB3"/>
    <w:rsid w:val="20443982"/>
    <w:rsid w:val="2045B770"/>
    <w:rsid w:val="2046092E"/>
    <w:rsid w:val="204B695B"/>
    <w:rsid w:val="204FCAD3"/>
    <w:rsid w:val="20503CD3"/>
    <w:rsid w:val="2054F7F5"/>
    <w:rsid w:val="2061AC37"/>
    <w:rsid w:val="2061D8BD"/>
    <w:rsid w:val="2068CDC9"/>
    <w:rsid w:val="206BCC1D"/>
    <w:rsid w:val="2070D6A8"/>
    <w:rsid w:val="20726692"/>
    <w:rsid w:val="2075B679"/>
    <w:rsid w:val="2079FA0E"/>
    <w:rsid w:val="207CBA09"/>
    <w:rsid w:val="207D4847"/>
    <w:rsid w:val="207D97A5"/>
    <w:rsid w:val="207E7DF4"/>
    <w:rsid w:val="20840C55"/>
    <w:rsid w:val="20845DBB"/>
    <w:rsid w:val="208EC455"/>
    <w:rsid w:val="208FA922"/>
    <w:rsid w:val="2091252E"/>
    <w:rsid w:val="20922663"/>
    <w:rsid w:val="2093212C"/>
    <w:rsid w:val="209517E6"/>
    <w:rsid w:val="20960ECB"/>
    <w:rsid w:val="20972F73"/>
    <w:rsid w:val="2098D634"/>
    <w:rsid w:val="20A55439"/>
    <w:rsid w:val="20A73BE9"/>
    <w:rsid w:val="20A7F52B"/>
    <w:rsid w:val="20AB2931"/>
    <w:rsid w:val="20B0D605"/>
    <w:rsid w:val="20B0DD01"/>
    <w:rsid w:val="20B19C92"/>
    <w:rsid w:val="20B1CADD"/>
    <w:rsid w:val="20B9946E"/>
    <w:rsid w:val="20BAA616"/>
    <w:rsid w:val="20BBD2B0"/>
    <w:rsid w:val="20BD29D1"/>
    <w:rsid w:val="20BEE98E"/>
    <w:rsid w:val="20C450B9"/>
    <w:rsid w:val="20C740AF"/>
    <w:rsid w:val="20C8FE20"/>
    <w:rsid w:val="20CA2E26"/>
    <w:rsid w:val="20CA6FE0"/>
    <w:rsid w:val="20CD5E96"/>
    <w:rsid w:val="20CE3F27"/>
    <w:rsid w:val="20CFDCEB"/>
    <w:rsid w:val="20D0054B"/>
    <w:rsid w:val="20D15F5D"/>
    <w:rsid w:val="20D35F5B"/>
    <w:rsid w:val="20D9942F"/>
    <w:rsid w:val="20DC3A3F"/>
    <w:rsid w:val="20E3BAFA"/>
    <w:rsid w:val="20E42CEF"/>
    <w:rsid w:val="20E48015"/>
    <w:rsid w:val="20E80665"/>
    <w:rsid w:val="20E82A08"/>
    <w:rsid w:val="20EBA83F"/>
    <w:rsid w:val="20F1DA6E"/>
    <w:rsid w:val="20F23908"/>
    <w:rsid w:val="20F9871F"/>
    <w:rsid w:val="20FA255A"/>
    <w:rsid w:val="20FCED99"/>
    <w:rsid w:val="20FE6A56"/>
    <w:rsid w:val="21049C4B"/>
    <w:rsid w:val="2106840A"/>
    <w:rsid w:val="21096A39"/>
    <w:rsid w:val="2109F058"/>
    <w:rsid w:val="210E64A6"/>
    <w:rsid w:val="210F5A2B"/>
    <w:rsid w:val="21195DE3"/>
    <w:rsid w:val="211A98F5"/>
    <w:rsid w:val="211C3121"/>
    <w:rsid w:val="211DD053"/>
    <w:rsid w:val="2120BFD1"/>
    <w:rsid w:val="2122887B"/>
    <w:rsid w:val="21248FC2"/>
    <w:rsid w:val="2126B527"/>
    <w:rsid w:val="212822E7"/>
    <w:rsid w:val="212A109F"/>
    <w:rsid w:val="2130B296"/>
    <w:rsid w:val="2131172A"/>
    <w:rsid w:val="21311DB7"/>
    <w:rsid w:val="21320713"/>
    <w:rsid w:val="21359E96"/>
    <w:rsid w:val="2136068F"/>
    <w:rsid w:val="21372CE5"/>
    <w:rsid w:val="213DC309"/>
    <w:rsid w:val="21418891"/>
    <w:rsid w:val="21443B83"/>
    <w:rsid w:val="214513A7"/>
    <w:rsid w:val="21458096"/>
    <w:rsid w:val="21466DB6"/>
    <w:rsid w:val="2149ADC0"/>
    <w:rsid w:val="214D5840"/>
    <w:rsid w:val="214FF378"/>
    <w:rsid w:val="2152EE78"/>
    <w:rsid w:val="2154FD53"/>
    <w:rsid w:val="2156CDF6"/>
    <w:rsid w:val="215C67B1"/>
    <w:rsid w:val="2161452D"/>
    <w:rsid w:val="21689711"/>
    <w:rsid w:val="216A9AAB"/>
    <w:rsid w:val="216BA551"/>
    <w:rsid w:val="216C2E28"/>
    <w:rsid w:val="2170848B"/>
    <w:rsid w:val="217118D3"/>
    <w:rsid w:val="217574F6"/>
    <w:rsid w:val="2179AEFC"/>
    <w:rsid w:val="2179B759"/>
    <w:rsid w:val="218DF055"/>
    <w:rsid w:val="218F3AA4"/>
    <w:rsid w:val="21929461"/>
    <w:rsid w:val="2192B18B"/>
    <w:rsid w:val="2194A3FC"/>
    <w:rsid w:val="2195FDF9"/>
    <w:rsid w:val="2197DB70"/>
    <w:rsid w:val="21989338"/>
    <w:rsid w:val="219C96C6"/>
    <w:rsid w:val="219D47F7"/>
    <w:rsid w:val="219E3A44"/>
    <w:rsid w:val="21A36B31"/>
    <w:rsid w:val="21A49B48"/>
    <w:rsid w:val="21A7BE1C"/>
    <w:rsid w:val="21AA1584"/>
    <w:rsid w:val="21AB3E16"/>
    <w:rsid w:val="21AB64F8"/>
    <w:rsid w:val="21ACC361"/>
    <w:rsid w:val="21AE379D"/>
    <w:rsid w:val="21AE9F7E"/>
    <w:rsid w:val="21AFB98F"/>
    <w:rsid w:val="21B0FFE9"/>
    <w:rsid w:val="21B34495"/>
    <w:rsid w:val="21B612A1"/>
    <w:rsid w:val="21B7BFC4"/>
    <w:rsid w:val="21BA52C5"/>
    <w:rsid w:val="21BCB7E4"/>
    <w:rsid w:val="21BD4049"/>
    <w:rsid w:val="21BD7043"/>
    <w:rsid w:val="21BDA6B4"/>
    <w:rsid w:val="21C100DE"/>
    <w:rsid w:val="21C14F17"/>
    <w:rsid w:val="21C3422B"/>
    <w:rsid w:val="21C667FB"/>
    <w:rsid w:val="21CC74E1"/>
    <w:rsid w:val="21D1B5B5"/>
    <w:rsid w:val="21D41049"/>
    <w:rsid w:val="21DD69EC"/>
    <w:rsid w:val="21DDBB76"/>
    <w:rsid w:val="21E21469"/>
    <w:rsid w:val="21E763E2"/>
    <w:rsid w:val="21E841BD"/>
    <w:rsid w:val="21E8748B"/>
    <w:rsid w:val="21EAB979"/>
    <w:rsid w:val="21EE47CF"/>
    <w:rsid w:val="21EEB820"/>
    <w:rsid w:val="21F0F647"/>
    <w:rsid w:val="21FA9236"/>
    <w:rsid w:val="21FDC720"/>
    <w:rsid w:val="21FF8011"/>
    <w:rsid w:val="22014921"/>
    <w:rsid w:val="22042CBA"/>
    <w:rsid w:val="22042FB6"/>
    <w:rsid w:val="2209CE35"/>
    <w:rsid w:val="220D5BE9"/>
    <w:rsid w:val="220F5087"/>
    <w:rsid w:val="2211E6FF"/>
    <w:rsid w:val="22124E06"/>
    <w:rsid w:val="2216A903"/>
    <w:rsid w:val="221C5BFF"/>
    <w:rsid w:val="221CBABF"/>
    <w:rsid w:val="22213780"/>
    <w:rsid w:val="2222FB04"/>
    <w:rsid w:val="2223A7E7"/>
    <w:rsid w:val="2223DF9E"/>
    <w:rsid w:val="22262047"/>
    <w:rsid w:val="222AADD0"/>
    <w:rsid w:val="222C5E77"/>
    <w:rsid w:val="222E13B2"/>
    <w:rsid w:val="222FF0A5"/>
    <w:rsid w:val="2231DF0F"/>
    <w:rsid w:val="22349920"/>
    <w:rsid w:val="224103E3"/>
    <w:rsid w:val="2241121B"/>
    <w:rsid w:val="2244E5C1"/>
    <w:rsid w:val="224936D4"/>
    <w:rsid w:val="224CF183"/>
    <w:rsid w:val="22520AAF"/>
    <w:rsid w:val="2252DD16"/>
    <w:rsid w:val="22578A98"/>
    <w:rsid w:val="22582F77"/>
    <w:rsid w:val="2258F1E5"/>
    <w:rsid w:val="225B869A"/>
    <w:rsid w:val="225C8791"/>
    <w:rsid w:val="225F1EBB"/>
    <w:rsid w:val="225F48B9"/>
    <w:rsid w:val="22601C2C"/>
    <w:rsid w:val="2265FD47"/>
    <w:rsid w:val="22693A2B"/>
    <w:rsid w:val="226E0585"/>
    <w:rsid w:val="226E42EE"/>
    <w:rsid w:val="22705847"/>
    <w:rsid w:val="2271A6ED"/>
    <w:rsid w:val="2275C06C"/>
    <w:rsid w:val="22766F2F"/>
    <w:rsid w:val="2277998B"/>
    <w:rsid w:val="227AE2C6"/>
    <w:rsid w:val="227D6C69"/>
    <w:rsid w:val="227E3AE0"/>
    <w:rsid w:val="2280F648"/>
    <w:rsid w:val="228427DC"/>
    <w:rsid w:val="22865B48"/>
    <w:rsid w:val="22878495"/>
    <w:rsid w:val="228A207E"/>
    <w:rsid w:val="228FDF99"/>
    <w:rsid w:val="22933EFB"/>
    <w:rsid w:val="2294D00C"/>
    <w:rsid w:val="2294E05C"/>
    <w:rsid w:val="229F017E"/>
    <w:rsid w:val="229F1113"/>
    <w:rsid w:val="22A308E3"/>
    <w:rsid w:val="22A35ACF"/>
    <w:rsid w:val="22A4FD6F"/>
    <w:rsid w:val="22AC877B"/>
    <w:rsid w:val="22ACB0D7"/>
    <w:rsid w:val="22B0A36A"/>
    <w:rsid w:val="22B1C505"/>
    <w:rsid w:val="22B3C3FB"/>
    <w:rsid w:val="22B508B1"/>
    <w:rsid w:val="22B5123D"/>
    <w:rsid w:val="22B583A0"/>
    <w:rsid w:val="22C089FF"/>
    <w:rsid w:val="22C4F12B"/>
    <w:rsid w:val="22C72D20"/>
    <w:rsid w:val="22C869AB"/>
    <w:rsid w:val="22CCA158"/>
    <w:rsid w:val="22D4ECB0"/>
    <w:rsid w:val="22D6BA71"/>
    <w:rsid w:val="22D98B6C"/>
    <w:rsid w:val="22DB243B"/>
    <w:rsid w:val="22DE142A"/>
    <w:rsid w:val="22DEDF2B"/>
    <w:rsid w:val="22DF9371"/>
    <w:rsid w:val="22DFEA0B"/>
    <w:rsid w:val="22E251F0"/>
    <w:rsid w:val="22E53C19"/>
    <w:rsid w:val="22E57490"/>
    <w:rsid w:val="22E5DE5B"/>
    <w:rsid w:val="22E624C2"/>
    <w:rsid w:val="22E87200"/>
    <w:rsid w:val="22F00164"/>
    <w:rsid w:val="22F17850"/>
    <w:rsid w:val="22F5406F"/>
    <w:rsid w:val="22F5994E"/>
    <w:rsid w:val="22F66C6E"/>
    <w:rsid w:val="22F771C7"/>
    <w:rsid w:val="22FD9E94"/>
    <w:rsid w:val="22FE9349"/>
    <w:rsid w:val="230362C7"/>
    <w:rsid w:val="2305C150"/>
    <w:rsid w:val="23089C54"/>
    <w:rsid w:val="230EB598"/>
    <w:rsid w:val="230F1553"/>
    <w:rsid w:val="23126C05"/>
    <w:rsid w:val="231279EF"/>
    <w:rsid w:val="2312D718"/>
    <w:rsid w:val="2313C4B9"/>
    <w:rsid w:val="23140AD6"/>
    <w:rsid w:val="2315BEAB"/>
    <w:rsid w:val="2317C139"/>
    <w:rsid w:val="231A8AE0"/>
    <w:rsid w:val="231B9999"/>
    <w:rsid w:val="231BB374"/>
    <w:rsid w:val="231CCD86"/>
    <w:rsid w:val="2324A639"/>
    <w:rsid w:val="232524F6"/>
    <w:rsid w:val="232FC5A8"/>
    <w:rsid w:val="232FC781"/>
    <w:rsid w:val="2330070F"/>
    <w:rsid w:val="23350F61"/>
    <w:rsid w:val="2339EB4B"/>
    <w:rsid w:val="233DFD64"/>
    <w:rsid w:val="233FC1AD"/>
    <w:rsid w:val="234045C3"/>
    <w:rsid w:val="2340B350"/>
    <w:rsid w:val="2340B428"/>
    <w:rsid w:val="2345AB7F"/>
    <w:rsid w:val="2348E809"/>
    <w:rsid w:val="234E665A"/>
    <w:rsid w:val="234F00B5"/>
    <w:rsid w:val="23501240"/>
    <w:rsid w:val="2351D8FA"/>
    <w:rsid w:val="23548B12"/>
    <w:rsid w:val="235ACA09"/>
    <w:rsid w:val="235AD984"/>
    <w:rsid w:val="235CAC10"/>
    <w:rsid w:val="235E5039"/>
    <w:rsid w:val="236370FC"/>
    <w:rsid w:val="2365E9E6"/>
    <w:rsid w:val="2366C642"/>
    <w:rsid w:val="236709CA"/>
    <w:rsid w:val="2368622C"/>
    <w:rsid w:val="23693F16"/>
    <w:rsid w:val="237747BD"/>
    <w:rsid w:val="237B393B"/>
    <w:rsid w:val="237CFAEA"/>
    <w:rsid w:val="238246FC"/>
    <w:rsid w:val="2385566E"/>
    <w:rsid w:val="2386F5E6"/>
    <w:rsid w:val="23882E5C"/>
    <w:rsid w:val="23900758"/>
    <w:rsid w:val="23925D9C"/>
    <w:rsid w:val="239603F5"/>
    <w:rsid w:val="23967D98"/>
    <w:rsid w:val="239DB012"/>
    <w:rsid w:val="239DDEB5"/>
    <w:rsid w:val="239E5E28"/>
    <w:rsid w:val="23A33B82"/>
    <w:rsid w:val="23A3AA01"/>
    <w:rsid w:val="23A931EC"/>
    <w:rsid w:val="23AC6AE7"/>
    <w:rsid w:val="23AF5CE4"/>
    <w:rsid w:val="23B2933F"/>
    <w:rsid w:val="23B4F5F5"/>
    <w:rsid w:val="23B561FD"/>
    <w:rsid w:val="23B6EF96"/>
    <w:rsid w:val="23B74BE3"/>
    <w:rsid w:val="23B76989"/>
    <w:rsid w:val="23B7A593"/>
    <w:rsid w:val="23B97DED"/>
    <w:rsid w:val="23BE255F"/>
    <w:rsid w:val="23BE73A3"/>
    <w:rsid w:val="23BF46C0"/>
    <w:rsid w:val="23C6730E"/>
    <w:rsid w:val="23C7D7E3"/>
    <w:rsid w:val="23C96640"/>
    <w:rsid w:val="23CCF77C"/>
    <w:rsid w:val="23D0D338"/>
    <w:rsid w:val="23D4C5A9"/>
    <w:rsid w:val="23D5D1FB"/>
    <w:rsid w:val="23DB7F28"/>
    <w:rsid w:val="23DCC957"/>
    <w:rsid w:val="23DD96E9"/>
    <w:rsid w:val="23E36076"/>
    <w:rsid w:val="23E4544B"/>
    <w:rsid w:val="23E7C6C3"/>
    <w:rsid w:val="23E7F53B"/>
    <w:rsid w:val="23EAA5DE"/>
    <w:rsid w:val="23ED211E"/>
    <w:rsid w:val="23F065E1"/>
    <w:rsid w:val="23F428A9"/>
    <w:rsid w:val="23F62CD0"/>
    <w:rsid w:val="23FA36C7"/>
    <w:rsid w:val="23FD738D"/>
    <w:rsid w:val="23FDA75A"/>
    <w:rsid w:val="23FE565B"/>
    <w:rsid w:val="2400EA31"/>
    <w:rsid w:val="2401D6EB"/>
    <w:rsid w:val="24079A6D"/>
    <w:rsid w:val="2409628D"/>
    <w:rsid w:val="240D113D"/>
    <w:rsid w:val="240DE197"/>
    <w:rsid w:val="240EDBAD"/>
    <w:rsid w:val="2414D2CA"/>
    <w:rsid w:val="24156571"/>
    <w:rsid w:val="241DACED"/>
    <w:rsid w:val="242239C8"/>
    <w:rsid w:val="24249BEA"/>
    <w:rsid w:val="242A03EB"/>
    <w:rsid w:val="242ADCDF"/>
    <w:rsid w:val="242CDC68"/>
    <w:rsid w:val="243D10CA"/>
    <w:rsid w:val="2440F01D"/>
    <w:rsid w:val="24423E0C"/>
    <w:rsid w:val="24458422"/>
    <w:rsid w:val="24490266"/>
    <w:rsid w:val="244C85C3"/>
    <w:rsid w:val="24500A4E"/>
    <w:rsid w:val="24502293"/>
    <w:rsid w:val="2450F41F"/>
    <w:rsid w:val="24547C36"/>
    <w:rsid w:val="24552441"/>
    <w:rsid w:val="245976B0"/>
    <w:rsid w:val="245E00C4"/>
    <w:rsid w:val="24603ABA"/>
    <w:rsid w:val="2461B5E1"/>
    <w:rsid w:val="2466EB2E"/>
    <w:rsid w:val="24671788"/>
    <w:rsid w:val="2468FA85"/>
    <w:rsid w:val="246ADC22"/>
    <w:rsid w:val="246C6B5E"/>
    <w:rsid w:val="246DFFC6"/>
    <w:rsid w:val="246E8590"/>
    <w:rsid w:val="2471E02B"/>
    <w:rsid w:val="2472DAD1"/>
    <w:rsid w:val="2476EE6C"/>
    <w:rsid w:val="2480D6A4"/>
    <w:rsid w:val="248456EB"/>
    <w:rsid w:val="248AA34F"/>
    <w:rsid w:val="248C11CC"/>
    <w:rsid w:val="248CAA84"/>
    <w:rsid w:val="248D1846"/>
    <w:rsid w:val="24928131"/>
    <w:rsid w:val="24929F29"/>
    <w:rsid w:val="24960E7D"/>
    <w:rsid w:val="2496CFCE"/>
    <w:rsid w:val="249A0658"/>
    <w:rsid w:val="249F3285"/>
    <w:rsid w:val="24A10B2A"/>
    <w:rsid w:val="24A1E6DA"/>
    <w:rsid w:val="24A33722"/>
    <w:rsid w:val="24A5E945"/>
    <w:rsid w:val="24AB5C75"/>
    <w:rsid w:val="24ACCC82"/>
    <w:rsid w:val="24B23AEF"/>
    <w:rsid w:val="24B3F0AD"/>
    <w:rsid w:val="24B46D5E"/>
    <w:rsid w:val="24B55F76"/>
    <w:rsid w:val="24B8718D"/>
    <w:rsid w:val="24C452F6"/>
    <w:rsid w:val="24C4DDE1"/>
    <w:rsid w:val="24C60B63"/>
    <w:rsid w:val="24CB362B"/>
    <w:rsid w:val="24CDC76C"/>
    <w:rsid w:val="24CF3406"/>
    <w:rsid w:val="24D64E6A"/>
    <w:rsid w:val="24DAB58F"/>
    <w:rsid w:val="24DB1466"/>
    <w:rsid w:val="24DB8AFF"/>
    <w:rsid w:val="24DED05E"/>
    <w:rsid w:val="24E5DB96"/>
    <w:rsid w:val="24E6C0CA"/>
    <w:rsid w:val="24F930A2"/>
    <w:rsid w:val="24FA8635"/>
    <w:rsid w:val="24FDE8B7"/>
    <w:rsid w:val="2501A360"/>
    <w:rsid w:val="2502950B"/>
    <w:rsid w:val="25092707"/>
    <w:rsid w:val="2510A0C9"/>
    <w:rsid w:val="2511AEF6"/>
    <w:rsid w:val="25130F87"/>
    <w:rsid w:val="25147E99"/>
    <w:rsid w:val="251596A1"/>
    <w:rsid w:val="25164E51"/>
    <w:rsid w:val="2517EC7E"/>
    <w:rsid w:val="25180301"/>
    <w:rsid w:val="2519CAA6"/>
    <w:rsid w:val="25231E47"/>
    <w:rsid w:val="25241DA2"/>
    <w:rsid w:val="252702DC"/>
    <w:rsid w:val="25277EF3"/>
    <w:rsid w:val="252F0AD6"/>
    <w:rsid w:val="253028FD"/>
    <w:rsid w:val="253045BB"/>
    <w:rsid w:val="2530783F"/>
    <w:rsid w:val="2530E932"/>
    <w:rsid w:val="2531A198"/>
    <w:rsid w:val="2532D28C"/>
    <w:rsid w:val="2532E819"/>
    <w:rsid w:val="25389312"/>
    <w:rsid w:val="253F9C07"/>
    <w:rsid w:val="25424539"/>
    <w:rsid w:val="254D3AEC"/>
    <w:rsid w:val="25512865"/>
    <w:rsid w:val="255202EF"/>
    <w:rsid w:val="2553C1DA"/>
    <w:rsid w:val="255964C7"/>
    <w:rsid w:val="255F264C"/>
    <w:rsid w:val="256188F7"/>
    <w:rsid w:val="2562B294"/>
    <w:rsid w:val="2562EFFC"/>
    <w:rsid w:val="2563EBEB"/>
    <w:rsid w:val="256809ED"/>
    <w:rsid w:val="2568F480"/>
    <w:rsid w:val="256B10F2"/>
    <w:rsid w:val="256C010C"/>
    <w:rsid w:val="256EE6EC"/>
    <w:rsid w:val="25705502"/>
    <w:rsid w:val="2570BA45"/>
    <w:rsid w:val="2571CD81"/>
    <w:rsid w:val="2575B3F2"/>
    <w:rsid w:val="257772A0"/>
    <w:rsid w:val="25797109"/>
    <w:rsid w:val="257AFB38"/>
    <w:rsid w:val="257B1E6B"/>
    <w:rsid w:val="257C0DA7"/>
    <w:rsid w:val="257DEA4C"/>
    <w:rsid w:val="257F5E1A"/>
    <w:rsid w:val="25808017"/>
    <w:rsid w:val="2581524E"/>
    <w:rsid w:val="2582A4AF"/>
    <w:rsid w:val="2583846C"/>
    <w:rsid w:val="2585B91C"/>
    <w:rsid w:val="258E45B5"/>
    <w:rsid w:val="259307D9"/>
    <w:rsid w:val="25951429"/>
    <w:rsid w:val="259B17B2"/>
    <w:rsid w:val="259BAC84"/>
    <w:rsid w:val="259DB9DB"/>
    <w:rsid w:val="259E8A51"/>
    <w:rsid w:val="25A2C784"/>
    <w:rsid w:val="25A7EE09"/>
    <w:rsid w:val="25AE1F48"/>
    <w:rsid w:val="25B10AA2"/>
    <w:rsid w:val="25B12FAE"/>
    <w:rsid w:val="25B63C5F"/>
    <w:rsid w:val="25B74177"/>
    <w:rsid w:val="25BA5FB3"/>
    <w:rsid w:val="25BB9C25"/>
    <w:rsid w:val="25BBBD54"/>
    <w:rsid w:val="25C08F81"/>
    <w:rsid w:val="25C1B6BB"/>
    <w:rsid w:val="25C2D63F"/>
    <w:rsid w:val="25C3255B"/>
    <w:rsid w:val="25C3F1A5"/>
    <w:rsid w:val="25C3F9D0"/>
    <w:rsid w:val="25CB2441"/>
    <w:rsid w:val="25CD3348"/>
    <w:rsid w:val="25CD8A93"/>
    <w:rsid w:val="25D1819F"/>
    <w:rsid w:val="25D69FB1"/>
    <w:rsid w:val="25DA2351"/>
    <w:rsid w:val="25E47718"/>
    <w:rsid w:val="25EA30EC"/>
    <w:rsid w:val="25EA3364"/>
    <w:rsid w:val="25EF9B82"/>
    <w:rsid w:val="25F1389A"/>
    <w:rsid w:val="25F28C53"/>
    <w:rsid w:val="25F6883C"/>
    <w:rsid w:val="25FA1626"/>
    <w:rsid w:val="25FA9096"/>
    <w:rsid w:val="25FAC4C8"/>
    <w:rsid w:val="25FCD4CD"/>
    <w:rsid w:val="25FF71BE"/>
    <w:rsid w:val="2600F413"/>
    <w:rsid w:val="261137BE"/>
    <w:rsid w:val="2611775D"/>
    <w:rsid w:val="2611A41D"/>
    <w:rsid w:val="2613AD47"/>
    <w:rsid w:val="2614FD75"/>
    <w:rsid w:val="2622C255"/>
    <w:rsid w:val="26277BCD"/>
    <w:rsid w:val="26293B03"/>
    <w:rsid w:val="2629D2AB"/>
    <w:rsid w:val="262BDCAC"/>
    <w:rsid w:val="262CE879"/>
    <w:rsid w:val="2630F8C2"/>
    <w:rsid w:val="2634C641"/>
    <w:rsid w:val="26354E71"/>
    <w:rsid w:val="2635D2D6"/>
    <w:rsid w:val="263B3D05"/>
    <w:rsid w:val="263BDE59"/>
    <w:rsid w:val="263C1C8E"/>
    <w:rsid w:val="263E043E"/>
    <w:rsid w:val="2643C47E"/>
    <w:rsid w:val="26474670"/>
    <w:rsid w:val="2648F5E9"/>
    <w:rsid w:val="264D8D33"/>
    <w:rsid w:val="264F7AC5"/>
    <w:rsid w:val="2654AB55"/>
    <w:rsid w:val="2657DA21"/>
    <w:rsid w:val="26583FB5"/>
    <w:rsid w:val="26635C34"/>
    <w:rsid w:val="2666E110"/>
    <w:rsid w:val="26689C26"/>
    <w:rsid w:val="266AA6DF"/>
    <w:rsid w:val="26705639"/>
    <w:rsid w:val="2673317C"/>
    <w:rsid w:val="26799077"/>
    <w:rsid w:val="267BEA96"/>
    <w:rsid w:val="267CBC6A"/>
    <w:rsid w:val="267D5AE6"/>
    <w:rsid w:val="267F5D27"/>
    <w:rsid w:val="268235C9"/>
    <w:rsid w:val="26878DC8"/>
    <w:rsid w:val="26885893"/>
    <w:rsid w:val="268C2BC9"/>
    <w:rsid w:val="26902B64"/>
    <w:rsid w:val="26910D34"/>
    <w:rsid w:val="2691B84D"/>
    <w:rsid w:val="26993842"/>
    <w:rsid w:val="269B49E9"/>
    <w:rsid w:val="269E2E36"/>
    <w:rsid w:val="26A02CA3"/>
    <w:rsid w:val="26A642C2"/>
    <w:rsid w:val="26AA85BB"/>
    <w:rsid w:val="26AA9D81"/>
    <w:rsid w:val="26ABE8BC"/>
    <w:rsid w:val="26ADD216"/>
    <w:rsid w:val="26B3155C"/>
    <w:rsid w:val="26B7D4FF"/>
    <w:rsid w:val="26B7EA6E"/>
    <w:rsid w:val="26B8FB24"/>
    <w:rsid w:val="26BC22B2"/>
    <w:rsid w:val="26BCBD00"/>
    <w:rsid w:val="26BDFF7C"/>
    <w:rsid w:val="26C09D24"/>
    <w:rsid w:val="26C1B79B"/>
    <w:rsid w:val="26C79ED6"/>
    <w:rsid w:val="26C98AAC"/>
    <w:rsid w:val="26CBB3BF"/>
    <w:rsid w:val="26CC3F35"/>
    <w:rsid w:val="26CD8638"/>
    <w:rsid w:val="26D2B1CB"/>
    <w:rsid w:val="26D3F73C"/>
    <w:rsid w:val="26D5D57B"/>
    <w:rsid w:val="26DACF73"/>
    <w:rsid w:val="26DCC902"/>
    <w:rsid w:val="26E0E220"/>
    <w:rsid w:val="26E15C69"/>
    <w:rsid w:val="26E9D508"/>
    <w:rsid w:val="26EB082E"/>
    <w:rsid w:val="26F80A31"/>
    <w:rsid w:val="26F9506A"/>
    <w:rsid w:val="26FF7B8C"/>
    <w:rsid w:val="27046B72"/>
    <w:rsid w:val="27069A6A"/>
    <w:rsid w:val="2707847D"/>
    <w:rsid w:val="2707926F"/>
    <w:rsid w:val="270CA130"/>
    <w:rsid w:val="270E8269"/>
    <w:rsid w:val="270EE9B8"/>
    <w:rsid w:val="2716184C"/>
    <w:rsid w:val="271D483F"/>
    <w:rsid w:val="27242A2B"/>
    <w:rsid w:val="2730C106"/>
    <w:rsid w:val="273535F3"/>
    <w:rsid w:val="27398BB9"/>
    <w:rsid w:val="273B0476"/>
    <w:rsid w:val="274353EE"/>
    <w:rsid w:val="2744813B"/>
    <w:rsid w:val="274AD327"/>
    <w:rsid w:val="274DCD2F"/>
    <w:rsid w:val="27507AC5"/>
    <w:rsid w:val="2750DF5A"/>
    <w:rsid w:val="275248F6"/>
    <w:rsid w:val="27615ECD"/>
    <w:rsid w:val="27618B21"/>
    <w:rsid w:val="2762CAC7"/>
    <w:rsid w:val="27666358"/>
    <w:rsid w:val="2767D460"/>
    <w:rsid w:val="27688CB9"/>
    <w:rsid w:val="276D5F8F"/>
    <w:rsid w:val="2771E367"/>
    <w:rsid w:val="277507AB"/>
    <w:rsid w:val="2775AC41"/>
    <w:rsid w:val="2777557B"/>
    <w:rsid w:val="277AC8DD"/>
    <w:rsid w:val="277F1D38"/>
    <w:rsid w:val="2782D4F8"/>
    <w:rsid w:val="2784578C"/>
    <w:rsid w:val="2784ED58"/>
    <w:rsid w:val="2786E270"/>
    <w:rsid w:val="278777FA"/>
    <w:rsid w:val="27878045"/>
    <w:rsid w:val="278E6608"/>
    <w:rsid w:val="279D6814"/>
    <w:rsid w:val="279F21E7"/>
    <w:rsid w:val="27A21007"/>
    <w:rsid w:val="27A29B1C"/>
    <w:rsid w:val="27A3303D"/>
    <w:rsid w:val="27A72488"/>
    <w:rsid w:val="27A91149"/>
    <w:rsid w:val="27AA403D"/>
    <w:rsid w:val="27ABC8AE"/>
    <w:rsid w:val="27AE44CF"/>
    <w:rsid w:val="27AEDC53"/>
    <w:rsid w:val="27AF2B17"/>
    <w:rsid w:val="27B33FE2"/>
    <w:rsid w:val="27B5FEA9"/>
    <w:rsid w:val="27B7863D"/>
    <w:rsid w:val="27B93574"/>
    <w:rsid w:val="27BACEF6"/>
    <w:rsid w:val="27BB782F"/>
    <w:rsid w:val="27BC2117"/>
    <w:rsid w:val="27BFF189"/>
    <w:rsid w:val="27C056A9"/>
    <w:rsid w:val="27C40259"/>
    <w:rsid w:val="27C5789D"/>
    <w:rsid w:val="27C7F32A"/>
    <w:rsid w:val="27C8C215"/>
    <w:rsid w:val="27C8E6F1"/>
    <w:rsid w:val="27C9DBAC"/>
    <w:rsid w:val="27CEAE29"/>
    <w:rsid w:val="27D577DA"/>
    <w:rsid w:val="27D5BE9F"/>
    <w:rsid w:val="27D8DFE7"/>
    <w:rsid w:val="27D99683"/>
    <w:rsid w:val="27DB678D"/>
    <w:rsid w:val="27E05656"/>
    <w:rsid w:val="27E116A1"/>
    <w:rsid w:val="27E1CCBD"/>
    <w:rsid w:val="27E3F94F"/>
    <w:rsid w:val="27E41978"/>
    <w:rsid w:val="27E4C3B8"/>
    <w:rsid w:val="27E5FCB2"/>
    <w:rsid w:val="27E6591B"/>
    <w:rsid w:val="27E69D07"/>
    <w:rsid w:val="27EB3124"/>
    <w:rsid w:val="27ECE1E5"/>
    <w:rsid w:val="27F492F3"/>
    <w:rsid w:val="27F4E198"/>
    <w:rsid w:val="27F710C9"/>
    <w:rsid w:val="27F726DD"/>
    <w:rsid w:val="27F797B3"/>
    <w:rsid w:val="27FBEB55"/>
    <w:rsid w:val="27FCBD91"/>
    <w:rsid w:val="27FCD742"/>
    <w:rsid w:val="2803AF3E"/>
    <w:rsid w:val="2804100A"/>
    <w:rsid w:val="28041427"/>
    <w:rsid w:val="2808FCF8"/>
    <w:rsid w:val="280BD242"/>
    <w:rsid w:val="280FA71F"/>
    <w:rsid w:val="2814AAF6"/>
    <w:rsid w:val="28186C5F"/>
    <w:rsid w:val="281D1117"/>
    <w:rsid w:val="28204C9B"/>
    <w:rsid w:val="2824E935"/>
    <w:rsid w:val="2825D90A"/>
    <w:rsid w:val="2829FEEE"/>
    <w:rsid w:val="282DCB0F"/>
    <w:rsid w:val="2830B050"/>
    <w:rsid w:val="28364D4B"/>
    <w:rsid w:val="2836675A"/>
    <w:rsid w:val="2839CEA9"/>
    <w:rsid w:val="2840141E"/>
    <w:rsid w:val="2847A992"/>
    <w:rsid w:val="284AD6F0"/>
    <w:rsid w:val="284C2D40"/>
    <w:rsid w:val="284D00B0"/>
    <w:rsid w:val="28500760"/>
    <w:rsid w:val="28533249"/>
    <w:rsid w:val="28558161"/>
    <w:rsid w:val="2855F15A"/>
    <w:rsid w:val="285947E0"/>
    <w:rsid w:val="285A4382"/>
    <w:rsid w:val="285A7608"/>
    <w:rsid w:val="2860871E"/>
    <w:rsid w:val="28633763"/>
    <w:rsid w:val="2867FC7F"/>
    <w:rsid w:val="2868D085"/>
    <w:rsid w:val="286BAEE0"/>
    <w:rsid w:val="28733FAD"/>
    <w:rsid w:val="28799B43"/>
    <w:rsid w:val="287CD7A1"/>
    <w:rsid w:val="288318C1"/>
    <w:rsid w:val="28834899"/>
    <w:rsid w:val="28884A44"/>
    <w:rsid w:val="2888F59C"/>
    <w:rsid w:val="2889AE05"/>
    <w:rsid w:val="2889DDDE"/>
    <w:rsid w:val="288D3865"/>
    <w:rsid w:val="288DF2EF"/>
    <w:rsid w:val="2892F63F"/>
    <w:rsid w:val="28950039"/>
    <w:rsid w:val="289582B5"/>
    <w:rsid w:val="289A947C"/>
    <w:rsid w:val="289CC951"/>
    <w:rsid w:val="289DF531"/>
    <w:rsid w:val="289F2759"/>
    <w:rsid w:val="28A261A1"/>
    <w:rsid w:val="28A2B5D3"/>
    <w:rsid w:val="28A2B7BC"/>
    <w:rsid w:val="28A3D442"/>
    <w:rsid w:val="28A74CAF"/>
    <w:rsid w:val="28A8840D"/>
    <w:rsid w:val="28A96E98"/>
    <w:rsid w:val="28B0BA7E"/>
    <w:rsid w:val="28BDB6ED"/>
    <w:rsid w:val="28C17DD9"/>
    <w:rsid w:val="28C4AD7D"/>
    <w:rsid w:val="28C51B80"/>
    <w:rsid w:val="28C886D6"/>
    <w:rsid w:val="28CC94B7"/>
    <w:rsid w:val="28D0F6A2"/>
    <w:rsid w:val="28D43ED5"/>
    <w:rsid w:val="28D8E62D"/>
    <w:rsid w:val="28DBDEE0"/>
    <w:rsid w:val="28DC05FC"/>
    <w:rsid w:val="28DC7760"/>
    <w:rsid w:val="28DD63B1"/>
    <w:rsid w:val="28E0BBBF"/>
    <w:rsid w:val="28E190E6"/>
    <w:rsid w:val="28EBD3AF"/>
    <w:rsid w:val="28EFE253"/>
    <w:rsid w:val="28FAC15B"/>
    <w:rsid w:val="28FC9795"/>
    <w:rsid w:val="2905E91B"/>
    <w:rsid w:val="290C1AEE"/>
    <w:rsid w:val="290E3896"/>
    <w:rsid w:val="290E5E2A"/>
    <w:rsid w:val="2910041A"/>
    <w:rsid w:val="2910FE39"/>
    <w:rsid w:val="2911103C"/>
    <w:rsid w:val="291283C7"/>
    <w:rsid w:val="29179CA5"/>
    <w:rsid w:val="291A6AD5"/>
    <w:rsid w:val="2925DDF7"/>
    <w:rsid w:val="29278F43"/>
    <w:rsid w:val="292A78F6"/>
    <w:rsid w:val="292B7B4B"/>
    <w:rsid w:val="292D81C9"/>
    <w:rsid w:val="293053A6"/>
    <w:rsid w:val="29322090"/>
    <w:rsid w:val="2936EDFC"/>
    <w:rsid w:val="293C61F0"/>
    <w:rsid w:val="293C653F"/>
    <w:rsid w:val="293F46E5"/>
    <w:rsid w:val="29400615"/>
    <w:rsid w:val="2941DC8E"/>
    <w:rsid w:val="29439608"/>
    <w:rsid w:val="2945F584"/>
    <w:rsid w:val="2949773A"/>
    <w:rsid w:val="294BC599"/>
    <w:rsid w:val="294C823A"/>
    <w:rsid w:val="295470DA"/>
    <w:rsid w:val="2954801F"/>
    <w:rsid w:val="29557866"/>
    <w:rsid w:val="295DFAE3"/>
    <w:rsid w:val="296401B3"/>
    <w:rsid w:val="296ABC6A"/>
    <w:rsid w:val="296BE972"/>
    <w:rsid w:val="296F16D7"/>
    <w:rsid w:val="297CE949"/>
    <w:rsid w:val="297F48FE"/>
    <w:rsid w:val="2980186E"/>
    <w:rsid w:val="29804E76"/>
    <w:rsid w:val="2980EE6D"/>
    <w:rsid w:val="2982B00E"/>
    <w:rsid w:val="2985417E"/>
    <w:rsid w:val="2985CDBB"/>
    <w:rsid w:val="298C7A4A"/>
    <w:rsid w:val="29915500"/>
    <w:rsid w:val="299EE229"/>
    <w:rsid w:val="29A2EAE3"/>
    <w:rsid w:val="29A56381"/>
    <w:rsid w:val="29A6471C"/>
    <w:rsid w:val="29A6D002"/>
    <w:rsid w:val="29AC4F43"/>
    <w:rsid w:val="29AD4980"/>
    <w:rsid w:val="29AD5E8E"/>
    <w:rsid w:val="29AF6218"/>
    <w:rsid w:val="29B17A7D"/>
    <w:rsid w:val="29B6111C"/>
    <w:rsid w:val="29C55D0B"/>
    <w:rsid w:val="29C5AFD5"/>
    <w:rsid w:val="29C8BD5A"/>
    <w:rsid w:val="29CA3F1D"/>
    <w:rsid w:val="29D681A1"/>
    <w:rsid w:val="29D69000"/>
    <w:rsid w:val="29D694F7"/>
    <w:rsid w:val="29D730CD"/>
    <w:rsid w:val="29D735DA"/>
    <w:rsid w:val="29DB45DA"/>
    <w:rsid w:val="29DCD322"/>
    <w:rsid w:val="29DD2027"/>
    <w:rsid w:val="29DDD393"/>
    <w:rsid w:val="29E409EF"/>
    <w:rsid w:val="29EBACB6"/>
    <w:rsid w:val="29EBB40D"/>
    <w:rsid w:val="29ED7FC0"/>
    <w:rsid w:val="29EFAF95"/>
    <w:rsid w:val="29F9CF78"/>
    <w:rsid w:val="29FB5371"/>
    <w:rsid w:val="29FD8E05"/>
    <w:rsid w:val="29FF5CCB"/>
    <w:rsid w:val="2A004CA0"/>
    <w:rsid w:val="2A01FE1C"/>
    <w:rsid w:val="2A03BEE1"/>
    <w:rsid w:val="2A04B97C"/>
    <w:rsid w:val="2A05ECA1"/>
    <w:rsid w:val="2A0A260A"/>
    <w:rsid w:val="2A0D670F"/>
    <w:rsid w:val="2A140754"/>
    <w:rsid w:val="2A1B3F2D"/>
    <w:rsid w:val="2A1D2844"/>
    <w:rsid w:val="2A285AF6"/>
    <w:rsid w:val="2A2A4F6B"/>
    <w:rsid w:val="2A2D7311"/>
    <w:rsid w:val="2A2FE1C6"/>
    <w:rsid w:val="2A31C257"/>
    <w:rsid w:val="2A328A1B"/>
    <w:rsid w:val="2A3601C7"/>
    <w:rsid w:val="2A378BC8"/>
    <w:rsid w:val="2A3A5413"/>
    <w:rsid w:val="2A3C1667"/>
    <w:rsid w:val="2A412E17"/>
    <w:rsid w:val="2A48E6D5"/>
    <w:rsid w:val="2A4B662C"/>
    <w:rsid w:val="2A4BCC04"/>
    <w:rsid w:val="2A4DD4F0"/>
    <w:rsid w:val="2A4DF8E8"/>
    <w:rsid w:val="2A52BA7B"/>
    <w:rsid w:val="2A54BFF1"/>
    <w:rsid w:val="2A56DD3E"/>
    <w:rsid w:val="2A5997CB"/>
    <w:rsid w:val="2A599DDE"/>
    <w:rsid w:val="2A5BD4A0"/>
    <w:rsid w:val="2A5CB509"/>
    <w:rsid w:val="2A63141E"/>
    <w:rsid w:val="2A64301A"/>
    <w:rsid w:val="2A67467B"/>
    <w:rsid w:val="2A685125"/>
    <w:rsid w:val="2A6C1C8F"/>
    <w:rsid w:val="2A71EFEF"/>
    <w:rsid w:val="2A767B9B"/>
    <w:rsid w:val="2A7F8064"/>
    <w:rsid w:val="2A81FC3E"/>
    <w:rsid w:val="2A82A796"/>
    <w:rsid w:val="2A834258"/>
    <w:rsid w:val="2A88118F"/>
    <w:rsid w:val="2A8A61B8"/>
    <w:rsid w:val="2A8BBAB4"/>
    <w:rsid w:val="2A8FEA21"/>
    <w:rsid w:val="2A9049AE"/>
    <w:rsid w:val="2A93F4D7"/>
    <w:rsid w:val="2A978E30"/>
    <w:rsid w:val="2A9AC9A2"/>
    <w:rsid w:val="2A9B075E"/>
    <w:rsid w:val="2A9C6C29"/>
    <w:rsid w:val="2A9C927F"/>
    <w:rsid w:val="2A9D6CC6"/>
    <w:rsid w:val="2A9F4177"/>
    <w:rsid w:val="2AA3E616"/>
    <w:rsid w:val="2AA84472"/>
    <w:rsid w:val="2AA922FC"/>
    <w:rsid w:val="2AAECA98"/>
    <w:rsid w:val="2AB12363"/>
    <w:rsid w:val="2AB2F7FE"/>
    <w:rsid w:val="2AB4E67A"/>
    <w:rsid w:val="2AB9CFCC"/>
    <w:rsid w:val="2ABA7720"/>
    <w:rsid w:val="2ABDBE7D"/>
    <w:rsid w:val="2ABE7FAF"/>
    <w:rsid w:val="2AC1F4B7"/>
    <w:rsid w:val="2AC436BE"/>
    <w:rsid w:val="2AC65379"/>
    <w:rsid w:val="2ACACE61"/>
    <w:rsid w:val="2ACBBFE0"/>
    <w:rsid w:val="2ACDE0D9"/>
    <w:rsid w:val="2AD57D31"/>
    <w:rsid w:val="2ADBCB85"/>
    <w:rsid w:val="2ADBE9D1"/>
    <w:rsid w:val="2ADD207D"/>
    <w:rsid w:val="2AE312A5"/>
    <w:rsid w:val="2AE4DABD"/>
    <w:rsid w:val="2AE63382"/>
    <w:rsid w:val="2AED20A9"/>
    <w:rsid w:val="2AF4824F"/>
    <w:rsid w:val="2AF59E07"/>
    <w:rsid w:val="2AF64547"/>
    <w:rsid w:val="2AF6A480"/>
    <w:rsid w:val="2AF7D9C5"/>
    <w:rsid w:val="2AFEF2FD"/>
    <w:rsid w:val="2B00783A"/>
    <w:rsid w:val="2B0352F3"/>
    <w:rsid w:val="2B03FDC5"/>
    <w:rsid w:val="2B0BB7A1"/>
    <w:rsid w:val="2B0D3AB9"/>
    <w:rsid w:val="2B0FFE63"/>
    <w:rsid w:val="2B102902"/>
    <w:rsid w:val="2B1317D0"/>
    <w:rsid w:val="2B136BED"/>
    <w:rsid w:val="2B193C22"/>
    <w:rsid w:val="2B1A8AA3"/>
    <w:rsid w:val="2B1B96A0"/>
    <w:rsid w:val="2B1DCBC6"/>
    <w:rsid w:val="2B1ED22B"/>
    <w:rsid w:val="2B230D77"/>
    <w:rsid w:val="2B232D12"/>
    <w:rsid w:val="2B25D1E6"/>
    <w:rsid w:val="2B2A13E4"/>
    <w:rsid w:val="2B2A92BE"/>
    <w:rsid w:val="2B2AED7E"/>
    <w:rsid w:val="2B2C990D"/>
    <w:rsid w:val="2B2DD721"/>
    <w:rsid w:val="2B30AA9F"/>
    <w:rsid w:val="2B3189EA"/>
    <w:rsid w:val="2B39951C"/>
    <w:rsid w:val="2B462DCE"/>
    <w:rsid w:val="2B468E55"/>
    <w:rsid w:val="2B46945B"/>
    <w:rsid w:val="2B473019"/>
    <w:rsid w:val="2B473EC6"/>
    <w:rsid w:val="2B498374"/>
    <w:rsid w:val="2B49D95F"/>
    <w:rsid w:val="2B4C3829"/>
    <w:rsid w:val="2B4FFF82"/>
    <w:rsid w:val="2B50B363"/>
    <w:rsid w:val="2B52B97F"/>
    <w:rsid w:val="2B532135"/>
    <w:rsid w:val="2B55615A"/>
    <w:rsid w:val="2B55DE5D"/>
    <w:rsid w:val="2B55DFF1"/>
    <w:rsid w:val="2B593BF2"/>
    <w:rsid w:val="2B5C5E94"/>
    <w:rsid w:val="2B5F9D52"/>
    <w:rsid w:val="2B6023C2"/>
    <w:rsid w:val="2B637347"/>
    <w:rsid w:val="2B648F73"/>
    <w:rsid w:val="2B67C986"/>
    <w:rsid w:val="2B68D38A"/>
    <w:rsid w:val="2B6D3A4C"/>
    <w:rsid w:val="2B6ED02D"/>
    <w:rsid w:val="2B739EEF"/>
    <w:rsid w:val="2B77DE00"/>
    <w:rsid w:val="2B79FB12"/>
    <w:rsid w:val="2B81D4E4"/>
    <w:rsid w:val="2B85FB2F"/>
    <w:rsid w:val="2B86622A"/>
    <w:rsid w:val="2B8814BD"/>
    <w:rsid w:val="2B8FD29A"/>
    <w:rsid w:val="2B903D23"/>
    <w:rsid w:val="2B93183F"/>
    <w:rsid w:val="2B9436AF"/>
    <w:rsid w:val="2B94F590"/>
    <w:rsid w:val="2BA7DFF6"/>
    <w:rsid w:val="2BA81B31"/>
    <w:rsid w:val="2BAA3FB4"/>
    <w:rsid w:val="2BAA6696"/>
    <w:rsid w:val="2BAC4222"/>
    <w:rsid w:val="2BAE35F3"/>
    <w:rsid w:val="2BB37268"/>
    <w:rsid w:val="2BB6D35B"/>
    <w:rsid w:val="2BB6DA2A"/>
    <w:rsid w:val="2BC12338"/>
    <w:rsid w:val="2BC1B802"/>
    <w:rsid w:val="2BC6DBAD"/>
    <w:rsid w:val="2BC93539"/>
    <w:rsid w:val="2BD0425E"/>
    <w:rsid w:val="2BD1D159"/>
    <w:rsid w:val="2BD2C639"/>
    <w:rsid w:val="2BD2FABD"/>
    <w:rsid w:val="2BDE904C"/>
    <w:rsid w:val="2BE3B3F6"/>
    <w:rsid w:val="2BE47FFD"/>
    <w:rsid w:val="2BE79D98"/>
    <w:rsid w:val="2BE7F6C4"/>
    <w:rsid w:val="2BEAB0C9"/>
    <w:rsid w:val="2BEAEEBC"/>
    <w:rsid w:val="2BEBF3BB"/>
    <w:rsid w:val="2BEC8E29"/>
    <w:rsid w:val="2BEDBEC6"/>
    <w:rsid w:val="2BEFF8DC"/>
    <w:rsid w:val="2BF04114"/>
    <w:rsid w:val="2BF0815C"/>
    <w:rsid w:val="2BF14697"/>
    <w:rsid w:val="2BF15217"/>
    <w:rsid w:val="2BF40D77"/>
    <w:rsid w:val="2BFEFE70"/>
    <w:rsid w:val="2C0015D6"/>
    <w:rsid w:val="2C006ACD"/>
    <w:rsid w:val="2C11E12B"/>
    <w:rsid w:val="2C13B6C7"/>
    <w:rsid w:val="2C1D183C"/>
    <w:rsid w:val="2C201120"/>
    <w:rsid w:val="2C210269"/>
    <w:rsid w:val="2C235E92"/>
    <w:rsid w:val="2C28AD24"/>
    <w:rsid w:val="2C29CF3D"/>
    <w:rsid w:val="2C2B83C0"/>
    <w:rsid w:val="2C2C91F9"/>
    <w:rsid w:val="2C322FF5"/>
    <w:rsid w:val="2C339740"/>
    <w:rsid w:val="2C35D49D"/>
    <w:rsid w:val="2C377C82"/>
    <w:rsid w:val="2C3C5C8F"/>
    <w:rsid w:val="2C423AFB"/>
    <w:rsid w:val="2C42AD02"/>
    <w:rsid w:val="2C436072"/>
    <w:rsid w:val="2C4F898F"/>
    <w:rsid w:val="2C51970D"/>
    <w:rsid w:val="2C529965"/>
    <w:rsid w:val="2C54C49C"/>
    <w:rsid w:val="2C59245B"/>
    <w:rsid w:val="2C5D6BDB"/>
    <w:rsid w:val="2C5E755A"/>
    <w:rsid w:val="2C618C87"/>
    <w:rsid w:val="2C64D6DF"/>
    <w:rsid w:val="2C661568"/>
    <w:rsid w:val="2C69E430"/>
    <w:rsid w:val="2C6EE488"/>
    <w:rsid w:val="2C703607"/>
    <w:rsid w:val="2C706CDD"/>
    <w:rsid w:val="2C70ADF4"/>
    <w:rsid w:val="2C70DCF2"/>
    <w:rsid w:val="2C714403"/>
    <w:rsid w:val="2C79C90B"/>
    <w:rsid w:val="2C7AA6EA"/>
    <w:rsid w:val="2C892577"/>
    <w:rsid w:val="2C8B74FF"/>
    <w:rsid w:val="2C8B89F0"/>
    <w:rsid w:val="2C8C4303"/>
    <w:rsid w:val="2C8D20FA"/>
    <w:rsid w:val="2C8E2589"/>
    <w:rsid w:val="2C929A2B"/>
    <w:rsid w:val="2C92DFE1"/>
    <w:rsid w:val="2C9759C0"/>
    <w:rsid w:val="2C99A24C"/>
    <w:rsid w:val="2C99F8F4"/>
    <w:rsid w:val="2C9A71BF"/>
    <w:rsid w:val="2C9BACEF"/>
    <w:rsid w:val="2CA121DB"/>
    <w:rsid w:val="2CA1EBE4"/>
    <w:rsid w:val="2CA91A75"/>
    <w:rsid w:val="2CA9600D"/>
    <w:rsid w:val="2CB16BC5"/>
    <w:rsid w:val="2CB74F5C"/>
    <w:rsid w:val="2CB7B7C7"/>
    <w:rsid w:val="2CB805FE"/>
    <w:rsid w:val="2CBB8497"/>
    <w:rsid w:val="2CBC09A7"/>
    <w:rsid w:val="2CBCFF2B"/>
    <w:rsid w:val="2CC2BFCC"/>
    <w:rsid w:val="2CCA34D9"/>
    <w:rsid w:val="2CCC3146"/>
    <w:rsid w:val="2CD3CD5A"/>
    <w:rsid w:val="2CD67DD9"/>
    <w:rsid w:val="2CDFE356"/>
    <w:rsid w:val="2CE2F413"/>
    <w:rsid w:val="2CE7A195"/>
    <w:rsid w:val="2CE81A4B"/>
    <w:rsid w:val="2CE916F3"/>
    <w:rsid w:val="2CEA6C40"/>
    <w:rsid w:val="2CEDDCCB"/>
    <w:rsid w:val="2CEE6DAD"/>
    <w:rsid w:val="2CEF7C45"/>
    <w:rsid w:val="2CF15637"/>
    <w:rsid w:val="2CF2CA6F"/>
    <w:rsid w:val="2CF4FE71"/>
    <w:rsid w:val="2CF5064E"/>
    <w:rsid w:val="2CF69C18"/>
    <w:rsid w:val="2CF97E51"/>
    <w:rsid w:val="2CFC758E"/>
    <w:rsid w:val="2CFE131D"/>
    <w:rsid w:val="2CFF7A7D"/>
    <w:rsid w:val="2D01F7CB"/>
    <w:rsid w:val="2D021F5D"/>
    <w:rsid w:val="2D05F275"/>
    <w:rsid w:val="2D076E6D"/>
    <w:rsid w:val="2D0B7214"/>
    <w:rsid w:val="2D0DA425"/>
    <w:rsid w:val="2D0F58F9"/>
    <w:rsid w:val="2D11E753"/>
    <w:rsid w:val="2D131652"/>
    <w:rsid w:val="2D131987"/>
    <w:rsid w:val="2D13542D"/>
    <w:rsid w:val="2D186537"/>
    <w:rsid w:val="2D1CFE5D"/>
    <w:rsid w:val="2D1F1834"/>
    <w:rsid w:val="2D1FF00D"/>
    <w:rsid w:val="2D21FFD5"/>
    <w:rsid w:val="2D228DA6"/>
    <w:rsid w:val="2D2310CB"/>
    <w:rsid w:val="2D25DE4E"/>
    <w:rsid w:val="2D2733C3"/>
    <w:rsid w:val="2D283E8A"/>
    <w:rsid w:val="2D292258"/>
    <w:rsid w:val="2D2BCEB6"/>
    <w:rsid w:val="2D2E997C"/>
    <w:rsid w:val="2D3465AA"/>
    <w:rsid w:val="2D362D61"/>
    <w:rsid w:val="2D3A95B5"/>
    <w:rsid w:val="2D3DDF2B"/>
    <w:rsid w:val="2D4168A8"/>
    <w:rsid w:val="2D4913EC"/>
    <w:rsid w:val="2D4C926E"/>
    <w:rsid w:val="2D4F9F0B"/>
    <w:rsid w:val="2D554007"/>
    <w:rsid w:val="2D56964D"/>
    <w:rsid w:val="2D5DBE4C"/>
    <w:rsid w:val="2D603AB8"/>
    <w:rsid w:val="2D614CB3"/>
    <w:rsid w:val="2D62103C"/>
    <w:rsid w:val="2D68A7CE"/>
    <w:rsid w:val="2D6A6137"/>
    <w:rsid w:val="2D76C9D8"/>
    <w:rsid w:val="2D7992A5"/>
    <w:rsid w:val="2D7A64D2"/>
    <w:rsid w:val="2D7DC150"/>
    <w:rsid w:val="2D7E2164"/>
    <w:rsid w:val="2D7E724F"/>
    <w:rsid w:val="2D7F81F7"/>
    <w:rsid w:val="2D80931D"/>
    <w:rsid w:val="2D83F407"/>
    <w:rsid w:val="2D85AC83"/>
    <w:rsid w:val="2D8A113A"/>
    <w:rsid w:val="2D8A4047"/>
    <w:rsid w:val="2D8AD6E2"/>
    <w:rsid w:val="2D92E9B7"/>
    <w:rsid w:val="2D9A4F5B"/>
    <w:rsid w:val="2D9B8407"/>
    <w:rsid w:val="2D9E3ADD"/>
    <w:rsid w:val="2D9E6419"/>
    <w:rsid w:val="2DA31E7F"/>
    <w:rsid w:val="2DA4024E"/>
    <w:rsid w:val="2DA88B3A"/>
    <w:rsid w:val="2DAB9B80"/>
    <w:rsid w:val="2DAF0DCF"/>
    <w:rsid w:val="2DB35EEB"/>
    <w:rsid w:val="2DB4AE41"/>
    <w:rsid w:val="2DB614FD"/>
    <w:rsid w:val="2DB82698"/>
    <w:rsid w:val="2DB90439"/>
    <w:rsid w:val="2DBA7370"/>
    <w:rsid w:val="2DC162B1"/>
    <w:rsid w:val="2DC1B5B3"/>
    <w:rsid w:val="2DC20498"/>
    <w:rsid w:val="2DC5612D"/>
    <w:rsid w:val="2DCA14F4"/>
    <w:rsid w:val="2DCB84C7"/>
    <w:rsid w:val="2DCFB69F"/>
    <w:rsid w:val="2DCFBE25"/>
    <w:rsid w:val="2DD529CA"/>
    <w:rsid w:val="2DDB35DF"/>
    <w:rsid w:val="2DDBD331"/>
    <w:rsid w:val="2DE1F11E"/>
    <w:rsid w:val="2DE3B0C5"/>
    <w:rsid w:val="2DE6D490"/>
    <w:rsid w:val="2DE8444F"/>
    <w:rsid w:val="2DEE3F5C"/>
    <w:rsid w:val="2DEEB5BC"/>
    <w:rsid w:val="2DF0623B"/>
    <w:rsid w:val="2DF06DCF"/>
    <w:rsid w:val="2DF274D3"/>
    <w:rsid w:val="2DF29ABF"/>
    <w:rsid w:val="2DF41B64"/>
    <w:rsid w:val="2DF4D190"/>
    <w:rsid w:val="2DFFCD58"/>
    <w:rsid w:val="2E00EADA"/>
    <w:rsid w:val="2E016AA5"/>
    <w:rsid w:val="2E03B552"/>
    <w:rsid w:val="2E0998E4"/>
    <w:rsid w:val="2E0C99EA"/>
    <w:rsid w:val="2E12C999"/>
    <w:rsid w:val="2E1A0660"/>
    <w:rsid w:val="2E1A4B79"/>
    <w:rsid w:val="2E1B23B1"/>
    <w:rsid w:val="2E1E0843"/>
    <w:rsid w:val="2E1EC2C8"/>
    <w:rsid w:val="2E21A226"/>
    <w:rsid w:val="2E2639E8"/>
    <w:rsid w:val="2E27E245"/>
    <w:rsid w:val="2E30D779"/>
    <w:rsid w:val="2E32012B"/>
    <w:rsid w:val="2E32AD27"/>
    <w:rsid w:val="2E334E76"/>
    <w:rsid w:val="2E33EE7E"/>
    <w:rsid w:val="2E34CC8D"/>
    <w:rsid w:val="2E35226E"/>
    <w:rsid w:val="2E378463"/>
    <w:rsid w:val="2E3F31E1"/>
    <w:rsid w:val="2E42D76B"/>
    <w:rsid w:val="2E45DC13"/>
    <w:rsid w:val="2E467F39"/>
    <w:rsid w:val="2E4B2BC7"/>
    <w:rsid w:val="2E4E2960"/>
    <w:rsid w:val="2E51E931"/>
    <w:rsid w:val="2E528C24"/>
    <w:rsid w:val="2E528FE5"/>
    <w:rsid w:val="2E533B3E"/>
    <w:rsid w:val="2E54AE22"/>
    <w:rsid w:val="2E572BDB"/>
    <w:rsid w:val="2E5885D6"/>
    <w:rsid w:val="2E5D5CCB"/>
    <w:rsid w:val="2E5D8DEA"/>
    <w:rsid w:val="2E5E33C3"/>
    <w:rsid w:val="2E5F51D3"/>
    <w:rsid w:val="2E5FE3B3"/>
    <w:rsid w:val="2E613748"/>
    <w:rsid w:val="2E61C622"/>
    <w:rsid w:val="2E62502A"/>
    <w:rsid w:val="2E63181A"/>
    <w:rsid w:val="2E633B3A"/>
    <w:rsid w:val="2E64A764"/>
    <w:rsid w:val="2E6598C2"/>
    <w:rsid w:val="2E659E24"/>
    <w:rsid w:val="2E6A00FE"/>
    <w:rsid w:val="2E720C9D"/>
    <w:rsid w:val="2E7CCCCD"/>
    <w:rsid w:val="2E85FDBC"/>
    <w:rsid w:val="2E88A1F7"/>
    <w:rsid w:val="2E891CE4"/>
    <w:rsid w:val="2E8C779E"/>
    <w:rsid w:val="2E8E42E6"/>
    <w:rsid w:val="2E934FD9"/>
    <w:rsid w:val="2E96CD2C"/>
    <w:rsid w:val="2E9A6D72"/>
    <w:rsid w:val="2E9F4509"/>
    <w:rsid w:val="2EA7533D"/>
    <w:rsid w:val="2EA7BB8C"/>
    <w:rsid w:val="2EAADCFB"/>
    <w:rsid w:val="2EAB45B9"/>
    <w:rsid w:val="2EB4736B"/>
    <w:rsid w:val="2EB6E09E"/>
    <w:rsid w:val="2EB7BABB"/>
    <w:rsid w:val="2EBB5409"/>
    <w:rsid w:val="2EBCFD87"/>
    <w:rsid w:val="2ECBFFE5"/>
    <w:rsid w:val="2ED1653D"/>
    <w:rsid w:val="2ED6F199"/>
    <w:rsid w:val="2EDBF62E"/>
    <w:rsid w:val="2EDEA276"/>
    <w:rsid w:val="2EDF2794"/>
    <w:rsid w:val="2EE04818"/>
    <w:rsid w:val="2EE0587B"/>
    <w:rsid w:val="2EE0DB25"/>
    <w:rsid w:val="2EE135D0"/>
    <w:rsid w:val="2EE17112"/>
    <w:rsid w:val="2EE51E27"/>
    <w:rsid w:val="2EE71F21"/>
    <w:rsid w:val="2EE873C6"/>
    <w:rsid w:val="2EE873CE"/>
    <w:rsid w:val="2EEE0E03"/>
    <w:rsid w:val="2EF65ED4"/>
    <w:rsid w:val="2EFA7E83"/>
    <w:rsid w:val="2EFBE4D3"/>
    <w:rsid w:val="2EFCD0C6"/>
    <w:rsid w:val="2EFCF48D"/>
    <w:rsid w:val="2EFEDC0A"/>
    <w:rsid w:val="2EFF0F63"/>
    <w:rsid w:val="2F0714CA"/>
    <w:rsid w:val="2F08BAC5"/>
    <w:rsid w:val="2F09438B"/>
    <w:rsid w:val="2F0CCE77"/>
    <w:rsid w:val="2F0ED192"/>
    <w:rsid w:val="2F0F161E"/>
    <w:rsid w:val="2F103BB5"/>
    <w:rsid w:val="2F10CB04"/>
    <w:rsid w:val="2F10CC73"/>
    <w:rsid w:val="2F11A1BE"/>
    <w:rsid w:val="2F135C27"/>
    <w:rsid w:val="2F1493A5"/>
    <w:rsid w:val="2F153DF4"/>
    <w:rsid w:val="2F156DCD"/>
    <w:rsid w:val="2F173104"/>
    <w:rsid w:val="2F19761C"/>
    <w:rsid w:val="2F1D0145"/>
    <w:rsid w:val="2F20C336"/>
    <w:rsid w:val="2F20E2EE"/>
    <w:rsid w:val="2F21BB32"/>
    <w:rsid w:val="2F2291AC"/>
    <w:rsid w:val="2F2662CA"/>
    <w:rsid w:val="2F29DCD2"/>
    <w:rsid w:val="2F34D59A"/>
    <w:rsid w:val="2F386125"/>
    <w:rsid w:val="2F41B2D2"/>
    <w:rsid w:val="2F41D079"/>
    <w:rsid w:val="2F44A76D"/>
    <w:rsid w:val="2F481DE0"/>
    <w:rsid w:val="2F483C3F"/>
    <w:rsid w:val="2F4E8422"/>
    <w:rsid w:val="2F5121CB"/>
    <w:rsid w:val="2F523C81"/>
    <w:rsid w:val="2F52F09C"/>
    <w:rsid w:val="2F53F1AA"/>
    <w:rsid w:val="2F54D771"/>
    <w:rsid w:val="2F54FD1E"/>
    <w:rsid w:val="2F5A55D3"/>
    <w:rsid w:val="2F5ADF79"/>
    <w:rsid w:val="2F5CCD49"/>
    <w:rsid w:val="2F60991D"/>
    <w:rsid w:val="2F631F14"/>
    <w:rsid w:val="2F675FB5"/>
    <w:rsid w:val="2F680F43"/>
    <w:rsid w:val="2F6CB2EA"/>
    <w:rsid w:val="2F7074D4"/>
    <w:rsid w:val="2F7771FB"/>
    <w:rsid w:val="2F7CD975"/>
    <w:rsid w:val="2F7E1760"/>
    <w:rsid w:val="2F7ED9BA"/>
    <w:rsid w:val="2F8013C0"/>
    <w:rsid w:val="2F82A33E"/>
    <w:rsid w:val="2F841DB0"/>
    <w:rsid w:val="2F84CDAC"/>
    <w:rsid w:val="2F8534CE"/>
    <w:rsid w:val="2F8BE842"/>
    <w:rsid w:val="2F8E13A9"/>
    <w:rsid w:val="2F8F0652"/>
    <w:rsid w:val="2F918FD5"/>
    <w:rsid w:val="2F93F896"/>
    <w:rsid w:val="2F9878CA"/>
    <w:rsid w:val="2F99CE86"/>
    <w:rsid w:val="2F9AA0CE"/>
    <w:rsid w:val="2FA317EF"/>
    <w:rsid w:val="2FA44B0A"/>
    <w:rsid w:val="2FA5221F"/>
    <w:rsid w:val="2FA52EAE"/>
    <w:rsid w:val="2FA608EA"/>
    <w:rsid w:val="2FB1D1CE"/>
    <w:rsid w:val="2FB32942"/>
    <w:rsid w:val="2FB46911"/>
    <w:rsid w:val="2FB7118D"/>
    <w:rsid w:val="2FBDBC77"/>
    <w:rsid w:val="2FBE9B68"/>
    <w:rsid w:val="2FBFB666"/>
    <w:rsid w:val="2FC0CE63"/>
    <w:rsid w:val="2FC46ED0"/>
    <w:rsid w:val="2FC6F292"/>
    <w:rsid w:val="2FC785B4"/>
    <w:rsid w:val="2FCE228E"/>
    <w:rsid w:val="2FCFAA1D"/>
    <w:rsid w:val="2FD18AAF"/>
    <w:rsid w:val="2FD7B4FD"/>
    <w:rsid w:val="2FDBF45B"/>
    <w:rsid w:val="2FDBF580"/>
    <w:rsid w:val="2FDC9D5F"/>
    <w:rsid w:val="2FDDDAE5"/>
    <w:rsid w:val="2FDDE4B3"/>
    <w:rsid w:val="2FDE6785"/>
    <w:rsid w:val="2FE3E2CA"/>
    <w:rsid w:val="2FE7E0AD"/>
    <w:rsid w:val="2FEC1EB0"/>
    <w:rsid w:val="2FEDEAEF"/>
    <w:rsid w:val="2FFC80A9"/>
    <w:rsid w:val="2FFF1D58"/>
    <w:rsid w:val="300030D3"/>
    <w:rsid w:val="30042AE6"/>
    <w:rsid w:val="3007C59C"/>
    <w:rsid w:val="300CF057"/>
    <w:rsid w:val="300E21AA"/>
    <w:rsid w:val="30104D14"/>
    <w:rsid w:val="3010B893"/>
    <w:rsid w:val="3011D795"/>
    <w:rsid w:val="301293DD"/>
    <w:rsid w:val="30131FE6"/>
    <w:rsid w:val="301371A0"/>
    <w:rsid w:val="3014D2B2"/>
    <w:rsid w:val="3016F2D0"/>
    <w:rsid w:val="3017474B"/>
    <w:rsid w:val="3017E4E4"/>
    <w:rsid w:val="3020339A"/>
    <w:rsid w:val="3028C387"/>
    <w:rsid w:val="302A7A48"/>
    <w:rsid w:val="302BD160"/>
    <w:rsid w:val="302C1991"/>
    <w:rsid w:val="302D0B8F"/>
    <w:rsid w:val="302D3BF3"/>
    <w:rsid w:val="302DB3C4"/>
    <w:rsid w:val="302E6691"/>
    <w:rsid w:val="302F5A7E"/>
    <w:rsid w:val="302FEFB9"/>
    <w:rsid w:val="303713F8"/>
    <w:rsid w:val="30395647"/>
    <w:rsid w:val="303A44D7"/>
    <w:rsid w:val="303A47A8"/>
    <w:rsid w:val="303AF5B4"/>
    <w:rsid w:val="303EB2F2"/>
    <w:rsid w:val="30414E85"/>
    <w:rsid w:val="30464963"/>
    <w:rsid w:val="3046F6A2"/>
    <w:rsid w:val="30471981"/>
    <w:rsid w:val="3047EAE0"/>
    <w:rsid w:val="30487763"/>
    <w:rsid w:val="304B2F2A"/>
    <w:rsid w:val="3053E39A"/>
    <w:rsid w:val="305AB9AB"/>
    <w:rsid w:val="3064763F"/>
    <w:rsid w:val="3065817D"/>
    <w:rsid w:val="3066DFC9"/>
    <w:rsid w:val="30695FD3"/>
    <w:rsid w:val="306B4C33"/>
    <w:rsid w:val="3074DA00"/>
    <w:rsid w:val="307F7CBC"/>
    <w:rsid w:val="3082E85E"/>
    <w:rsid w:val="3083B69D"/>
    <w:rsid w:val="308FE7E3"/>
    <w:rsid w:val="30919131"/>
    <w:rsid w:val="3091A898"/>
    <w:rsid w:val="3099EBD0"/>
    <w:rsid w:val="309DD018"/>
    <w:rsid w:val="309E71D7"/>
    <w:rsid w:val="309ECAA8"/>
    <w:rsid w:val="30A5BD80"/>
    <w:rsid w:val="30ABCAB4"/>
    <w:rsid w:val="30ACD2CA"/>
    <w:rsid w:val="30AF612F"/>
    <w:rsid w:val="30AF89C3"/>
    <w:rsid w:val="30BBCDB1"/>
    <w:rsid w:val="30BEA87E"/>
    <w:rsid w:val="30C0BF19"/>
    <w:rsid w:val="30C1B9F0"/>
    <w:rsid w:val="30C4F766"/>
    <w:rsid w:val="30C795F7"/>
    <w:rsid w:val="30CA9DB1"/>
    <w:rsid w:val="30D4E225"/>
    <w:rsid w:val="30D508C4"/>
    <w:rsid w:val="30DC0742"/>
    <w:rsid w:val="30DE63AB"/>
    <w:rsid w:val="30DF01ED"/>
    <w:rsid w:val="30DF41EF"/>
    <w:rsid w:val="30E08F6D"/>
    <w:rsid w:val="30E25A5D"/>
    <w:rsid w:val="30E2E243"/>
    <w:rsid w:val="30E43BAE"/>
    <w:rsid w:val="30E48B6F"/>
    <w:rsid w:val="30E8A365"/>
    <w:rsid w:val="30E949BE"/>
    <w:rsid w:val="30EB9630"/>
    <w:rsid w:val="30EF4D88"/>
    <w:rsid w:val="30F1A15C"/>
    <w:rsid w:val="30F22D20"/>
    <w:rsid w:val="30F3289E"/>
    <w:rsid w:val="30F6491B"/>
    <w:rsid w:val="30FB2797"/>
    <w:rsid w:val="30FB8A7D"/>
    <w:rsid w:val="30FD1937"/>
    <w:rsid w:val="30FE5F49"/>
    <w:rsid w:val="30FEA46F"/>
    <w:rsid w:val="30FF87A2"/>
    <w:rsid w:val="30FFFDB8"/>
    <w:rsid w:val="31036FE4"/>
    <w:rsid w:val="3108B27C"/>
    <w:rsid w:val="310A5A2C"/>
    <w:rsid w:val="3111CAAB"/>
    <w:rsid w:val="311203DC"/>
    <w:rsid w:val="3112F3A3"/>
    <w:rsid w:val="3115AA11"/>
    <w:rsid w:val="3117D2B0"/>
    <w:rsid w:val="31191610"/>
    <w:rsid w:val="311A747C"/>
    <w:rsid w:val="311BD9CC"/>
    <w:rsid w:val="311CB119"/>
    <w:rsid w:val="3124CC84"/>
    <w:rsid w:val="3125D459"/>
    <w:rsid w:val="3126E6D8"/>
    <w:rsid w:val="3127CEB9"/>
    <w:rsid w:val="312EE113"/>
    <w:rsid w:val="31306CAA"/>
    <w:rsid w:val="31362B67"/>
    <w:rsid w:val="31377ACF"/>
    <w:rsid w:val="31392A34"/>
    <w:rsid w:val="31398C0D"/>
    <w:rsid w:val="313B5EAF"/>
    <w:rsid w:val="313BD6AA"/>
    <w:rsid w:val="313C0387"/>
    <w:rsid w:val="313C2857"/>
    <w:rsid w:val="313D925B"/>
    <w:rsid w:val="31492A5A"/>
    <w:rsid w:val="3149D897"/>
    <w:rsid w:val="314BE68A"/>
    <w:rsid w:val="31519886"/>
    <w:rsid w:val="315451FD"/>
    <w:rsid w:val="3154F6E7"/>
    <w:rsid w:val="31553A89"/>
    <w:rsid w:val="31561A3E"/>
    <w:rsid w:val="31576B87"/>
    <w:rsid w:val="3157CFFB"/>
    <w:rsid w:val="315CA629"/>
    <w:rsid w:val="31641153"/>
    <w:rsid w:val="3164BDB3"/>
    <w:rsid w:val="316844B5"/>
    <w:rsid w:val="316C9D48"/>
    <w:rsid w:val="3177861B"/>
    <w:rsid w:val="317D6460"/>
    <w:rsid w:val="317E433F"/>
    <w:rsid w:val="31815FE4"/>
    <w:rsid w:val="3185D04B"/>
    <w:rsid w:val="318792B7"/>
    <w:rsid w:val="3187CC5D"/>
    <w:rsid w:val="318A4786"/>
    <w:rsid w:val="318BC356"/>
    <w:rsid w:val="318F0CD9"/>
    <w:rsid w:val="3190F081"/>
    <w:rsid w:val="3190F222"/>
    <w:rsid w:val="3191612E"/>
    <w:rsid w:val="3191C697"/>
    <w:rsid w:val="3196D8B2"/>
    <w:rsid w:val="3196F2CD"/>
    <w:rsid w:val="3198A450"/>
    <w:rsid w:val="319981B9"/>
    <w:rsid w:val="319B854F"/>
    <w:rsid w:val="319F23D7"/>
    <w:rsid w:val="31A07721"/>
    <w:rsid w:val="31A18FB6"/>
    <w:rsid w:val="31A2609C"/>
    <w:rsid w:val="31A4BBAE"/>
    <w:rsid w:val="31A65D6F"/>
    <w:rsid w:val="31A6FFA8"/>
    <w:rsid w:val="31A80F61"/>
    <w:rsid w:val="31ABA047"/>
    <w:rsid w:val="31AF5B9B"/>
    <w:rsid w:val="31B04F2A"/>
    <w:rsid w:val="31B244E5"/>
    <w:rsid w:val="31B551D2"/>
    <w:rsid w:val="31B5FD57"/>
    <w:rsid w:val="31B6C683"/>
    <w:rsid w:val="31B7D50A"/>
    <w:rsid w:val="31B9DAB5"/>
    <w:rsid w:val="31C0F9D9"/>
    <w:rsid w:val="31C3DD67"/>
    <w:rsid w:val="31C531FB"/>
    <w:rsid w:val="31CADD47"/>
    <w:rsid w:val="31CBCEBE"/>
    <w:rsid w:val="31D09E4A"/>
    <w:rsid w:val="31D6ED1B"/>
    <w:rsid w:val="31D7E9B2"/>
    <w:rsid w:val="31D8705D"/>
    <w:rsid w:val="31D87BEF"/>
    <w:rsid w:val="31D8E4B3"/>
    <w:rsid w:val="31DD9AEF"/>
    <w:rsid w:val="31DFBB52"/>
    <w:rsid w:val="31E0D814"/>
    <w:rsid w:val="31E0FC70"/>
    <w:rsid w:val="31E1B6D3"/>
    <w:rsid w:val="31E4B299"/>
    <w:rsid w:val="31E4C0F7"/>
    <w:rsid w:val="31E6F07B"/>
    <w:rsid w:val="31E96683"/>
    <w:rsid w:val="31EC1E19"/>
    <w:rsid w:val="31EF6852"/>
    <w:rsid w:val="31F2D3DD"/>
    <w:rsid w:val="31F2F93E"/>
    <w:rsid w:val="31FA4F93"/>
    <w:rsid w:val="3201C023"/>
    <w:rsid w:val="320BEEA3"/>
    <w:rsid w:val="320C7436"/>
    <w:rsid w:val="320D4AF6"/>
    <w:rsid w:val="320FAB20"/>
    <w:rsid w:val="320FB531"/>
    <w:rsid w:val="32119491"/>
    <w:rsid w:val="32133664"/>
    <w:rsid w:val="3218DFA3"/>
    <w:rsid w:val="321ECCEE"/>
    <w:rsid w:val="3220D53D"/>
    <w:rsid w:val="322152C6"/>
    <w:rsid w:val="32221086"/>
    <w:rsid w:val="3223BC78"/>
    <w:rsid w:val="322884B7"/>
    <w:rsid w:val="322F2512"/>
    <w:rsid w:val="322F2EF4"/>
    <w:rsid w:val="32335A7D"/>
    <w:rsid w:val="32350DCE"/>
    <w:rsid w:val="3235C163"/>
    <w:rsid w:val="32377D9D"/>
    <w:rsid w:val="323A0454"/>
    <w:rsid w:val="323AB6FC"/>
    <w:rsid w:val="323C1965"/>
    <w:rsid w:val="323C2C9C"/>
    <w:rsid w:val="32480414"/>
    <w:rsid w:val="324EE42A"/>
    <w:rsid w:val="325073B4"/>
    <w:rsid w:val="3252DEBA"/>
    <w:rsid w:val="32562BBB"/>
    <w:rsid w:val="32576639"/>
    <w:rsid w:val="325A4C57"/>
    <w:rsid w:val="325FD7D8"/>
    <w:rsid w:val="326047AC"/>
    <w:rsid w:val="326D122C"/>
    <w:rsid w:val="326F701E"/>
    <w:rsid w:val="32728112"/>
    <w:rsid w:val="32788CEB"/>
    <w:rsid w:val="3279E9BE"/>
    <w:rsid w:val="327AF5A9"/>
    <w:rsid w:val="3282766B"/>
    <w:rsid w:val="32839FBD"/>
    <w:rsid w:val="3285CAF8"/>
    <w:rsid w:val="328660E7"/>
    <w:rsid w:val="3286E899"/>
    <w:rsid w:val="3287911A"/>
    <w:rsid w:val="328B1819"/>
    <w:rsid w:val="328C311E"/>
    <w:rsid w:val="3293FD56"/>
    <w:rsid w:val="32984176"/>
    <w:rsid w:val="32992C08"/>
    <w:rsid w:val="329A5D54"/>
    <w:rsid w:val="329A7D45"/>
    <w:rsid w:val="329AAD29"/>
    <w:rsid w:val="329AF7BC"/>
    <w:rsid w:val="32A37886"/>
    <w:rsid w:val="32A3FA08"/>
    <w:rsid w:val="32A4D969"/>
    <w:rsid w:val="32A7F8D5"/>
    <w:rsid w:val="32A9628B"/>
    <w:rsid w:val="32AE038D"/>
    <w:rsid w:val="32AF2F4B"/>
    <w:rsid w:val="32B2E05E"/>
    <w:rsid w:val="32B47CB0"/>
    <w:rsid w:val="32BB3D0E"/>
    <w:rsid w:val="32BB6821"/>
    <w:rsid w:val="32BCFB0E"/>
    <w:rsid w:val="32BE5965"/>
    <w:rsid w:val="32C2A4A8"/>
    <w:rsid w:val="32C2A740"/>
    <w:rsid w:val="32C2B9E4"/>
    <w:rsid w:val="32C9F3AC"/>
    <w:rsid w:val="32CA84C2"/>
    <w:rsid w:val="32CC81A5"/>
    <w:rsid w:val="32CD583A"/>
    <w:rsid w:val="32CE6A62"/>
    <w:rsid w:val="32D1380E"/>
    <w:rsid w:val="32DEF9BB"/>
    <w:rsid w:val="32DF1757"/>
    <w:rsid w:val="32E1D078"/>
    <w:rsid w:val="32E3FD0E"/>
    <w:rsid w:val="32E93C86"/>
    <w:rsid w:val="32F0EA9C"/>
    <w:rsid w:val="32F1B4CD"/>
    <w:rsid w:val="32F76A6B"/>
    <w:rsid w:val="32F7B9EE"/>
    <w:rsid w:val="32FB2158"/>
    <w:rsid w:val="3300269C"/>
    <w:rsid w:val="33062350"/>
    <w:rsid w:val="330848D9"/>
    <w:rsid w:val="330A0AD6"/>
    <w:rsid w:val="330B083E"/>
    <w:rsid w:val="330BE556"/>
    <w:rsid w:val="330ED583"/>
    <w:rsid w:val="330EEC69"/>
    <w:rsid w:val="330F35F9"/>
    <w:rsid w:val="331021E1"/>
    <w:rsid w:val="33128F8D"/>
    <w:rsid w:val="33154AEF"/>
    <w:rsid w:val="331F69AF"/>
    <w:rsid w:val="3325F18D"/>
    <w:rsid w:val="3330DE83"/>
    <w:rsid w:val="333204F8"/>
    <w:rsid w:val="33346B6E"/>
    <w:rsid w:val="3335B522"/>
    <w:rsid w:val="3337B644"/>
    <w:rsid w:val="3338F58F"/>
    <w:rsid w:val="333978B3"/>
    <w:rsid w:val="333DC512"/>
    <w:rsid w:val="334018C4"/>
    <w:rsid w:val="334108B8"/>
    <w:rsid w:val="33442A82"/>
    <w:rsid w:val="3345D3D2"/>
    <w:rsid w:val="3354D63C"/>
    <w:rsid w:val="33571BE9"/>
    <w:rsid w:val="335B5315"/>
    <w:rsid w:val="335BC9BD"/>
    <w:rsid w:val="335C995D"/>
    <w:rsid w:val="335D0916"/>
    <w:rsid w:val="3363B839"/>
    <w:rsid w:val="3367FB38"/>
    <w:rsid w:val="33693D23"/>
    <w:rsid w:val="3369F3B0"/>
    <w:rsid w:val="3375EA91"/>
    <w:rsid w:val="33771989"/>
    <w:rsid w:val="33779796"/>
    <w:rsid w:val="337CB801"/>
    <w:rsid w:val="337EE333"/>
    <w:rsid w:val="33840B3F"/>
    <w:rsid w:val="33918D07"/>
    <w:rsid w:val="339225F7"/>
    <w:rsid w:val="33947024"/>
    <w:rsid w:val="3398D848"/>
    <w:rsid w:val="339D3F8F"/>
    <w:rsid w:val="33A189DD"/>
    <w:rsid w:val="33A20F57"/>
    <w:rsid w:val="33A54589"/>
    <w:rsid w:val="33A5B867"/>
    <w:rsid w:val="33A60857"/>
    <w:rsid w:val="33A7627F"/>
    <w:rsid w:val="33ACC9AA"/>
    <w:rsid w:val="33B5FF30"/>
    <w:rsid w:val="33B662C5"/>
    <w:rsid w:val="33B688F2"/>
    <w:rsid w:val="33B9562F"/>
    <w:rsid w:val="33BED53E"/>
    <w:rsid w:val="33C256A7"/>
    <w:rsid w:val="33C52E5B"/>
    <w:rsid w:val="33C705DC"/>
    <w:rsid w:val="33C83D26"/>
    <w:rsid w:val="33CF0B91"/>
    <w:rsid w:val="33CF4106"/>
    <w:rsid w:val="33D0F47F"/>
    <w:rsid w:val="33D12097"/>
    <w:rsid w:val="33D173AA"/>
    <w:rsid w:val="33D2C53C"/>
    <w:rsid w:val="33D5F5C1"/>
    <w:rsid w:val="33D69496"/>
    <w:rsid w:val="33D80DAC"/>
    <w:rsid w:val="33D9654E"/>
    <w:rsid w:val="33DBFDA2"/>
    <w:rsid w:val="33E0BC11"/>
    <w:rsid w:val="33E577A4"/>
    <w:rsid w:val="33EA6AFB"/>
    <w:rsid w:val="33ED6608"/>
    <w:rsid w:val="33EF6DF5"/>
    <w:rsid w:val="33F07D35"/>
    <w:rsid w:val="33F239F5"/>
    <w:rsid w:val="33F36DEB"/>
    <w:rsid w:val="33F7AE19"/>
    <w:rsid w:val="33F7C5EC"/>
    <w:rsid w:val="33F85AEF"/>
    <w:rsid w:val="33F9ABDA"/>
    <w:rsid w:val="33FC883F"/>
    <w:rsid w:val="34042929"/>
    <w:rsid w:val="34051373"/>
    <w:rsid w:val="3407955E"/>
    <w:rsid w:val="3407B11E"/>
    <w:rsid w:val="34094ACB"/>
    <w:rsid w:val="340AC60E"/>
    <w:rsid w:val="340AC6D2"/>
    <w:rsid w:val="340BDCEC"/>
    <w:rsid w:val="340DD33D"/>
    <w:rsid w:val="3410C0C7"/>
    <w:rsid w:val="3412E770"/>
    <w:rsid w:val="341AE5A7"/>
    <w:rsid w:val="34296BEE"/>
    <w:rsid w:val="342D4D5B"/>
    <w:rsid w:val="342E4485"/>
    <w:rsid w:val="343361C3"/>
    <w:rsid w:val="34348428"/>
    <w:rsid w:val="3438C89B"/>
    <w:rsid w:val="34395687"/>
    <w:rsid w:val="343DD60F"/>
    <w:rsid w:val="343E32D8"/>
    <w:rsid w:val="343F7CAA"/>
    <w:rsid w:val="343FA0C2"/>
    <w:rsid w:val="3442DB33"/>
    <w:rsid w:val="34432D75"/>
    <w:rsid w:val="34434763"/>
    <w:rsid w:val="34445736"/>
    <w:rsid w:val="344614BA"/>
    <w:rsid w:val="3447F928"/>
    <w:rsid w:val="344A3460"/>
    <w:rsid w:val="344D641F"/>
    <w:rsid w:val="344D6F4A"/>
    <w:rsid w:val="344D7C3D"/>
    <w:rsid w:val="344F99D5"/>
    <w:rsid w:val="3450C3AA"/>
    <w:rsid w:val="3452F1AC"/>
    <w:rsid w:val="3453DF25"/>
    <w:rsid w:val="3457BA2F"/>
    <w:rsid w:val="345BD48E"/>
    <w:rsid w:val="345C008E"/>
    <w:rsid w:val="3463C3C9"/>
    <w:rsid w:val="346575CC"/>
    <w:rsid w:val="34684400"/>
    <w:rsid w:val="3469248E"/>
    <w:rsid w:val="34713774"/>
    <w:rsid w:val="34719509"/>
    <w:rsid w:val="347265BE"/>
    <w:rsid w:val="3479AC6D"/>
    <w:rsid w:val="347AA89B"/>
    <w:rsid w:val="347D7F7E"/>
    <w:rsid w:val="3482085D"/>
    <w:rsid w:val="34875026"/>
    <w:rsid w:val="3491C1A4"/>
    <w:rsid w:val="3495B5DC"/>
    <w:rsid w:val="349827DF"/>
    <w:rsid w:val="349D6835"/>
    <w:rsid w:val="349E992E"/>
    <w:rsid w:val="349F27A4"/>
    <w:rsid w:val="34A27823"/>
    <w:rsid w:val="34A3AAB3"/>
    <w:rsid w:val="34A4B1E6"/>
    <w:rsid w:val="34A54313"/>
    <w:rsid w:val="34AD749A"/>
    <w:rsid w:val="34B01E62"/>
    <w:rsid w:val="34B2A427"/>
    <w:rsid w:val="34B30318"/>
    <w:rsid w:val="34B58C08"/>
    <w:rsid w:val="34B5FEEE"/>
    <w:rsid w:val="34B67B70"/>
    <w:rsid w:val="34B7B6E8"/>
    <w:rsid w:val="34B9F0D8"/>
    <w:rsid w:val="34C5AA9F"/>
    <w:rsid w:val="34C8DD01"/>
    <w:rsid w:val="34C9376B"/>
    <w:rsid w:val="34D1DB4E"/>
    <w:rsid w:val="34D3740D"/>
    <w:rsid w:val="34D81DAD"/>
    <w:rsid w:val="34D930DB"/>
    <w:rsid w:val="34D99F80"/>
    <w:rsid w:val="34DACA53"/>
    <w:rsid w:val="34DD8D81"/>
    <w:rsid w:val="34DE3463"/>
    <w:rsid w:val="34E36D06"/>
    <w:rsid w:val="34E3F611"/>
    <w:rsid w:val="34E4B1A5"/>
    <w:rsid w:val="34E62FD1"/>
    <w:rsid w:val="34EB3937"/>
    <w:rsid w:val="34EB7E5D"/>
    <w:rsid w:val="34EF63EC"/>
    <w:rsid w:val="34F6276C"/>
    <w:rsid w:val="34F6FC39"/>
    <w:rsid w:val="34F8A151"/>
    <w:rsid w:val="34FE6828"/>
    <w:rsid w:val="35001277"/>
    <w:rsid w:val="3506FB24"/>
    <w:rsid w:val="35093FBC"/>
    <w:rsid w:val="351337A5"/>
    <w:rsid w:val="3513745D"/>
    <w:rsid w:val="351756C4"/>
    <w:rsid w:val="351BAAD5"/>
    <w:rsid w:val="351DABDB"/>
    <w:rsid w:val="3520D9F6"/>
    <w:rsid w:val="3520EC8C"/>
    <w:rsid w:val="3521C33D"/>
    <w:rsid w:val="35226A7B"/>
    <w:rsid w:val="35228B0D"/>
    <w:rsid w:val="3523AA42"/>
    <w:rsid w:val="3524114D"/>
    <w:rsid w:val="352515BB"/>
    <w:rsid w:val="352A71BA"/>
    <w:rsid w:val="352C93FD"/>
    <w:rsid w:val="352F24CF"/>
    <w:rsid w:val="35398013"/>
    <w:rsid w:val="353A43EC"/>
    <w:rsid w:val="353C8779"/>
    <w:rsid w:val="353E943C"/>
    <w:rsid w:val="35412DDD"/>
    <w:rsid w:val="35414E48"/>
    <w:rsid w:val="354163A8"/>
    <w:rsid w:val="35419A26"/>
    <w:rsid w:val="35420CE9"/>
    <w:rsid w:val="3547AE0F"/>
    <w:rsid w:val="354B58E0"/>
    <w:rsid w:val="354F11C2"/>
    <w:rsid w:val="35524265"/>
    <w:rsid w:val="3552F22D"/>
    <w:rsid w:val="3556AFC2"/>
    <w:rsid w:val="355D3EA1"/>
    <w:rsid w:val="3561B94A"/>
    <w:rsid w:val="3563D35D"/>
    <w:rsid w:val="35650662"/>
    <w:rsid w:val="35653560"/>
    <w:rsid w:val="3566A169"/>
    <w:rsid w:val="3566D1EE"/>
    <w:rsid w:val="356AC4CA"/>
    <w:rsid w:val="356E3F18"/>
    <w:rsid w:val="356FFECA"/>
    <w:rsid w:val="3573227A"/>
    <w:rsid w:val="35742B43"/>
    <w:rsid w:val="357451A7"/>
    <w:rsid w:val="35756444"/>
    <w:rsid w:val="3578CA63"/>
    <w:rsid w:val="357915C5"/>
    <w:rsid w:val="357D200C"/>
    <w:rsid w:val="357D3ED6"/>
    <w:rsid w:val="35875649"/>
    <w:rsid w:val="358CDF46"/>
    <w:rsid w:val="358FB771"/>
    <w:rsid w:val="3596C16B"/>
    <w:rsid w:val="3596D065"/>
    <w:rsid w:val="35989372"/>
    <w:rsid w:val="3598CB5A"/>
    <w:rsid w:val="3599281C"/>
    <w:rsid w:val="359A1700"/>
    <w:rsid w:val="359C6BB8"/>
    <w:rsid w:val="35A5DB07"/>
    <w:rsid w:val="35A6EAAF"/>
    <w:rsid w:val="35A78E67"/>
    <w:rsid w:val="35A8C5D9"/>
    <w:rsid w:val="35A8C9A8"/>
    <w:rsid w:val="35ADE788"/>
    <w:rsid w:val="35AEC5D3"/>
    <w:rsid w:val="35AF7F92"/>
    <w:rsid w:val="35B07EC2"/>
    <w:rsid w:val="35B4DB68"/>
    <w:rsid w:val="35BC8AD3"/>
    <w:rsid w:val="35C1C282"/>
    <w:rsid w:val="35C6F7DA"/>
    <w:rsid w:val="35CB3314"/>
    <w:rsid w:val="35CC097E"/>
    <w:rsid w:val="35CEBD8A"/>
    <w:rsid w:val="35D03D4B"/>
    <w:rsid w:val="35D2A653"/>
    <w:rsid w:val="35D2B2F8"/>
    <w:rsid w:val="35D4664C"/>
    <w:rsid w:val="35D47B2F"/>
    <w:rsid w:val="35D641EE"/>
    <w:rsid w:val="35D6CE13"/>
    <w:rsid w:val="35D72CEF"/>
    <w:rsid w:val="35D9E5AF"/>
    <w:rsid w:val="35DA47CA"/>
    <w:rsid w:val="35DCDD24"/>
    <w:rsid w:val="35DD6B99"/>
    <w:rsid w:val="35E13CBF"/>
    <w:rsid w:val="35E7BA8E"/>
    <w:rsid w:val="35E7EFC0"/>
    <w:rsid w:val="35E99602"/>
    <w:rsid w:val="35EFB0DB"/>
    <w:rsid w:val="35F26977"/>
    <w:rsid w:val="3601050B"/>
    <w:rsid w:val="3605FB27"/>
    <w:rsid w:val="360E9F55"/>
    <w:rsid w:val="360F2CD5"/>
    <w:rsid w:val="360FF745"/>
    <w:rsid w:val="360FFF88"/>
    <w:rsid w:val="361206CA"/>
    <w:rsid w:val="3613A5EA"/>
    <w:rsid w:val="3616BEB2"/>
    <w:rsid w:val="361A04C0"/>
    <w:rsid w:val="361A53E8"/>
    <w:rsid w:val="361F7177"/>
    <w:rsid w:val="36213FF7"/>
    <w:rsid w:val="362A31F2"/>
    <w:rsid w:val="362A5AA1"/>
    <w:rsid w:val="36304944"/>
    <w:rsid w:val="3632DAA4"/>
    <w:rsid w:val="36352B90"/>
    <w:rsid w:val="36358E75"/>
    <w:rsid w:val="3637F072"/>
    <w:rsid w:val="364009FE"/>
    <w:rsid w:val="36407C92"/>
    <w:rsid w:val="364116DB"/>
    <w:rsid w:val="3641CB9C"/>
    <w:rsid w:val="36431A71"/>
    <w:rsid w:val="3643B481"/>
    <w:rsid w:val="364BFAEC"/>
    <w:rsid w:val="364C3626"/>
    <w:rsid w:val="364E71EB"/>
    <w:rsid w:val="364F6E73"/>
    <w:rsid w:val="3650B9DE"/>
    <w:rsid w:val="3653FF31"/>
    <w:rsid w:val="36559D9E"/>
    <w:rsid w:val="365757E6"/>
    <w:rsid w:val="365D21C9"/>
    <w:rsid w:val="365FBF7B"/>
    <w:rsid w:val="3665C2DB"/>
    <w:rsid w:val="3666F54F"/>
    <w:rsid w:val="36678AE8"/>
    <w:rsid w:val="3667E574"/>
    <w:rsid w:val="366A3101"/>
    <w:rsid w:val="366D5EFA"/>
    <w:rsid w:val="366D975A"/>
    <w:rsid w:val="366E0EA1"/>
    <w:rsid w:val="366EE155"/>
    <w:rsid w:val="366EE656"/>
    <w:rsid w:val="36707A92"/>
    <w:rsid w:val="36792883"/>
    <w:rsid w:val="3679D3A8"/>
    <w:rsid w:val="367C882B"/>
    <w:rsid w:val="3682F5ED"/>
    <w:rsid w:val="368432C0"/>
    <w:rsid w:val="36853B29"/>
    <w:rsid w:val="368C20F5"/>
    <w:rsid w:val="368DD322"/>
    <w:rsid w:val="368FE97F"/>
    <w:rsid w:val="369458BD"/>
    <w:rsid w:val="3694CBB7"/>
    <w:rsid w:val="36995F47"/>
    <w:rsid w:val="36A3AE7E"/>
    <w:rsid w:val="36A61240"/>
    <w:rsid w:val="36AAE8A6"/>
    <w:rsid w:val="36AB37B7"/>
    <w:rsid w:val="36ACD308"/>
    <w:rsid w:val="36AE3327"/>
    <w:rsid w:val="36AE7E74"/>
    <w:rsid w:val="36AF290C"/>
    <w:rsid w:val="36B10F27"/>
    <w:rsid w:val="36B4AF6B"/>
    <w:rsid w:val="36B712B7"/>
    <w:rsid w:val="36BE4DF8"/>
    <w:rsid w:val="36C2AE45"/>
    <w:rsid w:val="36C60DD5"/>
    <w:rsid w:val="36C8EF8B"/>
    <w:rsid w:val="36C97E7C"/>
    <w:rsid w:val="36CCCA07"/>
    <w:rsid w:val="36CDDB3B"/>
    <w:rsid w:val="36CFF591"/>
    <w:rsid w:val="36D05CEB"/>
    <w:rsid w:val="36D730E2"/>
    <w:rsid w:val="36D8F392"/>
    <w:rsid w:val="36DB3E77"/>
    <w:rsid w:val="36DB89B0"/>
    <w:rsid w:val="36DD22C3"/>
    <w:rsid w:val="36DD9CA0"/>
    <w:rsid w:val="36DDF970"/>
    <w:rsid w:val="36DEAF06"/>
    <w:rsid w:val="36E39E80"/>
    <w:rsid w:val="36E4861C"/>
    <w:rsid w:val="36E69FC7"/>
    <w:rsid w:val="36EA850D"/>
    <w:rsid w:val="36EB0C81"/>
    <w:rsid w:val="36EDA8D2"/>
    <w:rsid w:val="36EEC807"/>
    <w:rsid w:val="36F171CC"/>
    <w:rsid w:val="36F9806A"/>
    <w:rsid w:val="36FC7340"/>
    <w:rsid w:val="36FF7482"/>
    <w:rsid w:val="37032310"/>
    <w:rsid w:val="3706A409"/>
    <w:rsid w:val="3707BE2B"/>
    <w:rsid w:val="3707CFAE"/>
    <w:rsid w:val="3712A42F"/>
    <w:rsid w:val="37196180"/>
    <w:rsid w:val="371A07FC"/>
    <w:rsid w:val="371AC418"/>
    <w:rsid w:val="37229AF4"/>
    <w:rsid w:val="372C9177"/>
    <w:rsid w:val="372D105D"/>
    <w:rsid w:val="3739DAE6"/>
    <w:rsid w:val="3739E4D8"/>
    <w:rsid w:val="373E63BB"/>
    <w:rsid w:val="373F3B08"/>
    <w:rsid w:val="37408337"/>
    <w:rsid w:val="3746FD6F"/>
    <w:rsid w:val="374961AC"/>
    <w:rsid w:val="374A63CB"/>
    <w:rsid w:val="374B1BF9"/>
    <w:rsid w:val="374B2014"/>
    <w:rsid w:val="37511B18"/>
    <w:rsid w:val="37522E5F"/>
    <w:rsid w:val="3759E290"/>
    <w:rsid w:val="375F0749"/>
    <w:rsid w:val="37679CD1"/>
    <w:rsid w:val="3769345C"/>
    <w:rsid w:val="37747025"/>
    <w:rsid w:val="3775A166"/>
    <w:rsid w:val="377936B6"/>
    <w:rsid w:val="377AE6A1"/>
    <w:rsid w:val="377C84FB"/>
    <w:rsid w:val="377F9256"/>
    <w:rsid w:val="377FD787"/>
    <w:rsid w:val="37801D95"/>
    <w:rsid w:val="37811282"/>
    <w:rsid w:val="37814A90"/>
    <w:rsid w:val="378561CF"/>
    <w:rsid w:val="3786481F"/>
    <w:rsid w:val="37877DE9"/>
    <w:rsid w:val="378E0111"/>
    <w:rsid w:val="3794E299"/>
    <w:rsid w:val="379871F7"/>
    <w:rsid w:val="379CBFC8"/>
    <w:rsid w:val="37A4CA2B"/>
    <w:rsid w:val="37A5CF90"/>
    <w:rsid w:val="37A8B157"/>
    <w:rsid w:val="37AB5040"/>
    <w:rsid w:val="37ABACD3"/>
    <w:rsid w:val="37B49B78"/>
    <w:rsid w:val="37B700E2"/>
    <w:rsid w:val="37BB9479"/>
    <w:rsid w:val="37C1424B"/>
    <w:rsid w:val="37C37CE1"/>
    <w:rsid w:val="37C58952"/>
    <w:rsid w:val="37C6BAB4"/>
    <w:rsid w:val="37C7830A"/>
    <w:rsid w:val="37C8260E"/>
    <w:rsid w:val="37C8ED19"/>
    <w:rsid w:val="37C8FB01"/>
    <w:rsid w:val="37CA483B"/>
    <w:rsid w:val="37CA519A"/>
    <w:rsid w:val="37CC9CC3"/>
    <w:rsid w:val="37CCC52A"/>
    <w:rsid w:val="37CD8410"/>
    <w:rsid w:val="37CD9ADE"/>
    <w:rsid w:val="37CDC14F"/>
    <w:rsid w:val="37CE635D"/>
    <w:rsid w:val="37D1D771"/>
    <w:rsid w:val="37D2153B"/>
    <w:rsid w:val="37D34D08"/>
    <w:rsid w:val="37D62BDA"/>
    <w:rsid w:val="37D71934"/>
    <w:rsid w:val="37D7E017"/>
    <w:rsid w:val="37D7E524"/>
    <w:rsid w:val="37DB3244"/>
    <w:rsid w:val="37DBAF2C"/>
    <w:rsid w:val="37DCF049"/>
    <w:rsid w:val="37E1666D"/>
    <w:rsid w:val="37E2027F"/>
    <w:rsid w:val="37E41F49"/>
    <w:rsid w:val="37E7B439"/>
    <w:rsid w:val="37EA59F2"/>
    <w:rsid w:val="37ECD9E6"/>
    <w:rsid w:val="37EE5183"/>
    <w:rsid w:val="37F0D8C5"/>
    <w:rsid w:val="37F144A4"/>
    <w:rsid w:val="37F6C279"/>
    <w:rsid w:val="37FA1DC3"/>
    <w:rsid w:val="37FD3724"/>
    <w:rsid w:val="37FE8F62"/>
    <w:rsid w:val="38001244"/>
    <w:rsid w:val="3807A7C6"/>
    <w:rsid w:val="3807AF3D"/>
    <w:rsid w:val="380849FC"/>
    <w:rsid w:val="380C1CD8"/>
    <w:rsid w:val="380D5E31"/>
    <w:rsid w:val="380E433A"/>
    <w:rsid w:val="38105712"/>
    <w:rsid w:val="3814C5EC"/>
    <w:rsid w:val="38172DA6"/>
    <w:rsid w:val="38178B69"/>
    <w:rsid w:val="38183B57"/>
    <w:rsid w:val="38198596"/>
    <w:rsid w:val="381AB4D5"/>
    <w:rsid w:val="381B531F"/>
    <w:rsid w:val="381BB6FA"/>
    <w:rsid w:val="381D9CC9"/>
    <w:rsid w:val="381E78A9"/>
    <w:rsid w:val="3820FDF8"/>
    <w:rsid w:val="3821DE8E"/>
    <w:rsid w:val="3823683A"/>
    <w:rsid w:val="38263E23"/>
    <w:rsid w:val="382765C7"/>
    <w:rsid w:val="3827F1DE"/>
    <w:rsid w:val="382BBF29"/>
    <w:rsid w:val="382C8988"/>
    <w:rsid w:val="382D78E5"/>
    <w:rsid w:val="382FD4C8"/>
    <w:rsid w:val="38334326"/>
    <w:rsid w:val="3833D490"/>
    <w:rsid w:val="38356FAA"/>
    <w:rsid w:val="383968D6"/>
    <w:rsid w:val="383DE408"/>
    <w:rsid w:val="38413051"/>
    <w:rsid w:val="38420550"/>
    <w:rsid w:val="3842C5F7"/>
    <w:rsid w:val="384576D6"/>
    <w:rsid w:val="3845824A"/>
    <w:rsid w:val="3845DB68"/>
    <w:rsid w:val="3848815C"/>
    <w:rsid w:val="38489E73"/>
    <w:rsid w:val="384A04D3"/>
    <w:rsid w:val="384D5538"/>
    <w:rsid w:val="384F522F"/>
    <w:rsid w:val="38524BAA"/>
    <w:rsid w:val="38525697"/>
    <w:rsid w:val="38540B98"/>
    <w:rsid w:val="3855CA57"/>
    <w:rsid w:val="38579CCA"/>
    <w:rsid w:val="3857E8CA"/>
    <w:rsid w:val="3858E903"/>
    <w:rsid w:val="3859BFAE"/>
    <w:rsid w:val="385CBA63"/>
    <w:rsid w:val="385DE2B4"/>
    <w:rsid w:val="385EA023"/>
    <w:rsid w:val="385EF311"/>
    <w:rsid w:val="38641FE4"/>
    <w:rsid w:val="3864B32E"/>
    <w:rsid w:val="38669EBD"/>
    <w:rsid w:val="3869ADA1"/>
    <w:rsid w:val="386A6FFE"/>
    <w:rsid w:val="386E8CB2"/>
    <w:rsid w:val="3871ECE2"/>
    <w:rsid w:val="38735BE0"/>
    <w:rsid w:val="38737F17"/>
    <w:rsid w:val="3875852F"/>
    <w:rsid w:val="3876E820"/>
    <w:rsid w:val="3877C183"/>
    <w:rsid w:val="387BA06F"/>
    <w:rsid w:val="3884848C"/>
    <w:rsid w:val="3884863E"/>
    <w:rsid w:val="3886B539"/>
    <w:rsid w:val="3887D783"/>
    <w:rsid w:val="38880A33"/>
    <w:rsid w:val="388C6959"/>
    <w:rsid w:val="388F6514"/>
    <w:rsid w:val="389E410A"/>
    <w:rsid w:val="389F6F4B"/>
    <w:rsid w:val="38A3D07B"/>
    <w:rsid w:val="38A44188"/>
    <w:rsid w:val="38A7EAF0"/>
    <w:rsid w:val="38A9C828"/>
    <w:rsid w:val="38AEBD89"/>
    <w:rsid w:val="38B1F83B"/>
    <w:rsid w:val="38C0495C"/>
    <w:rsid w:val="38C33258"/>
    <w:rsid w:val="38CA74F5"/>
    <w:rsid w:val="38CDCFE0"/>
    <w:rsid w:val="38D23B18"/>
    <w:rsid w:val="38D30E83"/>
    <w:rsid w:val="38D44529"/>
    <w:rsid w:val="38D5CDC3"/>
    <w:rsid w:val="38D702C5"/>
    <w:rsid w:val="38D81702"/>
    <w:rsid w:val="38DF2975"/>
    <w:rsid w:val="38DFF289"/>
    <w:rsid w:val="38E18ED0"/>
    <w:rsid w:val="38E7E4FF"/>
    <w:rsid w:val="38ECAC3E"/>
    <w:rsid w:val="38F09C98"/>
    <w:rsid w:val="38F6EF9C"/>
    <w:rsid w:val="38FD4451"/>
    <w:rsid w:val="38FFC69F"/>
    <w:rsid w:val="39012721"/>
    <w:rsid w:val="3904061D"/>
    <w:rsid w:val="39076613"/>
    <w:rsid w:val="39094BF3"/>
    <w:rsid w:val="390CDFDC"/>
    <w:rsid w:val="390F6D2E"/>
    <w:rsid w:val="391058EF"/>
    <w:rsid w:val="39142F0E"/>
    <w:rsid w:val="39143970"/>
    <w:rsid w:val="3919D95C"/>
    <w:rsid w:val="391C3082"/>
    <w:rsid w:val="39249D8C"/>
    <w:rsid w:val="3925CD43"/>
    <w:rsid w:val="392B84D9"/>
    <w:rsid w:val="392CC7A4"/>
    <w:rsid w:val="392D6BE3"/>
    <w:rsid w:val="393376A0"/>
    <w:rsid w:val="39339847"/>
    <w:rsid w:val="3934D518"/>
    <w:rsid w:val="3935F3BA"/>
    <w:rsid w:val="393748F6"/>
    <w:rsid w:val="3937D517"/>
    <w:rsid w:val="393D49DA"/>
    <w:rsid w:val="3940BF58"/>
    <w:rsid w:val="39419A0E"/>
    <w:rsid w:val="39430FB5"/>
    <w:rsid w:val="394AF9C2"/>
    <w:rsid w:val="394B9C1E"/>
    <w:rsid w:val="394C89F7"/>
    <w:rsid w:val="3950FCC4"/>
    <w:rsid w:val="39512D56"/>
    <w:rsid w:val="3951B394"/>
    <w:rsid w:val="3952CE58"/>
    <w:rsid w:val="395384BB"/>
    <w:rsid w:val="3955EBBD"/>
    <w:rsid w:val="3956C026"/>
    <w:rsid w:val="39585540"/>
    <w:rsid w:val="395C7259"/>
    <w:rsid w:val="39683E40"/>
    <w:rsid w:val="3968A755"/>
    <w:rsid w:val="3968F66B"/>
    <w:rsid w:val="396A8CF5"/>
    <w:rsid w:val="396B9DA7"/>
    <w:rsid w:val="396DAAC1"/>
    <w:rsid w:val="3971D507"/>
    <w:rsid w:val="3975EA01"/>
    <w:rsid w:val="397A0832"/>
    <w:rsid w:val="397CE085"/>
    <w:rsid w:val="397D7E64"/>
    <w:rsid w:val="39822B57"/>
    <w:rsid w:val="39827ECB"/>
    <w:rsid w:val="3984AB22"/>
    <w:rsid w:val="3988AED6"/>
    <w:rsid w:val="3988DAA1"/>
    <w:rsid w:val="398D5D6F"/>
    <w:rsid w:val="3990330C"/>
    <w:rsid w:val="39942D26"/>
    <w:rsid w:val="39957F4A"/>
    <w:rsid w:val="3997D8C6"/>
    <w:rsid w:val="39980C20"/>
    <w:rsid w:val="399B163D"/>
    <w:rsid w:val="399CF60C"/>
    <w:rsid w:val="39A175DE"/>
    <w:rsid w:val="39A3AF28"/>
    <w:rsid w:val="39A4FBB0"/>
    <w:rsid w:val="39A7D6D8"/>
    <w:rsid w:val="39AB5DC1"/>
    <w:rsid w:val="39ABD131"/>
    <w:rsid w:val="39AD5FFC"/>
    <w:rsid w:val="39B0A18C"/>
    <w:rsid w:val="39B31B6B"/>
    <w:rsid w:val="39B4BDC0"/>
    <w:rsid w:val="39B68E37"/>
    <w:rsid w:val="39B8CEE1"/>
    <w:rsid w:val="39BD45A2"/>
    <w:rsid w:val="39BFB14B"/>
    <w:rsid w:val="39C639C3"/>
    <w:rsid w:val="39C91D0F"/>
    <w:rsid w:val="39C9B46A"/>
    <w:rsid w:val="39CB6C33"/>
    <w:rsid w:val="39CD6F93"/>
    <w:rsid w:val="39CDEFAF"/>
    <w:rsid w:val="39D05DAF"/>
    <w:rsid w:val="39D11C43"/>
    <w:rsid w:val="39D801E0"/>
    <w:rsid w:val="39D85D8B"/>
    <w:rsid w:val="39DC4AF1"/>
    <w:rsid w:val="39DF8165"/>
    <w:rsid w:val="39E6DC25"/>
    <w:rsid w:val="39F04514"/>
    <w:rsid w:val="39F10DC0"/>
    <w:rsid w:val="39F134F3"/>
    <w:rsid w:val="39F17942"/>
    <w:rsid w:val="39F27ABD"/>
    <w:rsid w:val="39F5F27C"/>
    <w:rsid w:val="39F9A746"/>
    <w:rsid w:val="3A01F110"/>
    <w:rsid w:val="3A04B2AA"/>
    <w:rsid w:val="3A0CA3F2"/>
    <w:rsid w:val="3A0E2349"/>
    <w:rsid w:val="3A0E97D5"/>
    <w:rsid w:val="3A0F6EA7"/>
    <w:rsid w:val="3A0FDA26"/>
    <w:rsid w:val="3A1312F3"/>
    <w:rsid w:val="3A143E17"/>
    <w:rsid w:val="3A179F78"/>
    <w:rsid w:val="3A1C2698"/>
    <w:rsid w:val="3A1C56B1"/>
    <w:rsid w:val="3A1D87BC"/>
    <w:rsid w:val="3A203078"/>
    <w:rsid w:val="3A20E95C"/>
    <w:rsid w:val="3A21DE8F"/>
    <w:rsid w:val="3A23F2EB"/>
    <w:rsid w:val="3A25771B"/>
    <w:rsid w:val="3A257831"/>
    <w:rsid w:val="3A27AEF6"/>
    <w:rsid w:val="3A379AD3"/>
    <w:rsid w:val="3A3CC749"/>
    <w:rsid w:val="3A3F2650"/>
    <w:rsid w:val="3A41640A"/>
    <w:rsid w:val="3A4294C0"/>
    <w:rsid w:val="3A45907D"/>
    <w:rsid w:val="3A47A108"/>
    <w:rsid w:val="3A4FA131"/>
    <w:rsid w:val="3A52E4FA"/>
    <w:rsid w:val="3A53C6BF"/>
    <w:rsid w:val="3A53DBAB"/>
    <w:rsid w:val="3A547F30"/>
    <w:rsid w:val="3A560B93"/>
    <w:rsid w:val="3A5841A4"/>
    <w:rsid w:val="3A5E652C"/>
    <w:rsid w:val="3A5F3021"/>
    <w:rsid w:val="3A62349C"/>
    <w:rsid w:val="3A654A39"/>
    <w:rsid w:val="3A671F87"/>
    <w:rsid w:val="3A759A5B"/>
    <w:rsid w:val="3A78B029"/>
    <w:rsid w:val="3A7C1E3F"/>
    <w:rsid w:val="3A7D02EC"/>
    <w:rsid w:val="3A7E84B7"/>
    <w:rsid w:val="3A82FDB1"/>
    <w:rsid w:val="3A898746"/>
    <w:rsid w:val="3A8ABA8F"/>
    <w:rsid w:val="3A91736D"/>
    <w:rsid w:val="3A946B4C"/>
    <w:rsid w:val="3A9712E7"/>
    <w:rsid w:val="3A9C5A27"/>
    <w:rsid w:val="3A9CF53D"/>
    <w:rsid w:val="3A9DDE5F"/>
    <w:rsid w:val="3A9E85D5"/>
    <w:rsid w:val="3A9F1C99"/>
    <w:rsid w:val="3A9F2C16"/>
    <w:rsid w:val="3A9F5A78"/>
    <w:rsid w:val="3AA0C4CD"/>
    <w:rsid w:val="3AA1F4D3"/>
    <w:rsid w:val="3AA37FBE"/>
    <w:rsid w:val="3AA5D6E8"/>
    <w:rsid w:val="3AA99951"/>
    <w:rsid w:val="3AAEA414"/>
    <w:rsid w:val="3AB0BDF6"/>
    <w:rsid w:val="3AB2B502"/>
    <w:rsid w:val="3AB35916"/>
    <w:rsid w:val="3AB5214E"/>
    <w:rsid w:val="3AB579D1"/>
    <w:rsid w:val="3AB84AE0"/>
    <w:rsid w:val="3AB8AC77"/>
    <w:rsid w:val="3ABD1207"/>
    <w:rsid w:val="3ABD63F7"/>
    <w:rsid w:val="3ABFBEB9"/>
    <w:rsid w:val="3AC0E274"/>
    <w:rsid w:val="3AC1BD50"/>
    <w:rsid w:val="3AC21AEE"/>
    <w:rsid w:val="3AC5980E"/>
    <w:rsid w:val="3AC78696"/>
    <w:rsid w:val="3AC8DC39"/>
    <w:rsid w:val="3ACA5BB8"/>
    <w:rsid w:val="3ACBD63D"/>
    <w:rsid w:val="3ACFCAE6"/>
    <w:rsid w:val="3AD0FA8B"/>
    <w:rsid w:val="3AD5DE7C"/>
    <w:rsid w:val="3ADBDE28"/>
    <w:rsid w:val="3ADDD5E4"/>
    <w:rsid w:val="3ADDE5F9"/>
    <w:rsid w:val="3AE2C00E"/>
    <w:rsid w:val="3AE80B80"/>
    <w:rsid w:val="3AEAC759"/>
    <w:rsid w:val="3AEBC985"/>
    <w:rsid w:val="3AF0DBC8"/>
    <w:rsid w:val="3AF3F007"/>
    <w:rsid w:val="3AF60515"/>
    <w:rsid w:val="3AF9A243"/>
    <w:rsid w:val="3AFC8805"/>
    <w:rsid w:val="3AFD033D"/>
    <w:rsid w:val="3AFD4E21"/>
    <w:rsid w:val="3B0297FA"/>
    <w:rsid w:val="3B08158C"/>
    <w:rsid w:val="3B0C87E7"/>
    <w:rsid w:val="3B0FED85"/>
    <w:rsid w:val="3B10C12F"/>
    <w:rsid w:val="3B1247AD"/>
    <w:rsid w:val="3B157AFA"/>
    <w:rsid w:val="3B15C85F"/>
    <w:rsid w:val="3B1782AA"/>
    <w:rsid w:val="3B187D76"/>
    <w:rsid w:val="3B1C747A"/>
    <w:rsid w:val="3B1D6B80"/>
    <w:rsid w:val="3B201C00"/>
    <w:rsid w:val="3B24F22A"/>
    <w:rsid w:val="3B28BD3A"/>
    <w:rsid w:val="3B2934FA"/>
    <w:rsid w:val="3B2964D0"/>
    <w:rsid w:val="3B29650A"/>
    <w:rsid w:val="3B2A62CD"/>
    <w:rsid w:val="3B2AD179"/>
    <w:rsid w:val="3B303D81"/>
    <w:rsid w:val="3B34BA9A"/>
    <w:rsid w:val="3B3565F3"/>
    <w:rsid w:val="3B37BE58"/>
    <w:rsid w:val="3B3D892B"/>
    <w:rsid w:val="3B414F18"/>
    <w:rsid w:val="3B42BD5F"/>
    <w:rsid w:val="3B48B255"/>
    <w:rsid w:val="3B498522"/>
    <w:rsid w:val="3B4BF10B"/>
    <w:rsid w:val="3B537074"/>
    <w:rsid w:val="3B54AD23"/>
    <w:rsid w:val="3B563685"/>
    <w:rsid w:val="3B563EBE"/>
    <w:rsid w:val="3B58C2A4"/>
    <w:rsid w:val="3B596BD8"/>
    <w:rsid w:val="3B5AE680"/>
    <w:rsid w:val="3B5DE695"/>
    <w:rsid w:val="3B5DECAD"/>
    <w:rsid w:val="3B5FE82B"/>
    <w:rsid w:val="3B6032DF"/>
    <w:rsid w:val="3B621191"/>
    <w:rsid w:val="3B632117"/>
    <w:rsid w:val="3B65B28A"/>
    <w:rsid w:val="3B696C0F"/>
    <w:rsid w:val="3B6B31A8"/>
    <w:rsid w:val="3B6E0979"/>
    <w:rsid w:val="3B6F0455"/>
    <w:rsid w:val="3B704CBD"/>
    <w:rsid w:val="3B7504D1"/>
    <w:rsid w:val="3B8064BC"/>
    <w:rsid w:val="3B82A877"/>
    <w:rsid w:val="3B83972D"/>
    <w:rsid w:val="3B868EDC"/>
    <w:rsid w:val="3B89E682"/>
    <w:rsid w:val="3B8F7489"/>
    <w:rsid w:val="3B91ECCC"/>
    <w:rsid w:val="3B9F5A98"/>
    <w:rsid w:val="3BA0A599"/>
    <w:rsid w:val="3BA2EFD2"/>
    <w:rsid w:val="3BA84CE9"/>
    <w:rsid w:val="3BB2424A"/>
    <w:rsid w:val="3BB45266"/>
    <w:rsid w:val="3BB543A1"/>
    <w:rsid w:val="3BB87EE9"/>
    <w:rsid w:val="3BB920AC"/>
    <w:rsid w:val="3BBB02F6"/>
    <w:rsid w:val="3BBBF222"/>
    <w:rsid w:val="3BBD5FE6"/>
    <w:rsid w:val="3BC088FF"/>
    <w:rsid w:val="3BC0A35A"/>
    <w:rsid w:val="3BC0B65A"/>
    <w:rsid w:val="3BC3A70E"/>
    <w:rsid w:val="3BC7E689"/>
    <w:rsid w:val="3BD3FFC8"/>
    <w:rsid w:val="3BDF077B"/>
    <w:rsid w:val="3BE08E07"/>
    <w:rsid w:val="3BE4471D"/>
    <w:rsid w:val="3BE5B3ED"/>
    <w:rsid w:val="3BE6E053"/>
    <w:rsid w:val="3BE90E3B"/>
    <w:rsid w:val="3BEB124F"/>
    <w:rsid w:val="3BEB6DF9"/>
    <w:rsid w:val="3BF18E13"/>
    <w:rsid w:val="3BF81632"/>
    <w:rsid w:val="3BF8606D"/>
    <w:rsid w:val="3BF8A786"/>
    <w:rsid w:val="3BFDF44C"/>
    <w:rsid w:val="3C019276"/>
    <w:rsid w:val="3C02D642"/>
    <w:rsid w:val="3C03AB49"/>
    <w:rsid w:val="3C07A9D7"/>
    <w:rsid w:val="3C09CEB6"/>
    <w:rsid w:val="3C0DF005"/>
    <w:rsid w:val="3C105AB2"/>
    <w:rsid w:val="3C130C5E"/>
    <w:rsid w:val="3C17E94B"/>
    <w:rsid w:val="3C191C9E"/>
    <w:rsid w:val="3C1969AC"/>
    <w:rsid w:val="3C1AEDE9"/>
    <w:rsid w:val="3C1ED2C0"/>
    <w:rsid w:val="3C1F7AF5"/>
    <w:rsid w:val="3C1FC1C6"/>
    <w:rsid w:val="3C21FF0C"/>
    <w:rsid w:val="3C27AF3E"/>
    <w:rsid w:val="3C2C585C"/>
    <w:rsid w:val="3C356C5F"/>
    <w:rsid w:val="3C3A885B"/>
    <w:rsid w:val="3C3FFC56"/>
    <w:rsid w:val="3C41D441"/>
    <w:rsid w:val="3C45E227"/>
    <w:rsid w:val="3C463F62"/>
    <w:rsid w:val="3C4660DA"/>
    <w:rsid w:val="3C486BDD"/>
    <w:rsid w:val="3C49CAFD"/>
    <w:rsid w:val="3C4A28F3"/>
    <w:rsid w:val="3C4B87F1"/>
    <w:rsid w:val="3C4BD033"/>
    <w:rsid w:val="3C502E6E"/>
    <w:rsid w:val="3C573B21"/>
    <w:rsid w:val="3C586756"/>
    <w:rsid w:val="3C5F068F"/>
    <w:rsid w:val="3C610C1C"/>
    <w:rsid w:val="3C61A945"/>
    <w:rsid w:val="3C631965"/>
    <w:rsid w:val="3C66DFDD"/>
    <w:rsid w:val="3C7598FD"/>
    <w:rsid w:val="3C76C939"/>
    <w:rsid w:val="3C7942F7"/>
    <w:rsid w:val="3C7CF6F1"/>
    <w:rsid w:val="3C832437"/>
    <w:rsid w:val="3C854C14"/>
    <w:rsid w:val="3C87AF7E"/>
    <w:rsid w:val="3C8984BD"/>
    <w:rsid w:val="3C8BA85E"/>
    <w:rsid w:val="3C8E4401"/>
    <w:rsid w:val="3C937167"/>
    <w:rsid w:val="3C953103"/>
    <w:rsid w:val="3C95E2B6"/>
    <w:rsid w:val="3C99BBF0"/>
    <w:rsid w:val="3C9AE832"/>
    <w:rsid w:val="3C9E7141"/>
    <w:rsid w:val="3C9F1A88"/>
    <w:rsid w:val="3CA00EFA"/>
    <w:rsid w:val="3CA0B303"/>
    <w:rsid w:val="3CA1B05E"/>
    <w:rsid w:val="3CA7FEB9"/>
    <w:rsid w:val="3CAAD213"/>
    <w:rsid w:val="3CACA1AE"/>
    <w:rsid w:val="3CAF25E7"/>
    <w:rsid w:val="3CB0EC69"/>
    <w:rsid w:val="3CB1BA74"/>
    <w:rsid w:val="3CB1E572"/>
    <w:rsid w:val="3CB292D4"/>
    <w:rsid w:val="3CB5F62E"/>
    <w:rsid w:val="3CB6C827"/>
    <w:rsid w:val="3CB7C026"/>
    <w:rsid w:val="3CB864BB"/>
    <w:rsid w:val="3CBAF384"/>
    <w:rsid w:val="3CBE5A91"/>
    <w:rsid w:val="3CC0EC96"/>
    <w:rsid w:val="3CC14870"/>
    <w:rsid w:val="3CC357EA"/>
    <w:rsid w:val="3CC506A8"/>
    <w:rsid w:val="3CC82C9C"/>
    <w:rsid w:val="3CCB8F25"/>
    <w:rsid w:val="3CCFBA15"/>
    <w:rsid w:val="3CDBE578"/>
    <w:rsid w:val="3CDDE66E"/>
    <w:rsid w:val="3CDE60CA"/>
    <w:rsid w:val="3CE86812"/>
    <w:rsid w:val="3CE9C27E"/>
    <w:rsid w:val="3CEC6984"/>
    <w:rsid w:val="3CEDB30D"/>
    <w:rsid w:val="3CEDC197"/>
    <w:rsid w:val="3CF281AD"/>
    <w:rsid w:val="3CF40AA5"/>
    <w:rsid w:val="3CF4D9EA"/>
    <w:rsid w:val="3CF8EA27"/>
    <w:rsid w:val="3CFB5B02"/>
    <w:rsid w:val="3CFC13CC"/>
    <w:rsid w:val="3CFC27CE"/>
    <w:rsid w:val="3CFCD05E"/>
    <w:rsid w:val="3D02072B"/>
    <w:rsid w:val="3D09267C"/>
    <w:rsid w:val="3D118188"/>
    <w:rsid w:val="3D11DB02"/>
    <w:rsid w:val="3D1217D8"/>
    <w:rsid w:val="3D16B9B2"/>
    <w:rsid w:val="3D2193E2"/>
    <w:rsid w:val="3D2353BE"/>
    <w:rsid w:val="3D2370F6"/>
    <w:rsid w:val="3D23F5CE"/>
    <w:rsid w:val="3D24D5AA"/>
    <w:rsid w:val="3D26BAFC"/>
    <w:rsid w:val="3D29485B"/>
    <w:rsid w:val="3D2DC3F0"/>
    <w:rsid w:val="3D2E8A90"/>
    <w:rsid w:val="3D3020EC"/>
    <w:rsid w:val="3D33680C"/>
    <w:rsid w:val="3D3829DE"/>
    <w:rsid w:val="3D437FBC"/>
    <w:rsid w:val="3D4442BD"/>
    <w:rsid w:val="3D44C9EB"/>
    <w:rsid w:val="3D48F265"/>
    <w:rsid w:val="3D49D35C"/>
    <w:rsid w:val="3D4B504B"/>
    <w:rsid w:val="3D4E1D53"/>
    <w:rsid w:val="3D536732"/>
    <w:rsid w:val="3D57ECA5"/>
    <w:rsid w:val="3D5C95CD"/>
    <w:rsid w:val="3D5CE8F2"/>
    <w:rsid w:val="3D601FA8"/>
    <w:rsid w:val="3D6555D6"/>
    <w:rsid w:val="3D65AE4B"/>
    <w:rsid w:val="3D671A0D"/>
    <w:rsid w:val="3D6B8D6B"/>
    <w:rsid w:val="3D6FB485"/>
    <w:rsid w:val="3D70CB57"/>
    <w:rsid w:val="3D7B27A6"/>
    <w:rsid w:val="3D80C87A"/>
    <w:rsid w:val="3D81A462"/>
    <w:rsid w:val="3D876281"/>
    <w:rsid w:val="3D894CA5"/>
    <w:rsid w:val="3D91CB66"/>
    <w:rsid w:val="3D93A5D1"/>
    <w:rsid w:val="3D9AAB4F"/>
    <w:rsid w:val="3D9B88CA"/>
    <w:rsid w:val="3DA1135B"/>
    <w:rsid w:val="3DA2F167"/>
    <w:rsid w:val="3DA3A5C2"/>
    <w:rsid w:val="3DA43BB5"/>
    <w:rsid w:val="3DA564E6"/>
    <w:rsid w:val="3DA69BEE"/>
    <w:rsid w:val="3DB0A0C5"/>
    <w:rsid w:val="3DB5D066"/>
    <w:rsid w:val="3DB6EF4E"/>
    <w:rsid w:val="3DBC9ED6"/>
    <w:rsid w:val="3DCAC740"/>
    <w:rsid w:val="3DCBA710"/>
    <w:rsid w:val="3DCEEFA0"/>
    <w:rsid w:val="3DD0431B"/>
    <w:rsid w:val="3DD1499A"/>
    <w:rsid w:val="3DD29E99"/>
    <w:rsid w:val="3DD2BD69"/>
    <w:rsid w:val="3DD7355C"/>
    <w:rsid w:val="3DD9FAA4"/>
    <w:rsid w:val="3DDE4BF2"/>
    <w:rsid w:val="3DE16829"/>
    <w:rsid w:val="3DE85E6E"/>
    <w:rsid w:val="3DEB9A96"/>
    <w:rsid w:val="3DF3BE12"/>
    <w:rsid w:val="3DF3BE86"/>
    <w:rsid w:val="3DF5A68F"/>
    <w:rsid w:val="3DF84940"/>
    <w:rsid w:val="3DFF88CB"/>
    <w:rsid w:val="3E01261C"/>
    <w:rsid w:val="3E02B0A9"/>
    <w:rsid w:val="3E02B9F9"/>
    <w:rsid w:val="3E06502E"/>
    <w:rsid w:val="3E075F77"/>
    <w:rsid w:val="3E08EC79"/>
    <w:rsid w:val="3E0A599D"/>
    <w:rsid w:val="3E0D3070"/>
    <w:rsid w:val="3E0FD257"/>
    <w:rsid w:val="3E14F1A4"/>
    <w:rsid w:val="3E1797B3"/>
    <w:rsid w:val="3E17C531"/>
    <w:rsid w:val="3E187A3C"/>
    <w:rsid w:val="3E19F716"/>
    <w:rsid w:val="3E1BFC75"/>
    <w:rsid w:val="3E1C49F5"/>
    <w:rsid w:val="3E1E4BA1"/>
    <w:rsid w:val="3E1F666B"/>
    <w:rsid w:val="3E2035E0"/>
    <w:rsid w:val="3E24F1AF"/>
    <w:rsid w:val="3E2CB1B9"/>
    <w:rsid w:val="3E2F0690"/>
    <w:rsid w:val="3E35A5B3"/>
    <w:rsid w:val="3E35D048"/>
    <w:rsid w:val="3E386B9F"/>
    <w:rsid w:val="3E3C345F"/>
    <w:rsid w:val="3E3C4227"/>
    <w:rsid w:val="3E3DD809"/>
    <w:rsid w:val="3E47F67F"/>
    <w:rsid w:val="3E4825E0"/>
    <w:rsid w:val="3E49922B"/>
    <w:rsid w:val="3E4C91B3"/>
    <w:rsid w:val="3E4F0A01"/>
    <w:rsid w:val="3E528F16"/>
    <w:rsid w:val="3E58533D"/>
    <w:rsid w:val="3E59CCAD"/>
    <w:rsid w:val="3E5D51E8"/>
    <w:rsid w:val="3E614986"/>
    <w:rsid w:val="3E61B0A1"/>
    <w:rsid w:val="3E68A1EC"/>
    <w:rsid w:val="3E696E71"/>
    <w:rsid w:val="3E6C23E5"/>
    <w:rsid w:val="3E6C6F90"/>
    <w:rsid w:val="3E72BE89"/>
    <w:rsid w:val="3E73D7C9"/>
    <w:rsid w:val="3E742D29"/>
    <w:rsid w:val="3E77C8DC"/>
    <w:rsid w:val="3E7AAE47"/>
    <w:rsid w:val="3E811C6C"/>
    <w:rsid w:val="3E882EE2"/>
    <w:rsid w:val="3E949B27"/>
    <w:rsid w:val="3E98BF96"/>
    <w:rsid w:val="3E9BA295"/>
    <w:rsid w:val="3E9F6200"/>
    <w:rsid w:val="3EA41713"/>
    <w:rsid w:val="3EA874A1"/>
    <w:rsid w:val="3EA9EDEF"/>
    <w:rsid w:val="3EADFDEE"/>
    <w:rsid w:val="3EAF551A"/>
    <w:rsid w:val="3EB88256"/>
    <w:rsid w:val="3EBD6B86"/>
    <w:rsid w:val="3EC4CA14"/>
    <w:rsid w:val="3EC7C76C"/>
    <w:rsid w:val="3ED000B1"/>
    <w:rsid w:val="3ED224CD"/>
    <w:rsid w:val="3ED2EA94"/>
    <w:rsid w:val="3ED65039"/>
    <w:rsid w:val="3ED7E5EF"/>
    <w:rsid w:val="3EDB1767"/>
    <w:rsid w:val="3EDC1CA4"/>
    <w:rsid w:val="3EE32EB8"/>
    <w:rsid w:val="3EE3ABA1"/>
    <w:rsid w:val="3EE498E1"/>
    <w:rsid w:val="3EE73220"/>
    <w:rsid w:val="3EE82EEE"/>
    <w:rsid w:val="3EEB2CD5"/>
    <w:rsid w:val="3EEC93F3"/>
    <w:rsid w:val="3EF236CD"/>
    <w:rsid w:val="3EF56D05"/>
    <w:rsid w:val="3EF77F67"/>
    <w:rsid w:val="3EF8C038"/>
    <w:rsid w:val="3EFA9684"/>
    <w:rsid w:val="3EFD4C27"/>
    <w:rsid w:val="3F0091E9"/>
    <w:rsid w:val="3F0107E8"/>
    <w:rsid w:val="3F029F27"/>
    <w:rsid w:val="3F092E56"/>
    <w:rsid w:val="3F0A675C"/>
    <w:rsid w:val="3F0D8CD4"/>
    <w:rsid w:val="3F12B303"/>
    <w:rsid w:val="3F16B421"/>
    <w:rsid w:val="3F1EC7F3"/>
    <w:rsid w:val="3F201177"/>
    <w:rsid w:val="3F23E37F"/>
    <w:rsid w:val="3F26E094"/>
    <w:rsid w:val="3F27014D"/>
    <w:rsid w:val="3F29ECC9"/>
    <w:rsid w:val="3F2BC8FB"/>
    <w:rsid w:val="3F32D061"/>
    <w:rsid w:val="3F34B895"/>
    <w:rsid w:val="3F364022"/>
    <w:rsid w:val="3F384EAA"/>
    <w:rsid w:val="3F38AA4F"/>
    <w:rsid w:val="3F3A8B6F"/>
    <w:rsid w:val="3F3D3614"/>
    <w:rsid w:val="3F3DF3FB"/>
    <w:rsid w:val="3F42202A"/>
    <w:rsid w:val="3F44BA3D"/>
    <w:rsid w:val="3F45919A"/>
    <w:rsid w:val="3F474A9A"/>
    <w:rsid w:val="3F47DD77"/>
    <w:rsid w:val="3F4B51B6"/>
    <w:rsid w:val="3F502CDE"/>
    <w:rsid w:val="3F54CE98"/>
    <w:rsid w:val="3F594C3D"/>
    <w:rsid w:val="3F5969FE"/>
    <w:rsid w:val="3F606B55"/>
    <w:rsid w:val="3F63339E"/>
    <w:rsid w:val="3F65D674"/>
    <w:rsid w:val="3F68B66C"/>
    <w:rsid w:val="3F710040"/>
    <w:rsid w:val="3F746B14"/>
    <w:rsid w:val="3F760968"/>
    <w:rsid w:val="3F7612B9"/>
    <w:rsid w:val="3F76E848"/>
    <w:rsid w:val="3F772892"/>
    <w:rsid w:val="3F7BFB4C"/>
    <w:rsid w:val="3F7DAFF5"/>
    <w:rsid w:val="3F82CAEC"/>
    <w:rsid w:val="3F885D61"/>
    <w:rsid w:val="3F8AF979"/>
    <w:rsid w:val="3F8C6C75"/>
    <w:rsid w:val="3F8CE5A2"/>
    <w:rsid w:val="3F8DAE14"/>
    <w:rsid w:val="3F8E5996"/>
    <w:rsid w:val="3F8F5800"/>
    <w:rsid w:val="3F93E699"/>
    <w:rsid w:val="3F96A2B5"/>
    <w:rsid w:val="3F9DC48E"/>
    <w:rsid w:val="3F9E7DB9"/>
    <w:rsid w:val="3F9F2BEA"/>
    <w:rsid w:val="3FA06EEB"/>
    <w:rsid w:val="3FA2DEF1"/>
    <w:rsid w:val="3FA4D3EC"/>
    <w:rsid w:val="3FA88655"/>
    <w:rsid w:val="3FA88864"/>
    <w:rsid w:val="3FAB0FFA"/>
    <w:rsid w:val="3FAD22B3"/>
    <w:rsid w:val="3FB0AAD2"/>
    <w:rsid w:val="3FB1A2F0"/>
    <w:rsid w:val="3FB34F0D"/>
    <w:rsid w:val="3FB581E1"/>
    <w:rsid w:val="3FB7056E"/>
    <w:rsid w:val="3FBCDD2C"/>
    <w:rsid w:val="3FC5B590"/>
    <w:rsid w:val="3FC69853"/>
    <w:rsid w:val="3FCB48E5"/>
    <w:rsid w:val="3FCDD2CB"/>
    <w:rsid w:val="3FCE0064"/>
    <w:rsid w:val="3FD2AC8D"/>
    <w:rsid w:val="3FD2F3E9"/>
    <w:rsid w:val="3FD8BC16"/>
    <w:rsid w:val="3FDF534E"/>
    <w:rsid w:val="3FE3D5FB"/>
    <w:rsid w:val="3FE72317"/>
    <w:rsid w:val="3FE7355F"/>
    <w:rsid w:val="3FE7403C"/>
    <w:rsid w:val="3FEA2E14"/>
    <w:rsid w:val="3FEA402D"/>
    <w:rsid w:val="3FEA5203"/>
    <w:rsid w:val="3FEAC9DB"/>
    <w:rsid w:val="3FED9062"/>
    <w:rsid w:val="3FEFA2E5"/>
    <w:rsid w:val="3FF82569"/>
    <w:rsid w:val="3FF8EAA1"/>
    <w:rsid w:val="400078BA"/>
    <w:rsid w:val="4000AC6F"/>
    <w:rsid w:val="40028780"/>
    <w:rsid w:val="4002AA1F"/>
    <w:rsid w:val="400464BE"/>
    <w:rsid w:val="40086AF1"/>
    <w:rsid w:val="40110BA3"/>
    <w:rsid w:val="4012E713"/>
    <w:rsid w:val="401588E2"/>
    <w:rsid w:val="4016D548"/>
    <w:rsid w:val="401A87C1"/>
    <w:rsid w:val="401AAA27"/>
    <w:rsid w:val="401C584E"/>
    <w:rsid w:val="401E4F31"/>
    <w:rsid w:val="4021ACC5"/>
    <w:rsid w:val="402BA931"/>
    <w:rsid w:val="402BAE2E"/>
    <w:rsid w:val="402C88FD"/>
    <w:rsid w:val="402CD361"/>
    <w:rsid w:val="402D11C2"/>
    <w:rsid w:val="402DB151"/>
    <w:rsid w:val="402F336E"/>
    <w:rsid w:val="40302297"/>
    <w:rsid w:val="403140C9"/>
    <w:rsid w:val="403223AB"/>
    <w:rsid w:val="4032D56F"/>
    <w:rsid w:val="40341121"/>
    <w:rsid w:val="40394898"/>
    <w:rsid w:val="40410728"/>
    <w:rsid w:val="40419F62"/>
    <w:rsid w:val="40430863"/>
    <w:rsid w:val="40453350"/>
    <w:rsid w:val="4045F53D"/>
    <w:rsid w:val="4048A630"/>
    <w:rsid w:val="404BAF78"/>
    <w:rsid w:val="404E8E2F"/>
    <w:rsid w:val="40509241"/>
    <w:rsid w:val="4052151E"/>
    <w:rsid w:val="40549CA7"/>
    <w:rsid w:val="4055059E"/>
    <w:rsid w:val="405A4DA7"/>
    <w:rsid w:val="405C7062"/>
    <w:rsid w:val="405C899B"/>
    <w:rsid w:val="405ECC9C"/>
    <w:rsid w:val="405F5E78"/>
    <w:rsid w:val="4060034E"/>
    <w:rsid w:val="40626D83"/>
    <w:rsid w:val="406B947B"/>
    <w:rsid w:val="406C0CAD"/>
    <w:rsid w:val="406FC50F"/>
    <w:rsid w:val="40742E4A"/>
    <w:rsid w:val="40776E93"/>
    <w:rsid w:val="407773B3"/>
    <w:rsid w:val="4077F8BB"/>
    <w:rsid w:val="407A8843"/>
    <w:rsid w:val="407D010A"/>
    <w:rsid w:val="407EAF7D"/>
    <w:rsid w:val="407EFD0A"/>
    <w:rsid w:val="407FB05E"/>
    <w:rsid w:val="40807ABC"/>
    <w:rsid w:val="4080A6B8"/>
    <w:rsid w:val="40843BCB"/>
    <w:rsid w:val="40A11E6F"/>
    <w:rsid w:val="40A143E3"/>
    <w:rsid w:val="40A94038"/>
    <w:rsid w:val="40A97EC1"/>
    <w:rsid w:val="40AA7B41"/>
    <w:rsid w:val="40ABFCDD"/>
    <w:rsid w:val="40AC3BCE"/>
    <w:rsid w:val="40ACE5B0"/>
    <w:rsid w:val="40B086BD"/>
    <w:rsid w:val="40B0942F"/>
    <w:rsid w:val="40B22CBC"/>
    <w:rsid w:val="40B2AE2D"/>
    <w:rsid w:val="40B2E034"/>
    <w:rsid w:val="40B9BF43"/>
    <w:rsid w:val="40BD1540"/>
    <w:rsid w:val="40BE576C"/>
    <w:rsid w:val="40C233AB"/>
    <w:rsid w:val="40C5962B"/>
    <w:rsid w:val="40C82615"/>
    <w:rsid w:val="40C88F6D"/>
    <w:rsid w:val="40D2D713"/>
    <w:rsid w:val="40D2DD43"/>
    <w:rsid w:val="40D36BD9"/>
    <w:rsid w:val="40D488D5"/>
    <w:rsid w:val="40DBD157"/>
    <w:rsid w:val="40DBDA1E"/>
    <w:rsid w:val="40E04549"/>
    <w:rsid w:val="40E8003A"/>
    <w:rsid w:val="40E8BD6B"/>
    <w:rsid w:val="40EB9C01"/>
    <w:rsid w:val="40EB9F2B"/>
    <w:rsid w:val="40F40809"/>
    <w:rsid w:val="40F409C6"/>
    <w:rsid w:val="40F88FD1"/>
    <w:rsid w:val="40F938DC"/>
    <w:rsid w:val="4103522F"/>
    <w:rsid w:val="410475DB"/>
    <w:rsid w:val="4105B06E"/>
    <w:rsid w:val="4106777A"/>
    <w:rsid w:val="4106C751"/>
    <w:rsid w:val="4108F71F"/>
    <w:rsid w:val="410B7E07"/>
    <w:rsid w:val="410E22C1"/>
    <w:rsid w:val="410F9FAC"/>
    <w:rsid w:val="410FC0AE"/>
    <w:rsid w:val="411263DB"/>
    <w:rsid w:val="41135FD0"/>
    <w:rsid w:val="41153DF1"/>
    <w:rsid w:val="4115B150"/>
    <w:rsid w:val="41205D37"/>
    <w:rsid w:val="41225BF4"/>
    <w:rsid w:val="41244992"/>
    <w:rsid w:val="41259F86"/>
    <w:rsid w:val="4128E94E"/>
    <w:rsid w:val="41325C55"/>
    <w:rsid w:val="4136FC8B"/>
    <w:rsid w:val="413C67CF"/>
    <w:rsid w:val="413D055D"/>
    <w:rsid w:val="413DC6FA"/>
    <w:rsid w:val="41429D96"/>
    <w:rsid w:val="4142B071"/>
    <w:rsid w:val="4143BDA7"/>
    <w:rsid w:val="4143F043"/>
    <w:rsid w:val="41442933"/>
    <w:rsid w:val="4148F97D"/>
    <w:rsid w:val="414A0D12"/>
    <w:rsid w:val="414D0970"/>
    <w:rsid w:val="414F40BB"/>
    <w:rsid w:val="4154170B"/>
    <w:rsid w:val="41547F70"/>
    <w:rsid w:val="41555C95"/>
    <w:rsid w:val="4157268C"/>
    <w:rsid w:val="415AFD0A"/>
    <w:rsid w:val="415C300D"/>
    <w:rsid w:val="415CD195"/>
    <w:rsid w:val="415E82E1"/>
    <w:rsid w:val="415F7F4B"/>
    <w:rsid w:val="41646F92"/>
    <w:rsid w:val="41658C03"/>
    <w:rsid w:val="416A7961"/>
    <w:rsid w:val="416AB0C8"/>
    <w:rsid w:val="416B807C"/>
    <w:rsid w:val="416BC0ED"/>
    <w:rsid w:val="416CE8BB"/>
    <w:rsid w:val="417757B7"/>
    <w:rsid w:val="417C583D"/>
    <w:rsid w:val="417CB781"/>
    <w:rsid w:val="417CDCC3"/>
    <w:rsid w:val="418413DD"/>
    <w:rsid w:val="418701FB"/>
    <w:rsid w:val="4188FD06"/>
    <w:rsid w:val="419317E8"/>
    <w:rsid w:val="4195D23D"/>
    <w:rsid w:val="41977D9D"/>
    <w:rsid w:val="4197C2F7"/>
    <w:rsid w:val="419A4A7D"/>
    <w:rsid w:val="419BEB1B"/>
    <w:rsid w:val="41A9273A"/>
    <w:rsid w:val="41B1DD85"/>
    <w:rsid w:val="41B2E20B"/>
    <w:rsid w:val="41B40495"/>
    <w:rsid w:val="41B8A961"/>
    <w:rsid w:val="41BE430B"/>
    <w:rsid w:val="41BF692D"/>
    <w:rsid w:val="41C0F76B"/>
    <w:rsid w:val="41C24F04"/>
    <w:rsid w:val="41C55D23"/>
    <w:rsid w:val="41C88504"/>
    <w:rsid w:val="41C98DCB"/>
    <w:rsid w:val="41CFF503"/>
    <w:rsid w:val="41D2DB8E"/>
    <w:rsid w:val="41D47BE7"/>
    <w:rsid w:val="41D71F83"/>
    <w:rsid w:val="41D8397F"/>
    <w:rsid w:val="41DBE67F"/>
    <w:rsid w:val="41E9DA6F"/>
    <w:rsid w:val="41F054ED"/>
    <w:rsid w:val="41F0F4F8"/>
    <w:rsid w:val="41F76AAA"/>
    <w:rsid w:val="41F873B0"/>
    <w:rsid w:val="41F9CCF0"/>
    <w:rsid w:val="41FDC3D9"/>
    <w:rsid w:val="41FE2696"/>
    <w:rsid w:val="41FF713D"/>
    <w:rsid w:val="42031041"/>
    <w:rsid w:val="420346FB"/>
    <w:rsid w:val="42062D64"/>
    <w:rsid w:val="420EDF66"/>
    <w:rsid w:val="420FD4DE"/>
    <w:rsid w:val="421581AB"/>
    <w:rsid w:val="42158EC2"/>
    <w:rsid w:val="421592B0"/>
    <w:rsid w:val="42185A26"/>
    <w:rsid w:val="421A28D7"/>
    <w:rsid w:val="421B6DB4"/>
    <w:rsid w:val="4221555A"/>
    <w:rsid w:val="42281B0F"/>
    <w:rsid w:val="422B447F"/>
    <w:rsid w:val="422F07EF"/>
    <w:rsid w:val="422FC3D3"/>
    <w:rsid w:val="4230EC8B"/>
    <w:rsid w:val="4233623F"/>
    <w:rsid w:val="4233E9E3"/>
    <w:rsid w:val="423A3287"/>
    <w:rsid w:val="423BAD94"/>
    <w:rsid w:val="4243871B"/>
    <w:rsid w:val="42479AAC"/>
    <w:rsid w:val="4247ADB4"/>
    <w:rsid w:val="42486E6B"/>
    <w:rsid w:val="42490FEB"/>
    <w:rsid w:val="42491293"/>
    <w:rsid w:val="424CD278"/>
    <w:rsid w:val="424E6CE8"/>
    <w:rsid w:val="4251DF9A"/>
    <w:rsid w:val="4258FA0A"/>
    <w:rsid w:val="425A57F0"/>
    <w:rsid w:val="425C9A8A"/>
    <w:rsid w:val="426633F0"/>
    <w:rsid w:val="42713542"/>
    <w:rsid w:val="42718E27"/>
    <w:rsid w:val="42744AF7"/>
    <w:rsid w:val="427D03CA"/>
    <w:rsid w:val="427E04AD"/>
    <w:rsid w:val="427EFB90"/>
    <w:rsid w:val="42807E9D"/>
    <w:rsid w:val="42862409"/>
    <w:rsid w:val="42895E2D"/>
    <w:rsid w:val="4289959E"/>
    <w:rsid w:val="4289BF28"/>
    <w:rsid w:val="428CF8B2"/>
    <w:rsid w:val="428D1B86"/>
    <w:rsid w:val="4293BBE4"/>
    <w:rsid w:val="4293C4B6"/>
    <w:rsid w:val="42949971"/>
    <w:rsid w:val="429623D3"/>
    <w:rsid w:val="429B5062"/>
    <w:rsid w:val="429BB0CE"/>
    <w:rsid w:val="429CE582"/>
    <w:rsid w:val="429E8B15"/>
    <w:rsid w:val="42A82E61"/>
    <w:rsid w:val="42B678CB"/>
    <w:rsid w:val="42B87995"/>
    <w:rsid w:val="42BAC237"/>
    <w:rsid w:val="42BF024C"/>
    <w:rsid w:val="42C4C64E"/>
    <w:rsid w:val="42C523F7"/>
    <w:rsid w:val="42CBF2DA"/>
    <w:rsid w:val="42CE26F2"/>
    <w:rsid w:val="42D456DD"/>
    <w:rsid w:val="42D51AA0"/>
    <w:rsid w:val="42D927A4"/>
    <w:rsid w:val="42DD8C1F"/>
    <w:rsid w:val="42DD8C94"/>
    <w:rsid w:val="42DEE13F"/>
    <w:rsid w:val="42E031E3"/>
    <w:rsid w:val="42E1BFF8"/>
    <w:rsid w:val="42E3E359"/>
    <w:rsid w:val="42E71C53"/>
    <w:rsid w:val="42E75640"/>
    <w:rsid w:val="42E84492"/>
    <w:rsid w:val="42E8DD66"/>
    <w:rsid w:val="42EAF698"/>
    <w:rsid w:val="42EC02AB"/>
    <w:rsid w:val="42ED488E"/>
    <w:rsid w:val="42ED76B5"/>
    <w:rsid w:val="42F0F00D"/>
    <w:rsid w:val="42F0F100"/>
    <w:rsid w:val="42F6AC86"/>
    <w:rsid w:val="42F74298"/>
    <w:rsid w:val="42F87B70"/>
    <w:rsid w:val="42F990B1"/>
    <w:rsid w:val="42FF87E2"/>
    <w:rsid w:val="430020E6"/>
    <w:rsid w:val="4300FF0B"/>
    <w:rsid w:val="43049DF4"/>
    <w:rsid w:val="430B382C"/>
    <w:rsid w:val="430E9779"/>
    <w:rsid w:val="431103CE"/>
    <w:rsid w:val="43146B98"/>
    <w:rsid w:val="4316084E"/>
    <w:rsid w:val="43183801"/>
    <w:rsid w:val="431AE4FC"/>
    <w:rsid w:val="431CE3F8"/>
    <w:rsid w:val="431F757F"/>
    <w:rsid w:val="43217DFF"/>
    <w:rsid w:val="4321D9CD"/>
    <w:rsid w:val="43236F13"/>
    <w:rsid w:val="432936E5"/>
    <w:rsid w:val="432CEA88"/>
    <w:rsid w:val="432D5F98"/>
    <w:rsid w:val="432D8B50"/>
    <w:rsid w:val="432E98F4"/>
    <w:rsid w:val="432F367B"/>
    <w:rsid w:val="432FB434"/>
    <w:rsid w:val="4332AB3A"/>
    <w:rsid w:val="4333E605"/>
    <w:rsid w:val="43351C39"/>
    <w:rsid w:val="4336462D"/>
    <w:rsid w:val="4338F8FB"/>
    <w:rsid w:val="433B0A65"/>
    <w:rsid w:val="43415DB4"/>
    <w:rsid w:val="43426264"/>
    <w:rsid w:val="4342E757"/>
    <w:rsid w:val="4345ED50"/>
    <w:rsid w:val="434653BF"/>
    <w:rsid w:val="43477299"/>
    <w:rsid w:val="43521890"/>
    <w:rsid w:val="43555C30"/>
    <w:rsid w:val="43586411"/>
    <w:rsid w:val="435884AE"/>
    <w:rsid w:val="4363FB66"/>
    <w:rsid w:val="436565AD"/>
    <w:rsid w:val="4367E575"/>
    <w:rsid w:val="436DE7E9"/>
    <w:rsid w:val="4370D86D"/>
    <w:rsid w:val="43728464"/>
    <w:rsid w:val="43755AEB"/>
    <w:rsid w:val="4375D471"/>
    <w:rsid w:val="437C0449"/>
    <w:rsid w:val="4380D2DA"/>
    <w:rsid w:val="4381C628"/>
    <w:rsid w:val="4384C797"/>
    <w:rsid w:val="4384D614"/>
    <w:rsid w:val="4388BD46"/>
    <w:rsid w:val="4389FA29"/>
    <w:rsid w:val="438B8701"/>
    <w:rsid w:val="438C9EF5"/>
    <w:rsid w:val="438CFEDC"/>
    <w:rsid w:val="438D6DA4"/>
    <w:rsid w:val="4391C06F"/>
    <w:rsid w:val="4399B838"/>
    <w:rsid w:val="439FEE22"/>
    <w:rsid w:val="439FF282"/>
    <w:rsid w:val="43A07030"/>
    <w:rsid w:val="43A75D7B"/>
    <w:rsid w:val="43A766F9"/>
    <w:rsid w:val="43A952AF"/>
    <w:rsid w:val="43AA21E4"/>
    <w:rsid w:val="43B2A024"/>
    <w:rsid w:val="43B44560"/>
    <w:rsid w:val="43B9A962"/>
    <w:rsid w:val="43BAA2E7"/>
    <w:rsid w:val="43BC61E1"/>
    <w:rsid w:val="43BD6456"/>
    <w:rsid w:val="43BDD95E"/>
    <w:rsid w:val="43BE2198"/>
    <w:rsid w:val="43BF9CEA"/>
    <w:rsid w:val="43C1F9E4"/>
    <w:rsid w:val="43C7C9A5"/>
    <w:rsid w:val="43C8104F"/>
    <w:rsid w:val="43C88EBA"/>
    <w:rsid w:val="43D2045D"/>
    <w:rsid w:val="43DA3468"/>
    <w:rsid w:val="43DA6BA4"/>
    <w:rsid w:val="43DB07E1"/>
    <w:rsid w:val="43DC8961"/>
    <w:rsid w:val="43DE4975"/>
    <w:rsid w:val="43DFD15A"/>
    <w:rsid w:val="43E1EF45"/>
    <w:rsid w:val="43E4A3D7"/>
    <w:rsid w:val="43E9FD23"/>
    <w:rsid w:val="43EA77B5"/>
    <w:rsid w:val="43EC344C"/>
    <w:rsid w:val="43F1D0C8"/>
    <w:rsid w:val="43F63AB4"/>
    <w:rsid w:val="43F8260C"/>
    <w:rsid w:val="44023EC2"/>
    <w:rsid w:val="440261C7"/>
    <w:rsid w:val="4402A2C6"/>
    <w:rsid w:val="44034211"/>
    <w:rsid w:val="4406126A"/>
    <w:rsid w:val="440AB014"/>
    <w:rsid w:val="4414ABB2"/>
    <w:rsid w:val="44168DD2"/>
    <w:rsid w:val="441D5ECC"/>
    <w:rsid w:val="441D8A8C"/>
    <w:rsid w:val="441F816F"/>
    <w:rsid w:val="44211930"/>
    <w:rsid w:val="44222187"/>
    <w:rsid w:val="44233FAD"/>
    <w:rsid w:val="4423661D"/>
    <w:rsid w:val="442B4E21"/>
    <w:rsid w:val="442B541B"/>
    <w:rsid w:val="442EA5BB"/>
    <w:rsid w:val="442ECA79"/>
    <w:rsid w:val="443386F9"/>
    <w:rsid w:val="443C3016"/>
    <w:rsid w:val="444006B1"/>
    <w:rsid w:val="44415FAA"/>
    <w:rsid w:val="44434F6A"/>
    <w:rsid w:val="44438FE0"/>
    <w:rsid w:val="44442686"/>
    <w:rsid w:val="444427AD"/>
    <w:rsid w:val="44456BEE"/>
    <w:rsid w:val="444A896D"/>
    <w:rsid w:val="444B9135"/>
    <w:rsid w:val="4451A66B"/>
    <w:rsid w:val="44552E78"/>
    <w:rsid w:val="4458760E"/>
    <w:rsid w:val="446212F4"/>
    <w:rsid w:val="44642E44"/>
    <w:rsid w:val="4464690A"/>
    <w:rsid w:val="4469DA29"/>
    <w:rsid w:val="44702084"/>
    <w:rsid w:val="4473EF2C"/>
    <w:rsid w:val="44747722"/>
    <w:rsid w:val="44756B6A"/>
    <w:rsid w:val="4477CE9A"/>
    <w:rsid w:val="447EEA08"/>
    <w:rsid w:val="4483DB21"/>
    <w:rsid w:val="4484CC5F"/>
    <w:rsid w:val="44884633"/>
    <w:rsid w:val="448A684C"/>
    <w:rsid w:val="448C4FB4"/>
    <w:rsid w:val="448D6332"/>
    <w:rsid w:val="448DCE0F"/>
    <w:rsid w:val="448E4E9F"/>
    <w:rsid w:val="448F23DA"/>
    <w:rsid w:val="44957170"/>
    <w:rsid w:val="44963B66"/>
    <w:rsid w:val="4497CFEF"/>
    <w:rsid w:val="449FC81B"/>
    <w:rsid w:val="44A00710"/>
    <w:rsid w:val="44A14615"/>
    <w:rsid w:val="44A23550"/>
    <w:rsid w:val="44A45FCF"/>
    <w:rsid w:val="44A72460"/>
    <w:rsid w:val="44AA9165"/>
    <w:rsid w:val="44ACA4EF"/>
    <w:rsid w:val="44AE008C"/>
    <w:rsid w:val="44B1D889"/>
    <w:rsid w:val="44B3FB3F"/>
    <w:rsid w:val="44B75B1F"/>
    <w:rsid w:val="44BC0E9E"/>
    <w:rsid w:val="44BFAE35"/>
    <w:rsid w:val="44C1873E"/>
    <w:rsid w:val="44C1A241"/>
    <w:rsid w:val="44C557D1"/>
    <w:rsid w:val="44C68849"/>
    <w:rsid w:val="44C6B584"/>
    <w:rsid w:val="44C7FBAC"/>
    <w:rsid w:val="44CBE27E"/>
    <w:rsid w:val="44CC4909"/>
    <w:rsid w:val="44D2836A"/>
    <w:rsid w:val="44D5FBC6"/>
    <w:rsid w:val="44D68C3D"/>
    <w:rsid w:val="44D96C09"/>
    <w:rsid w:val="44DBD547"/>
    <w:rsid w:val="44DCC52A"/>
    <w:rsid w:val="44DDF7E3"/>
    <w:rsid w:val="44DFD0D3"/>
    <w:rsid w:val="44E3A010"/>
    <w:rsid w:val="44E3B617"/>
    <w:rsid w:val="44E52D10"/>
    <w:rsid w:val="44E65A2C"/>
    <w:rsid w:val="44E8AAB4"/>
    <w:rsid w:val="44EC9AA4"/>
    <w:rsid w:val="44ED9BB9"/>
    <w:rsid w:val="44EF2CD0"/>
    <w:rsid w:val="44F022E1"/>
    <w:rsid w:val="44F252A2"/>
    <w:rsid w:val="44F33823"/>
    <w:rsid w:val="44F742CE"/>
    <w:rsid w:val="44F8316B"/>
    <w:rsid w:val="44FE47E9"/>
    <w:rsid w:val="44FE7964"/>
    <w:rsid w:val="45008EDF"/>
    <w:rsid w:val="4501AC48"/>
    <w:rsid w:val="45042B25"/>
    <w:rsid w:val="45053190"/>
    <w:rsid w:val="450533CC"/>
    <w:rsid w:val="450680E5"/>
    <w:rsid w:val="45175581"/>
    <w:rsid w:val="451BA4F1"/>
    <w:rsid w:val="451BFAC5"/>
    <w:rsid w:val="451D14A5"/>
    <w:rsid w:val="451F187A"/>
    <w:rsid w:val="45216408"/>
    <w:rsid w:val="452430FA"/>
    <w:rsid w:val="452496B2"/>
    <w:rsid w:val="4524AC08"/>
    <w:rsid w:val="452E5DB2"/>
    <w:rsid w:val="4530264C"/>
    <w:rsid w:val="4530CD93"/>
    <w:rsid w:val="4531012C"/>
    <w:rsid w:val="45314E2B"/>
    <w:rsid w:val="4535ED7E"/>
    <w:rsid w:val="453B27A5"/>
    <w:rsid w:val="453B6137"/>
    <w:rsid w:val="45403479"/>
    <w:rsid w:val="45480D84"/>
    <w:rsid w:val="454A7832"/>
    <w:rsid w:val="454AA6FA"/>
    <w:rsid w:val="454D7209"/>
    <w:rsid w:val="4556F454"/>
    <w:rsid w:val="45584DE8"/>
    <w:rsid w:val="455B5C7E"/>
    <w:rsid w:val="455C5674"/>
    <w:rsid w:val="455E9012"/>
    <w:rsid w:val="455EDD1A"/>
    <w:rsid w:val="4560097E"/>
    <w:rsid w:val="45626A23"/>
    <w:rsid w:val="45672281"/>
    <w:rsid w:val="4567F6C2"/>
    <w:rsid w:val="45726624"/>
    <w:rsid w:val="45787A8E"/>
    <w:rsid w:val="457C46B2"/>
    <w:rsid w:val="457D412A"/>
    <w:rsid w:val="457D5327"/>
    <w:rsid w:val="457D5F8A"/>
    <w:rsid w:val="45835E57"/>
    <w:rsid w:val="4585E57F"/>
    <w:rsid w:val="45867502"/>
    <w:rsid w:val="458BB1C8"/>
    <w:rsid w:val="458CEA1C"/>
    <w:rsid w:val="458D6317"/>
    <w:rsid w:val="458F86B9"/>
    <w:rsid w:val="45915B63"/>
    <w:rsid w:val="459D25C2"/>
    <w:rsid w:val="459E6028"/>
    <w:rsid w:val="45A00D14"/>
    <w:rsid w:val="45A081F3"/>
    <w:rsid w:val="45A0B48B"/>
    <w:rsid w:val="45A17703"/>
    <w:rsid w:val="45A6FDB4"/>
    <w:rsid w:val="45A8E3BE"/>
    <w:rsid w:val="45AA8FB5"/>
    <w:rsid w:val="45B01FC4"/>
    <w:rsid w:val="45B12FAB"/>
    <w:rsid w:val="45B53B55"/>
    <w:rsid w:val="45B5DAAA"/>
    <w:rsid w:val="45B7B9F9"/>
    <w:rsid w:val="45B8817C"/>
    <w:rsid w:val="45B8DB16"/>
    <w:rsid w:val="45B9D146"/>
    <w:rsid w:val="45BA1B95"/>
    <w:rsid w:val="45BA7C24"/>
    <w:rsid w:val="45C39A5A"/>
    <w:rsid w:val="45CE6E17"/>
    <w:rsid w:val="45D2D5A6"/>
    <w:rsid w:val="45D3754A"/>
    <w:rsid w:val="45D71A61"/>
    <w:rsid w:val="45D8EEEC"/>
    <w:rsid w:val="45D8F57B"/>
    <w:rsid w:val="45DA8ABD"/>
    <w:rsid w:val="45DEF77F"/>
    <w:rsid w:val="45E0722D"/>
    <w:rsid w:val="45E293C9"/>
    <w:rsid w:val="45E34F95"/>
    <w:rsid w:val="45E7874F"/>
    <w:rsid w:val="45EB8E02"/>
    <w:rsid w:val="45EB9DAD"/>
    <w:rsid w:val="45F34682"/>
    <w:rsid w:val="45F6D4A9"/>
    <w:rsid w:val="45F6E89F"/>
    <w:rsid w:val="45F7E5EA"/>
    <w:rsid w:val="45FAE1DB"/>
    <w:rsid w:val="45FCE783"/>
    <w:rsid w:val="45FE3DEF"/>
    <w:rsid w:val="46024C24"/>
    <w:rsid w:val="4602ED7C"/>
    <w:rsid w:val="4604E963"/>
    <w:rsid w:val="4605E8B5"/>
    <w:rsid w:val="4606B022"/>
    <w:rsid w:val="46078043"/>
    <w:rsid w:val="4607C315"/>
    <w:rsid w:val="46084BF9"/>
    <w:rsid w:val="460BADD5"/>
    <w:rsid w:val="460C2D6C"/>
    <w:rsid w:val="460C8EF2"/>
    <w:rsid w:val="4610DCCD"/>
    <w:rsid w:val="461B3783"/>
    <w:rsid w:val="461BB486"/>
    <w:rsid w:val="462458A3"/>
    <w:rsid w:val="46249A4E"/>
    <w:rsid w:val="46284A36"/>
    <w:rsid w:val="46292D8A"/>
    <w:rsid w:val="462E4980"/>
    <w:rsid w:val="462ECF8C"/>
    <w:rsid w:val="462F4664"/>
    <w:rsid w:val="46346DE6"/>
    <w:rsid w:val="46356FF1"/>
    <w:rsid w:val="4635E397"/>
    <w:rsid w:val="4636A950"/>
    <w:rsid w:val="4639E39B"/>
    <w:rsid w:val="463B465A"/>
    <w:rsid w:val="463DFC1D"/>
    <w:rsid w:val="463F151E"/>
    <w:rsid w:val="46424B1B"/>
    <w:rsid w:val="464B8D2C"/>
    <w:rsid w:val="464DD9F8"/>
    <w:rsid w:val="464E9C0D"/>
    <w:rsid w:val="4651BAD5"/>
    <w:rsid w:val="4654293B"/>
    <w:rsid w:val="46548743"/>
    <w:rsid w:val="46559A7D"/>
    <w:rsid w:val="465810D8"/>
    <w:rsid w:val="465A23E7"/>
    <w:rsid w:val="465B530E"/>
    <w:rsid w:val="465B9349"/>
    <w:rsid w:val="465C9807"/>
    <w:rsid w:val="465CA4BB"/>
    <w:rsid w:val="465F9511"/>
    <w:rsid w:val="466134C7"/>
    <w:rsid w:val="4668BC09"/>
    <w:rsid w:val="466B2F0F"/>
    <w:rsid w:val="4674374A"/>
    <w:rsid w:val="467BD31B"/>
    <w:rsid w:val="467C0E10"/>
    <w:rsid w:val="46824A7B"/>
    <w:rsid w:val="468298A2"/>
    <w:rsid w:val="46847FA2"/>
    <w:rsid w:val="46895C64"/>
    <w:rsid w:val="468B9C46"/>
    <w:rsid w:val="468C8CC0"/>
    <w:rsid w:val="468D9CC6"/>
    <w:rsid w:val="468F6B33"/>
    <w:rsid w:val="4690CF38"/>
    <w:rsid w:val="4694E48A"/>
    <w:rsid w:val="46956DFD"/>
    <w:rsid w:val="46972DB2"/>
    <w:rsid w:val="469C944A"/>
    <w:rsid w:val="469F7AF6"/>
    <w:rsid w:val="46A68DE7"/>
    <w:rsid w:val="46A80A62"/>
    <w:rsid w:val="46A8FAAD"/>
    <w:rsid w:val="46AC7991"/>
    <w:rsid w:val="46AE66AF"/>
    <w:rsid w:val="46AF4F5B"/>
    <w:rsid w:val="46B1981D"/>
    <w:rsid w:val="46B66642"/>
    <w:rsid w:val="46B6EF0A"/>
    <w:rsid w:val="46BB613D"/>
    <w:rsid w:val="46C68CA9"/>
    <w:rsid w:val="46C8783F"/>
    <w:rsid w:val="46D169F3"/>
    <w:rsid w:val="46D45570"/>
    <w:rsid w:val="46DA2985"/>
    <w:rsid w:val="46DA4846"/>
    <w:rsid w:val="46DBC7C6"/>
    <w:rsid w:val="46DC3A8B"/>
    <w:rsid w:val="46DCC823"/>
    <w:rsid w:val="46DCFDCE"/>
    <w:rsid w:val="46EA81DE"/>
    <w:rsid w:val="46EB786C"/>
    <w:rsid w:val="46EB915D"/>
    <w:rsid w:val="46ED48C5"/>
    <w:rsid w:val="46EECF6D"/>
    <w:rsid w:val="46EF00B8"/>
    <w:rsid w:val="46EFBC07"/>
    <w:rsid w:val="46F0AE83"/>
    <w:rsid w:val="46F0C125"/>
    <w:rsid w:val="46F19A58"/>
    <w:rsid w:val="46F540EE"/>
    <w:rsid w:val="46F8CFED"/>
    <w:rsid w:val="4702E81A"/>
    <w:rsid w:val="4703AC2B"/>
    <w:rsid w:val="470AF6F3"/>
    <w:rsid w:val="4713B1B7"/>
    <w:rsid w:val="4713E1C5"/>
    <w:rsid w:val="471C5337"/>
    <w:rsid w:val="471F92BD"/>
    <w:rsid w:val="471FC5B9"/>
    <w:rsid w:val="4722B252"/>
    <w:rsid w:val="47254381"/>
    <w:rsid w:val="4727C789"/>
    <w:rsid w:val="472C12DA"/>
    <w:rsid w:val="472E61D3"/>
    <w:rsid w:val="472F5AE8"/>
    <w:rsid w:val="472FCE09"/>
    <w:rsid w:val="47310C57"/>
    <w:rsid w:val="47334533"/>
    <w:rsid w:val="473758CD"/>
    <w:rsid w:val="473804C4"/>
    <w:rsid w:val="473B1EB8"/>
    <w:rsid w:val="474373AE"/>
    <w:rsid w:val="4747720E"/>
    <w:rsid w:val="47490579"/>
    <w:rsid w:val="474BAD5A"/>
    <w:rsid w:val="474D6B5F"/>
    <w:rsid w:val="474F022E"/>
    <w:rsid w:val="47506B74"/>
    <w:rsid w:val="4750AF8F"/>
    <w:rsid w:val="4752FBA1"/>
    <w:rsid w:val="4759497E"/>
    <w:rsid w:val="475FCE94"/>
    <w:rsid w:val="47609959"/>
    <w:rsid w:val="4760B27E"/>
    <w:rsid w:val="4767F424"/>
    <w:rsid w:val="47685968"/>
    <w:rsid w:val="4768A060"/>
    <w:rsid w:val="47702CCA"/>
    <w:rsid w:val="4779133C"/>
    <w:rsid w:val="477DD4D4"/>
    <w:rsid w:val="4782EE58"/>
    <w:rsid w:val="4788731C"/>
    <w:rsid w:val="478A1A9C"/>
    <w:rsid w:val="478EC491"/>
    <w:rsid w:val="4793F7D3"/>
    <w:rsid w:val="47966489"/>
    <w:rsid w:val="47976972"/>
    <w:rsid w:val="479ECA4F"/>
    <w:rsid w:val="479EFF94"/>
    <w:rsid w:val="47A0CE92"/>
    <w:rsid w:val="47A1ED14"/>
    <w:rsid w:val="47AD6072"/>
    <w:rsid w:val="47B00ACC"/>
    <w:rsid w:val="47B51693"/>
    <w:rsid w:val="47B6287D"/>
    <w:rsid w:val="47B736CD"/>
    <w:rsid w:val="47BC9EED"/>
    <w:rsid w:val="47C33753"/>
    <w:rsid w:val="47C36397"/>
    <w:rsid w:val="47C44110"/>
    <w:rsid w:val="47C5376F"/>
    <w:rsid w:val="47C8515F"/>
    <w:rsid w:val="47CF1451"/>
    <w:rsid w:val="47D2274B"/>
    <w:rsid w:val="47D97D63"/>
    <w:rsid w:val="47DC00F2"/>
    <w:rsid w:val="47E1057C"/>
    <w:rsid w:val="47E16E01"/>
    <w:rsid w:val="47E39220"/>
    <w:rsid w:val="47E673D9"/>
    <w:rsid w:val="47E6B83C"/>
    <w:rsid w:val="47EC8B69"/>
    <w:rsid w:val="47ECDAF9"/>
    <w:rsid w:val="47F1E2DC"/>
    <w:rsid w:val="47F1ECEF"/>
    <w:rsid w:val="47F3939F"/>
    <w:rsid w:val="47F72E38"/>
    <w:rsid w:val="47F77983"/>
    <w:rsid w:val="47FA77F4"/>
    <w:rsid w:val="47FB6B5A"/>
    <w:rsid w:val="47FF105E"/>
    <w:rsid w:val="48001337"/>
    <w:rsid w:val="4803BEDB"/>
    <w:rsid w:val="48080075"/>
    <w:rsid w:val="480A63F9"/>
    <w:rsid w:val="480B3F4A"/>
    <w:rsid w:val="480EB48F"/>
    <w:rsid w:val="480F4466"/>
    <w:rsid w:val="48100BFE"/>
    <w:rsid w:val="48140531"/>
    <w:rsid w:val="4816881A"/>
    <w:rsid w:val="4818A346"/>
    <w:rsid w:val="481AC260"/>
    <w:rsid w:val="481B5F82"/>
    <w:rsid w:val="481BDD89"/>
    <w:rsid w:val="481C90B7"/>
    <w:rsid w:val="48251A9E"/>
    <w:rsid w:val="4826B57D"/>
    <w:rsid w:val="4829BAA3"/>
    <w:rsid w:val="482B67B6"/>
    <w:rsid w:val="482DC0EF"/>
    <w:rsid w:val="482EDC43"/>
    <w:rsid w:val="482FB9BA"/>
    <w:rsid w:val="483B85C2"/>
    <w:rsid w:val="483C1089"/>
    <w:rsid w:val="483E2BE2"/>
    <w:rsid w:val="483F184C"/>
    <w:rsid w:val="4840E044"/>
    <w:rsid w:val="48424628"/>
    <w:rsid w:val="48450384"/>
    <w:rsid w:val="484D2C86"/>
    <w:rsid w:val="484F2567"/>
    <w:rsid w:val="4850BBCA"/>
    <w:rsid w:val="4852478E"/>
    <w:rsid w:val="485DFBB9"/>
    <w:rsid w:val="4866EC8F"/>
    <w:rsid w:val="486AFC8B"/>
    <w:rsid w:val="48749CF6"/>
    <w:rsid w:val="487A9116"/>
    <w:rsid w:val="487B78EA"/>
    <w:rsid w:val="487F1CB8"/>
    <w:rsid w:val="488062B0"/>
    <w:rsid w:val="488139C0"/>
    <w:rsid w:val="488C0477"/>
    <w:rsid w:val="488F41FE"/>
    <w:rsid w:val="48918B63"/>
    <w:rsid w:val="4892FFEB"/>
    <w:rsid w:val="4894D1D4"/>
    <w:rsid w:val="489628AB"/>
    <w:rsid w:val="489801FC"/>
    <w:rsid w:val="489C7BDD"/>
    <w:rsid w:val="489E0327"/>
    <w:rsid w:val="48A319BC"/>
    <w:rsid w:val="48A36664"/>
    <w:rsid w:val="48A3DE1E"/>
    <w:rsid w:val="48A53B60"/>
    <w:rsid w:val="48A653D6"/>
    <w:rsid w:val="48A71BCD"/>
    <w:rsid w:val="48ADE685"/>
    <w:rsid w:val="48AE5FD0"/>
    <w:rsid w:val="48B4946F"/>
    <w:rsid w:val="48BC7B5F"/>
    <w:rsid w:val="48BE5479"/>
    <w:rsid w:val="48C0C8FB"/>
    <w:rsid w:val="48C18258"/>
    <w:rsid w:val="48C3A798"/>
    <w:rsid w:val="48C404AE"/>
    <w:rsid w:val="48CBB6B3"/>
    <w:rsid w:val="48CD108E"/>
    <w:rsid w:val="48D2C340"/>
    <w:rsid w:val="48D5476B"/>
    <w:rsid w:val="48E194B0"/>
    <w:rsid w:val="48E7CCE5"/>
    <w:rsid w:val="48E822D7"/>
    <w:rsid w:val="48E98434"/>
    <w:rsid w:val="48EFCEF0"/>
    <w:rsid w:val="48F1742E"/>
    <w:rsid w:val="48F47129"/>
    <w:rsid w:val="48FA5B2C"/>
    <w:rsid w:val="4902D848"/>
    <w:rsid w:val="49083B8E"/>
    <w:rsid w:val="490DCFF5"/>
    <w:rsid w:val="490ED71B"/>
    <w:rsid w:val="49101185"/>
    <w:rsid w:val="4910EDA6"/>
    <w:rsid w:val="4914EEF2"/>
    <w:rsid w:val="49167F5F"/>
    <w:rsid w:val="49171295"/>
    <w:rsid w:val="4919CD73"/>
    <w:rsid w:val="4919D426"/>
    <w:rsid w:val="491F8BA5"/>
    <w:rsid w:val="492233C7"/>
    <w:rsid w:val="49249B37"/>
    <w:rsid w:val="49292A42"/>
    <w:rsid w:val="492B3228"/>
    <w:rsid w:val="49320E85"/>
    <w:rsid w:val="4933BA74"/>
    <w:rsid w:val="49391E18"/>
    <w:rsid w:val="493A272B"/>
    <w:rsid w:val="493B11C2"/>
    <w:rsid w:val="49414F65"/>
    <w:rsid w:val="494366C8"/>
    <w:rsid w:val="4946EDB5"/>
    <w:rsid w:val="4947F086"/>
    <w:rsid w:val="49481E24"/>
    <w:rsid w:val="494887D5"/>
    <w:rsid w:val="4949146E"/>
    <w:rsid w:val="494CEAB0"/>
    <w:rsid w:val="494DBA69"/>
    <w:rsid w:val="4951D1B6"/>
    <w:rsid w:val="49556D6F"/>
    <w:rsid w:val="49566AE7"/>
    <w:rsid w:val="495B11E7"/>
    <w:rsid w:val="495C253B"/>
    <w:rsid w:val="495D429A"/>
    <w:rsid w:val="495F9C7C"/>
    <w:rsid w:val="4960B072"/>
    <w:rsid w:val="49613CD4"/>
    <w:rsid w:val="4964DEFF"/>
    <w:rsid w:val="4968FA4D"/>
    <w:rsid w:val="496A2A2C"/>
    <w:rsid w:val="496B939D"/>
    <w:rsid w:val="496D21D5"/>
    <w:rsid w:val="496E7D71"/>
    <w:rsid w:val="4971319E"/>
    <w:rsid w:val="49720B5B"/>
    <w:rsid w:val="497260CC"/>
    <w:rsid w:val="49790B50"/>
    <w:rsid w:val="497AA921"/>
    <w:rsid w:val="497DC7BD"/>
    <w:rsid w:val="49818133"/>
    <w:rsid w:val="49833BFC"/>
    <w:rsid w:val="499198FD"/>
    <w:rsid w:val="499386B8"/>
    <w:rsid w:val="49967960"/>
    <w:rsid w:val="49975F81"/>
    <w:rsid w:val="49981810"/>
    <w:rsid w:val="4999EB87"/>
    <w:rsid w:val="499A0E90"/>
    <w:rsid w:val="499AE3AA"/>
    <w:rsid w:val="49A2E10F"/>
    <w:rsid w:val="49A3AFB6"/>
    <w:rsid w:val="49A91A84"/>
    <w:rsid w:val="49AB1845"/>
    <w:rsid w:val="49AE5C7F"/>
    <w:rsid w:val="49B780A5"/>
    <w:rsid w:val="49B859CB"/>
    <w:rsid w:val="49B8EF40"/>
    <w:rsid w:val="49BB1647"/>
    <w:rsid w:val="49BC16F1"/>
    <w:rsid w:val="49BDC95D"/>
    <w:rsid w:val="49C23EEC"/>
    <w:rsid w:val="49C270DA"/>
    <w:rsid w:val="49C381F5"/>
    <w:rsid w:val="49C50A6E"/>
    <w:rsid w:val="49C80AC4"/>
    <w:rsid w:val="49C83933"/>
    <w:rsid w:val="49C9A7A5"/>
    <w:rsid w:val="49CE703D"/>
    <w:rsid w:val="49CF5EDE"/>
    <w:rsid w:val="49D04609"/>
    <w:rsid w:val="49D1E406"/>
    <w:rsid w:val="49D2CBA7"/>
    <w:rsid w:val="49D40281"/>
    <w:rsid w:val="49D7FB1C"/>
    <w:rsid w:val="49D87EFF"/>
    <w:rsid w:val="49D905CD"/>
    <w:rsid w:val="49DFAE6A"/>
    <w:rsid w:val="49DFBEB0"/>
    <w:rsid w:val="49E4C185"/>
    <w:rsid w:val="49E96E0F"/>
    <w:rsid w:val="49E9D0BF"/>
    <w:rsid w:val="49EA28DB"/>
    <w:rsid w:val="49EA722C"/>
    <w:rsid w:val="49EBBF8A"/>
    <w:rsid w:val="49EF6A54"/>
    <w:rsid w:val="49F7D4A3"/>
    <w:rsid w:val="49F9DE8F"/>
    <w:rsid w:val="49FC27AF"/>
    <w:rsid w:val="49FC551F"/>
    <w:rsid w:val="49FCD9DF"/>
    <w:rsid w:val="4A072F0C"/>
    <w:rsid w:val="4A078888"/>
    <w:rsid w:val="4A07D5FE"/>
    <w:rsid w:val="4A0A68AC"/>
    <w:rsid w:val="4A0D1D9B"/>
    <w:rsid w:val="4A0D8C57"/>
    <w:rsid w:val="4A0F66D3"/>
    <w:rsid w:val="4A1E6014"/>
    <w:rsid w:val="4A1F7F60"/>
    <w:rsid w:val="4A223F71"/>
    <w:rsid w:val="4A286362"/>
    <w:rsid w:val="4A28FB0C"/>
    <w:rsid w:val="4A2C0F4A"/>
    <w:rsid w:val="4A2D39F7"/>
    <w:rsid w:val="4A303A38"/>
    <w:rsid w:val="4A321CEB"/>
    <w:rsid w:val="4A3346C4"/>
    <w:rsid w:val="4A338B23"/>
    <w:rsid w:val="4A3B4397"/>
    <w:rsid w:val="4A3C44B7"/>
    <w:rsid w:val="4A3D6101"/>
    <w:rsid w:val="4A3F5314"/>
    <w:rsid w:val="4A41434A"/>
    <w:rsid w:val="4A42AE99"/>
    <w:rsid w:val="4A42DEE0"/>
    <w:rsid w:val="4A437902"/>
    <w:rsid w:val="4A44D9CB"/>
    <w:rsid w:val="4A450FB3"/>
    <w:rsid w:val="4A4628FF"/>
    <w:rsid w:val="4A4A0A3D"/>
    <w:rsid w:val="4A4E99CE"/>
    <w:rsid w:val="4A4ECB3E"/>
    <w:rsid w:val="4A53E825"/>
    <w:rsid w:val="4A555EF4"/>
    <w:rsid w:val="4A5647C7"/>
    <w:rsid w:val="4A593035"/>
    <w:rsid w:val="4A5E8BF5"/>
    <w:rsid w:val="4A68C53B"/>
    <w:rsid w:val="4A6BF50F"/>
    <w:rsid w:val="4A6CD7FD"/>
    <w:rsid w:val="4A6E5D80"/>
    <w:rsid w:val="4A6F5BCB"/>
    <w:rsid w:val="4A76F2FD"/>
    <w:rsid w:val="4A798A83"/>
    <w:rsid w:val="4A7A1CE2"/>
    <w:rsid w:val="4A7ADE5D"/>
    <w:rsid w:val="4A802DF3"/>
    <w:rsid w:val="4A87987C"/>
    <w:rsid w:val="4A88BA81"/>
    <w:rsid w:val="4A8AEDE9"/>
    <w:rsid w:val="4A8EEA75"/>
    <w:rsid w:val="4A8FF64E"/>
    <w:rsid w:val="4A919B0A"/>
    <w:rsid w:val="4A94AF36"/>
    <w:rsid w:val="4AA8B0ED"/>
    <w:rsid w:val="4AA94160"/>
    <w:rsid w:val="4AAA7FD2"/>
    <w:rsid w:val="4AACC05C"/>
    <w:rsid w:val="4AADF0C6"/>
    <w:rsid w:val="4AAF1477"/>
    <w:rsid w:val="4AB0351B"/>
    <w:rsid w:val="4AB1FE39"/>
    <w:rsid w:val="4AB3AAF9"/>
    <w:rsid w:val="4AB4131F"/>
    <w:rsid w:val="4AB82157"/>
    <w:rsid w:val="4ABC1CE2"/>
    <w:rsid w:val="4AC0A327"/>
    <w:rsid w:val="4ACA49EF"/>
    <w:rsid w:val="4ACC8516"/>
    <w:rsid w:val="4ACD8CFC"/>
    <w:rsid w:val="4ACFB7C3"/>
    <w:rsid w:val="4AD42731"/>
    <w:rsid w:val="4AD767CA"/>
    <w:rsid w:val="4AD9D09D"/>
    <w:rsid w:val="4ADD2292"/>
    <w:rsid w:val="4AE24AD4"/>
    <w:rsid w:val="4AE260DB"/>
    <w:rsid w:val="4AE6B79F"/>
    <w:rsid w:val="4AEB5D2D"/>
    <w:rsid w:val="4AED6603"/>
    <w:rsid w:val="4AED6E86"/>
    <w:rsid w:val="4AEDC08E"/>
    <w:rsid w:val="4AEE575F"/>
    <w:rsid w:val="4AEE7125"/>
    <w:rsid w:val="4AEEC07A"/>
    <w:rsid w:val="4AEF6FBF"/>
    <w:rsid w:val="4AF3DE25"/>
    <w:rsid w:val="4AF577E7"/>
    <w:rsid w:val="4AF891A0"/>
    <w:rsid w:val="4AFB427D"/>
    <w:rsid w:val="4AFC09FB"/>
    <w:rsid w:val="4AFD696B"/>
    <w:rsid w:val="4AFDC37F"/>
    <w:rsid w:val="4AFDED9B"/>
    <w:rsid w:val="4B024DF2"/>
    <w:rsid w:val="4B027A0C"/>
    <w:rsid w:val="4B07EABA"/>
    <w:rsid w:val="4B0B33D6"/>
    <w:rsid w:val="4B0F0B87"/>
    <w:rsid w:val="4B100FCF"/>
    <w:rsid w:val="4B126FF3"/>
    <w:rsid w:val="4B141DBA"/>
    <w:rsid w:val="4B175C7F"/>
    <w:rsid w:val="4B1C770A"/>
    <w:rsid w:val="4B1EE55A"/>
    <w:rsid w:val="4B20C4F1"/>
    <w:rsid w:val="4B231C05"/>
    <w:rsid w:val="4B261394"/>
    <w:rsid w:val="4B26570D"/>
    <w:rsid w:val="4B280A48"/>
    <w:rsid w:val="4B2A85BE"/>
    <w:rsid w:val="4B2AC74D"/>
    <w:rsid w:val="4B2D566C"/>
    <w:rsid w:val="4B2DD741"/>
    <w:rsid w:val="4B2E4620"/>
    <w:rsid w:val="4B32CF58"/>
    <w:rsid w:val="4B32FE59"/>
    <w:rsid w:val="4B3A1C79"/>
    <w:rsid w:val="4B3C1512"/>
    <w:rsid w:val="4B3D43D4"/>
    <w:rsid w:val="4B3DABF1"/>
    <w:rsid w:val="4B3FBF25"/>
    <w:rsid w:val="4B444C4B"/>
    <w:rsid w:val="4B457B8C"/>
    <w:rsid w:val="4B492ABE"/>
    <w:rsid w:val="4B4CAB58"/>
    <w:rsid w:val="4B516546"/>
    <w:rsid w:val="4B591B2A"/>
    <w:rsid w:val="4B5D472E"/>
    <w:rsid w:val="4B5F2752"/>
    <w:rsid w:val="4B6090B3"/>
    <w:rsid w:val="4B63C5C0"/>
    <w:rsid w:val="4B645DD4"/>
    <w:rsid w:val="4B66955E"/>
    <w:rsid w:val="4B674DFF"/>
    <w:rsid w:val="4B67F0CB"/>
    <w:rsid w:val="4B6B650D"/>
    <w:rsid w:val="4B6F3267"/>
    <w:rsid w:val="4B6FA04A"/>
    <w:rsid w:val="4B7747E7"/>
    <w:rsid w:val="4B7A1E9D"/>
    <w:rsid w:val="4B7A961C"/>
    <w:rsid w:val="4B7D3B44"/>
    <w:rsid w:val="4B7DDC59"/>
    <w:rsid w:val="4B7FE769"/>
    <w:rsid w:val="4B83510A"/>
    <w:rsid w:val="4B8684DA"/>
    <w:rsid w:val="4B8F0B9C"/>
    <w:rsid w:val="4B925BFD"/>
    <w:rsid w:val="4B9551BE"/>
    <w:rsid w:val="4B96190B"/>
    <w:rsid w:val="4B98D7FC"/>
    <w:rsid w:val="4B9D65D9"/>
    <w:rsid w:val="4BA24AC3"/>
    <w:rsid w:val="4BA4D088"/>
    <w:rsid w:val="4BA6CBBB"/>
    <w:rsid w:val="4BA8844B"/>
    <w:rsid w:val="4BA981C2"/>
    <w:rsid w:val="4BB2B8AC"/>
    <w:rsid w:val="4BB4CE73"/>
    <w:rsid w:val="4BB5ADE7"/>
    <w:rsid w:val="4BB6192B"/>
    <w:rsid w:val="4BB70186"/>
    <w:rsid w:val="4BB76716"/>
    <w:rsid w:val="4BB96165"/>
    <w:rsid w:val="4BBE8FCC"/>
    <w:rsid w:val="4BBF28D0"/>
    <w:rsid w:val="4BBF93DE"/>
    <w:rsid w:val="4BC27646"/>
    <w:rsid w:val="4BC5501A"/>
    <w:rsid w:val="4BC676A8"/>
    <w:rsid w:val="4BC8CCEB"/>
    <w:rsid w:val="4BCB278C"/>
    <w:rsid w:val="4BCD68DB"/>
    <w:rsid w:val="4BCEF441"/>
    <w:rsid w:val="4BD3FC08"/>
    <w:rsid w:val="4BD932CF"/>
    <w:rsid w:val="4BDE1177"/>
    <w:rsid w:val="4BE265DE"/>
    <w:rsid w:val="4BE54249"/>
    <w:rsid w:val="4BE6BFF4"/>
    <w:rsid w:val="4BE6F9E8"/>
    <w:rsid w:val="4BE8B210"/>
    <w:rsid w:val="4BE92F51"/>
    <w:rsid w:val="4BE98234"/>
    <w:rsid w:val="4BEA92FB"/>
    <w:rsid w:val="4BED2F21"/>
    <w:rsid w:val="4BF01D3D"/>
    <w:rsid w:val="4BF28BCD"/>
    <w:rsid w:val="4BF29B14"/>
    <w:rsid w:val="4BF726AE"/>
    <w:rsid w:val="4BF9B076"/>
    <w:rsid w:val="4BFA3921"/>
    <w:rsid w:val="4BFD55EA"/>
    <w:rsid w:val="4BFEFFFC"/>
    <w:rsid w:val="4C011116"/>
    <w:rsid w:val="4C01E20C"/>
    <w:rsid w:val="4C020FB1"/>
    <w:rsid w:val="4C0BC1D6"/>
    <w:rsid w:val="4C0CDEC3"/>
    <w:rsid w:val="4C10A407"/>
    <w:rsid w:val="4C15BFC3"/>
    <w:rsid w:val="4C1943AA"/>
    <w:rsid w:val="4C1B7055"/>
    <w:rsid w:val="4C217DF9"/>
    <w:rsid w:val="4C232664"/>
    <w:rsid w:val="4C2450FC"/>
    <w:rsid w:val="4C27672C"/>
    <w:rsid w:val="4C2853B8"/>
    <w:rsid w:val="4C2AEEC3"/>
    <w:rsid w:val="4C2EE6A3"/>
    <w:rsid w:val="4C2F19A0"/>
    <w:rsid w:val="4C35DFC3"/>
    <w:rsid w:val="4C381D7A"/>
    <w:rsid w:val="4C39B10A"/>
    <w:rsid w:val="4C40E3A1"/>
    <w:rsid w:val="4C410B06"/>
    <w:rsid w:val="4C4456B3"/>
    <w:rsid w:val="4C45192F"/>
    <w:rsid w:val="4C48D8E2"/>
    <w:rsid w:val="4C4AF772"/>
    <w:rsid w:val="4C4B3E36"/>
    <w:rsid w:val="4C4B56BC"/>
    <w:rsid w:val="4C4C6993"/>
    <w:rsid w:val="4C513B49"/>
    <w:rsid w:val="4C51A09D"/>
    <w:rsid w:val="4C528BC6"/>
    <w:rsid w:val="4C52E236"/>
    <w:rsid w:val="4C5367BA"/>
    <w:rsid w:val="4C547364"/>
    <w:rsid w:val="4C57BAD0"/>
    <w:rsid w:val="4C5994F7"/>
    <w:rsid w:val="4C5C1C0B"/>
    <w:rsid w:val="4C61EB0B"/>
    <w:rsid w:val="4C64F3F8"/>
    <w:rsid w:val="4C699FEA"/>
    <w:rsid w:val="4C6F7D36"/>
    <w:rsid w:val="4C717C23"/>
    <w:rsid w:val="4C72D99D"/>
    <w:rsid w:val="4C7369C1"/>
    <w:rsid w:val="4C736E2D"/>
    <w:rsid w:val="4C74ADC1"/>
    <w:rsid w:val="4C7730B7"/>
    <w:rsid w:val="4C790385"/>
    <w:rsid w:val="4C79E939"/>
    <w:rsid w:val="4C7A4622"/>
    <w:rsid w:val="4C7AF8C0"/>
    <w:rsid w:val="4C7BAF63"/>
    <w:rsid w:val="4C7D0739"/>
    <w:rsid w:val="4C7D1187"/>
    <w:rsid w:val="4C800D86"/>
    <w:rsid w:val="4C8037AA"/>
    <w:rsid w:val="4C838E51"/>
    <w:rsid w:val="4C8626A8"/>
    <w:rsid w:val="4C864F01"/>
    <w:rsid w:val="4C87CAEA"/>
    <w:rsid w:val="4C8DE841"/>
    <w:rsid w:val="4C8F8500"/>
    <w:rsid w:val="4C968352"/>
    <w:rsid w:val="4C97D209"/>
    <w:rsid w:val="4C989F25"/>
    <w:rsid w:val="4CA32F97"/>
    <w:rsid w:val="4CA40CE3"/>
    <w:rsid w:val="4CA7C4ED"/>
    <w:rsid w:val="4CAB2B42"/>
    <w:rsid w:val="4CAD9DCA"/>
    <w:rsid w:val="4CAECFA2"/>
    <w:rsid w:val="4CB363AF"/>
    <w:rsid w:val="4CB6E9AA"/>
    <w:rsid w:val="4CB7097C"/>
    <w:rsid w:val="4CBAEF67"/>
    <w:rsid w:val="4CBCB7CF"/>
    <w:rsid w:val="4CBF17A5"/>
    <w:rsid w:val="4CBFD549"/>
    <w:rsid w:val="4CBFDFC0"/>
    <w:rsid w:val="4CC494FB"/>
    <w:rsid w:val="4CC6701D"/>
    <w:rsid w:val="4CC98416"/>
    <w:rsid w:val="4CCBC973"/>
    <w:rsid w:val="4CCD1E59"/>
    <w:rsid w:val="4CCE38BF"/>
    <w:rsid w:val="4CCF87E1"/>
    <w:rsid w:val="4CD0B52A"/>
    <w:rsid w:val="4CD1233F"/>
    <w:rsid w:val="4CD1C9E2"/>
    <w:rsid w:val="4CD3D8AD"/>
    <w:rsid w:val="4CD4D0DA"/>
    <w:rsid w:val="4CD8DAFA"/>
    <w:rsid w:val="4CDC60FE"/>
    <w:rsid w:val="4CDCCF17"/>
    <w:rsid w:val="4CDE0FB2"/>
    <w:rsid w:val="4CE3F07E"/>
    <w:rsid w:val="4CE46424"/>
    <w:rsid w:val="4CE4E48E"/>
    <w:rsid w:val="4CE51D25"/>
    <w:rsid w:val="4CE7D5AB"/>
    <w:rsid w:val="4CE867F1"/>
    <w:rsid w:val="4CE90205"/>
    <w:rsid w:val="4CEA489A"/>
    <w:rsid w:val="4CEECA4F"/>
    <w:rsid w:val="4CF10E89"/>
    <w:rsid w:val="4CF1F5AD"/>
    <w:rsid w:val="4CF21B84"/>
    <w:rsid w:val="4CF28D5A"/>
    <w:rsid w:val="4CF998A9"/>
    <w:rsid w:val="4CFAB164"/>
    <w:rsid w:val="4CFC4ED7"/>
    <w:rsid w:val="4CFCD13B"/>
    <w:rsid w:val="4CFFB1B5"/>
    <w:rsid w:val="4D03642A"/>
    <w:rsid w:val="4D08109A"/>
    <w:rsid w:val="4D084BCB"/>
    <w:rsid w:val="4D0966FE"/>
    <w:rsid w:val="4D0BF878"/>
    <w:rsid w:val="4D0BF8D5"/>
    <w:rsid w:val="4D0F644E"/>
    <w:rsid w:val="4D129687"/>
    <w:rsid w:val="4D15DCD2"/>
    <w:rsid w:val="4D1B088B"/>
    <w:rsid w:val="4D22046A"/>
    <w:rsid w:val="4D289639"/>
    <w:rsid w:val="4D2C77D6"/>
    <w:rsid w:val="4D2FF88B"/>
    <w:rsid w:val="4D307A15"/>
    <w:rsid w:val="4D3156A3"/>
    <w:rsid w:val="4D338D34"/>
    <w:rsid w:val="4D34B169"/>
    <w:rsid w:val="4D38F7C6"/>
    <w:rsid w:val="4D3FE1CA"/>
    <w:rsid w:val="4D400C52"/>
    <w:rsid w:val="4D42B340"/>
    <w:rsid w:val="4D453035"/>
    <w:rsid w:val="4D458A9A"/>
    <w:rsid w:val="4D488D3C"/>
    <w:rsid w:val="4D49B717"/>
    <w:rsid w:val="4D4A3579"/>
    <w:rsid w:val="4D4B9A98"/>
    <w:rsid w:val="4D4BD8A6"/>
    <w:rsid w:val="4D503FBE"/>
    <w:rsid w:val="4D504D30"/>
    <w:rsid w:val="4D511E72"/>
    <w:rsid w:val="4D529F72"/>
    <w:rsid w:val="4D55763B"/>
    <w:rsid w:val="4D593315"/>
    <w:rsid w:val="4D5A0E55"/>
    <w:rsid w:val="4D5DD465"/>
    <w:rsid w:val="4D5F48EE"/>
    <w:rsid w:val="4D6749D2"/>
    <w:rsid w:val="4D679B48"/>
    <w:rsid w:val="4D688639"/>
    <w:rsid w:val="4D691D98"/>
    <w:rsid w:val="4D698A66"/>
    <w:rsid w:val="4D6B6069"/>
    <w:rsid w:val="4D6CA547"/>
    <w:rsid w:val="4D741A95"/>
    <w:rsid w:val="4D748FD9"/>
    <w:rsid w:val="4D788E70"/>
    <w:rsid w:val="4D79F835"/>
    <w:rsid w:val="4D7AAC51"/>
    <w:rsid w:val="4D7B1163"/>
    <w:rsid w:val="4D7E0790"/>
    <w:rsid w:val="4D7EEBAD"/>
    <w:rsid w:val="4D8055FF"/>
    <w:rsid w:val="4D824D14"/>
    <w:rsid w:val="4D8A144A"/>
    <w:rsid w:val="4D8F97EF"/>
    <w:rsid w:val="4D92E859"/>
    <w:rsid w:val="4D9495D6"/>
    <w:rsid w:val="4D9B31DA"/>
    <w:rsid w:val="4D9BB208"/>
    <w:rsid w:val="4DA04CF7"/>
    <w:rsid w:val="4DA54E8B"/>
    <w:rsid w:val="4DA67939"/>
    <w:rsid w:val="4DA69066"/>
    <w:rsid w:val="4DAD6183"/>
    <w:rsid w:val="4DB0E064"/>
    <w:rsid w:val="4DB5BC92"/>
    <w:rsid w:val="4DB8E5EC"/>
    <w:rsid w:val="4DC53D96"/>
    <w:rsid w:val="4DC6E1AE"/>
    <w:rsid w:val="4DCA5BF8"/>
    <w:rsid w:val="4DCABF80"/>
    <w:rsid w:val="4DCB797D"/>
    <w:rsid w:val="4DCF6AC1"/>
    <w:rsid w:val="4DD17065"/>
    <w:rsid w:val="4DD876EE"/>
    <w:rsid w:val="4DD942F9"/>
    <w:rsid w:val="4DD98481"/>
    <w:rsid w:val="4DDA8226"/>
    <w:rsid w:val="4DDF797A"/>
    <w:rsid w:val="4DE24F97"/>
    <w:rsid w:val="4DE2B535"/>
    <w:rsid w:val="4DE3D2CC"/>
    <w:rsid w:val="4DE41BE8"/>
    <w:rsid w:val="4DE5B722"/>
    <w:rsid w:val="4DEC32AB"/>
    <w:rsid w:val="4DEDC5DB"/>
    <w:rsid w:val="4DF17227"/>
    <w:rsid w:val="4DF58804"/>
    <w:rsid w:val="4DF5EBAC"/>
    <w:rsid w:val="4DF66749"/>
    <w:rsid w:val="4DF894A5"/>
    <w:rsid w:val="4DFE8CDF"/>
    <w:rsid w:val="4E01FA26"/>
    <w:rsid w:val="4E0C5730"/>
    <w:rsid w:val="4E0EBD71"/>
    <w:rsid w:val="4E108E6C"/>
    <w:rsid w:val="4E11D696"/>
    <w:rsid w:val="4E12FF2F"/>
    <w:rsid w:val="4E1566F6"/>
    <w:rsid w:val="4E15A950"/>
    <w:rsid w:val="4E17E2B1"/>
    <w:rsid w:val="4E208CD2"/>
    <w:rsid w:val="4E20CA57"/>
    <w:rsid w:val="4E22C196"/>
    <w:rsid w:val="4E244ACE"/>
    <w:rsid w:val="4E2DF6E0"/>
    <w:rsid w:val="4E2F33BE"/>
    <w:rsid w:val="4E3151B4"/>
    <w:rsid w:val="4E331661"/>
    <w:rsid w:val="4E372E34"/>
    <w:rsid w:val="4E3DC1B4"/>
    <w:rsid w:val="4E3E6A22"/>
    <w:rsid w:val="4E41DADC"/>
    <w:rsid w:val="4E421F3A"/>
    <w:rsid w:val="4E43C6AA"/>
    <w:rsid w:val="4E440C23"/>
    <w:rsid w:val="4E45B9FF"/>
    <w:rsid w:val="4E45D5C3"/>
    <w:rsid w:val="4E484AAE"/>
    <w:rsid w:val="4E49DDE8"/>
    <w:rsid w:val="4E503668"/>
    <w:rsid w:val="4E5B779E"/>
    <w:rsid w:val="4E5C65F8"/>
    <w:rsid w:val="4E60C199"/>
    <w:rsid w:val="4E615A4A"/>
    <w:rsid w:val="4E6200E1"/>
    <w:rsid w:val="4E62A9AB"/>
    <w:rsid w:val="4E631CE8"/>
    <w:rsid w:val="4E6323A7"/>
    <w:rsid w:val="4E75D42F"/>
    <w:rsid w:val="4E76E275"/>
    <w:rsid w:val="4E7A0FB8"/>
    <w:rsid w:val="4E7D26FB"/>
    <w:rsid w:val="4E7F6E2B"/>
    <w:rsid w:val="4E8104E8"/>
    <w:rsid w:val="4E896F2B"/>
    <w:rsid w:val="4E8985A5"/>
    <w:rsid w:val="4E8FA948"/>
    <w:rsid w:val="4E8FE7F9"/>
    <w:rsid w:val="4E923CC3"/>
    <w:rsid w:val="4E92AEC5"/>
    <w:rsid w:val="4E93767F"/>
    <w:rsid w:val="4E93AE49"/>
    <w:rsid w:val="4E996D8D"/>
    <w:rsid w:val="4EA22C13"/>
    <w:rsid w:val="4EA5175B"/>
    <w:rsid w:val="4EA51F81"/>
    <w:rsid w:val="4EABBB29"/>
    <w:rsid w:val="4EAE4020"/>
    <w:rsid w:val="4EAF38BF"/>
    <w:rsid w:val="4EAFABD3"/>
    <w:rsid w:val="4EB650C8"/>
    <w:rsid w:val="4EBC71CB"/>
    <w:rsid w:val="4EBF854A"/>
    <w:rsid w:val="4ECAA635"/>
    <w:rsid w:val="4ECC5335"/>
    <w:rsid w:val="4ECD5522"/>
    <w:rsid w:val="4ED18B3B"/>
    <w:rsid w:val="4ED736B0"/>
    <w:rsid w:val="4EDB77EB"/>
    <w:rsid w:val="4EE11D4D"/>
    <w:rsid w:val="4EE3B1F3"/>
    <w:rsid w:val="4EE5F4C3"/>
    <w:rsid w:val="4EEA7B38"/>
    <w:rsid w:val="4EEABC41"/>
    <w:rsid w:val="4EF5FA80"/>
    <w:rsid w:val="4EF7B106"/>
    <w:rsid w:val="4EF904BA"/>
    <w:rsid w:val="4EFA89EF"/>
    <w:rsid w:val="4EFDC12E"/>
    <w:rsid w:val="4EFE431C"/>
    <w:rsid w:val="4EFFC330"/>
    <w:rsid w:val="4F00B76F"/>
    <w:rsid w:val="4F015DF9"/>
    <w:rsid w:val="4F026453"/>
    <w:rsid w:val="4F030860"/>
    <w:rsid w:val="4F03EEE1"/>
    <w:rsid w:val="4F060A2A"/>
    <w:rsid w:val="4F07D7E7"/>
    <w:rsid w:val="4F0DDA1F"/>
    <w:rsid w:val="4F108F0F"/>
    <w:rsid w:val="4F11CBD3"/>
    <w:rsid w:val="4F1487A3"/>
    <w:rsid w:val="4F1D2065"/>
    <w:rsid w:val="4F1F67CC"/>
    <w:rsid w:val="4F22FAD0"/>
    <w:rsid w:val="4F27B064"/>
    <w:rsid w:val="4F2A5C0C"/>
    <w:rsid w:val="4F2A8408"/>
    <w:rsid w:val="4F2AE4E1"/>
    <w:rsid w:val="4F2C00AE"/>
    <w:rsid w:val="4F2F42CC"/>
    <w:rsid w:val="4F312BFB"/>
    <w:rsid w:val="4F319A79"/>
    <w:rsid w:val="4F326365"/>
    <w:rsid w:val="4F3366BC"/>
    <w:rsid w:val="4F36E4B0"/>
    <w:rsid w:val="4F38E0B0"/>
    <w:rsid w:val="4F3D6B47"/>
    <w:rsid w:val="4F3F35E4"/>
    <w:rsid w:val="4F40E2B9"/>
    <w:rsid w:val="4F42D7CC"/>
    <w:rsid w:val="4F42E74D"/>
    <w:rsid w:val="4F4501EF"/>
    <w:rsid w:val="4F47FBAA"/>
    <w:rsid w:val="4F485E85"/>
    <w:rsid w:val="4F4E0BD2"/>
    <w:rsid w:val="4F4F8AD7"/>
    <w:rsid w:val="4F505659"/>
    <w:rsid w:val="4F5396CB"/>
    <w:rsid w:val="4F55E0C8"/>
    <w:rsid w:val="4F573E32"/>
    <w:rsid w:val="4F5786D4"/>
    <w:rsid w:val="4F5A98C2"/>
    <w:rsid w:val="4F5B047C"/>
    <w:rsid w:val="4F5C04D3"/>
    <w:rsid w:val="4F5F9973"/>
    <w:rsid w:val="4F636D61"/>
    <w:rsid w:val="4F6D3FD5"/>
    <w:rsid w:val="4F708897"/>
    <w:rsid w:val="4F70FB09"/>
    <w:rsid w:val="4F755E2D"/>
    <w:rsid w:val="4F785D68"/>
    <w:rsid w:val="4F85CC5E"/>
    <w:rsid w:val="4F8A38EB"/>
    <w:rsid w:val="4F8B3A76"/>
    <w:rsid w:val="4F8F804B"/>
    <w:rsid w:val="4F9B88F8"/>
    <w:rsid w:val="4F9C7C67"/>
    <w:rsid w:val="4F9F0083"/>
    <w:rsid w:val="4F9F13DC"/>
    <w:rsid w:val="4FA0C605"/>
    <w:rsid w:val="4FA59B1D"/>
    <w:rsid w:val="4FA781C5"/>
    <w:rsid w:val="4FABF46F"/>
    <w:rsid w:val="4FAD5160"/>
    <w:rsid w:val="4FAD73DC"/>
    <w:rsid w:val="4FAFEAAB"/>
    <w:rsid w:val="4FB0A105"/>
    <w:rsid w:val="4FB5C4A4"/>
    <w:rsid w:val="4FB6ED60"/>
    <w:rsid w:val="4FB84A6C"/>
    <w:rsid w:val="4FB9BDC1"/>
    <w:rsid w:val="4FB9EDB8"/>
    <w:rsid w:val="4FBA5FA2"/>
    <w:rsid w:val="4FBAA6E5"/>
    <w:rsid w:val="4FBDD6FE"/>
    <w:rsid w:val="4FBFCBCF"/>
    <w:rsid w:val="4FC17F79"/>
    <w:rsid w:val="4FC511AF"/>
    <w:rsid w:val="4FC7F85F"/>
    <w:rsid w:val="4FCB4A01"/>
    <w:rsid w:val="4FCE63DE"/>
    <w:rsid w:val="4FCE9B90"/>
    <w:rsid w:val="4FD8FEE9"/>
    <w:rsid w:val="4FD96440"/>
    <w:rsid w:val="4FD9D136"/>
    <w:rsid w:val="4FE3C3BC"/>
    <w:rsid w:val="4FE3D541"/>
    <w:rsid w:val="4FE413F6"/>
    <w:rsid w:val="4FEA10CF"/>
    <w:rsid w:val="4FEE2BAC"/>
    <w:rsid w:val="4FF0292F"/>
    <w:rsid w:val="4FF0708C"/>
    <w:rsid w:val="4FF3C7EA"/>
    <w:rsid w:val="4FF57FF6"/>
    <w:rsid w:val="4FF7BA39"/>
    <w:rsid w:val="4FF83BDE"/>
    <w:rsid w:val="4FF9A4A5"/>
    <w:rsid w:val="4FFA2438"/>
    <w:rsid w:val="4FFD9AD2"/>
    <w:rsid w:val="50032252"/>
    <w:rsid w:val="5004E5FB"/>
    <w:rsid w:val="5005FC4A"/>
    <w:rsid w:val="500634F2"/>
    <w:rsid w:val="500658D3"/>
    <w:rsid w:val="50098BCD"/>
    <w:rsid w:val="500C4449"/>
    <w:rsid w:val="500C8C41"/>
    <w:rsid w:val="500FD2FD"/>
    <w:rsid w:val="500FE9F8"/>
    <w:rsid w:val="5017150B"/>
    <w:rsid w:val="50172F4C"/>
    <w:rsid w:val="501813BE"/>
    <w:rsid w:val="501B7797"/>
    <w:rsid w:val="501BA03A"/>
    <w:rsid w:val="5021D351"/>
    <w:rsid w:val="5021E296"/>
    <w:rsid w:val="5022E220"/>
    <w:rsid w:val="502471A3"/>
    <w:rsid w:val="5027D06D"/>
    <w:rsid w:val="5028E580"/>
    <w:rsid w:val="502B0EEA"/>
    <w:rsid w:val="502CA035"/>
    <w:rsid w:val="502D3B33"/>
    <w:rsid w:val="502F3A03"/>
    <w:rsid w:val="50338492"/>
    <w:rsid w:val="50359073"/>
    <w:rsid w:val="5036A9BD"/>
    <w:rsid w:val="503C0E0B"/>
    <w:rsid w:val="503C4B70"/>
    <w:rsid w:val="503CDA8B"/>
    <w:rsid w:val="50412CF4"/>
    <w:rsid w:val="5041AE85"/>
    <w:rsid w:val="5048D58E"/>
    <w:rsid w:val="504919CB"/>
    <w:rsid w:val="504AA137"/>
    <w:rsid w:val="504C1FE0"/>
    <w:rsid w:val="50511DDD"/>
    <w:rsid w:val="505A0A6B"/>
    <w:rsid w:val="505AEFA6"/>
    <w:rsid w:val="505B17AE"/>
    <w:rsid w:val="505BA4C9"/>
    <w:rsid w:val="505C63DF"/>
    <w:rsid w:val="505FF506"/>
    <w:rsid w:val="50624CD0"/>
    <w:rsid w:val="5067780D"/>
    <w:rsid w:val="5069C274"/>
    <w:rsid w:val="506A0136"/>
    <w:rsid w:val="50709DD5"/>
    <w:rsid w:val="5073B46E"/>
    <w:rsid w:val="50740D12"/>
    <w:rsid w:val="507AAFEA"/>
    <w:rsid w:val="507B168D"/>
    <w:rsid w:val="5080821F"/>
    <w:rsid w:val="50827998"/>
    <w:rsid w:val="5083EEB6"/>
    <w:rsid w:val="50845C17"/>
    <w:rsid w:val="5087F9BF"/>
    <w:rsid w:val="50885E78"/>
    <w:rsid w:val="5089A3C0"/>
    <w:rsid w:val="50943C4B"/>
    <w:rsid w:val="509451FF"/>
    <w:rsid w:val="5097A093"/>
    <w:rsid w:val="509B118F"/>
    <w:rsid w:val="50A29D4C"/>
    <w:rsid w:val="50A2C025"/>
    <w:rsid w:val="50A8FF3B"/>
    <w:rsid w:val="50A9A181"/>
    <w:rsid w:val="50AA0AEF"/>
    <w:rsid w:val="50AAC9F6"/>
    <w:rsid w:val="50AD0D68"/>
    <w:rsid w:val="50B08F29"/>
    <w:rsid w:val="50B6F8C1"/>
    <w:rsid w:val="50B7632D"/>
    <w:rsid w:val="50B7BFF3"/>
    <w:rsid w:val="50B97169"/>
    <w:rsid w:val="50BB4FDA"/>
    <w:rsid w:val="50BB8011"/>
    <w:rsid w:val="50BD7E78"/>
    <w:rsid w:val="50BDB7D0"/>
    <w:rsid w:val="50BF0CF7"/>
    <w:rsid w:val="50BF9B42"/>
    <w:rsid w:val="50C37F93"/>
    <w:rsid w:val="50CB1010"/>
    <w:rsid w:val="50CD07CD"/>
    <w:rsid w:val="50CF9E94"/>
    <w:rsid w:val="50D0B717"/>
    <w:rsid w:val="50D24539"/>
    <w:rsid w:val="50D4D6CF"/>
    <w:rsid w:val="50D4EC80"/>
    <w:rsid w:val="50D7F689"/>
    <w:rsid w:val="50DA9B4F"/>
    <w:rsid w:val="50DCB20E"/>
    <w:rsid w:val="50DF0E63"/>
    <w:rsid w:val="50E225B4"/>
    <w:rsid w:val="50E86882"/>
    <w:rsid w:val="50E994E0"/>
    <w:rsid w:val="50EAFBC3"/>
    <w:rsid w:val="50EC9ED3"/>
    <w:rsid w:val="50ECBE8E"/>
    <w:rsid w:val="50EF3C4D"/>
    <w:rsid w:val="50F0C5AB"/>
    <w:rsid w:val="50F6552D"/>
    <w:rsid w:val="50F6641B"/>
    <w:rsid w:val="50F7873E"/>
    <w:rsid w:val="50F909D7"/>
    <w:rsid w:val="50FC0E39"/>
    <w:rsid w:val="5102251A"/>
    <w:rsid w:val="5107C643"/>
    <w:rsid w:val="510D0D5E"/>
    <w:rsid w:val="510DE4E0"/>
    <w:rsid w:val="511173CA"/>
    <w:rsid w:val="5112685F"/>
    <w:rsid w:val="5117849E"/>
    <w:rsid w:val="511AC7EB"/>
    <w:rsid w:val="511CB1F8"/>
    <w:rsid w:val="511FF0A5"/>
    <w:rsid w:val="51224066"/>
    <w:rsid w:val="512474FF"/>
    <w:rsid w:val="512637DA"/>
    <w:rsid w:val="512908FD"/>
    <w:rsid w:val="5129CBFF"/>
    <w:rsid w:val="512FD34F"/>
    <w:rsid w:val="5134625C"/>
    <w:rsid w:val="5135E3EF"/>
    <w:rsid w:val="51361523"/>
    <w:rsid w:val="51389A7B"/>
    <w:rsid w:val="5138CEC2"/>
    <w:rsid w:val="5138F782"/>
    <w:rsid w:val="513BA57F"/>
    <w:rsid w:val="5140F2C8"/>
    <w:rsid w:val="5141DC6A"/>
    <w:rsid w:val="51468B8B"/>
    <w:rsid w:val="5148494D"/>
    <w:rsid w:val="514A010D"/>
    <w:rsid w:val="514B9ACE"/>
    <w:rsid w:val="514C610B"/>
    <w:rsid w:val="514F6AB3"/>
    <w:rsid w:val="51515F84"/>
    <w:rsid w:val="5152D2F7"/>
    <w:rsid w:val="5156E54A"/>
    <w:rsid w:val="5157B15E"/>
    <w:rsid w:val="515B2522"/>
    <w:rsid w:val="515C15D6"/>
    <w:rsid w:val="515CE2DE"/>
    <w:rsid w:val="515E66B3"/>
    <w:rsid w:val="5161D865"/>
    <w:rsid w:val="51644184"/>
    <w:rsid w:val="516943D3"/>
    <w:rsid w:val="516DA0C6"/>
    <w:rsid w:val="51738FB3"/>
    <w:rsid w:val="5173B474"/>
    <w:rsid w:val="5175A8A0"/>
    <w:rsid w:val="5178ABD4"/>
    <w:rsid w:val="517D19DB"/>
    <w:rsid w:val="517F95CE"/>
    <w:rsid w:val="51851FA7"/>
    <w:rsid w:val="51870023"/>
    <w:rsid w:val="51897E23"/>
    <w:rsid w:val="518AF338"/>
    <w:rsid w:val="518E0F9C"/>
    <w:rsid w:val="518E138F"/>
    <w:rsid w:val="5191D075"/>
    <w:rsid w:val="51922A0B"/>
    <w:rsid w:val="5193D47F"/>
    <w:rsid w:val="519420A8"/>
    <w:rsid w:val="5194ADED"/>
    <w:rsid w:val="5198E0CC"/>
    <w:rsid w:val="519FAD5E"/>
    <w:rsid w:val="51A7A9C3"/>
    <w:rsid w:val="51AA003D"/>
    <w:rsid w:val="51ADF488"/>
    <w:rsid w:val="51AE87D1"/>
    <w:rsid w:val="51AE94EA"/>
    <w:rsid w:val="51B50E31"/>
    <w:rsid w:val="51B7C696"/>
    <w:rsid w:val="51BA7671"/>
    <w:rsid w:val="51BAE85E"/>
    <w:rsid w:val="51C22B24"/>
    <w:rsid w:val="51C2C239"/>
    <w:rsid w:val="51C556B5"/>
    <w:rsid w:val="51C719EC"/>
    <w:rsid w:val="51CB4CA4"/>
    <w:rsid w:val="51D09EA6"/>
    <w:rsid w:val="51D3D85F"/>
    <w:rsid w:val="51D9174C"/>
    <w:rsid w:val="51DC3BD8"/>
    <w:rsid w:val="51DD9C13"/>
    <w:rsid w:val="51DE1F6A"/>
    <w:rsid w:val="51E0C0E7"/>
    <w:rsid w:val="51E60A85"/>
    <w:rsid w:val="51EDEDEA"/>
    <w:rsid w:val="51EDF0DC"/>
    <w:rsid w:val="51EE9FCB"/>
    <w:rsid w:val="51EFCF94"/>
    <w:rsid w:val="51F1082C"/>
    <w:rsid w:val="51F52EA3"/>
    <w:rsid w:val="51F566B3"/>
    <w:rsid w:val="51F72CA8"/>
    <w:rsid w:val="51F76095"/>
    <w:rsid w:val="51FA54FB"/>
    <w:rsid w:val="51FC3A66"/>
    <w:rsid w:val="52012F7B"/>
    <w:rsid w:val="52023FE1"/>
    <w:rsid w:val="5202D6FF"/>
    <w:rsid w:val="5203B034"/>
    <w:rsid w:val="5204573B"/>
    <w:rsid w:val="52082CD1"/>
    <w:rsid w:val="520AE6F7"/>
    <w:rsid w:val="520C957D"/>
    <w:rsid w:val="520E4674"/>
    <w:rsid w:val="5213A690"/>
    <w:rsid w:val="5216667C"/>
    <w:rsid w:val="52181AD0"/>
    <w:rsid w:val="521B834E"/>
    <w:rsid w:val="521D125B"/>
    <w:rsid w:val="521E7FB8"/>
    <w:rsid w:val="52208B92"/>
    <w:rsid w:val="5221B70D"/>
    <w:rsid w:val="5222D8B8"/>
    <w:rsid w:val="52232154"/>
    <w:rsid w:val="5225C3D0"/>
    <w:rsid w:val="52281899"/>
    <w:rsid w:val="522B21BF"/>
    <w:rsid w:val="522B56A7"/>
    <w:rsid w:val="522F3055"/>
    <w:rsid w:val="5232C9EE"/>
    <w:rsid w:val="52338BC9"/>
    <w:rsid w:val="523ACC9A"/>
    <w:rsid w:val="523C66AE"/>
    <w:rsid w:val="524392A0"/>
    <w:rsid w:val="5245E364"/>
    <w:rsid w:val="524C3E5A"/>
    <w:rsid w:val="524C97AA"/>
    <w:rsid w:val="524EBD20"/>
    <w:rsid w:val="525136A7"/>
    <w:rsid w:val="52516E95"/>
    <w:rsid w:val="52524767"/>
    <w:rsid w:val="5257463E"/>
    <w:rsid w:val="525B3BC0"/>
    <w:rsid w:val="525C7ECE"/>
    <w:rsid w:val="525D3349"/>
    <w:rsid w:val="525FD5CC"/>
    <w:rsid w:val="5266BFAD"/>
    <w:rsid w:val="52670F93"/>
    <w:rsid w:val="5267F751"/>
    <w:rsid w:val="526AF8D1"/>
    <w:rsid w:val="526D9D58"/>
    <w:rsid w:val="526E0ED7"/>
    <w:rsid w:val="52728710"/>
    <w:rsid w:val="5274372B"/>
    <w:rsid w:val="52756230"/>
    <w:rsid w:val="527579F9"/>
    <w:rsid w:val="5275981F"/>
    <w:rsid w:val="52775888"/>
    <w:rsid w:val="527A5B5F"/>
    <w:rsid w:val="527B8AB6"/>
    <w:rsid w:val="527D3020"/>
    <w:rsid w:val="527D30E7"/>
    <w:rsid w:val="52816128"/>
    <w:rsid w:val="5281720A"/>
    <w:rsid w:val="52860BAF"/>
    <w:rsid w:val="52874C9E"/>
    <w:rsid w:val="5288DBD5"/>
    <w:rsid w:val="52892248"/>
    <w:rsid w:val="528B5A3A"/>
    <w:rsid w:val="528D21D4"/>
    <w:rsid w:val="528DD29A"/>
    <w:rsid w:val="528FCBCC"/>
    <w:rsid w:val="529112F9"/>
    <w:rsid w:val="52919D1D"/>
    <w:rsid w:val="52997A2D"/>
    <w:rsid w:val="529FF887"/>
    <w:rsid w:val="52A3BB58"/>
    <w:rsid w:val="52A8523B"/>
    <w:rsid w:val="52B03C1A"/>
    <w:rsid w:val="52B7B4BE"/>
    <w:rsid w:val="52BB9998"/>
    <w:rsid w:val="52BE1568"/>
    <w:rsid w:val="52BE5C04"/>
    <w:rsid w:val="52C0E320"/>
    <w:rsid w:val="52C1A3FD"/>
    <w:rsid w:val="52C4BC4F"/>
    <w:rsid w:val="52C577F6"/>
    <w:rsid w:val="52C70083"/>
    <w:rsid w:val="52C7441E"/>
    <w:rsid w:val="52C84BF6"/>
    <w:rsid w:val="52CCB8E6"/>
    <w:rsid w:val="52CD3BED"/>
    <w:rsid w:val="52CE53C8"/>
    <w:rsid w:val="52CEDE1E"/>
    <w:rsid w:val="52D088C4"/>
    <w:rsid w:val="52D24E4B"/>
    <w:rsid w:val="52D99A54"/>
    <w:rsid w:val="52DC7C45"/>
    <w:rsid w:val="52DF3DA9"/>
    <w:rsid w:val="52E105E5"/>
    <w:rsid w:val="52E1A30F"/>
    <w:rsid w:val="52E23A0A"/>
    <w:rsid w:val="52E3801E"/>
    <w:rsid w:val="52E7AB70"/>
    <w:rsid w:val="52EF16CD"/>
    <w:rsid w:val="52EFB26D"/>
    <w:rsid w:val="52F1D38C"/>
    <w:rsid w:val="52F65F00"/>
    <w:rsid w:val="52FB6FAB"/>
    <w:rsid w:val="52FE7730"/>
    <w:rsid w:val="52FF351F"/>
    <w:rsid w:val="53048310"/>
    <w:rsid w:val="5305DD1D"/>
    <w:rsid w:val="530F9331"/>
    <w:rsid w:val="53106978"/>
    <w:rsid w:val="53141FB0"/>
    <w:rsid w:val="53143F00"/>
    <w:rsid w:val="53146D2B"/>
    <w:rsid w:val="531568E8"/>
    <w:rsid w:val="531827C3"/>
    <w:rsid w:val="53196BB8"/>
    <w:rsid w:val="531AF92C"/>
    <w:rsid w:val="531BF15F"/>
    <w:rsid w:val="531D885B"/>
    <w:rsid w:val="531EF3F0"/>
    <w:rsid w:val="531F2AAE"/>
    <w:rsid w:val="5320F740"/>
    <w:rsid w:val="53229782"/>
    <w:rsid w:val="532708AF"/>
    <w:rsid w:val="5329F35A"/>
    <w:rsid w:val="532F4A93"/>
    <w:rsid w:val="5332F830"/>
    <w:rsid w:val="53343E34"/>
    <w:rsid w:val="53372DB2"/>
    <w:rsid w:val="533974D7"/>
    <w:rsid w:val="533A89F8"/>
    <w:rsid w:val="533F23A9"/>
    <w:rsid w:val="53431EAF"/>
    <w:rsid w:val="534B0181"/>
    <w:rsid w:val="534C90FD"/>
    <w:rsid w:val="5350B365"/>
    <w:rsid w:val="5351326B"/>
    <w:rsid w:val="5352E45E"/>
    <w:rsid w:val="535475D8"/>
    <w:rsid w:val="535B38B4"/>
    <w:rsid w:val="535DF051"/>
    <w:rsid w:val="535EED45"/>
    <w:rsid w:val="53607C57"/>
    <w:rsid w:val="53608222"/>
    <w:rsid w:val="53640A37"/>
    <w:rsid w:val="5368D1A6"/>
    <w:rsid w:val="536A44A3"/>
    <w:rsid w:val="536A98FC"/>
    <w:rsid w:val="536AB12E"/>
    <w:rsid w:val="536FAE3F"/>
    <w:rsid w:val="53716015"/>
    <w:rsid w:val="5371F1E7"/>
    <w:rsid w:val="537B00F1"/>
    <w:rsid w:val="537F9908"/>
    <w:rsid w:val="5380BC6A"/>
    <w:rsid w:val="53848166"/>
    <w:rsid w:val="538487FF"/>
    <w:rsid w:val="53866C35"/>
    <w:rsid w:val="538775D3"/>
    <w:rsid w:val="538B3154"/>
    <w:rsid w:val="538CFF5B"/>
    <w:rsid w:val="53914691"/>
    <w:rsid w:val="53916BBC"/>
    <w:rsid w:val="539502A4"/>
    <w:rsid w:val="539FFDDA"/>
    <w:rsid w:val="53A054EB"/>
    <w:rsid w:val="53A27A6C"/>
    <w:rsid w:val="53AAED52"/>
    <w:rsid w:val="53ADC72C"/>
    <w:rsid w:val="53B37CB4"/>
    <w:rsid w:val="53B664BC"/>
    <w:rsid w:val="53BA2E70"/>
    <w:rsid w:val="53BAB2DF"/>
    <w:rsid w:val="53BB007D"/>
    <w:rsid w:val="53BCD9E9"/>
    <w:rsid w:val="53BD93CE"/>
    <w:rsid w:val="53C13AE4"/>
    <w:rsid w:val="53C59B35"/>
    <w:rsid w:val="53CA4BEA"/>
    <w:rsid w:val="53CAEE2F"/>
    <w:rsid w:val="53CF3257"/>
    <w:rsid w:val="53CF348D"/>
    <w:rsid w:val="53D0A269"/>
    <w:rsid w:val="53D3A302"/>
    <w:rsid w:val="53D51EE1"/>
    <w:rsid w:val="53DCB4BC"/>
    <w:rsid w:val="53DD2FD6"/>
    <w:rsid w:val="53E02AF7"/>
    <w:rsid w:val="53E1C2EF"/>
    <w:rsid w:val="53E21B8A"/>
    <w:rsid w:val="53E47D4B"/>
    <w:rsid w:val="53E6F375"/>
    <w:rsid w:val="53E74916"/>
    <w:rsid w:val="53E7B35E"/>
    <w:rsid w:val="53E8BDC0"/>
    <w:rsid w:val="53E943E4"/>
    <w:rsid w:val="53EB853A"/>
    <w:rsid w:val="53F47778"/>
    <w:rsid w:val="53F5FF01"/>
    <w:rsid w:val="53F7ED65"/>
    <w:rsid w:val="53FA6D9D"/>
    <w:rsid w:val="5400BA71"/>
    <w:rsid w:val="54016749"/>
    <w:rsid w:val="54071C3D"/>
    <w:rsid w:val="5407BA66"/>
    <w:rsid w:val="5407BECD"/>
    <w:rsid w:val="54096C4C"/>
    <w:rsid w:val="540B029B"/>
    <w:rsid w:val="541173DF"/>
    <w:rsid w:val="54132041"/>
    <w:rsid w:val="54134A85"/>
    <w:rsid w:val="541362F6"/>
    <w:rsid w:val="5415F10F"/>
    <w:rsid w:val="5416E2CB"/>
    <w:rsid w:val="54182D5F"/>
    <w:rsid w:val="5418E88C"/>
    <w:rsid w:val="541A11A3"/>
    <w:rsid w:val="54236F00"/>
    <w:rsid w:val="5423B127"/>
    <w:rsid w:val="5425795B"/>
    <w:rsid w:val="5426EDF5"/>
    <w:rsid w:val="542A44C3"/>
    <w:rsid w:val="542D9E86"/>
    <w:rsid w:val="5431CA1F"/>
    <w:rsid w:val="543280DF"/>
    <w:rsid w:val="543A15F6"/>
    <w:rsid w:val="543B78E6"/>
    <w:rsid w:val="543E7081"/>
    <w:rsid w:val="543FAD35"/>
    <w:rsid w:val="5447A697"/>
    <w:rsid w:val="5449713B"/>
    <w:rsid w:val="544EEC5F"/>
    <w:rsid w:val="5452B40F"/>
    <w:rsid w:val="5453B08C"/>
    <w:rsid w:val="5459286C"/>
    <w:rsid w:val="545A479F"/>
    <w:rsid w:val="545A6AA6"/>
    <w:rsid w:val="545AD209"/>
    <w:rsid w:val="545D73B8"/>
    <w:rsid w:val="54670F67"/>
    <w:rsid w:val="546760BD"/>
    <w:rsid w:val="546950FE"/>
    <w:rsid w:val="546B5584"/>
    <w:rsid w:val="546BD16B"/>
    <w:rsid w:val="546C2D40"/>
    <w:rsid w:val="546D6AC0"/>
    <w:rsid w:val="546D8718"/>
    <w:rsid w:val="546EC6FB"/>
    <w:rsid w:val="5474D742"/>
    <w:rsid w:val="547CE74E"/>
    <w:rsid w:val="547CED34"/>
    <w:rsid w:val="547DCCAC"/>
    <w:rsid w:val="547FF75F"/>
    <w:rsid w:val="54845D8F"/>
    <w:rsid w:val="54848C41"/>
    <w:rsid w:val="54887864"/>
    <w:rsid w:val="548941DC"/>
    <w:rsid w:val="548B6315"/>
    <w:rsid w:val="548B7B65"/>
    <w:rsid w:val="548E3886"/>
    <w:rsid w:val="54925200"/>
    <w:rsid w:val="549562D2"/>
    <w:rsid w:val="54968378"/>
    <w:rsid w:val="5497C494"/>
    <w:rsid w:val="54995716"/>
    <w:rsid w:val="54A1250F"/>
    <w:rsid w:val="54A6F694"/>
    <w:rsid w:val="54A7A787"/>
    <w:rsid w:val="54ABB764"/>
    <w:rsid w:val="54AC0EA7"/>
    <w:rsid w:val="54B6BDD7"/>
    <w:rsid w:val="54B6CA4F"/>
    <w:rsid w:val="54BB4986"/>
    <w:rsid w:val="54C54988"/>
    <w:rsid w:val="54C62D6A"/>
    <w:rsid w:val="54CC9AAF"/>
    <w:rsid w:val="54CF05EE"/>
    <w:rsid w:val="54CF8F86"/>
    <w:rsid w:val="54D68BF4"/>
    <w:rsid w:val="54D77518"/>
    <w:rsid w:val="54D874A6"/>
    <w:rsid w:val="54DCD6E3"/>
    <w:rsid w:val="54E07F61"/>
    <w:rsid w:val="54E3732F"/>
    <w:rsid w:val="54E591D8"/>
    <w:rsid w:val="54E9C650"/>
    <w:rsid w:val="54EE701C"/>
    <w:rsid w:val="54F04462"/>
    <w:rsid w:val="54F18CEC"/>
    <w:rsid w:val="54F8F9D6"/>
    <w:rsid w:val="54FEF7D7"/>
    <w:rsid w:val="5501F2A9"/>
    <w:rsid w:val="55020AF2"/>
    <w:rsid w:val="5502757A"/>
    <w:rsid w:val="55045EF2"/>
    <w:rsid w:val="55086801"/>
    <w:rsid w:val="5509483C"/>
    <w:rsid w:val="550A9040"/>
    <w:rsid w:val="550CA5C7"/>
    <w:rsid w:val="550D05EE"/>
    <w:rsid w:val="5510B24F"/>
    <w:rsid w:val="55120697"/>
    <w:rsid w:val="55127593"/>
    <w:rsid w:val="55132247"/>
    <w:rsid w:val="5514800F"/>
    <w:rsid w:val="551B6439"/>
    <w:rsid w:val="551D14E1"/>
    <w:rsid w:val="551FB406"/>
    <w:rsid w:val="5521F49A"/>
    <w:rsid w:val="5525F8F3"/>
    <w:rsid w:val="552607D3"/>
    <w:rsid w:val="552BB8A9"/>
    <w:rsid w:val="5530C725"/>
    <w:rsid w:val="5536490B"/>
    <w:rsid w:val="55376520"/>
    <w:rsid w:val="55381F22"/>
    <w:rsid w:val="553880BE"/>
    <w:rsid w:val="553A720B"/>
    <w:rsid w:val="553AAB24"/>
    <w:rsid w:val="553E9C32"/>
    <w:rsid w:val="5543C392"/>
    <w:rsid w:val="55447308"/>
    <w:rsid w:val="55488171"/>
    <w:rsid w:val="554966AE"/>
    <w:rsid w:val="5553C8A4"/>
    <w:rsid w:val="5559518A"/>
    <w:rsid w:val="555E5E6E"/>
    <w:rsid w:val="55611952"/>
    <w:rsid w:val="55622920"/>
    <w:rsid w:val="556499A1"/>
    <w:rsid w:val="55675CEB"/>
    <w:rsid w:val="556F677C"/>
    <w:rsid w:val="55793C59"/>
    <w:rsid w:val="557F2E1F"/>
    <w:rsid w:val="55806615"/>
    <w:rsid w:val="5585A893"/>
    <w:rsid w:val="5585F662"/>
    <w:rsid w:val="55946FA3"/>
    <w:rsid w:val="5595A82B"/>
    <w:rsid w:val="5595B39F"/>
    <w:rsid w:val="55970A83"/>
    <w:rsid w:val="55978125"/>
    <w:rsid w:val="5597952E"/>
    <w:rsid w:val="55996C40"/>
    <w:rsid w:val="559D6B9F"/>
    <w:rsid w:val="559E1C67"/>
    <w:rsid w:val="559E8F79"/>
    <w:rsid w:val="559F4195"/>
    <w:rsid w:val="559F5CA3"/>
    <w:rsid w:val="559FBF1E"/>
    <w:rsid w:val="55A22DDD"/>
    <w:rsid w:val="55A28629"/>
    <w:rsid w:val="55A2893A"/>
    <w:rsid w:val="55A514CE"/>
    <w:rsid w:val="55A8D1BD"/>
    <w:rsid w:val="55ACBAEE"/>
    <w:rsid w:val="55AD5A75"/>
    <w:rsid w:val="55B2714E"/>
    <w:rsid w:val="55B2F3E9"/>
    <w:rsid w:val="55B4224B"/>
    <w:rsid w:val="55B6930C"/>
    <w:rsid w:val="55B964E8"/>
    <w:rsid w:val="55B9A437"/>
    <w:rsid w:val="55BA3DC8"/>
    <w:rsid w:val="55BCC588"/>
    <w:rsid w:val="55BE1780"/>
    <w:rsid w:val="55C190A3"/>
    <w:rsid w:val="55C306D4"/>
    <w:rsid w:val="55C51E84"/>
    <w:rsid w:val="55D04572"/>
    <w:rsid w:val="55D6BA30"/>
    <w:rsid w:val="55DA8292"/>
    <w:rsid w:val="55DD9CFB"/>
    <w:rsid w:val="55E12264"/>
    <w:rsid w:val="55E172B9"/>
    <w:rsid w:val="55E2E6E9"/>
    <w:rsid w:val="55E6DDA9"/>
    <w:rsid w:val="55EB48AC"/>
    <w:rsid w:val="55EBB3B7"/>
    <w:rsid w:val="55EF12F0"/>
    <w:rsid w:val="55F75C22"/>
    <w:rsid w:val="55FAADDD"/>
    <w:rsid w:val="55FD1C6F"/>
    <w:rsid w:val="55FE3F45"/>
    <w:rsid w:val="55FEB9BD"/>
    <w:rsid w:val="55FEDAFC"/>
    <w:rsid w:val="55FF5CF2"/>
    <w:rsid w:val="55FF610F"/>
    <w:rsid w:val="56047F64"/>
    <w:rsid w:val="56064A25"/>
    <w:rsid w:val="56077A5F"/>
    <w:rsid w:val="5607B778"/>
    <w:rsid w:val="5608C893"/>
    <w:rsid w:val="56093DA0"/>
    <w:rsid w:val="560E8873"/>
    <w:rsid w:val="561262BA"/>
    <w:rsid w:val="5615974C"/>
    <w:rsid w:val="561966CD"/>
    <w:rsid w:val="56198EF1"/>
    <w:rsid w:val="561D51E5"/>
    <w:rsid w:val="561ED292"/>
    <w:rsid w:val="5629D3FC"/>
    <w:rsid w:val="562A6CD2"/>
    <w:rsid w:val="562C275C"/>
    <w:rsid w:val="5634D2BE"/>
    <w:rsid w:val="5638A218"/>
    <w:rsid w:val="563A8B5B"/>
    <w:rsid w:val="5646C670"/>
    <w:rsid w:val="564AEF68"/>
    <w:rsid w:val="564E0F80"/>
    <w:rsid w:val="564EDB7E"/>
    <w:rsid w:val="5651747E"/>
    <w:rsid w:val="5651B764"/>
    <w:rsid w:val="5653881B"/>
    <w:rsid w:val="5656DEA4"/>
    <w:rsid w:val="5658368D"/>
    <w:rsid w:val="5658DA8B"/>
    <w:rsid w:val="565960BD"/>
    <w:rsid w:val="565BD03C"/>
    <w:rsid w:val="565BFF26"/>
    <w:rsid w:val="565ECA3E"/>
    <w:rsid w:val="566519B7"/>
    <w:rsid w:val="5665749E"/>
    <w:rsid w:val="56667560"/>
    <w:rsid w:val="5667E2B0"/>
    <w:rsid w:val="5669A0CD"/>
    <w:rsid w:val="566A9B62"/>
    <w:rsid w:val="566AE9C5"/>
    <w:rsid w:val="566D9732"/>
    <w:rsid w:val="566ED894"/>
    <w:rsid w:val="566F27DF"/>
    <w:rsid w:val="56711B02"/>
    <w:rsid w:val="56720F48"/>
    <w:rsid w:val="567703CF"/>
    <w:rsid w:val="56793407"/>
    <w:rsid w:val="5679863C"/>
    <w:rsid w:val="5679C948"/>
    <w:rsid w:val="5679E405"/>
    <w:rsid w:val="567A347F"/>
    <w:rsid w:val="567A928C"/>
    <w:rsid w:val="567A92F8"/>
    <w:rsid w:val="567D2108"/>
    <w:rsid w:val="56812580"/>
    <w:rsid w:val="5686A5FC"/>
    <w:rsid w:val="568A858D"/>
    <w:rsid w:val="5690FB28"/>
    <w:rsid w:val="56925C8B"/>
    <w:rsid w:val="5695385B"/>
    <w:rsid w:val="56961C6B"/>
    <w:rsid w:val="569622D3"/>
    <w:rsid w:val="56A08E6A"/>
    <w:rsid w:val="56A1215C"/>
    <w:rsid w:val="56A59449"/>
    <w:rsid w:val="56A6BA74"/>
    <w:rsid w:val="56AB594D"/>
    <w:rsid w:val="56AD09AA"/>
    <w:rsid w:val="56AE6785"/>
    <w:rsid w:val="56B76919"/>
    <w:rsid w:val="56B9DB4B"/>
    <w:rsid w:val="56BC7F8C"/>
    <w:rsid w:val="56C0E324"/>
    <w:rsid w:val="56C19EB0"/>
    <w:rsid w:val="56C2DED7"/>
    <w:rsid w:val="56C8EEF7"/>
    <w:rsid w:val="56C96B19"/>
    <w:rsid w:val="56D1ED71"/>
    <w:rsid w:val="56DDB8B2"/>
    <w:rsid w:val="56DEBDA1"/>
    <w:rsid w:val="56E1AD43"/>
    <w:rsid w:val="56E7DF54"/>
    <w:rsid w:val="56EA8C1C"/>
    <w:rsid w:val="56ECB2B6"/>
    <w:rsid w:val="56F031E4"/>
    <w:rsid w:val="56F0D099"/>
    <w:rsid w:val="56F28B3E"/>
    <w:rsid w:val="56FF6DFB"/>
    <w:rsid w:val="570069BE"/>
    <w:rsid w:val="57013537"/>
    <w:rsid w:val="57033D97"/>
    <w:rsid w:val="5704F823"/>
    <w:rsid w:val="570B8894"/>
    <w:rsid w:val="570D5D93"/>
    <w:rsid w:val="570F97A0"/>
    <w:rsid w:val="570FE8ED"/>
    <w:rsid w:val="571387EF"/>
    <w:rsid w:val="5719F215"/>
    <w:rsid w:val="571B1603"/>
    <w:rsid w:val="571BE34B"/>
    <w:rsid w:val="5720FA46"/>
    <w:rsid w:val="57216D12"/>
    <w:rsid w:val="5722717B"/>
    <w:rsid w:val="57244B50"/>
    <w:rsid w:val="57258096"/>
    <w:rsid w:val="572AA5F7"/>
    <w:rsid w:val="572AAC13"/>
    <w:rsid w:val="572E6E3D"/>
    <w:rsid w:val="57354F2D"/>
    <w:rsid w:val="5735AFD6"/>
    <w:rsid w:val="573788D6"/>
    <w:rsid w:val="5738408C"/>
    <w:rsid w:val="573967A1"/>
    <w:rsid w:val="573A2CAF"/>
    <w:rsid w:val="573B6DA9"/>
    <w:rsid w:val="573C6FE4"/>
    <w:rsid w:val="573D004F"/>
    <w:rsid w:val="5742A42A"/>
    <w:rsid w:val="5742B8D7"/>
    <w:rsid w:val="574ECEA1"/>
    <w:rsid w:val="574F4CCB"/>
    <w:rsid w:val="5753BD60"/>
    <w:rsid w:val="57543AA2"/>
    <w:rsid w:val="5754CAFB"/>
    <w:rsid w:val="5754E647"/>
    <w:rsid w:val="5757A062"/>
    <w:rsid w:val="5759670E"/>
    <w:rsid w:val="575A130A"/>
    <w:rsid w:val="575B5FD1"/>
    <w:rsid w:val="575F9299"/>
    <w:rsid w:val="576083C9"/>
    <w:rsid w:val="5764EE40"/>
    <w:rsid w:val="577C0B64"/>
    <w:rsid w:val="577FF54E"/>
    <w:rsid w:val="578114BB"/>
    <w:rsid w:val="5782ED81"/>
    <w:rsid w:val="57839262"/>
    <w:rsid w:val="5784B2E8"/>
    <w:rsid w:val="5785616B"/>
    <w:rsid w:val="578805C9"/>
    <w:rsid w:val="57884596"/>
    <w:rsid w:val="5789F82C"/>
    <w:rsid w:val="578AB724"/>
    <w:rsid w:val="578C3912"/>
    <w:rsid w:val="578E8904"/>
    <w:rsid w:val="578EA6FF"/>
    <w:rsid w:val="57906D82"/>
    <w:rsid w:val="579A88C3"/>
    <w:rsid w:val="579AA8C4"/>
    <w:rsid w:val="579B0A60"/>
    <w:rsid w:val="579D483B"/>
    <w:rsid w:val="579D8FFD"/>
    <w:rsid w:val="579EFD96"/>
    <w:rsid w:val="579FA4E1"/>
    <w:rsid w:val="57A4EFE8"/>
    <w:rsid w:val="57AA99A0"/>
    <w:rsid w:val="57AB4AB3"/>
    <w:rsid w:val="57AE50BA"/>
    <w:rsid w:val="57B05632"/>
    <w:rsid w:val="57B427ED"/>
    <w:rsid w:val="57B43D97"/>
    <w:rsid w:val="57B6001A"/>
    <w:rsid w:val="57B63676"/>
    <w:rsid w:val="57B7BCC3"/>
    <w:rsid w:val="57B95B1F"/>
    <w:rsid w:val="57BE1B79"/>
    <w:rsid w:val="57C0CE14"/>
    <w:rsid w:val="57C3D18F"/>
    <w:rsid w:val="57C5E7C4"/>
    <w:rsid w:val="57C6091E"/>
    <w:rsid w:val="57C86555"/>
    <w:rsid w:val="57C8B472"/>
    <w:rsid w:val="57CD4C75"/>
    <w:rsid w:val="57CEF03B"/>
    <w:rsid w:val="57D11C97"/>
    <w:rsid w:val="57D8EE90"/>
    <w:rsid w:val="57DBF61D"/>
    <w:rsid w:val="57DF3D4B"/>
    <w:rsid w:val="57E2FE60"/>
    <w:rsid w:val="57E36C04"/>
    <w:rsid w:val="57E81C46"/>
    <w:rsid w:val="57E9B113"/>
    <w:rsid w:val="57EBD313"/>
    <w:rsid w:val="57EDB368"/>
    <w:rsid w:val="57EE59E3"/>
    <w:rsid w:val="57F072BD"/>
    <w:rsid w:val="57F39902"/>
    <w:rsid w:val="57F570A6"/>
    <w:rsid w:val="57F60AA7"/>
    <w:rsid w:val="57F89A8F"/>
    <w:rsid w:val="57FB65CD"/>
    <w:rsid w:val="57FDF31F"/>
    <w:rsid w:val="58015DE9"/>
    <w:rsid w:val="5802CEA1"/>
    <w:rsid w:val="58041F3B"/>
    <w:rsid w:val="58063950"/>
    <w:rsid w:val="580716FF"/>
    <w:rsid w:val="5807AF0E"/>
    <w:rsid w:val="580CBF9F"/>
    <w:rsid w:val="5811D765"/>
    <w:rsid w:val="581AB83D"/>
    <w:rsid w:val="581F36C4"/>
    <w:rsid w:val="5825F17A"/>
    <w:rsid w:val="582914AC"/>
    <w:rsid w:val="582A5E76"/>
    <w:rsid w:val="582C8F41"/>
    <w:rsid w:val="582D2AA0"/>
    <w:rsid w:val="5833545E"/>
    <w:rsid w:val="583A4CC9"/>
    <w:rsid w:val="585099DE"/>
    <w:rsid w:val="58562074"/>
    <w:rsid w:val="585741BA"/>
    <w:rsid w:val="585B32B9"/>
    <w:rsid w:val="585E7CFA"/>
    <w:rsid w:val="5867A865"/>
    <w:rsid w:val="586B4303"/>
    <w:rsid w:val="586C2FD0"/>
    <w:rsid w:val="586CFAAD"/>
    <w:rsid w:val="586F21A4"/>
    <w:rsid w:val="5870E5F1"/>
    <w:rsid w:val="5872D6B0"/>
    <w:rsid w:val="587316B4"/>
    <w:rsid w:val="58746768"/>
    <w:rsid w:val="5875967F"/>
    <w:rsid w:val="587EE463"/>
    <w:rsid w:val="5880A29C"/>
    <w:rsid w:val="5881D27E"/>
    <w:rsid w:val="5884A946"/>
    <w:rsid w:val="5886D04D"/>
    <w:rsid w:val="5887FDE1"/>
    <w:rsid w:val="5891606A"/>
    <w:rsid w:val="5892F6D2"/>
    <w:rsid w:val="58940253"/>
    <w:rsid w:val="5894083F"/>
    <w:rsid w:val="5895FC70"/>
    <w:rsid w:val="589681A5"/>
    <w:rsid w:val="589839C3"/>
    <w:rsid w:val="5898F6D6"/>
    <w:rsid w:val="58A016EA"/>
    <w:rsid w:val="58A17F5F"/>
    <w:rsid w:val="58A81A16"/>
    <w:rsid w:val="58ACC145"/>
    <w:rsid w:val="58B0ED87"/>
    <w:rsid w:val="58B8185C"/>
    <w:rsid w:val="58BB533A"/>
    <w:rsid w:val="58BD1054"/>
    <w:rsid w:val="58C64090"/>
    <w:rsid w:val="58C861EA"/>
    <w:rsid w:val="58C8A047"/>
    <w:rsid w:val="58C8C568"/>
    <w:rsid w:val="58C90110"/>
    <w:rsid w:val="58D4048A"/>
    <w:rsid w:val="58D7CD00"/>
    <w:rsid w:val="58DF8D4F"/>
    <w:rsid w:val="58DFE831"/>
    <w:rsid w:val="58E22A57"/>
    <w:rsid w:val="58EA58E7"/>
    <w:rsid w:val="58EBD832"/>
    <w:rsid w:val="58ED32C8"/>
    <w:rsid w:val="58EF2D13"/>
    <w:rsid w:val="58F0B61A"/>
    <w:rsid w:val="58F3BDEE"/>
    <w:rsid w:val="58F69298"/>
    <w:rsid w:val="58F70E17"/>
    <w:rsid w:val="58F71001"/>
    <w:rsid w:val="58F7E93E"/>
    <w:rsid w:val="58FA8211"/>
    <w:rsid w:val="58FC22E1"/>
    <w:rsid w:val="5900467F"/>
    <w:rsid w:val="5901C292"/>
    <w:rsid w:val="5903C9FF"/>
    <w:rsid w:val="590472CC"/>
    <w:rsid w:val="5905ED9C"/>
    <w:rsid w:val="59076601"/>
    <w:rsid w:val="59082F35"/>
    <w:rsid w:val="59088E50"/>
    <w:rsid w:val="590ACA53"/>
    <w:rsid w:val="590BB971"/>
    <w:rsid w:val="590BF89E"/>
    <w:rsid w:val="590E3579"/>
    <w:rsid w:val="590E6E53"/>
    <w:rsid w:val="590F49BE"/>
    <w:rsid w:val="59118489"/>
    <w:rsid w:val="59166017"/>
    <w:rsid w:val="591B2D66"/>
    <w:rsid w:val="591BE278"/>
    <w:rsid w:val="591D9743"/>
    <w:rsid w:val="592D57B6"/>
    <w:rsid w:val="59335D7B"/>
    <w:rsid w:val="59341233"/>
    <w:rsid w:val="59414147"/>
    <w:rsid w:val="594504D5"/>
    <w:rsid w:val="5945C779"/>
    <w:rsid w:val="59481821"/>
    <w:rsid w:val="594909E0"/>
    <w:rsid w:val="594A38A3"/>
    <w:rsid w:val="594E3A16"/>
    <w:rsid w:val="5952A685"/>
    <w:rsid w:val="5952EC68"/>
    <w:rsid w:val="5953753A"/>
    <w:rsid w:val="59551E8B"/>
    <w:rsid w:val="5956B07C"/>
    <w:rsid w:val="595A8769"/>
    <w:rsid w:val="5960D7EB"/>
    <w:rsid w:val="5962E25F"/>
    <w:rsid w:val="59637857"/>
    <w:rsid w:val="5963A168"/>
    <w:rsid w:val="5963C2B6"/>
    <w:rsid w:val="5964852F"/>
    <w:rsid w:val="596788E4"/>
    <w:rsid w:val="59684AED"/>
    <w:rsid w:val="59685659"/>
    <w:rsid w:val="5968CA38"/>
    <w:rsid w:val="596AC875"/>
    <w:rsid w:val="596E07AA"/>
    <w:rsid w:val="5972AB7A"/>
    <w:rsid w:val="59730BCD"/>
    <w:rsid w:val="597578DD"/>
    <w:rsid w:val="59774303"/>
    <w:rsid w:val="597ECEB5"/>
    <w:rsid w:val="597F1091"/>
    <w:rsid w:val="59805477"/>
    <w:rsid w:val="598242E5"/>
    <w:rsid w:val="5985B05E"/>
    <w:rsid w:val="598796CA"/>
    <w:rsid w:val="59973F8C"/>
    <w:rsid w:val="59A12C5B"/>
    <w:rsid w:val="59A14705"/>
    <w:rsid w:val="59A27EC6"/>
    <w:rsid w:val="59A61C0E"/>
    <w:rsid w:val="59A930A6"/>
    <w:rsid w:val="59A942C0"/>
    <w:rsid w:val="59AAF85D"/>
    <w:rsid w:val="59ADFA00"/>
    <w:rsid w:val="59B1695C"/>
    <w:rsid w:val="59B43D4F"/>
    <w:rsid w:val="59C47CE9"/>
    <w:rsid w:val="59CA8CDB"/>
    <w:rsid w:val="59CB75A1"/>
    <w:rsid w:val="59CCB161"/>
    <w:rsid w:val="59CEB5C9"/>
    <w:rsid w:val="59D040BA"/>
    <w:rsid w:val="59D06085"/>
    <w:rsid w:val="59D1A298"/>
    <w:rsid w:val="59D65D6D"/>
    <w:rsid w:val="59D785D7"/>
    <w:rsid w:val="59D7FC9E"/>
    <w:rsid w:val="59D9F637"/>
    <w:rsid w:val="59DAD5B6"/>
    <w:rsid w:val="59DD5F12"/>
    <w:rsid w:val="59DE920F"/>
    <w:rsid w:val="59E03ADD"/>
    <w:rsid w:val="59E430CA"/>
    <w:rsid w:val="59E8F0D6"/>
    <w:rsid w:val="59EDDDBD"/>
    <w:rsid w:val="59F75B91"/>
    <w:rsid w:val="59F8ABA8"/>
    <w:rsid w:val="59F99223"/>
    <w:rsid w:val="59FB36F2"/>
    <w:rsid w:val="5A051944"/>
    <w:rsid w:val="5A057611"/>
    <w:rsid w:val="5A0B0B0E"/>
    <w:rsid w:val="5A0CA135"/>
    <w:rsid w:val="5A0CC563"/>
    <w:rsid w:val="5A12A3D5"/>
    <w:rsid w:val="5A12CCFC"/>
    <w:rsid w:val="5A1DD59F"/>
    <w:rsid w:val="5A20CBE1"/>
    <w:rsid w:val="5A22534B"/>
    <w:rsid w:val="5A23190F"/>
    <w:rsid w:val="5A2504FE"/>
    <w:rsid w:val="5A267D3B"/>
    <w:rsid w:val="5A274911"/>
    <w:rsid w:val="5A279CF1"/>
    <w:rsid w:val="5A27A08A"/>
    <w:rsid w:val="5A28763C"/>
    <w:rsid w:val="5A28D4E3"/>
    <w:rsid w:val="5A2988BA"/>
    <w:rsid w:val="5A2C17C9"/>
    <w:rsid w:val="5A311D5B"/>
    <w:rsid w:val="5A343003"/>
    <w:rsid w:val="5A36C1D2"/>
    <w:rsid w:val="5A36FB8B"/>
    <w:rsid w:val="5A3BEDF0"/>
    <w:rsid w:val="5A3F985A"/>
    <w:rsid w:val="5A41C9B6"/>
    <w:rsid w:val="5A4390E1"/>
    <w:rsid w:val="5A4F52A3"/>
    <w:rsid w:val="5A4FE27C"/>
    <w:rsid w:val="5A596488"/>
    <w:rsid w:val="5A5AD696"/>
    <w:rsid w:val="5A5DAA95"/>
    <w:rsid w:val="5A60170A"/>
    <w:rsid w:val="5A6844F1"/>
    <w:rsid w:val="5A68CB07"/>
    <w:rsid w:val="5A6F0B69"/>
    <w:rsid w:val="5A6FC171"/>
    <w:rsid w:val="5A71C197"/>
    <w:rsid w:val="5A71D202"/>
    <w:rsid w:val="5A726F90"/>
    <w:rsid w:val="5A802976"/>
    <w:rsid w:val="5A80678E"/>
    <w:rsid w:val="5A823217"/>
    <w:rsid w:val="5A83F775"/>
    <w:rsid w:val="5A8404A8"/>
    <w:rsid w:val="5A8BF1DB"/>
    <w:rsid w:val="5A8BFFBF"/>
    <w:rsid w:val="5A8F1E66"/>
    <w:rsid w:val="5A8F7471"/>
    <w:rsid w:val="5A8FB623"/>
    <w:rsid w:val="5A9B0272"/>
    <w:rsid w:val="5A9B8526"/>
    <w:rsid w:val="5A9D21C6"/>
    <w:rsid w:val="5AA38A0A"/>
    <w:rsid w:val="5AA6803B"/>
    <w:rsid w:val="5AAB2808"/>
    <w:rsid w:val="5AB094B7"/>
    <w:rsid w:val="5AB130D4"/>
    <w:rsid w:val="5AB8D621"/>
    <w:rsid w:val="5ABC64B8"/>
    <w:rsid w:val="5ABD81B4"/>
    <w:rsid w:val="5ABDC78C"/>
    <w:rsid w:val="5AC43205"/>
    <w:rsid w:val="5AC66D7B"/>
    <w:rsid w:val="5ACA700A"/>
    <w:rsid w:val="5ACE161F"/>
    <w:rsid w:val="5ACE8ADE"/>
    <w:rsid w:val="5AD20BEF"/>
    <w:rsid w:val="5AD2638D"/>
    <w:rsid w:val="5AD2F4CE"/>
    <w:rsid w:val="5AD391C4"/>
    <w:rsid w:val="5AD9B490"/>
    <w:rsid w:val="5ADE1C00"/>
    <w:rsid w:val="5ADE3BB2"/>
    <w:rsid w:val="5AE66198"/>
    <w:rsid w:val="5AE8016E"/>
    <w:rsid w:val="5AE86D7A"/>
    <w:rsid w:val="5AE975E6"/>
    <w:rsid w:val="5AE9B2D6"/>
    <w:rsid w:val="5AE9BAB4"/>
    <w:rsid w:val="5AED9735"/>
    <w:rsid w:val="5AF0D9F0"/>
    <w:rsid w:val="5AF7ECDD"/>
    <w:rsid w:val="5AF7FEA4"/>
    <w:rsid w:val="5AF8385A"/>
    <w:rsid w:val="5AF9C91D"/>
    <w:rsid w:val="5AFA88F3"/>
    <w:rsid w:val="5B03D204"/>
    <w:rsid w:val="5B05E638"/>
    <w:rsid w:val="5B07A4EC"/>
    <w:rsid w:val="5B07BED9"/>
    <w:rsid w:val="5B081FA0"/>
    <w:rsid w:val="5B0D96C4"/>
    <w:rsid w:val="5B15D4E4"/>
    <w:rsid w:val="5B1744A1"/>
    <w:rsid w:val="5B17EE54"/>
    <w:rsid w:val="5B1BDD3D"/>
    <w:rsid w:val="5B222A0B"/>
    <w:rsid w:val="5B2627B1"/>
    <w:rsid w:val="5B2C36E8"/>
    <w:rsid w:val="5B2D46D1"/>
    <w:rsid w:val="5B3077FD"/>
    <w:rsid w:val="5B319484"/>
    <w:rsid w:val="5B33B429"/>
    <w:rsid w:val="5B35BE37"/>
    <w:rsid w:val="5B396AD1"/>
    <w:rsid w:val="5B3C9DDF"/>
    <w:rsid w:val="5B3D90E9"/>
    <w:rsid w:val="5B3F1E0D"/>
    <w:rsid w:val="5B413F7A"/>
    <w:rsid w:val="5B4606FB"/>
    <w:rsid w:val="5B4873DE"/>
    <w:rsid w:val="5B4BA376"/>
    <w:rsid w:val="5B4DAE01"/>
    <w:rsid w:val="5B4E8783"/>
    <w:rsid w:val="5B594BC3"/>
    <w:rsid w:val="5B605F5B"/>
    <w:rsid w:val="5B60A612"/>
    <w:rsid w:val="5B6196B4"/>
    <w:rsid w:val="5B62BFC2"/>
    <w:rsid w:val="5B63D0AE"/>
    <w:rsid w:val="5B64EFF4"/>
    <w:rsid w:val="5B654561"/>
    <w:rsid w:val="5B795B57"/>
    <w:rsid w:val="5B851F89"/>
    <w:rsid w:val="5B86441C"/>
    <w:rsid w:val="5B879D27"/>
    <w:rsid w:val="5B886890"/>
    <w:rsid w:val="5B8D3F8C"/>
    <w:rsid w:val="5B8E47FC"/>
    <w:rsid w:val="5B913BC6"/>
    <w:rsid w:val="5B949CE3"/>
    <w:rsid w:val="5B950C22"/>
    <w:rsid w:val="5B997DFC"/>
    <w:rsid w:val="5B99EA06"/>
    <w:rsid w:val="5B9BE5AF"/>
    <w:rsid w:val="5B9CC90D"/>
    <w:rsid w:val="5B9EA5A9"/>
    <w:rsid w:val="5BA07F7F"/>
    <w:rsid w:val="5BA086A7"/>
    <w:rsid w:val="5BA17321"/>
    <w:rsid w:val="5BA3351B"/>
    <w:rsid w:val="5BA5D623"/>
    <w:rsid w:val="5BAC6FB5"/>
    <w:rsid w:val="5BAC868E"/>
    <w:rsid w:val="5BAEA3AF"/>
    <w:rsid w:val="5BB0508D"/>
    <w:rsid w:val="5BB9A2A0"/>
    <w:rsid w:val="5BBEB180"/>
    <w:rsid w:val="5BBF6361"/>
    <w:rsid w:val="5BC131A8"/>
    <w:rsid w:val="5BC91A31"/>
    <w:rsid w:val="5BC9A00D"/>
    <w:rsid w:val="5BCE4BD2"/>
    <w:rsid w:val="5BD34CF7"/>
    <w:rsid w:val="5BD393C6"/>
    <w:rsid w:val="5BD56D69"/>
    <w:rsid w:val="5BD76A54"/>
    <w:rsid w:val="5BD9DD86"/>
    <w:rsid w:val="5BDAD128"/>
    <w:rsid w:val="5BDBE954"/>
    <w:rsid w:val="5BE00517"/>
    <w:rsid w:val="5BE3FD20"/>
    <w:rsid w:val="5BEA1BE5"/>
    <w:rsid w:val="5BEABAF6"/>
    <w:rsid w:val="5BEADB50"/>
    <w:rsid w:val="5BED1A61"/>
    <w:rsid w:val="5BF06B4B"/>
    <w:rsid w:val="5BF472D2"/>
    <w:rsid w:val="5BF76F37"/>
    <w:rsid w:val="5BF9130B"/>
    <w:rsid w:val="5BF947C3"/>
    <w:rsid w:val="5BFC6ABF"/>
    <w:rsid w:val="5C01F9FE"/>
    <w:rsid w:val="5C03DF60"/>
    <w:rsid w:val="5C06221A"/>
    <w:rsid w:val="5C077577"/>
    <w:rsid w:val="5C148CDA"/>
    <w:rsid w:val="5C1955DC"/>
    <w:rsid w:val="5C1D856A"/>
    <w:rsid w:val="5C1F879B"/>
    <w:rsid w:val="5C212C31"/>
    <w:rsid w:val="5C239450"/>
    <w:rsid w:val="5C25DF41"/>
    <w:rsid w:val="5C272AAA"/>
    <w:rsid w:val="5C32AE3E"/>
    <w:rsid w:val="5C331FCF"/>
    <w:rsid w:val="5C33CC5B"/>
    <w:rsid w:val="5C385806"/>
    <w:rsid w:val="5C40C43E"/>
    <w:rsid w:val="5C42F6BD"/>
    <w:rsid w:val="5C44933D"/>
    <w:rsid w:val="5C453648"/>
    <w:rsid w:val="5C4708B3"/>
    <w:rsid w:val="5C4CBCBA"/>
    <w:rsid w:val="5C521A77"/>
    <w:rsid w:val="5C562154"/>
    <w:rsid w:val="5C59053C"/>
    <w:rsid w:val="5C62A0F9"/>
    <w:rsid w:val="5C691E09"/>
    <w:rsid w:val="5C697072"/>
    <w:rsid w:val="5C69FC08"/>
    <w:rsid w:val="5C6C15F9"/>
    <w:rsid w:val="5C6E8D2F"/>
    <w:rsid w:val="5C6F7188"/>
    <w:rsid w:val="5C7046C3"/>
    <w:rsid w:val="5C710E60"/>
    <w:rsid w:val="5C73A111"/>
    <w:rsid w:val="5C771C82"/>
    <w:rsid w:val="5C78B8D2"/>
    <w:rsid w:val="5C7923D6"/>
    <w:rsid w:val="5C7BB46E"/>
    <w:rsid w:val="5C7E3E85"/>
    <w:rsid w:val="5C80C34D"/>
    <w:rsid w:val="5C846356"/>
    <w:rsid w:val="5C863EFC"/>
    <w:rsid w:val="5C90BFF1"/>
    <w:rsid w:val="5C9230C7"/>
    <w:rsid w:val="5C960B33"/>
    <w:rsid w:val="5C980DB6"/>
    <w:rsid w:val="5C986258"/>
    <w:rsid w:val="5C9BD34F"/>
    <w:rsid w:val="5CA0B6A4"/>
    <w:rsid w:val="5CA41F01"/>
    <w:rsid w:val="5CA539A5"/>
    <w:rsid w:val="5CAA1D84"/>
    <w:rsid w:val="5CACB8D7"/>
    <w:rsid w:val="5CB2BB9B"/>
    <w:rsid w:val="5CB3F4C6"/>
    <w:rsid w:val="5CB710AE"/>
    <w:rsid w:val="5CB8F137"/>
    <w:rsid w:val="5CB973F3"/>
    <w:rsid w:val="5CBB4456"/>
    <w:rsid w:val="5CBC7292"/>
    <w:rsid w:val="5CBE5E10"/>
    <w:rsid w:val="5CC2AE76"/>
    <w:rsid w:val="5CC6EDD1"/>
    <w:rsid w:val="5CCAF2A9"/>
    <w:rsid w:val="5CCB4D9E"/>
    <w:rsid w:val="5CCE82C2"/>
    <w:rsid w:val="5CD3176C"/>
    <w:rsid w:val="5CD4E543"/>
    <w:rsid w:val="5CD503D9"/>
    <w:rsid w:val="5CD5D43D"/>
    <w:rsid w:val="5CD61F81"/>
    <w:rsid w:val="5CD68273"/>
    <w:rsid w:val="5CD89C39"/>
    <w:rsid w:val="5CD8D00D"/>
    <w:rsid w:val="5CD9699D"/>
    <w:rsid w:val="5CDBBD46"/>
    <w:rsid w:val="5CE0B796"/>
    <w:rsid w:val="5CE18568"/>
    <w:rsid w:val="5CE38A65"/>
    <w:rsid w:val="5CE3E954"/>
    <w:rsid w:val="5CE502E9"/>
    <w:rsid w:val="5CEDB09A"/>
    <w:rsid w:val="5CEE4307"/>
    <w:rsid w:val="5CEE8EB6"/>
    <w:rsid w:val="5CF23ED4"/>
    <w:rsid w:val="5CF3D434"/>
    <w:rsid w:val="5CF727D5"/>
    <w:rsid w:val="5CF7D8DF"/>
    <w:rsid w:val="5CFA2BCD"/>
    <w:rsid w:val="5CFC7544"/>
    <w:rsid w:val="5CFD5F82"/>
    <w:rsid w:val="5CFF745B"/>
    <w:rsid w:val="5CFF99E9"/>
    <w:rsid w:val="5D034528"/>
    <w:rsid w:val="5D079C89"/>
    <w:rsid w:val="5D079D61"/>
    <w:rsid w:val="5D0CD1F0"/>
    <w:rsid w:val="5D0DED96"/>
    <w:rsid w:val="5D12A4F2"/>
    <w:rsid w:val="5D1A377F"/>
    <w:rsid w:val="5D1AB487"/>
    <w:rsid w:val="5D1D312B"/>
    <w:rsid w:val="5D1EA054"/>
    <w:rsid w:val="5D1FF1CE"/>
    <w:rsid w:val="5D240932"/>
    <w:rsid w:val="5D24982C"/>
    <w:rsid w:val="5D25ECE8"/>
    <w:rsid w:val="5D2EF677"/>
    <w:rsid w:val="5D2F928A"/>
    <w:rsid w:val="5D2FE6DD"/>
    <w:rsid w:val="5D307BB6"/>
    <w:rsid w:val="5D4417F0"/>
    <w:rsid w:val="5D447804"/>
    <w:rsid w:val="5D46ACD5"/>
    <w:rsid w:val="5D4BB538"/>
    <w:rsid w:val="5D4BFB33"/>
    <w:rsid w:val="5D52BB3E"/>
    <w:rsid w:val="5D53E7E1"/>
    <w:rsid w:val="5D5C2E30"/>
    <w:rsid w:val="5D5E77F4"/>
    <w:rsid w:val="5D6282BC"/>
    <w:rsid w:val="5D63B06B"/>
    <w:rsid w:val="5D658DFB"/>
    <w:rsid w:val="5D666399"/>
    <w:rsid w:val="5D67B10D"/>
    <w:rsid w:val="5D6A0E1D"/>
    <w:rsid w:val="5D7831A4"/>
    <w:rsid w:val="5D79D1D5"/>
    <w:rsid w:val="5D7F0EE2"/>
    <w:rsid w:val="5D811C62"/>
    <w:rsid w:val="5D860244"/>
    <w:rsid w:val="5D8969DC"/>
    <w:rsid w:val="5D8E48B4"/>
    <w:rsid w:val="5D8F309A"/>
    <w:rsid w:val="5D91710E"/>
    <w:rsid w:val="5D9388C8"/>
    <w:rsid w:val="5D99EF86"/>
    <w:rsid w:val="5D9A6EA1"/>
    <w:rsid w:val="5D9E0D9E"/>
    <w:rsid w:val="5D9F63A4"/>
    <w:rsid w:val="5DA1DD93"/>
    <w:rsid w:val="5DA26AE2"/>
    <w:rsid w:val="5DA3357A"/>
    <w:rsid w:val="5DA5796E"/>
    <w:rsid w:val="5DA5F032"/>
    <w:rsid w:val="5DA5F7C2"/>
    <w:rsid w:val="5DA9E28C"/>
    <w:rsid w:val="5DAE2575"/>
    <w:rsid w:val="5DAF89BA"/>
    <w:rsid w:val="5DB30127"/>
    <w:rsid w:val="5DB5065A"/>
    <w:rsid w:val="5DB50BAB"/>
    <w:rsid w:val="5DB5143E"/>
    <w:rsid w:val="5DB5AF8E"/>
    <w:rsid w:val="5DB7609F"/>
    <w:rsid w:val="5DB8F1D4"/>
    <w:rsid w:val="5DBBABC3"/>
    <w:rsid w:val="5DC192BC"/>
    <w:rsid w:val="5DC2EE58"/>
    <w:rsid w:val="5DCCDDCB"/>
    <w:rsid w:val="5DD1EBD7"/>
    <w:rsid w:val="5DD29BB2"/>
    <w:rsid w:val="5DD497F2"/>
    <w:rsid w:val="5DD70496"/>
    <w:rsid w:val="5DDC9274"/>
    <w:rsid w:val="5DDF72E4"/>
    <w:rsid w:val="5DE08F68"/>
    <w:rsid w:val="5DE5D42F"/>
    <w:rsid w:val="5DE7DA74"/>
    <w:rsid w:val="5DE9B68A"/>
    <w:rsid w:val="5DE9EFD6"/>
    <w:rsid w:val="5DECF6E3"/>
    <w:rsid w:val="5DF13A55"/>
    <w:rsid w:val="5DF19378"/>
    <w:rsid w:val="5DF1963D"/>
    <w:rsid w:val="5DF246B0"/>
    <w:rsid w:val="5DF32166"/>
    <w:rsid w:val="5DF5AC28"/>
    <w:rsid w:val="5DF5EF18"/>
    <w:rsid w:val="5DF75D65"/>
    <w:rsid w:val="5DF8AA3C"/>
    <w:rsid w:val="5DFD7E88"/>
    <w:rsid w:val="5DFE8F6F"/>
    <w:rsid w:val="5DFEFA7E"/>
    <w:rsid w:val="5E03404F"/>
    <w:rsid w:val="5E08D217"/>
    <w:rsid w:val="5E0CA7E5"/>
    <w:rsid w:val="5E0CB52B"/>
    <w:rsid w:val="5E17D0E5"/>
    <w:rsid w:val="5E186918"/>
    <w:rsid w:val="5E1AEE7C"/>
    <w:rsid w:val="5E1C1EF0"/>
    <w:rsid w:val="5E1CDA09"/>
    <w:rsid w:val="5E22D50A"/>
    <w:rsid w:val="5E23D1F2"/>
    <w:rsid w:val="5E250C0D"/>
    <w:rsid w:val="5E26B48C"/>
    <w:rsid w:val="5E26B864"/>
    <w:rsid w:val="5E298E0E"/>
    <w:rsid w:val="5E2AE7B1"/>
    <w:rsid w:val="5E2CC057"/>
    <w:rsid w:val="5E2CD611"/>
    <w:rsid w:val="5E2D58BA"/>
    <w:rsid w:val="5E2F9C97"/>
    <w:rsid w:val="5E301A98"/>
    <w:rsid w:val="5E34ADFE"/>
    <w:rsid w:val="5E363BB4"/>
    <w:rsid w:val="5E37F031"/>
    <w:rsid w:val="5E3BBBDB"/>
    <w:rsid w:val="5E3E9A6F"/>
    <w:rsid w:val="5E4114F8"/>
    <w:rsid w:val="5E416E3E"/>
    <w:rsid w:val="5E419926"/>
    <w:rsid w:val="5E4384D2"/>
    <w:rsid w:val="5E43BF49"/>
    <w:rsid w:val="5E477B7D"/>
    <w:rsid w:val="5E4B16DB"/>
    <w:rsid w:val="5E4ECAD8"/>
    <w:rsid w:val="5E4F6257"/>
    <w:rsid w:val="5E503CA8"/>
    <w:rsid w:val="5E52F55C"/>
    <w:rsid w:val="5E534BD4"/>
    <w:rsid w:val="5E5F79C4"/>
    <w:rsid w:val="5E623656"/>
    <w:rsid w:val="5E6624C2"/>
    <w:rsid w:val="5E675EDF"/>
    <w:rsid w:val="5E68784E"/>
    <w:rsid w:val="5E6CD479"/>
    <w:rsid w:val="5E6E6F2E"/>
    <w:rsid w:val="5E6EC329"/>
    <w:rsid w:val="5E721F7B"/>
    <w:rsid w:val="5E74AB59"/>
    <w:rsid w:val="5E74F7C2"/>
    <w:rsid w:val="5E7506C9"/>
    <w:rsid w:val="5E780240"/>
    <w:rsid w:val="5E7B2366"/>
    <w:rsid w:val="5E7F6AEF"/>
    <w:rsid w:val="5E7F6E1F"/>
    <w:rsid w:val="5E7FBC77"/>
    <w:rsid w:val="5E84C592"/>
    <w:rsid w:val="5E84E854"/>
    <w:rsid w:val="5E8AF8B2"/>
    <w:rsid w:val="5E8C9EE5"/>
    <w:rsid w:val="5E8DD815"/>
    <w:rsid w:val="5E9451DE"/>
    <w:rsid w:val="5E960EE3"/>
    <w:rsid w:val="5E96D638"/>
    <w:rsid w:val="5E9712F1"/>
    <w:rsid w:val="5E9D1DFF"/>
    <w:rsid w:val="5EA910CB"/>
    <w:rsid w:val="5EABA63F"/>
    <w:rsid w:val="5EAD0D30"/>
    <w:rsid w:val="5EADA96F"/>
    <w:rsid w:val="5EAE85C6"/>
    <w:rsid w:val="5EAEF0F7"/>
    <w:rsid w:val="5EB01524"/>
    <w:rsid w:val="5EB2999D"/>
    <w:rsid w:val="5EB708EB"/>
    <w:rsid w:val="5EB88742"/>
    <w:rsid w:val="5EBEA91B"/>
    <w:rsid w:val="5EC2A76B"/>
    <w:rsid w:val="5EC3B6E2"/>
    <w:rsid w:val="5EC43E84"/>
    <w:rsid w:val="5EC55D6C"/>
    <w:rsid w:val="5EC60D42"/>
    <w:rsid w:val="5ECA8AAC"/>
    <w:rsid w:val="5ECBB33A"/>
    <w:rsid w:val="5ECE64CE"/>
    <w:rsid w:val="5ED0F3F3"/>
    <w:rsid w:val="5ED1EF8D"/>
    <w:rsid w:val="5ED304AB"/>
    <w:rsid w:val="5ED34A27"/>
    <w:rsid w:val="5ED4AF57"/>
    <w:rsid w:val="5ED595C6"/>
    <w:rsid w:val="5ED95997"/>
    <w:rsid w:val="5EDC19AD"/>
    <w:rsid w:val="5EDD7687"/>
    <w:rsid w:val="5EE5A357"/>
    <w:rsid w:val="5EE6E9E8"/>
    <w:rsid w:val="5EE8D621"/>
    <w:rsid w:val="5EE9137C"/>
    <w:rsid w:val="5EEBBFD3"/>
    <w:rsid w:val="5EEE0521"/>
    <w:rsid w:val="5EF21E23"/>
    <w:rsid w:val="5EF2FEF0"/>
    <w:rsid w:val="5EF948B2"/>
    <w:rsid w:val="5EF9A769"/>
    <w:rsid w:val="5EFEECAD"/>
    <w:rsid w:val="5EFF2B05"/>
    <w:rsid w:val="5EFF5E06"/>
    <w:rsid w:val="5F02379B"/>
    <w:rsid w:val="5F076BE9"/>
    <w:rsid w:val="5F0940EF"/>
    <w:rsid w:val="5F0B7C1D"/>
    <w:rsid w:val="5F0DAC50"/>
    <w:rsid w:val="5F0E68B2"/>
    <w:rsid w:val="5F0F9010"/>
    <w:rsid w:val="5F10331C"/>
    <w:rsid w:val="5F141E99"/>
    <w:rsid w:val="5F285D2D"/>
    <w:rsid w:val="5F29197D"/>
    <w:rsid w:val="5F34C134"/>
    <w:rsid w:val="5F376AF5"/>
    <w:rsid w:val="5F37ABDA"/>
    <w:rsid w:val="5F389421"/>
    <w:rsid w:val="5F3910F0"/>
    <w:rsid w:val="5F39D0A5"/>
    <w:rsid w:val="5F3A88FE"/>
    <w:rsid w:val="5F3E2BD0"/>
    <w:rsid w:val="5F411F37"/>
    <w:rsid w:val="5F461451"/>
    <w:rsid w:val="5F487878"/>
    <w:rsid w:val="5F48ED77"/>
    <w:rsid w:val="5F49B124"/>
    <w:rsid w:val="5F4A8F88"/>
    <w:rsid w:val="5F4C625E"/>
    <w:rsid w:val="5F4E9271"/>
    <w:rsid w:val="5F4E98BD"/>
    <w:rsid w:val="5F4EB080"/>
    <w:rsid w:val="5F5205A9"/>
    <w:rsid w:val="5F529522"/>
    <w:rsid w:val="5F52EFED"/>
    <w:rsid w:val="5F539EBE"/>
    <w:rsid w:val="5F556572"/>
    <w:rsid w:val="5F56EFB8"/>
    <w:rsid w:val="5F58A898"/>
    <w:rsid w:val="5F5964BD"/>
    <w:rsid w:val="5F5C4A12"/>
    <w:rsid w:val="5F5E09D6"/>
    <w:rsid w:val="5F5F763E"/>
    <w:rsid w:val="5F642400"/>
    <w:rsid w:val="5F64416E"/>
    <w:rsid w:val="5F65777B"/>
    <w:rsid w:val="5F668CA6"/>
    <w:rsid w:val="5F66B47F"/>
    <w:rsid w:val="5F690A10"/>
    <w:rsid w:val="5F6E1677"/>
    <w:rsid w:val="5F6EDCD6"/>
    <w:rsid w:val="5F704F0A"/>
    <w:rsid w:val="5F74A6E8"/>
    <w:rsid w:val="5F7B83A1"/>
    <w:rsid w:val="5F7C8672"/>
    <w:rsid w:val="5F80F8BB"/>
    <w:rsid w:val="5F8384F4"/>
    <w:rsid w:val="5F87A6E2"/>
    <w:rsid w:val="5F89859C"/>
    <w:rsid w:val="5F928CAF"/>
    <w:rsid w:val="5F94CC66"/>
    <w:rsid w:val="5F97F91C"/>
    <w:rsid w:val="5F98E545"/>
    <w:rsid w:val="5F9E4719"/>
    <w:rsid w:val="5F9E596A"/>
    <w:rsid w:val="5F9ECA9D"/>
    <w:rsid w:val="5FA23DC8"/>
    <w:rsid w:val="5FA359EC"/>
    <w:rsid w:val="5FA40075"/>
    <w:rsid w:val="5FA4D975"/>
    <w:rsid w:val="5FA4E8D9"/>
    <w:rsid w:val="5FA526BD"/>
    <w:rsid w:val="5FA69DA4"/>
    <w:rsid w:val="5FA9F6EA"/>
    <w:rsid w:val="5FAC6AE9"/>
    <w:rsid w:val="5FAF43B4"/>
    <w:rsid w:val="5FAF6B1B"/>
    <w:rsid w:val="5FB112B6"/>
    <w:rsid w:val="5FB2E1F8"/>
    <w:rsid w:val="5FB3AE0A"/>
    <w:rsid w:val="5FB3F94F"/>
    <w:rsid w:val="5FB90821"/>
    <w:rsid w:val="5FB9E2F4"/>
    <w:rsid w:val="5FBC1ADF"/>
    <w:rsid w:val="5FBEE75C"/>
    <w:rsid w:val="5FBF084C"/>
    <w:rsid w:val="5FC5E479"/>
    <w:rsid w:val="5FCA1999"/>
    <w:rsid w:val="5FCA8637"/>
    <w:rsid w:val="5FCB2774"/>
    <w:rsid w:val="5FCC71C3"/>
    <w:rsid w:val="5FCCF680"/>
    <w:rsid w:val="5FCEB555"/>
    <w:rsid w:val="5FCFFC74"/>
    <w:rsid w:val="5FD0749B"/>
    <w:rsid w:val="5FD1C17B"/>
    <w:rsid w:val="5FD239EF"/>
    <w:rsid w:val="5FD34DA7"/>
    <w:rsid w:val="5FD69486"/>
    <w:rsid w:val="5FDA64FC"/>
    <w:rsid w:val="5FDA9818"/>
    <w:rsid w:val="5FE20435"/>
    <w:rsid w:val="5FE22520"/>
    <w:rsid w:val="5FE5324C"/>
    <w:rsid w:val="5FEA22A3"/>
    <w:rsid w:val="5FEA4456"/>
    <w:rsid w:val="5FF4964D"/>
    <w:rsid w:val="5FF4F139"/>
    <w:rsid w:val="5FF5ADF4"/>
    <w:rsid w:val="5FF6846F"/>
    <w:rsid w:val="5FF91B38"/>
    <w:rsid w:val="5FF97614"/>
    <w:rsid w:val="5FFDFD72"/>
    <w:rsid w:val="5FFE88D9"/>
    <w:rsid w:val="60028D87"/>
    <w:rsid w:val="600703CD"/>
    <w:rsid w:val="600B386B"/>
    <w:rsid w:val="600C605A"/>
    <w:rsid w:val="600E4F6F"/>
    <w:rsid w:val="600FFE73"/>
    <w:rsid w:val="6013CD8F"/>
    <w:rsid w:val="60148F64"/>
    <w:rsid w:val="60152E5D"/>
    <w:rsid w:val="60181E0F"/>
    <w:rsid w:val="60190BEF"/>
    <w:rsid w:val="601B87F2"/>
    <w:rsid w:val="601CCE92"/>
    <w:rsid w:val="6024F361"/>
    <w:rsid w:val="6026A118"/>
    <w:rsid w:val="6027AC14"/>
    <w:rsid w:val="60283B11"/>
    <w:rsid w:val="602C5547"/>
    <w:rsid w:val="60304510"/>
    <w:rsid w:val="603233AB"/>
    <w:rsid w:val="60323519"/>
    <w:rsid w:val="6037E51D"/>
    <w:rsid w:val="603980FA"/>
    <w:rsid w:val="604091AE"/>
    <w:rsid w:val="6044AD6A"/>
    <w:rsid w:val="60466A4B"/>
    <w:rsid w:val="604B0425"/>
    <w:rsid w:val="604C533A"/>
    <w:rsid w:val="604D691F"/>
    <w:rsid w:val="604DF37F"/>
    <w:rsid w:val="604F722A"/>
    <w:rsid w:val="605697DC"/>
    <w:rsid w:val="60570F77"/>
    <w:rsid w:val="6057EC43"/>
    <w:rsid w:val="605B1FC6"/>
    <w:rsid w:val="605D33F7"/>
    <w:rsid w:val="605EDC07"/>
    <w:rsid w:val="60674148"/>
    <w:rsid w:val="6068A769"/>
    <w:rsid w:val="606DEFF8"/>
    <w:rsid w:val="606F8B67"/>
    <w:rsid w:val="6070B736"/>
    <w:rsid w:val="6072E9C5"/>
    <w:rsid w:val="6076906A"/>
    <w:rsid w:val="6077E8C2"/>
    <w:rsid w:val="607B6E91"/>
    <w:rsid w:val="607EBCA6"/>
    <w:rsid w:val="6080DDFE"/>
    <w:rsid w:val="60841FB7"/>
    <w:rsid w:val="608A7312"/>
    <w:rsid w:val="608AE5A5"/>
    <w:rsid w:val="608B1D67"/>
    <w:rsid w:val="6092537A"/>
    <w:rsid w:val="609D7DDE"/>
    <w:rsid w:val="609F54CC"/>
    <w:rsid w:val="60A56AAF"/>
    <w:rsid w:val="60AA3D27"/>
    <w:rsid w:val="60AD155E"/>
    <w:rsid w:val="60AD653C"/>
    <w:rsid w:val="60B1D427"/>
    <w:rsid w:val="60B2472B"/>
    <w:rsid w:val="60B323F3"/>
    <w:rsid w:val="60B44E4B"/>
    <w:rsid w:val="60B47047"/>
    <w:rsid w:val="60BCD766"/>
    <w:rsid w:val="60BDB80B"/>
    <w:rsid w:val="60C47DCC"/>
    <w:rsid w:val="60C53829"/>
    <w:rsid w:val="60C6323A"/>
    <w:rsid w:val="60C68244"/>
    <w:rsid w:val="60C7EF29"/>
    <w:rsid w:val="60C8FE0E"/>
    <w:rsid w:val="60C9717B"/>
    <w:rsid w:val="60D00786"/>
    <w:rsid w:val="60D1E16C"/>
    <w:rsid w:val="60D4DCFE"/>
    <w:rsid w:val="60DAB5EA"/>
    <w:rsid w:val="60DAE9C6"/>
    <w:rsid w:val="60E388F8"/>
    <w:rsid w:val="60E72ADB"/>
    <w:rsid w:val="60E912F7"/>
    <w:rsid w:val="60ED799B"/>
    <w:rsid w:val="60EDE6F7"/>
    <w:rsid w:val="60F123B5"/>
    <w:rsid w:val="60F323C7"/>
    <w:rsid w:val="60F5852D"/>
    <w:rsid w:val="60F7151A"/>
    <w:rsid w:val="60F88F48"/>
    <w:rsid w:val="60FD480D"/>
    <w:rsid w:val="610140C1"/>
    <w:rsid w:val="6104FDED"/>
    <w:rsid w:val="61099297"/>
    <w:rsid w:val="610A2DED"/>
    <w:rsid w:val="6110CEBD"/>
    <w:rsid w:val="6110E533"/>
    <w:rsid w:val="61140D4F"/>
    <w:rsid w:val="61167FFB"/>
    <w:rsid w:val="6119394F"/>
    <w:rsid w:val="611AF1BA"/>
    <w:rsid w:val="611E053F"/>
    <w:rsid w:val="611EB05B"/>
    <w:rsid w:val="611F59B3"/>
    <w:rsid w:val="612233F3"/>
    <w:rsid w:val="61247615"/>
    <w:rsid w:val="61249A29"/>
    <w:rsid w:val="61294F61"/>
    <w:rsid w:val="612DF395"/>
    <w:rsid w:val="61332E94"/>
    <w:rsid w:val="6133CE8A"/>
    <w:rsid w:val="6134F9A2"/>
    <w:rsid w:val="6135F171"/>
    <w:rsid w:val="61382E15"/>
    <w:rsid w:val="6139C5ED"/>
    <w:rsid w:val="613CAE9A"/>
    <w:rsid w:val="613D1AEC"/>
    <w:rsid w:val="613F34B4"/>
    <w:rsid w:val="613F4DD3"/>
    <w:rsid w:val="6141C771"/>
    <w:rsid w:val="6143815E"/>
    <w:rsid w:val="6145625E"/>
    <w:rsid w:val="6146E89B"/>
    <w:rsid w:val="61492AE5"/>
    <w:rsid w:val="614B7F23"/>
    <w:rsid w:val="614E9047"/>
    <w:rsid w:val="614EE549"/>
    <w:rsid w:val="61509BE8"/>
    <w:rsid w:val="61535085"/>
    <w:rsid w:val="61548CAC"/>
    <w:rsid w:val="61549215"/>
    <w:rsid w:val="6154F762"/>
    <w:rsid w:val="615C2076"/>
    <w:rsid w:val="615C29CF"/>
    <w:rsid w:val="61606705"/>
    <w:rsid w:val="61648505"/>
    <w:rsid w:val="616957C2"/>
    <w:rsid w:val="61760654"/>
    <w:rsid w:val="61762A4C"/>
    <w:rsid w:val="6178CE6E"/>
    <w:rsid w:val="6178CFDF"/>
    <w:rsid w:val="617B7899"/>
    <w:rsid w:val="617D822E"/>
    <w:rsid w:val="617D8CC1"/>
    <w:rsid w:val="617E1A0B"/>
    <w:rsid w:val="617EBC57"/>
    <w:rsid w:val="61990543"/>
    <w:rsid w:val="619941F6"/>
    <w:rsid w:val="619D0D1A"/>
    <w:rsid w:val="619D6C9B"/>
    <w:rsid w:val="619EC32F"/>
    <w:rsid w:val="61A0811C"/>
    <w:rsid w:val="61A4E5FB"/>
    <w:rsid w:val="61B0F10C"/>
    <w:rsid w:val="61B253CF"/>
    <w:rsid w:val="61B83F18"/>
    <w:rsid w:val="61BA2F73"/>
    <w:rsid w:val="61BB10ED"/>
    <w:rsid w:val="61BEE90A"/>
    <w:rsid w:val="61C5DE19"/>
    <w:rsid w:val="61CA7B22"/>
    <w:rsid w:val="61CC505D"/>
    <w:rsid w:val="61D933CF"/>
    <w:rsid w:val="61D9AEDA"/>
    <w:rsid w:val="61E2E72B"/>
    <w:rsid w:val="61E44827"/>
    <w:rsid w:val="61E56E3D"/>
    <w:rsid w:val="61E6DD7F"/>
    <w:rsid w:val="61EC74D9"/>
    <w:rsid w:val="61EEB7FA"/>
    <w:rsid w:val="61F272B3"/>
    <w:rsid w:val="61F51775"/>
    <w:rsid w:val="61F6C6C5"/>
    <w:rsid w:val="61F8173C"/>
    <w:rsid w:val="61F89F04"/>
    <w:rsid w:val="61FC6BF0"/>
    <w:rsid w:val="61FC902C"/>
    <w:rsid w:val="62054673"/>
    <w:rsid w:val="6207EEBF"/>
    <w:rsid w:val="620AB787"/>
    <w:rsid w:val="620B720D"/>
    <w:rsid w:val="620F2490"/>
    <w:rsid w:val="620F9624"/>
    <w:rsid w:val="6210619E"/>
    <w:rsid w:val="6212515E"/>
    <w:rsid w:val="621446C0"/>
    <w:rsid w:val="6219195B"/>
    <w:rsid w:val="621962BE"/>
    <w:rsid w:val="621B3ADD"/>
    <w:rsid w:val="621F08C5"/>
    <w:rsid w:val="621F42E8"/>
    <w:rsid w:val="62259FD5"/>
    <w:rsid w:val="6227FB11"/>
    <w:rsid w:val="623195BE"/>
    <w:rsid w:val="62328512"/>
    <w:rsid w:val="62358F9E"/>
    <w:rsid w:val="62375148"/>
    <w:rsid w:val="623A216E"/>
    <w:rsid w:val="623C2DB0"/>
    <w:rsid w:val="623DB8E7"/>
    <w:rsid w:val="6241E1CC"/>
    <w:rsid w:val="62430906"/>
    <w:rsid w:val="624365B6"/>
    <w:rsid w:val="624B323D"/>
    <w:rsid w:val="624F2491"/>
    <w:rsid w:val="625210DF"/>
    <w:rsid w:val="6254705B"/>
    <w:rsid w:val="6255F7F7"/>
    <w:rsid w:val="6258FCD8"/>
    <w:rsid w:val="6260DFD4"/>
    <w:rsid w:val="6263E223"/>
    <w:rsid w:val="62682783"/>
    <w:rsid w:val="6269ABE0"/>
    <w:rsid w:val="6272AC21"/>
    <w:rsid w:val="627B7359"/>
    <w:rsid w:val="627FA460"/>
    <w:rsid w:val="62817E76"/>
    <w:rsid w:val="6285A401"/>
    <w:rsid w:val="628BA02C"/>
    <w:rsid w:val="628D0B72"/>
    <w:rsid w:val="628FAC62"/>
    <w:rsid w:val="6297AE47"/>
    <w:rsid w:val="629B22A9"/>
    <w:rsid w:val="629BFBA8"/>
    <w:rsid w:val="629E69D1"/>
    <w:rsid w:val="629F0179"/>
    <w:rsid w:val="629F2C53"/>
    <w:rsid w:val="62A3C4C8"/>
    <w:rsid w:val="62A518D1"/>
    <w:rsid w:val="62A5323A"/>
    <w:rsid w:val="62A76ED2"/>
    <w:rsid w:val="62AB5F73"/>
    <w:rsid w:val="62AC0256"/>
    <w:rsid w:val="62AF5B2B"/>
    <w:rsid w:val="62B20AD7"/>
    <w:rsid w:val="62B2F071"/>
    <w:rsid w:val="62B39E56"/>
    <w:rsid w:val="62BDE14B"/>
    <w:rsid w:val="62BE64FE"/>
    <w:rsid w:val="62C6F0DC"/>
    <w:rsid w:val="62CB3844"/>
    <w:rsid w:val="62CC96D5"/>
    <w:rsid w:val="62CED516"/>
    <w:rsid w:val="62CEF95F"/>
    <w:rsid w:val="62D4A9F6"/>
    <w:rsid w:val="62D96977"/>
    <w:rsid w:val="62DA2EC7"/>
    <w:rsid w:val="62DC6564"/>
    <w:rsid w:val="62DCE537"/>
    <w:rsid w:val="62DCEAA9"/>
    <w:rsid w:val="62E59D9B"/>
    <w:rsid w:val="62E734C5"/>
    <w:rsid w:val="62EB8E23"/>
    <w:rsid w:val="62EE0322"/>
    <w:rsid w:val="62EF8C45"/>
    <w:rsid w:val="62F04B5C"/>
    <w:rsid w:val="62F3BF50"/>
    <w:rsid w:val="62F3C7A7"/>
    <w:rsid w:val="62F4309D"/>
    <w:rsid w:val="62FDD290"/>
    <w:rsid w:val="63005158"/>
    <w:rsid w:val="6301FE9B"/>
    <w:rsid w:val="630B3FD2"/>
    <w:rsid w:val="630D1690"/>
    <w:rsid w:val="630E8223"/>
    <w:rsid w:val="6318E93C"/>
    <w:rsid w:val="631AD886"/>
    <w:rsid w:val="631D9BA0"/>
    <w:rsid w:val="6322059C"/>
    <w:rsid w:val="6322D41A"/>
    <w:rsid w:val="6322F579"/>
    <w:rsid w:val="6324F676"/>
    <w:rsid w:val="63261FE3"/>
    <w:rsid w:val="63285E27"/>
    <w:rsid w:val="63332BB8"/>
    <w:rsid w:val="6333DB95"/>
    <w:rsid w:val="63383B5E"/>
    <w:rsid w:val="6338F174"/>
    <w:rsid w:val="633B981E"/>
    <w:rsid w:val="633BF637"/>
    <w:rsid w:val="633FA581"/>
    <w:rsid w:val="63420DAD"/>
    <w:rsid w:val="6342B670"/>
    <w:rsid w:val="634354B9"/>
    <w:rsid w:val="6348447E"/>
    <w:rsid w:val="634993A5"/>
    <w:rsid w:val="634AE29F"/>
    <w:rsid w:val="634BF3B7"/>
    <w:rsid w:val="634C3E05"/>
    <w:rsid w:val="634F1703"/>
    <w:rsid w:val="63501261"/>
    <w:rsid w:val="6353B66E"/>
    <w:rsid w:val="63546CDE"/>
    <w:rsid w:val="6358FC0A"/>
    <w:rsid w:val="635C30D2"/>
    <w:rsid w:val="635EF359"/>
    <w:rsid w:val="636119DA"/>
    <w:rsid w:val="6362E15E"/>
    <w:rsid w:val="63650B4A"/>
    <w:rsid w:val="6369475F"/>
    <w:rsid w:val="63694EF8"/>
    <w:rsid w:val="636B4419"/>
    <w:rsid w:val="636E02F4"/>
    <w:rsid w:val="63701B8C"/>
    <w:rsid w:val="63718748"/>
    <w:rsid w:val="6371D8A7"/>
    <w:rsid w:val="6373793A"/>
    <w:rsid w:val="6376C78E"/>
    <w:rsid w:val="6377592E"/>
    <w:rsid w:val="637779E8"/>
    <w:rsid w:val="637927BA"/>
    <w:rsid w:val="637943EC"/>
    <w:rsid w:val="637A86E3"/>
    <w:rsid w:val="637AEA61"/>
    <w:rsid w:val="637C7ED4"/>
    <w:rsid w:val="637C878D"/>
    <w:rsid w:val="637E0876"/>
    <w:rsid w:val="6380F3AC"/>
    <w:rsid w:val="638516F0"/>
    <w:rsid w:val="63892312"/>
    <w:rsid w:val="6389D8B3"/>
    <w:rsid w:val="638C450C"/>
    <w:rsid w:val="63900648"/>
    <w:rsid w:val="639A9BB1"/>
    <w:rsid w:val="639C1434"/>
    <w:rsid w:val="639D2DF5"/>
    <w:rsid w:val="63A127F8"/>
    <w:rsid w:val="63A27B47"/>
    <w:rsid w:val="63A5094E"/>
    <w:rsid w:val="63A5AF30"/>
    <w:rsid w:val="63A89F97"/>
    <w:rsid w:val="63AABB1A"/>
    <w:rsid w:val="63AC9502"/>
    <w:rsid w:val="63B059A1"/>
    <w:rsid w:val="63B0861C"/>
    <w:rsid w:val="63B0ED3A"/>
    <w:rsid w:val="63B138DF"/>
    <w:rsid w:val="63B1426A"/>
    <w:rsid w:val="63B4DB00"/>
    <w:rsid w:val="63C1710E"/>
    <w:rsid w:val="63C35184"/>
    <w:rsid w:val="63C428CA"/>
    <w:rsid w:val="63C868C2"/>
    <w:rsid w:val="63C9DE5B"/>
    <w:rsid w:val="63D141C7"/>
    <w:rsid w:val="63D22DFD"/>
    <w:rsid w:val="63D59FAF"/>
    <w:rsid w:val="63D7986C"/>
    <w:rsid w:val="63D9608E"/>
    <w:rsid w:val="63DA89D9"/>
    <w:rsid w:val="63E1ED0B"/>
    <w:rsid w:val="63E30A42"/>
    <w:rsid w:val="63E451F1"/>
    <w:rsid w:val="63E56C5B"/>
    <w:rsid w:val="63F3AEE3"/>
    <w:rsid w:val="63F60D81"/>
    <w:rsid w:val="63F7B826"/>
    <w:rsid w:val="63F9B000"/>
    <w:rsid w:val="63FBA3E2"/>
    <w:rsid w:val="64016EEC"/>
    <w:rsid w:val="6402D08C"/>
    <w:rsid w:val="6404B18D"/>
    <w:rsid w:val="64058E52"/>
    <w:rsid w:val="6406625A"/>
    <w:rsid w:val="6406CD01"/>
    <w:rsid w:val="640C1F6A"/>
    <w:rsid w:val="640C7FD5"/>
    <w:rsid w:val="641438C1"/>
    <w:rsid w:val="64143CE0"/>
    <w:rsid w:val="6414B0DA"/>
    <w:rsid w:val="641524D9"/>
    <w:rsid w:val="6415EEB7"/>
    <w:rsid w:val="6416F72D"/>
    <w:rsid w:val="64183CE7"/>
    <w:rsid w:val="641883A6"/>
    <w:rsid w:val="641BBFDB"/>
    <w:rsid w:val="641C175B"/>
    <w:rsid w:val="641EC002"/>
    <w:rsid w:val="641EEF34"/>
    <w:rsid w:val="641F0938"/>
    <w:rsid w:val="6420E3B8"/>
    <w:rsid w:val="642207D4"/>
    <w:rsid w:val="6426CB29"/>
    <w:rsid w:val="6427174B"/>
    <w:rsid w:val="642B1112"/>
    <w:rsid w:val="643106BC"/>
    <w:rsid w:val="643C70B1"/>
    <w:rsid w:val="6441B846"/>
    <w:rsid w:val="64463909"/>
    <w:rsid w:val="6447B30D"/>
    <w:rsid w:val="6447CE78"/>
    <w:rsid w:val="6448CB49"/>
    <w:rsid w:val="6448F679"/>
    <w:rsid w:val="644A499B"/>
    <w:rsid w:val="644C46A4"/>
    <w:rsid w:val="644D0C2C"/>
    <w:rsid w:val="644FE64F"/>
    <w:rsid w:val="645222C1"/>
    <w:rsid w:val="6453F1E9"/>
    <w:rsid w:val="64543F8D"/>
    <w:rsid w:val="645D7565"/>
    <w:rsid w:val="645D7C07"/>
    <w:rsid w:val="64615B2D"/>
    <w:rsid w:val="646497BA"/>
    <w:rsid w:val="6465A058"/>
    <w:rsid w:val="646BFEC5"/>
    <w:rsid w:val="6476482B"/>
    <w:rsid w:val="6479D6E4"/>
    <w:rsid w:val="647B16A9"/>
    <w:rsid w:val="647D7837"/>
    <w:rsid w:val="647F09BE"/>
    <w:rsid w:val="647FF60F"/>
    <w:rsid w:val="648229E5"/>
    <w:rsid w:val="6485C528"/>
    <w:rsid w:val="6486CA47"/>
    <w:rsid w:val="6488567B"/>
    <w:rsid w:val="648873C8"/>
    <w:rsid w:val="64889CA5"/>
    <w:rsid w:val="648940F0"/>
    <w:rsid w:val="648B4DE9"/>
    <w:rsid w:val="648C902E"/>
    <w:rsid w:val="64902361"/>
    <w:rsid w:val="6491DD32"/>
    <w:rsid w:val="6493B900"/>
    <w:rsid w:val="64964F28"/>
    <w:rsid w:val="6499562D"/>
    <w:rsid w:val="649DC318"/>
    <w:rsid w:val="649E67E7"/>
    <w:rsid w:val="64A3D34B"/>
    <w:rsid w:val="64A3EE2E"/>
    <w:rsid w:val="64A51BC1"/>
    <w:rsid w:val="64AC357B"/>
    <w:rsid w:val="64AC455A"/>
    <w:rsid w:val="64B21991"/>
    <w:rsid w:val="64B28B96"/>
    <w:rsid w:val="64B2ACBA"/>
    <w:rsid w:val="64B2F4F9"/>
    <w:rsid w:val="64B4242C"/>
    <w:rsid w:val="64B53E2F"/>
    <w:rsid w:val="64BD74D9"/>
    <w:rsid w:val="64C6B719"/>
    <w:rsid w:val="64CA404A"/>
    <w:rsid w:val="64CD962E"/>
    <w:rsid w:val="64CE9186"/>
    <w:rsid w:val="64D27158"/>
    <w:rsid w:val="64D35804"/>
    <w:rsid w:val="64D3AEBE"/>
    <w:rsid w:val="64D46239"/>
    <w:rsid w:val="64D677F5"/>
    <w:rsid w:val="64DDEF12"/>
    <w:rsid w:val="64E11A82"/>
    <w:rsid w:val="64E38891"/>
    <w:rsid w:val="64E552D5"/>
    <w:rsid w:val="64E5C5AE"/>
    <w:rsid w:val="64E72FE4"/>
    <w:rsid w:val="64E8DEEB"/>
    <w:rsid w:val="64E919C4"/>
    <w:rsid w:val="64EA7586"/>
    <w:rsid w:val="64ECF437"/>
    <w:rsid w:val="64EE879F"/>
    <w:rsid w:val="64F578A6"/>
    <w:rsid w:val="64F8CA87"/>
    <w:rsid w:val="64F9DE77"/>
    <w:rsid w:val="64FCADC4"/>
    <w:rsid w:val="64FE8890"/>
    <w:rsid w:val="6500B44C"/>
    <w:rsid w:val="65023658"/>
    <w:rsid w:val="65025423"/>
    <w:rsid w:val="6502EBD9"/>
    <w:rsid w:val="65052397"/>
    <w:rsid w:val="6505A555"/>
    <w:rsid w:val="65083BF2"/>
    <w:rsid w:val="65085A4D"/>
    <w:rsid w:val="6509A145"/>
    <w:rsid w:val="650B4BA0"/>
    <w:rsid w:val="650C37E8"/>
    <w:rsid w:val="650FE839"/>
    <w:rsid w:val="6510A8CD"/>
    <w:rsid w:val="65163048"/>
    <w:rsid w:val="651A8E76"/>
    <w:rsid w:val="65214305"/>
    <w:rsid w:val="652258AB"/>
    <w:rsid w:val="652750B9"/>
    <w:rsid w:val="652A5E8B"/>
    <w:rsid w:val="652B37D3"/>
    <w:rsid w:val="65311F58"/>
    <w:rsid w:val="6534210A"/>
    <w:rsid w:val="65355FAF"/>
    <w:rsid w:val="65378E5C"/>
    <w:rsid w:val="65379EDF"/>
    <w:rsid w:val="6538824D"/>
    <w:rsid w:val="653D29B6"/>
    <w:rsid w:val="654077B4"/>
    <w:rsid w:val="6542031D"/>
    <w:rsid w:val="65433775"/>
    <w:rsid w:val="65475B47"/>
    <w:rsid w:val="65493781"/>
    <w:rsid w:val="654A0D05"/>
    <w:rsid w:val="654AC035"/>
    <w:rsid w:val="654BF114"/>
    <w:rsid w:val="654D3E08"/>
    <w:rsid w:val="654D9934"/>
    <w:rsid w:val="654DA1F1"/>
    <w:rsid w:val="654F24C0"/>
    <w:rsid w:val="65509E4D"/>
    <w:rsid w:val="6550D751"/>
    <w:rsid w:val="65517147"/>
    <w:rsid w:val="65541096"/>
    <w:rsid w:val="6555CD0F"/>
    <w:rsid w:val="6556904F"/>
    <w:rsid w:val="655C9FF2"/>
    <w:rsid w:val="6560D957"/>
    <w:rsid w:val="6563A554"/>
    <w:rsid w:val="6565614E"/>
    <w:rsid w:val="65668786"/>
    <w:rsid w:val="6567674D"/>
    <w:rsid w:val="65699D37"/>
    <w:rsid w:val="656BCF05"/>
    <w:rsid w:val="656F9EAA"/>
    <w:rsid w:val="6570DF99"/>
    <w:rsid w:val="6575A472"/>
    <w:rsid w:val="6578607E"/>
    <w:rsid w:val="6578C764"/>
    <w:rsid w:val="6579FF0F"/>
    <w:rsid w:val="657E7DA9"/>
    <w:rsid w:val="65811077"/>
    <w:rsid w:val="6582F611"/>
    <w:rsid w:val="6583C18D"/>
    <w:rsid w:val="65863B07"/>
    <w:rsid w:val="658680CE"/>
    <w:rsid w:val="658F08B0"/>
    <w:rsid w:val="658F6156"/>
    <w:rsid w:val="658FCD21"/>
    <w:rsid w:val="658FE15D"/>
    <w:rsid w:val="6593CCAA"/>
    <w:rsid w:val="6593F012"/>
    <w:rsid w:val="659976DB"/>
    <w:rsid w:val="659B6467"/>
    <w:rsid w:val="659CE473"/>
    <w:rsid w:val="65A9A0CB"/>
    <w:rsid w:val="65A9C873"/>
    <w:rsid w:val="65ABF12D"/>
    <w:rsid w:val="65AD8F13"/>
    <w:rsid w:val="65AE8BBC"/>
    <w:rsid w:val="65AF9F55"/>
    <w:rsid w:val="65B4E8A1"/>
    <w:rsid w:val="65B67B69"/>
    <w:rsid w:val="65B770FA"/>
    <w:rsid w:val="65B8CF31"/>
    <w:rsid w:val="65BDDC41"/>
    <w:rsid w:val="65BEA8B2"/>
    <w:rsid w:val="65C38D09"/>
    <w:rsid w:val="65C60ABD"/>
    <w:rsid w:val="65CBD698"/>
    <w:rsid w:val="65D07D75"/>
    <w:rsid w:val="65D191BB"/>
    <w:rsid w:val="65D3F4BB"/>
    <w:rsid w:val="65D45E90"/>
    <w:rsid w:val="65D55DBF"/>
    <w:rsid w:val="65D5D9B7"/>
    <w:rsid w:val="65D6166C"/>
    <w:rsid w:val="65DADA67"/>
    <w:rsid w:val="65DF8D22"/>
    <w:rsid w:val="65E05495"/>
    <w:rsid w:val="65E16172"/>
    <w:rsid w:val="65E1C92D"/>
    <w:rsid w:val="65E58509"/>
    <w:rsid w:val="65E84AD6"/>
    <w:rsid w:val="65E9647E"/>
    <w:rsid w:val="65ED1178"/>
    <w:rsid w:val="65EE13EB"/>
    <w:rsid w:val="65EFEB9F"/>
    <w:rsid w:val="65F0175A"/>
    <w:rsid w:val="65F50C16"/>
    <w:rsid w:val="65F97B13"/>
    <w:rsid w:val="65FBB091"/>
    <w:rsid w:val="65FD699F"/>
    <w:rsid w:val="65FE7019"/>
    <w:rsid w:val="6602A898"/>
    <w:rsid w:val="660480AC"/>
    <w:rsid w:val="660749FB"/>
    <w:rsid w:val="6609F531"/>
    <w:rsid w:val="660E1D50"/>
    <w:rsid w:val="660FB3DE"/>
    <w:rsid w:val="6611DDD4"/>
    <w:rsid w:val="66121177"/>
    <w:rsid w:val="661299D4"/>
    <w:rsid w:val="661377D3"/>
    <w:rsid w:val="6613F179"/>
    <w:rsid w:val="661BBF79"/>
    <w:rsid w:val="6620BB60"/>
    <w:rsid w:val="6620E0E4"/>
    <w:rsid w:val="6621C24E"/>
    <w:rsid w:val="662294BD"/>
    <w:rsid w:val="6628BC1E"/>
    <w:rsid w:val="662A8E3B"/>
    <w:rsid w:val="6631DD3C"/>
    <w:rsid w:val="6636C726"/>
    <w:rsid w:val="66376879"/>
    <w:rsid w:val="663E38C1"/>
    <w:rsid w:val="663F6263"/>
    <w:rsid w:val="66412A98"/>
    <w:rsid w:val="6641C7AB"/>
    <w:rsid w:val="6642E253"/>
    <w:rsid w:val="6644ACC6"/>
    <w:rsid w:val="664DA672"/>
    <w:rsid w:val="665771F8"/>
    <w:rsid w:val="665A90F3"/>
    <w:rsid w:val="665FA71C"/>
    <w:rsid w:val="6661F9A5"/>
    <w:rsid w:val="66640D8D"/>
    <w:rsid w:val="66724ABC"/>
    <w:rsid w:val="66773461"/>
    <w:rsid w:val="667942ED"/>
    <w:rsid w:val="6679A548"/>
    <w:rsid w:val="667BAFEF"/>
    <w:rsid w:val="667D5947"/>
    <w:rsid w:val="6680C2A2"/>
    <w:rsid w:val="66836CD8"/>
    <w:rsid w:val="6685ADB8"/>
    <w:rsid w:val="6689CB84"/>
    <w:rsid w:val="668AEA21"/>
    <w:rsid w:val="668BF866"/>
    <w:rsid w:val="668C5C4C"/>
    <w:rsid w:val="668E585E"/>
    <w:rsid w:val="668E5F58"/>
    <w:rsid w:val="66964B3B"/>
    <w:rsid w:val="669666FB"/>
    <w:rsid w:val="66978ECD"/>
    <w:rsid w:val="669DA90A"/>
    <w:rsid w:val="66A12A75"/>
    <w:rsid w:val="66A20B61"/>
    <w:rsid w:val="66A7C8B7"/>
    <w:rsid w:val="66AC8921"/>
    <w:rsid w:val="66B225CC"/>
    <w:rsid w:val="66B2FC24"/>
    <w:rsid w:val="66B4708B"/>
    <w:rsid w:val="66B525A9"/>
    <w:rsid w:val="66B78C8F"/>
    <w:rsid w:val="66B7A5CA"/>
    <w:rsid w:val="66B8D7C3"/>
    <w:rsid w:val="66BEF398"/>
    <w:rsid w:val="66C0EDDF"/>
    <w:rsid w:val="66C36D37"/>
    <w:rsid w:val="66C40DCB"/>
    <w:rsid w:val="66C65672"/>
    <w:rsid w:val="66C75E0D"/>
    <w:rsid w:val="66C81D21"/>
    <w:rsid w:val="66CC5A2D"/>
    <w:rsid w:val="66CEA28C"/>
    <w:rsid w:val="66D1141A"/>
    <w:rsid w:val="66DF55D4"/>
    <w:rsid w:val="66E55B83"/>
    <w:rsid w:val="66E732E6"/>
    <w:rsid w:val="66E78156"/>
    <w:rsid w:val="66EAEEB5"/>
    <w:rsid w:val="66F262CE"/>
    <w:rsid w:val="66F4D12F"/>
    <w:rsid w:val="66FAD1A7"/>
    <w:rsid w:val="66FBCB76"/>
    <w:rsid w:val="66FE028E"/>
    <w:rsid w:val="67024A34"/>
    <w:rsid w:val="6702ADB7"/>
    <w:rsid w:val="67043BDC"/>
    <w:rsid w:val="670494DD"/>
    <w:rsid w:val="6704CE54"/>
    <w:rsid w:val="6708C344"/>
    <w:rsid w:val="670ECAA0"/>
    <w:rsid w:val="6713499C"/>
    <w:rsid w:val="6713A3CE"/>
    <w:rsid w:val="67151CF2"/>
    <w:rsid w:val="67162416"/>
    <w:rsid w:val="671F0CEF"/>
    <w:rsid w:val="67223B04"/>
    <w:rsid w:val="67237CD1"/>
    <w:rsid w:val="6728C510"/>
    <w:rsid w:val="6731C206"/>
    <w:rsid w:val="6733D6CA"/>
    <w:rsid w:val="67363FCF"/>
    <w:rsid w:val="6739A3F3"/>
    <w:rsid w:val="6739DF0D"/>
    <w:rsid w:val="673A6ABF"/>
    <w:rsid w:val="673BA5DF"/>
    <w:rsid w:val="673E4BF5"/>
    <w:rsid w:val="673FCC9E"/>
    <w:rsid w:val="6742376D"/>
    <w:rsid w:val="67494DF5"/>
    <w:rsid w:val="674A6983"/>
    <w:rsid w:val="674B9585"/>
    <w:rsid w:val="674C8B72"/>
    <w:rsid w:val="674CB7A1"/>
    <w:rsid w:val="674F6072"/>
    <w:rsid w:val="6751F709"/>
    <w:rsid w:val="6756BC23"/>
    <w:rsid w:val="67589E47"/>
    <w:rsid w:val="675CEE84"/>
    <w:rsid w:val="675E35A8"/>
    <w:rsid w:val="67661339"/>
    <w:rsid w:val="67673F20"/>
    <w:rsid w:val="676AECA4"/>
    <w:rsid w:val="676D6B9B"/>
    <w:rsid w:val="676E8D84"/>
    <w:rsid w:val="676FC68E"/>
    <w:rsid w:val="67705A47"/>
    <w:rsid w:val="6772FFD5"/>
    <w:rsid w:val="67778991"/>
    <w:rsid w:val="6779965E"/>
    <w:rsid w:val="677A3EC5"/>
    <w:rsid w:val="677E3150"/>
    <w:rsid w:val="677F1684"/>
    <w:rsid w:val="67847828"/>
    <w:rsid w:val="678646ED"/>
    <w:rsid w:val="6789C738"/>
    <w:rsid w:val="678CD0D7"/>
    <w:rsid w:val="6797B5AD"/>
    <w:rsid w:val="679A08A1"/>
    <w:rsid w:val="679BBAA2"/>
    <w:rsid w:val="67A15EF8"/>
    <w:rsid w:val="67A9E87B"/>
    <w:rsid w:val="67B07E89"/>
    <w:rsid w:val="67B39F5B"/>
    <w:rsid w:val="67B56FD7"/>
    <w:rsid w:val="67B937E4"/>
    <w:rsid w:val="67BA210F"/>
    <w:rsid w:val="67BCE507"/>
    <w:rsid w:val="67BF0109"/>
    <w:rsid w:val="67C27A2B"/>
    <w:rsid w:val="67C33DAE"/>
    <w:rsid w:val="67C3FAB3"/>
    <w:rsid w:val="67C6FBCE"/>
    <w:rsid w:val="67CA06FA"/>
    <w:rsid w:val="67CBAF4F"/>
    <w:rsid w:val="67CCEEA9"/>
    <w:rsid w:val="67CCFF0F"/>
    <w:rsid w:val="67D18705"/>
    <w:rsid w:val="67D76EEC"/>
    <w:rsid w:val="67DA1EC2"/>
    <w:rsid w:val="67DE28FB"/>
    <w:rsid w:val="67DFF01A"/>
    <w:rsid w:val="67E26092"/>
    <w:rsid w:val="67E2EF86"/>
    <w:rsid w:val="67E38110"/>
    <w:rsid w:val="67E44471"/>
    <w:rsid w:val="67E4B7D8"/>
    <w:rsid w:val="67E67B68"/>
    <w:rsid w:val="67EAA51D"/>
    <w:rsid w:val="67ECC7C2"/>
    <w:rsid w:val="67ED0FF9"/>
    <w:rsid w:val="67F291CB"/>
    <w:rsid w:val="67F30F63"/>
    <w:rsid w:val="67FA4553"/>
    <w:rsid w:val="67FAC99F"/>
    <w:rsid w:val="67FAD942"/>
    <w:rsid w:val="67FB1FBB"/>
    <w:rsid w:val="67FC00EE"/>
    <w:rsid w:val="67FC0817"/>
    <w:rsid w:val="67FEAF42"/>
    <w:rsid w:val="67FEDF67"/>
    <w:rsid w:val="6802777D"/>
    <w:rsid w:val="68031BBF"/>
    <w:rsid w:val="68033E54"/>
    <w:rsid w:val="680398E5"/>
    <w:rsid w:val="680686C7"/>
    <w:rsid w:val="6809CDA1"/>
    <w:rsid w:val="680DAFBC"/>
    <w:rsid w:val="680DDE81"/>
    <w:rsid w:val="680E451F"/>
    <w:rsid w:val="680EDEB0"/>
    <w:rsid w:val="681CB722"/>
    <w:rsid w:val="681EB2EE"/>
    <w:rsid w:val="68223814"/>
    <w:rsid w:val="6824D6D4"/>
    <w:rsid w:val="6825B633"/>
    <w:rsid w:val="6838D6B1"/>
    <w:rsid w:val="683B87BF"/>
    <w:rsid w:val="683CE52D"/>
    <w:rsid w:val="683F4CCA"/>
    <w:rsid w:val="6841C04E"/>
    <w:rsid w:val="6844BEA4"/>
    <w:rsid w:val="6844E6B5"/>
    <w:rsid w:val="6847F3F5"/>
    <w:rsid w:val="684810EA"/>
    <w:rsid w:val="68496158"/>
    <w:rsid w:val="6849FE5C"/>
    <w:rsid w:val="684AF16C"/>
    <w:rsid w:val="684E9061"/>
    <w:rsid w:val="685021E3"/>
    <w:rsid w:val="685774B7"/>
    <w:rsid w:val="685A8AEB"/>
    <w:rsid w:val="685C5B0C"/>
    <w:rsid w:val="685DBA61"/>
    <w:rsid w:val="6862A79F"/>
    <w:rsid w:val="6865C48C"/>
    <w:rsid w:val="68671CB4"/>
    <w:rsid w:val="686AF906"/>
    <w:rsid w:val="687072BE"/>
    <w:rsid w:val="68734DC7"/>
    <w:rsid w:val="687548E0"/>
    <w:rsid w:val="6876EA20"/>
    <w:rsid w:val="687CDC06"/>
    <w:rsid w:val="687EC4C2"/>
    <w:rsid w:val="6880893E"/>
    <w:rsid w:val="6886CF8B"/>
    <w:rsid w:val="6888BCE4"/>
    <w:rsid w:val="688B19EB"/>
    <w:rsid w:val="688B3AB7"/>
    <w:rsid w:val="688BF2C0"/>
    <w:rsid w:val="688C7EE3"/>
    <w:rsid w:val="688D2755"/>
    <w:rsid w:val="688DDC6D"/>
    <w:rsid w:val="688ED9A8"/>
    <w:rsid w:val="688F08CF"/>
    <w:rsid w:val="6893E3C2"/>
    <w:rsid w:val="68974B24"/>
    <w:rsid w:val="689759FB"/>
    <w:rsid w:val="689843E8"/>
    <w:rsid w:val="68997F7D"/>
    <w:rsid w:val="689E05D5"/>
    <w:rsid w:val="68A4A164"/>
    <w:rsid w:val="68A6EC13"/>
    <w:rsid w:val="68A8E57C"/>
    <w:rsid w:val="68A90CD8"/>
    <w:rsid w:val="68A98277"/>
    <w:rsid w:val="68ACA83C"/>
    <w:rsid w:val="68AE4C98"/>
    <w:rsid w:val="68B2A5AF"/>
    <w:rsid w:val="68B63E40"/>
    <w:rsid w:val="68B6C5DF"/>
    <w:rsid w:val="68B9CD29"/>
    <w:rsid w:val="68BD2098"/>
    <w:rsid w:val="68BD34EA"/>
    <w:rsid w:val="68BD5CF7"/>
    <w:rsid w:val="68C02CD1"/>
    <w:rsid w:val="68C03F49"/>
    <w:rsid w:val="68C20EC4"/>
    <w:rsid w:val="68CADD72"/>
    <w:rsid w:val="68CB6404"/>
    <w:rsid w:val="68D33ECD"/>
    <w:rsid w:val="68D47A86"/>
    <w:rsid w:val="68D6CDDC"/>
    <w:rsid w:val="68D7C8C2"/>
    <w:rsid w:val="68DD16C7"/>
    <w:rsid w:val="68DE2672"/>
    <w:rsid w:val="68DEE55E"/>
    <w:rsid w:val="68E02F22"/>
    <w:rsid w:val="68E228D9"/>
    <w:rsid w:val="68E9F32F"/>
    <w:rsid w:val="68EE5FAE"/>
    <w:rsid w:val="68F1F71A"/>
    <w:rsid w:val="68F4AB88"/>
    <w:rsid w:val="68FCF175"/>
    <w:rsid w:val="68FD53B0"/>
    <w:rsid w:val="690667E8"/>
    <w:rsid w:val="69093CAF"/>
    <w:rsid w:val="69095F30"/>
    <w:rsid w:val="690B236C"/>
    <w:rsid w:val="690D5A65"/>
    <w:rsid w:val="690DB3C7"/>
    <w:rsid w:val="6910BB7A"/>
    <w:rsid w:val="691224D8"/>
    <w:rsid w:val="69146AA2"/>
    <w:rsid w:val="6917D524"/>
    <w:rsid w:val="6918675F"/>
    <w:rsid w:val="6918DA74"/>
    <w:rsid w:val="691C08EB"/>
    <w:rsid w:val="691CB32B"/>
    <w:rsid w:val="69211450"/>
    <w:rsid w:val="692405F4"/>
    <w:rsid w:val="69246778"/>
    <w:rsid w:val="6929D8BE"/>
    <w:rsid w:val="692A876B"/>
    <w:rsid w:val="692D3A1B"/>
    <w:rsid w:val="6930F13E"/>
    <w:rsid w:val="693C2FE6"/>
    <w:rsid w:val="693F0E4A"/>
    <w:rsid w:val="6940B812"/>
    <w:rsid w:val="6946ACDE"/>
    <w:rsid w:val="694B6420"/>
    <w:rsid w:val="6950D726"/>
    <w:rsid w:val="69515B76"/>
    <w:rsid w:val="69572885"/>
    <w:rsid w:val="695A3A4E"/>
    <w:rsid w:val="695CD6C0"/>
    <w:rsid w:val="695EE8E7"/>
    <w:rsid w:val="695F990E"/>
    <w:rsid w:val="6963A3C7"/>
    <w:rsid w:val="6964CECB"/>
    <w:rsid w:val="69655BF4"/>
    <w:rsid w:val="69664E93"/>
    <w:rsid w:val="696ADBD7"/>
    <w:rsid w:val="696D8019"/>
    <w:rsid w:val="696EC582"/>
    <w:rsid w:val="6975279C"/>
    <w:rsid w:val="6976E28D"/>
    <w:rsid w:val="69776199"/>
    <w:rsid w:val="6981D1B9"/>
    <w:rsid w:val="69880FB1"/>
    <w:rsid w:val="69899D3E"/>
    <w:rsid w:val="699546E9"/>
    <w:rsid w:val="6996863D"/>
    <w:rsid w:val="6996B238"/>
    <w:rsid w:val="6998EAF2"/>
    <w:rsid w:val="699995E3"/>
    <w:rsid w:val="699D8C7E"/>
    <w:rsid w:val="69A36A09"/>
    <w:rsid w:val="69A408C7"/>
    <w:rsid w:val="69A41CF9"/>
    <w:rsid w:val="69ADB9E9"/>
    <w:rsid w:val="69B23B17"/>
    <w:rsid w:val="69B6DEC8"/>
    <w:rsid w:val="69B7AFD4"/>
    <w:rsid w:val="69B9F897"/>
    <w:rsid w:val="69BC5243"/>
    <w:rsid w:val="69C45027"/>
    <w:rsid w:val="69C4AC2C"/>
    <w:rsid w:val="69C66C2F"/>
    <w:rsid w:val="69C6E65A"/>
    <w:rsid w:val="69C817AD"/>
    <w:rsid w:val="69CC0382"/>
    <w:rsid w:val="69CE2FFB"/>
    <w:rsid w:val="69CE9B51"/>
    <w:rsid w:val="69CEAB9E"/>
    <w:rsid w:val="69CFEC78"/>
    <w:rsid w:val="69D1DB46"/>
    <w:rsid w:val="69D3C5F4"/>
    <w:rsid w:val="69D44ED7"/>
    <w:rsid w:val="69D9C39A"/>
    <w:rsid w:val="69E02100"/>
    <w:rsid w:val="69E0BB12"/>
    <w:rsid w:val="69E283DE"/>
    <w:rsid w:val="69E45226"/>
    <w:rsid w:val="69E8B0CE"/>
    <w:rsid w:val="69EB4552"/>
    <w:rsid w:val="69F0669A"/>
    <w:rsid w:val="69F36D5C"/>
    <w:rsid w:val="69F476D6"/>
    <w:rsid w:val="69F5E751"/>
    <w:rsid w:val="69F6F074"/>
    <w:rsid w:val="69F92AB8"/>
    <w:rsid w:val="6A008FD8"/>
    <w:rsid w:val="6A00A7D5"/>
    <w:rsid w:val="6A017C4C"/>
    <w:rsid w:val="6A025150"/>
    <w:rsid w:val="6A05891A"/>
    <w:rsid w:val="6A088FF6"/>
    <w:rsid w:val="6A0A4989"/>
    <w:rsid w:val="6A0B1B1E"/>
    <w:rsid w:val="6A0CF2DC"/>
    <w:rsid w:val="6A0D7E55"/>
    <w:rsid w:val="6A0E8A72"/>
    <w:rsid w:val="6A135C36"/>
    <w:rsid w:val="6A137BD8"/>
    <w:rsid w:val="6A1592C6"/>
    <w:rsid w:val="6A15D5A0"/>
    <w:rsid w:val="6A19383F"/>
    <w:rsid w:val="6A1C02DA"/>
    <w:rsid w:val="6A1F0E71"/>
    <w:rsid w:val="6A24A631"/>
    <w:rsid w:val="6A288726"/>
    <w:rsid w:val="6A2A4EF1"/>
    <w:rsid w:val="6A2CE95D"/>
    <w:rsid w:val="6A326B64"/>
    <w:rsid w:val="6A37CC80"/>
    <w:rsid w:val="6A380D2C"/>
    <w:rsid w:val="6A39B89B"/>
    <w:rsid w:val="6A3B63A9"/>
    <w:rsid w:val="6A3E4755"/>
    <w:rsid w:val="6A3F090C"/>
    <w:rsid w:val="6A3F4772"/>
    <w:rsid w:val="6A3F58CE"/>
    <w:rsid w:val="6A3FBE2B"/>
    <w:rsid w:val="6A40E1F4"/>
    <w:rsid w:val="6A420397"/>
    <w:rsid w:val="6A420D88"/>
    <w:rsid w:val="6A4425A8"/>
    <w:rsid w:val="6A45472C"/>
    <w:rsid w:val="6A45F631"/>
    <w:rsid w:val="6A47758C"/>
    <w:rsid w:val="6A4835D4"/>
    <w:rsid w:val="6A4B345D"/>
    <w:rsid w:val="6A50C515"/>
    <w:rsid w:val="6A5548F1"/>
    <w:rsid w:val="6A568392"/>
    <w:rsid w:val="6A570A28"/>
    <w:rsid w:val="6A571784"/>
    <w:rsid w:val="6A5E4177"/>
    <w:rsid w:val="6A62941B"/>
    <w:rsid w:val="6A62CEA6"/>
    <w:rsid w:val="6A62F427"/>
    <w:rsid w:val="6A67D4CD"/>
    <w:rsid w:val="6A68B0C9"/>
    <w:rsid w:val="6A6AF804"/>
    <w:rsid w:val="6A733A89"/>
    <w:rsid w:val="6A754EB1"/>
    <w:rsid w:val="6A78FACA"/>
    <w:rsid w:val="6A7920DB"/>
    <w:rsid w:val="6A7F4188"/>
    <w:rsid w:val="6A7FCF0B"/>
    <w:rsid w:val="6A855CA0"/>
    <w:rsid w:val="6A86944B"/>
    <w:rsid w:val="6A86AE38"/>
    <w:rsid w:val="6A8F3EFD"/>
    <w:rsid w:val="6A909E5E"/>
    <w:rsid w:val="6A929E0C"/>
    <w:rsid w:val="6A9760C5"/>
    <w:rsid w:val="6A976C10"/>
    <w:rsid w:val="6A97B71C"/>
    <w:rsid w:val="6A9E1461"/>
    <w:rsid w:val="6AA04A42"/>
    <w:rsid w:val="6AA07264"/>
    <w:rsid w:val="6AA22A49"/>
    <w:rsid w:val="6AA75E69"/>
    <w:rsid w:val="6AB30451"/>
    <w:rsid w:val="6AB55837"/>
    <w:rsid w:val="6AB68087"/>
    <w:rsid w:val="6AB84524"/>
    <w:rsid w:val="6AB8ACEB"/>
    <w:rsid w:val="6AB9E8F3"/>
    <w:rsid w:val="6AC00637"/>
    <w:rsid w:val="6AC088D0"/>
    <w:rsid w:val="6AC1E869"/>
    <w:rsid w:val="6AC2D4EE"/>
    <w:rsid w:val="6AC3E976"/>
    <w:rsid w:val="6AC561E7"/>
    <w:rsid w:val="6AC61BCF"/>
    <w:rsid w:val="6AC77E8F"/>
    <w:rsid w:val="6AC7C2D4"/>
    <w:rsid w:val="6ACA2B21"/>
    <w:rsid w:val="6ACA9709"/>
    <w:rsid w:val="6ACCC167"/>
    <w:rsid w:val="6ACE9802"/>
    <w:rsid w:val="6AD484A2"/>
    <w:rsid w:val="6AD7AE2A"/>
    <w:rsid w:val="6ADBA262"/>
    <w:rsid w:val="6ADCC0C1"/>
    <w:rsid w:val="6ADDB942"/>
    <w:rsid w:val="6ADE3580"/>
    <w:rsid w:val="6ADE84FA"/>
    <w:rsid w:val="6AE088AB"/>
    <w:rsid w:val="6AE98228"/>
    <w:rsid w:val="6AEB8D1C"/>
    <w:rsid w:val="6AEF8CF2"/>
    <w:rsid w:val="6AF03B9A"/>
    <w:rsid w:val="6AF3DF41"/>
    <w:rsid w:val="6AF65C98"/>
    <w:rsid w:val="6AFC30D5"/>
    <w:rsid w:val="6AFDD959"/>
    <w:rsid w:val="6B044425"/>
    <w:rsid w:val="6B049E69"/>
    <w:rsid w:val="6B0629F2"/>
    <w:rsid w:val="6B0B803C"/>
    <w:rsid w:val="6B0BEA3A"/>
    <w:rsid w:val="6B0EAAD6"/>
    <w:rsid w:val="6B1710D6"/>
    <w:rsid w:val="6B1BE34C"/>
    <w:rsid w:val="6B1BEF7F"/>
    <w:rsid w:val="6B25B4C9"/>
    <w:rsid w:val="6B26E90E"/>
    <w:rsid w:val="6B276599"/>
    <w:rsid w:val="6B290D6E"/>
    <w:rsid w:val="6B2D50E3"/>
    <w:rsid w:val="6B2EEF54"/>
    <w:rsid w:val="6B350685"/>
    <w:rsid w:val="6B36EF71"/>
    <w:rsid w:val="6B3828AA"/>
    <w:rsid w:val="6B385E43"/>
    <w:rsid w:val="6B3A76FA"/>
    <w:rsid w:val="6B3C31CE"/>
    <w:rsid w:val="6B3F52D0"/>
    <w:rsid w:val="6B40C41D"/>
    <w:rsid w:val="6B456FF9"/>
    <w:rsid w:val="6B4C8323"/>
    <w:rsid w:val="6B4D2F24"/>
    <w:rsid w:val="6B4F93D0"/>
    <w:rsid w:val="6B50842F"/>
    <w:rsid w:val="6B519BCE"/>
    <w:rsid w:val="6B5640BA"/>
    <w:rsid w:val="6B56D431"/>
    <w:rsid w:val="6B59AE3C"/>
    <w:rsid w:val="6B5BEB78"/>
    <w:rsid w:val="6B5EB625"/>
    <w:rsid w:val="6B605E6D"/>
    <w:rsid w:val="6B61FAFD"/>
    <w:rsid w:val="6B62034F"/>
    <w:rsid w:val="6B6B7CD9"/>
    <w:rsid w:val="6B6BD242"/>
    <w:rsid w:val="6B6EBB21"/>
    <w:rsid w:val="6B6FA123"/>
    <w:rsid w:val="6B71B397"/>
    <w:rsid w:val="6B76EFAE"/>
    <w:rsid w:val="6B791D27"/>
    <w:rsid w:val="6B7CA59B"/>
    <w:rsid w:val="6B7D8383"/>
    <w:rsid w:val="6B833AD3"/>
    <w:rsid w:val="6B87854C"/>
    <w:rsid w:val="6B8A2530"/>
    <w:rsid w:val="6B8B2690"/>
    <w:rsid w:val="6B8DA0B4"/>
    <w:rsid w:val="6B91443E"/>
    <w:rsid w:val="6B923361"/>
    <w:rsid w:val="6B93EA7A"/>
    <w:rsid w:val="6B96D89E"/>
    <w:rsid w:val="6B9AC4E7"/>
    <w:rsid w:val="6B9AD950"/>
    <w:rsid w:val="6B9DF8DE"/>
    <w:rsid w:val="6BA03E6D"/>
    <w:rsid w:val="6BA0F8F1"/>
    <w:rsid w:val="6BA15F67"/>
    <w:rsid w:val="6BA22D39"/>
    <w:rsid w:val="6BAC5BEB"/>
    <w:rsid w:val="6BB678DD"/>
    <w:rsid w:val="6BB737C1"/>
    <w:rsid w:val="6BB8DFC7"/>
    <w:rsid w:val="6BB9BD90"/>
    <w:rsid w:val="6BBA8E0B"/>
    <w:rsid w:val="6BBD575C"/>
    <w:rsid w:val="6BBF463B"/>
    <w:rsid w:val="6BBFA5D8"/>
    <w:rsid w:val="6BBFFA4B"/>
    <w:rsid w:val="6BC1E1DA"/>
    <w:rsid w:val="6BC71AB2"/>
    <w:rsid w:val="6BCA55FE"/>
    <w:rsid w:val="6BD3F807"/>
    <w:rsid w:val="6BD5E20E"/>
    <w:rsid w:val="6BDC4687"/>
    <w:rsid w:val="6BDD86A2"/>
    <w:rsid w:val="6BE06680"/>
    <w:rsid w:val="6BE152F2"/>
    <w:rsid w:val="6BE29959"/>
    <w:rsid w:val="6BE77263"/>
    <w:rsid w:val="6BE8B99E"/>
    <w:rsid w:val="6BE924C2"/>
    <w:rsid w:val="6BED87C2"/>
    <w:rsid w:val="6BEF8A0B"/>
    <w:rsid w:val="6BF1E435"/>
    <w:rsid w:val="6BFBC8D7"/>
    <w:rsid w:val="6BFC1C15"/>
    <w:rsid w:val="6BFDCB9C"/>
    <w:rsid w:val="6C06E472"/>
    <w:rsid w:val="6C0744C6"/>
    <w:rsid w:val="6C093FD5"/>
    <w:rsid w:val="6C09434D"/>
    <w:rsid w:val="6C0ADDBE"/>
    <w:rsid w:val="6C0FDCC3"/>
    <w:rsid w:val="6C1515A1"/>
    <w:rsid w:val="6C1739FF"/>
    <w:rsid w:val="6C1873CD"/>
    <w:rsid w:val="6C1B9687"/>
    <w:rsid w:val="6C1CFC19"/>
    <w:rsid w:val="6C1F28F3"/>
    <w:rsid w:val="6C253700"/>
    <w:rsid w:val="6C25716F"/>
    <w:rsid w:val="6C26A2AB"/>
    <w:rsid w:val="6C29FABC"/>
    <w:rsid w:val="6C2B1593"/>
    <w:rsid w:val="6C2BCB60"/>
    <w:rsid w:val="6C2E7932"/>
    <w:rsid w:val="6C2FE9A7"/>
    <w:rsid w:val="6C30591D"/>
    <w:rsid w:val="6C30A87E"/>
    <w:rsid w:val="6C38A082"/>
    <w:rsid w:val="6C38B9D9"/>
    <w:rsid w:val="6C3995E9"/>
    <w:rsid w:val="6C39EC2D"/>
    <w:rsid w:val="6C3A2621"/>
    <w:rsid w:val="6C41FD0E"/>
    <w:rsid w:val="6C45C70D"/>
    <w:rsid w:val="6C46BB2B"/>
    <w:rsid w:val="6C475FF0"/>
    <w:rsid w:val="6C48B5C7"/>
    <w:rsid w:val="6C493826"/>
    <w:rsid w:val="6C4E74A4"/>
    <w:rsid w:val="6C4F58D3"/>
    <w:rsid w:val="6C504935"/>
    <w:rsid w:val="6C50D8EE"/>
    <w:rsid w:val="6C550132"/>
    <w:rsid w:val="6C594614"/>
    <w:rsid w:val="6C5D75CA"/>
    <w:rsid w:val="6C5EC53F"/>
    <w:rsid w:val="6C64FD20"/>
    <w:rsid w:val="6C66FD2A"/>
    <w:rsid w:val="6C68CFAB"/>
    <w:rsid w:val="6C6E35DA"/>
    <w:rsid w:val="6C6FFA6E"/>
    <w:rsid w:val="6C7068C6"/>
    <w:rsid w:val="6C722CA1"/>
    <w:rsid w:val="6C7AC706"/>
    <w:rsid w:val="6C7B5288"/>
    <w:rsid w:val="6C7D2A59"/>
    <w:rsid w:val="6C808C44"/>
    <w:rsid w:val="6C844504"/>
    <w:rsid w:val="6C8590CC"/>
    <w:rsid w:val="6C88A893"/>
    <w:rsid w:val="6C8AD850"/>
    <w:rsid w:val="6C8BBF3B"/>
    <w:rsid w:val="6C8D8FC8"/>
    <w:rsid w:val="6C8E4FA0"/>
    <w:rsid w:val="6C917A07"/>
    <w:rsid w:val="6C937BCB"/>
    <w:rsid w:val="6C947C4A"/>
    <w:rsid w:val="6C9900F1"/>
    <w:rsid w:val="6C9C13B1"/>
    <w:rsid w:val="6CA31B39"/>
    <w:rsid w:val="6CA389ED"/>
    <w:rsid w:val="6CA3E86D"/>
    <w:rsid w:val="6CAA1018"/>
    <w:rsid w:val="6CADE421"/>
    <w:rsid w:val="6CADECE2"/>
    <w:rsid w:val="6CB0DA2F"/>
    <w:rsid w:val="6CBA1982"/>
    <w:rsid w:val="6CBC991D"/>
    <w:rsid w:val="6CBD78CE"/>
    <w:rsid w:val="6CBDFC03"/>
    <w:rsid w:val="6CBE7D48"/>
    <w:rsid w:val="6CC6177B"/>
    <w:rsid w:val="6CC94330"/>
    <w:rsid w:val="6CCA7690"/>
    <w:rsid w:val="6CCAFAA1"/>
    <w:rsid w:val="6CCB465F"/>
    <w:rsid w:val="6CD04DF0"/>
    <w:rsid w:val="6CD8B37C"/>
    <w:rsid w:val="6CE5E17C"/>
    <w:rsid w:val="6CE65FFA"/>
    <w:rsid w:val="6CE788A8"/>
    <w:rsid w:val="6CE8775A"/>
    <w:rsid w:val="6CE90704"/>
    <w:rsid w:val="6CF01322"/>
    <w:rsid w:val="6CF69AA5"/>
    <w:rsid w:val="6CFBF225"/>
    <w:rsid w:val="6CFED501"/>
    <w:rsid w:val="6D00DA10"/>
    <w:rsid w:val="6D03AA54"/>
    <w:rsid w:val="6D0EEE92"/>
    <w:rsid w:val="6D10075B"/>
    <w:rsid w:val="6D11DFEE"/>
    <w:rsid w:val="6D1A43B4"/>
    <w:rsid w:val="6D1D96A3"/>
    <w:rsid w:val="6D1DBE30"/>
    <w:rsid w:val="6D1F04A6"/>
    <w:rsid w:val="6D22370A"/>
    <w:rsid w:val="6D26FC4B"/>
    <w:rsid w:val="6D27071D"/>
    <w:rsid w:val="6D27C2C1"/>
    <w:rsid w:val="6D2B1D96"/>
    <w:rsid w:val="6D2CB11B"/>
    <w:rsid w:val="6D2EAC68"/>
    <w:rsid w:val="6D2FDC04"/>
    <w:rsid w:val="6D308418"/>
    <w:rsid w:val="6D355FA4"/>
    <w:rsid w:val="6D3980CD"/>
    <w:rsid w:val="6D39F21D"/>
    <w:rsid w:val="6D3E027B"/>
    <w:rsid w:val="6D3EA9FE"/>
    <w:rsid w:val="6D426A1E"/>
    <w:rsid w:val="6D459956"/>
    <w:rsid w:val="6D495102"/>
    <w:rsid w:val="6D4A9A75"/>
    <w:rsid w:val="6D4FA4E7"/>
    <w:rsid w:val="6D534E79"/>
    <w:rsid w:val="6D551C55"/>
    <w:rsid w:val="6D5BD723"/>
    <w:rsid w:val="6D612CD2"/>
    <w:rsid w:val="6D614943"/>
    <w:rsid w:val="6D65B5C3"/>
    <w:rsid w:val="6D699756"/>
    <w:rsid w:val="6D6B77AC"/>
    <w:rsid w:val="6D6ED4C1"/>
    <w:rsid w:val="6D711DD1"/>
    <w:rsid w:val="6D715CB5"/>
    <w:rsid w:val="6D71812C"/>
    <w:rsid w:val="6D772D93"/>
    <w:rsid w:val="6D79068D"/>
    <w:rsid w:val="6D79E48D"/>
    <w:rsid w:val="6D7A18E5"/>
    <w:rsid w:val="6D7C30AD"/>
    <w:rsid w:val="6D7CFC99"/>
    <w:rsid w:val="6D7D8573"/>
    <w:rsid w:val="6D8073F7"/>
    <w:rsid w:val="6D811DA1"/>
    <w:rsid w:val="6D845A80"/>
    <w:rsid w:val="6D8C06E6"/>
    <w:rsid w:val="6D8C0A91"/>
    <w:rsid w:val="6D8C44F0"/>
    <w:rsid w:val="6D8C7E08"/>
    <w:rsid w:val="6D8CC9B6"/>
    <w:rsid w:val="6D8D19E1"/>
    <w:rsid w:val="6D91456B"/>
    <w:rsid w:val="6D92207C"/>
    <w:rsid w:val="6D9243DF"/>
    <w:rsid w:val="6D9652ED"/>
    <w:rsid w:val="6D9D8D17"/>
    <w:rsid w:val="6DA209B6"/>
    <w:rsid w:val="6DA394D7"/>
    <w:rsid w:val="6DA5DF43"/>
    <w:rsid w:val="6DA6AFC8"/>
    <w:rsid w:val="6DAFED13"/>
    <w:rsid w:val="6DB2E4FC"/>
    <w:rsid w:val="6DB34833"/>
    <w:rsid w:val="6DB377EA"/>
    <w:rsid w:val="6DB67DF3"/>
    <w:rsid w:val="6DB691C1"/>
    <w:rsid w:val="6DBF1A14"/>
    <w:rsid w:val="6DBF1CAD"/>
    <w:rsid w:val="6DC7062B"/>
    <w:rsid w:val="6DC97757"/>
    <w:rsid w:val="6DC97923"/>
    <w:rsid w:val="6DCBDBFD"/>
    <w:rsid w:val="6DCCC727"/>
    <w:rsid w:val="6DCDD2E2"/>
    <w:rsid w:val="6DCF94FD"/>
    <w:rsid w:val="6DD20CEF"/>
    <w:rsid w:val="6DD81A4A"/>
    <w:rsid w:val="6DD984C9"/>
    <w:rsid w:val="6DDABAA7"/>
    <w:rsid w:val="6DDB49C9"/>
    <w:rsid w:val="6DE1F82B"/>
    <w:rsid w:val="6DE431CA"/>
    <w:rsid w:val="6DE45C92"/>
    <w:rsid w:val="6DE6F2AD"/>
    <w:rsid w:val="6DE85FA3"/>
    <w:rsid w:val="6DEA1DF7"/>
    <w:rsid w:val="6DEAEC38"/>
    <w:rsid w:val="6DEB90FE"/>
    <w:rsid w:val="6DEBE8BF"/>
    <w:rsid w:val="6DEDB1E9"/>
    <w:rsid w:val="6DF13BF5"/>
    <w:rsid w:val="6DF2E5FB"/>
    <w:rsid w:val="6DFB01A0"/>
    <w:rsid w:val="6E00B510"/>
    <w:rsid w:val="6E037606"/>
    <w:rsid w:val="6E06AC96"/>
    <w:rsid w:val="6E0C8D4E"/>
    <w:rsid w:val="6E1181D9"/>
    <w:rsid w:val="6E125412"/>
    <w:rsid w:val="6E13543C"/>
    <w:rsid w:val="6E15EF3D"/>
    <w:rsid w:val="6E166C97"/>
    <w:rsid w:val="6E166EC9"/>
    <w:rsid w:val="6E1A920F"/>
    <w:rsid w:val="6E2034ED"/>
    <w:rsid w:val="6E24D510"/>
    <w:rsid w:val="6E252DE1"/>
    <w:rsid w:val="6E25EFB4"/>
    <w:rsid w:val="6E26BCE6"/>
    <w:rsid w:val="6E284BFA"/>
    <w:rsid w:val="6E3027E8"/>
    <w:rsid w:val="6E3073F6"/>
    <w:rsid w:val="6E30E40C"/>
    <w:rsid w:val="6E32228A"/>
    <w:rsid w:val="6E33F16E"/>
    <w:rsid w:val="6E37CB9B"/>
    <w:rsid w:val="6E38990E"/>
    <w:rsid w:val="6E3E27CB"/>
    <w:rsid w:val="6E3F3D92"/>
    <w:rsid w:val="6E41A0AB"/>
    <w:rsid w:val="6E463149"/>
    <w:rsid w:val="6E47FE37"/>
    <w:rsid w:val="6E49A6A0"/>
    <w:rsid w:val="6E4F4510"/>
    <w:rsid w:val="6E4F461E"/>
    <w:rsid w:val="6E513676"/>
    <w:rsid w:val="6E51E19D"/>
    <w:rsid w:val="6E531505"/>
    <w:rsid w:val="6E532DE6"/>
    <w:rsid w:val="6E53C90B"/>
    <w:rsid w:val="6E54FBC5"/>
    <w:rsid w:val="6E571452"/>
    <w:rsid w:val="6E5A611B"/>
    <w:rsid w:val="6E5B3EB5"/>
    <w:rsid w:val="6E5BFB19"/>
    <w:rsid w:val="6E5FB348"/>
    <w:rsid w:val="6E5FCE78"/>
    <w:rsid w:val="6E60144C"/>
    <w:rsid w:val="6E64B009"/>
    <w:rsid w:val="6E6671AD"/>
    <w:rsid w:val="6E684D1E"/>
    <w:rsid w:val="6E6FA4A2"/>
    <w:rsid w:val="6E73B347"/>
    <w:rsid w:val="6E747DC7"/>
    <w:rsid w:val="6E76B0DF"/>
    <w:rsid w:val="6E77F493"/>
    <w:rsid w:val="6E78D8AA"/>
    <w:rsid w:val="6E79B0EA"/>
    <w:rsid w:val="6E808108"/>
    <w:rsid w:val="6E825E99"/>
    <w:rsid w:val="6E87FDAF"/>
    <w:rsid w:val="6E892050"/>
    <w:rsid w:val="6E8AB7F8"/>
    <w:rsid w:val="6E9096CF"/>
    <w:rsid w:val="6E93D170"/>
    <w:rsid w:val="6E961FBE"/>
    <w:rsid w:val="6E9A6113"/>
    <w:rsid w:val="6EA0753F"/>
    <w:rsid w:val="6EA44BAC"/>
    <w:rsid w:val="6EA7F2C1"/>
    <w:rsid w:val="6EA83761"/>
    <w:rsid w:val="6EAB3797"/>
    <w:rsid w:val="6EB10386"/>
    <w:rsid w:val="6EB2E797"/>
    <w:rsid w:val="6EB4A948"/>
    <w:rsid w:val="6EB563F9"/>
    <w:rsid w:val="6EBA09B5"/>
    <w:rsid w:val="6EBDDC3E"/>
    <w:rsid w:val="6EBEB21D"/>
    <w:rsid w:val="6EC55747"/>
    <w:rsid w:val="6ECC6A77"/>
    <w:rsid w:val="6ED4AAEF"/>
    <w:rsid w:val="6EDAF8EB"/>
    <w:rsid w:val="6EE2A8E9"/>
    <w:rsid w:val="6EE59B00"/>
    <w:rsid w:val="6EE84EA4"/>
    <w:rsid w:val="6EEB47AE"/>
    <w:rsid w:val="6EEB9730"/>
    <w:rsid w:val="6EEC2B2A"/>
    <w:rsid w:val="6EEE437B"/>
    <w:rsid w:val="6EEEEDC4"/>
    <w:rsid w:val="6EF10AFD"/>
    <w:rsid w:val="6EF2300A"/>
    <w:rsid w:val="6EF31739"/>
    <w:rsid w:val="6EF4D462"/>
    <w:rsid w:val="6EF584C7"/>
    <w:rsid w:val="6EF8B8A3"/>
    <w:rsid w:val="6EFD2CED"/>
    <w:rsid w:val="6EFE1FB1"/>
    <w:rsid w:val="6EFE3F61"/>
    <w:rsid w:val="6F039B10"/>
    <w:rsid w:val="6F049829"/>
    <w:rsid w:val="6F05DBBA"/>
    <w:rsid w:val="6F07AB03"/>
    <w:rsid w:val="6F080240"/>
    <w:rsid w:val="6F08C074"/>
    <w:rsid w:val="6F0EAB88"/>
    <w:rsid w:val="6F10BD13"/>
    <w:rsid w:val="6F166541"/>
    <w:rsid w:val="6F178C5F"/>
    <w:rsid w:val="6F19043C"/>
    <w:rsid w:val="6F2067FB"/>
    <w:rsid w:val="6F2B0F60"/>
    <w:rsid w:val="6F2D710C"/>
    <w:rsid w:val="6F35A42D"/>
    <w:rsid w:val="6F35C7AC"/>
    <w:rsid w:val="6F367DA1"/>
    <w:rsid w:val="6F392E1D"/>
    <w:rsid w:val="6F3D2B32"/>
    <w:rsid w:val="6F3F8D02"/>
    <w:rsid w:val="6F4039F5"/>
    <w:rsid w:val="6F434760"/>
    <w:rsid w:val="6F437C3F"/>
    <w:rsid w:val="6F441266"/>
    <w:rsid w:val="6F457932"/>
    <w:rsid w:val="6F46117A"/>
    <w:rsid w:val="6F477F07"/>
    <w:rsid w:val="6F47A8D6"/>
    <w:rsid w:val="6F48E70A"/>
    <w:rsid w:val="6F4A55E0"/>
    <w:rsid w:val="6F4AD256"/>
    <w:rsid w:val="6F4B023C"/>
    <w:rsid w:val="6F4C5061"/>
    <w:rsid w:val="6F4D3FD2"/>
    <w:rsid w:val="6F538273"/>
    <w:rsid w:val="6F5566F4"/>
    <w:rsid w:val="6F5826F5"/>
    <w:rsid w:val="6F5840D6"/>
    <w:rsid w:val="6F5EFD08"/>
    <w:rsid w:val="6F6075D9"/>
    <w:rsid w:val="6F625AA1"/>
    <w:rsid w:val="6F712855"/>
    <w:rsid w:val="6F74A65B"/>
    <w:rsid w:val="6F75D416"/>
    <w:rsid w:val="6F763E30"/>
    <w:rsid w:val="6F791B97"/>
    <w:rsid w:val="6F797C19"/>
    <w:rsid w:val="6F7C4F86"/>
    <w:rsid w:val="6F7E3AF6"/>
    <w:rsid w:val="6F7E4CC4"/>
    <w:rsid w:val="6F817DEC"/>
    <w:rsid w:val="6F89721E"/>
    <w:rsid w:val="6F8B617D"/>
    <w:rsid w:val="6F8DC1B1"/>
    <w:rsid w:val="6F8FCD9F"/>
    <w:rsid w:val="6F953E17"/>
    <w:rsid w:val="6F9A6E54"/>
    <w:rsid w:val="6F9DC5F0"/>
    <w:rsid w:val="6F9F2444"/>
    <w:rsid w:val="6FA7CC3D"/>
    <w:rsid w:val="6FACCFBF"/>
    <w:rsid w:val="6FAD6AD8"/>
    <w:rsid w:val="6FB1221D"/>
    <w:rsid w:val="6FB2626E"/>
    <w:rsid w:val="6FB34840"/>
    <w:rsid w:val="6FB5CC65"/>
    <w:rsid w:val="6FB66922"/>
    <w:rsid w:val="6FBBC66F"/>
    <w:rsid w:val="6FBCC842"/>
    <w:rsid w:val="6FC10DFC"/>
    <w:rsid w:val="6FC19A88"/>
    <w:rsid w:val="6FCC3A99"/>
    <w:rsid w:val="6FD1E9C4"/>
    <w:rsid w:val="6FD4086E"/>
    <w:rsid w:val="6FD43B32"/>
    <w:rsid w:val="6FD5679D"/>
    <w:rsid w:val="6FDAFA4A"/>
    <w:rsid w:val="6FDFDFE9"/>
    <w:rsid w:val="6FE3E411"/>
    <w:rsid w:val="6FE465F6"/>
    <w:rsid w:val="6FE49797"/>
    <w:rsid w:val="6FE4EB95"/>
    <w:rsid w:val="6FF09B71"/>
    <w:rsid w:val="6FF184EE"/>
    <w:rsid w:val="6FF1E0A2"/>
    <w:rsid w:val="6FF65BC2"/>
    <w:rsid w:val="6FF65DC2"/>
    <w:rsid w:val="6FFBEFD8"/>
    <w:rsid w:val="6FFC1616"/>
    <w:rsid w:val="6FFC5AA8"/>
    <w:rsid w:val="6FFDF393"/>
    <w:rsid w:val="700052F1"/>
    <w:rsid w:val="7008B0D5"/>
    <w:rsid w:val="7009A7DA"/>
    <w:rsid w:val="700C20DE"/>
    <w:rsid w:val="70198F9C"/>
    <w:rsid w:val="701CF57F"/>
    <w:rsid w:val="70200CC4"/>
    <w:rsid w:val="7022950C"/>
    <w:rsid w:val="7022CE1A"/>
    <w:rsid w:val="70237A68"/>
    <w:rsid w:val="7024A33F"/>
    <w:rsid w:val="7025075F"/>
    <w:rsid w:val="70251842"/>
    <w:rsid w:val="70279B97"/>
    <w:rsid w:val="7029D0F1"/>
    <w:rsid w:val="702B2EA7"/>
    <w:rsid w:val="703054A3"/>
    <w:rsid w:val="7031A3C6"/>
    <w:rsid w:val="7032C10B"/>
    <w:rsid w:val="70358C70"/>
    <w:rsid w:val="7037F253"/>
    <w:rsid w:val="70383679"/>
    <w:rsid w:val="70399A4B"/>
    <w:rsid w:val="70466A17"/>
    <w:rsid w:val="7047D85E"/>
    <w:rsid w:val="7048F226"/>
    <w:rsid w:val="704C5348"/>
    <w:rsid w:val="70556D3A"/>
    <w:rsid w:val="705581F9"/>
    <w:rsid w:val="70568A8A"/>
    <w:rsid w:val="705D7C08"/>
    <w:rsid w:val="7062A122"/>
    <w:rsid w:val="7062E15B"/>
    <w:rsid w:val="70661D92"/>
    <w:rsid w:val="70662BCA"/>
    <w:rsid w:val="70677AD0"/>
    <w:rsid w:val="70678E44"/>
    <w:rsid w:val="706F1EF6"/>
    <w:rsid w:val="7074428E"/>
    <w:rsid w:val="707704E0"/>
    <w:rsid w:val="707F1E0A"/>
    <w:rsid w:val="7080BF59"/>
    <w:rsid w:val="7080FA64"/>
    <w:rsid w:val="708547D5"/>
    <w:rsid w:val="7085A676"/>
    <w:rsid w:val="7085D5AB"/>
    <w:rsid w:val="7085DEF4"/>
    <w:rsid w:val="7086CDB5"/>
    <w:rsid w:val="708BE81F"/>
    <w:rsid w:val="708C0905"/>
    <w:rsid w:val="708D52AE"/>
    <w:rsid w:val="7092A41F"/>
    <w:rsid w:val="7092B4E2"/>
    <w:rsid w:val="70933D2E"/>
    <w:rsid w:val="7094DB40"/>
    <w:rsid w:val="709A4C7F"/>
    <w:rsid w:val="709B886C"/>
    <w:rsid w:val="709CE4BC"/>
    <w:rsid w:val="70A18C95"/>
    <w:rsid w:val="70A829CE"/>
    <w:rsid w:val="70A9C586"/>
    <w:rsid w:val="70AA4FA1"/>
    <w:rsid w:val="70AB309E"/>
    <w:rsid w:val="70AE43C9"/>
    <w:rsid w:val="70AE7C26"/>
    <w:rsid w:val="70AFB4C0"/>
    <w:rsid w:val="70B351FE"/>
    <w:rsid w:val="70B641FA"/>
    <w:rsid w:val="70B90FDC"/>
    <w:rsid w:val="70B9A196"/>
    <w:rsid w:val="70BF1E56"/>
    <w:rsid w:val="70C9D7A8"/>
    <w:rsid w:val="70CA3C89"/>
    <w:rsid w:val="70CA987F"/>
    <w:rsid w:val="70CE74DC"/>
    <w:rsid w:val="70D243FE"/>
    <w:rsid w:val="70D62ABF"/>
    <w:rsid w:val="70D64C6B"/>
    <w:rsid w:val="70D7889B"/>
    <w:rsid w:val="70D8DF31"/>
    <w:rsid w:val="70D95384"/>
    <w:rsid w:val="70E5516F"/>
    <w:rsid w:val="70EC401A"/>
    <w:rsid w:val="70ECCE5E"/>
    <w:rsid w:val="70ED777F"/>
    <w:rsid w:val="70EEC294"/>
    <w:rsid w:val="70EF11D5"/>
    <w:rsid w:val="70EF6C50"/>
    <w:rsid w:val="70F5F86F"/>
    <w:rsid w:val="70F64F88"/>
    <w:rsid w:val="70F6A022"/>
    <w:rsid w:val="70F7CF9C"/>
    <w:rsid w:val="70F83B76"/>
    <w:rsid w:val="70F9CDA0"/>
    <w:rsid w:val="70FBDDFB"/>
    <w:rsid w:val="70FFE656"/>
    <w:rsid w:val="7100CF94"/>
    <w:rsid w:val="710E514A"/>
    <w:rsid w:val="710F3ECD"/>
    <w:rsid w:val="71105F3C"/>
    <w:rsid w:val="71164CED"/>
    <w:rsid w:val="71249C8F"/>
    <w:rsid w:val="712574F8"/>
    <w:rsid w:val="71262D7A"/>
    <w:rsid w:val="7126B542"/>
    <w:rsid w:val="7128F19A"/>
    <w:rsid w:val="7130A3F2"/>
    <w:rsid w:val="7133DA5E"/>
    <w:rsid w:val="7135F344"/>
    <w:rsid w:val="7138BC43"/>
    <w:rsid w:val="7138FECB"/>
    <w:rsid w:val="713A620B"/>
    <w:rsid w:val="713C7800"/>
    <w:rsid w:val="713E0080"/>
    <w:rsid w:val="7144042B"/>
    <w:rsid w:val="7147C7AA"/>
    <w:rsid w:val="71483841"/>
    <w:rsid w:val="714B29F5"/>
    <w:rsid w:val="714E50BC"/>
    <w:rsid w:val="715201F5"/>
    <w:rsid w:val="7152A97A"/>
    <w:rsid w:val="71536927"/>
    <w:rsid w:val="7153DFFA"/>
    <w:rsid w:val="7156029C"/>
    <w:rsid w:val="71560DD2"/>
    <w:rsid w:val="715944E8"/>
    <w:rsid w:val="715C7304"/>
    <w:rsid w:val="716048DF"/>
    <w:rsid w:val="71612DEA"/>
    <w:rsid w:val="716152E2"/>
    <w:rsid w:val="716294F0"/>
    <w:rsid w:val="7164474F"/>
    <w:rsid w:val="71649082"/>
    <w:rsid w:val="7167E340"/>
    <w:rsid w:val="7169337F"/>
    <w:rsid w:val="716A14C2"/>
    <w:rsid w:val="716D00B1"/>
    <w:rsid w:val="716F97C5"/>
    <w:rsid w:val="717101D3"/>
    <w:rsid w:val="71730901"/>
    <w:rsid w:val="71745332"/>
    <w:rsid w:val="71752D2D"/>
    <w:rsid w:val="717A5C9A"/>
    <w:rsid w:val="717B706F"/>
    <w:rsid w:val="7181883E"/>
    <w:rsid w:val="7181EC2F"/>
    <w:rsid w:val="7186FE3A"/>
    <w:rsid w:val="718BA5E0"/>
    <w:rsid w:val="718DE4E1"/>
    <w:rsid w:val="7190242E"/>
    <w:rsid w:val="71910AE8"/>
    <w:rsid w:val="719606C8"/>
    <w:rsid w:val="71A0F2FC"/>
    <w:rsid w:val="71A1D798"/>
    <w:rsid w:val="71A54DBD"/>
    <w:rsid w:val="71AA2837"/>
    <w:rsid w:val="71AAA020"/>
    <w:rsid w:val="71AB6D0B"/>
    <w:rsid w:val="71AC0053"/>
    <w:rsid w:val="71B16E80"/>
    <w:rsid w:val="71B1ACAC"/>
    <w:rsid w:val="71B1C2F4"/>
    <w:rsid w:val="71B46AEB"/>
    <w:rsid w:val="71B4DB81"/>
    <w:rsid w:val="71B7E05E"/>
    <w:rsid w:val="71B88D1B"/>
    <w:rsid w:val="71C17FD7"/>
    <w:rsid w:val="71C23172"/>
    <w:rsid w:val="71C27B18"/>
    <w:rsid w:val="71C58796"/>
    <w:rsid w:val="71C679F7"/>
    <w:rsid w:val="71C716FF"/>
    <w:rsid w:val="71C76503"/>
    <w:rsid w:val="71C98F9A"/>
    <w:rsid w:val="71CBBD07"/>
    <w:rsid w:val="71D22816"/>
    <w:rsid w:val="71D5EEE2"/>
    <w:rsid w:val="71D668C3"/>
    <w:rsid w:val="71D89CC9"/>
    <w:rsid w:val="71D8D96E"/>
    <w:rsid w:val="71DA7530"/>
    <w:rsid w:val="71DBCD10"/>
    <w:rsid w:val="71DE0FCC"/>
    <w:rsid w:val="71DE3122"/>
    <w:rsid w:val="71E3DE9F"/>
    <w:rsid w:val="71E42730"/>
    <w:rsid w:val="71E79BCD"/>
    <w:rsid w:val="71EA6DA0"/>
    <w:rsid w:val="71EC04D6"/>
    <w:rsid w:val="71EEC16F"/>
    <w:rsid w:val="71EF6746"/>
    <w:rsid w:val="71F12FD5"/>
    <w:rsid w:val="71F14AC1"/>
    <w:rsid w:val="71F3856E"/>
    <w:rsid w:val="71F453E4"/>
    <w:rsid w:val="71FC8D17"/>
    <w:rsid w:val="71FF8855"/>
    <w:rsid w:val="72022B92"/>
    <w:rsid w:val="72042693"/>
    <w:rsid w:val="720A210D"/>
    <w:rsid w:val="72100674"/>
    <w:rsid w:val="7215E0CC"/>
    <w:rsid w:val="722417F7"/>
    <w:rsid w:val="72244FD4"/>
    <w:rsid w:val="7224DE39"/>
    <w:rsid w:val="722757E6"/>
    <w:rsid w:val="72303336"/>
    <w:rsid w:val="7234DF4D"/>
    <w:rsid w:val="72383EB9"/>
    <w:rsid w:val="7239CE07"/>
    <w:rsid w:val="72499A79"/>
    <w:rsid w:val="724D4BB9"/>
    <w:rsid w:val="724EF04E"/>
    <w:rsid w:val="72510407"/>
    <w:rsid w:val="725486C0"/>
    <w:rsid w:val="72588485"/>
    <w:rsid w:val="725C82F7"/>
    <w:rsid w:val="725CB92D"/>
    <w:rsid w:val="7263DC65"/>
    <w:rsid w:val="7265464C"/>
    <w:rsid w:val="7265BD9C"/>
    <w:rsid w:val="72683375"/>
    <w:rsid w:val="726E1CCE"/>
    <w:rsid w:val="72757849"/>
    <w:rsid w:val="72781EA4"/>
    <w:rsid w:val="727C451E"/>
    <w:rsid w:val="7282052F"/>
    <w:rsid w:val="72858A92"/>
    <w:rsid w:val="728D49E6"/>
    <w:rsid w:val="728DDE7A"/>
    <w:rsid w:val="728F6873"/>
    <w:rsid w:val="72923861"/>
    <w:rsid w:val="7293024C"/>
    <w:rsid w:val="72948B80"/>
    <w:rsid w:val="7296412D"/>
    <w:rsid w:val="72971C7F"/>
    <w:rsid w:val="729799F9"/>
    <w:rsid w:val="7298B0AE"/>
    <w:rsid w:val="7299E319"/>
    <w:rsid w:val="72A0FB2F"/>
    <w:rsid w:val="72A22705"/>
    <w:rsid w:val="72A35BB7"/>
    <w:rsid w:val="72A4B9A1"/>
    <w:rsid w:val="72A5AA02"/>
    <w:rsid w:val="72AC446E"/>
    <w:rsid w:val="72AC6AD6"/>
    <w:rsid w:val="72B07A33"/>
    <w:rsid w:val="72B3AA94"/>
    <w:rsid w:val="72B42839"/>
    <w:rsid w:val="72B49437"/>
    <w:rsid w:val="72BCCBB3"/>
    <w:rsid w:val="72BDA95A"/>
    <w:rsid w:val="72BDF3CB"/>
    <w:rsid w:val="72C2D92D"/>
    <w:rsid w:val="72C38CEB"/>
    <w:rsid w:val="72C3FC6B"/>
    <w:rsid w:val="72C4E3EB"/>
    <w:rsid w:val="72C6FD0C"/>
    <w:rsid w:val="72CB6515"/>
    <w:rsid w:val="72D1E5E4"/>
    <w:rsid w:val="72D4425F"/>
    <w:rsid w:val="72DB020F"/>
    <w:rsid w:val="72DBAD49"/>
    <w:rsid w:val="72DCF429"/>
    <w:rsid w:val="72DD4E2C"/>
    <w:rsid w:val="72DD80A3"/>
    <w:rsid w:val="72DE8155"/>
    <w:rsid w:val="72E0FC87"/>
    <w:rsid w:val="72E6E409"/>
    <w:rsid w:val="72E769BA"/>
    <w:rsid w:val="72E87B45"/>
    <w:rsid w:val="72E8DA4B"/>
    <w:rsid w:val="72E8E766"/>
    <w:rsid w:val="72E9F822"/>
    <w:rsid w:val="72EC331A"/>
    <w:rsid w:val="72F2F5BF"/>
    <w:rsid w:val="72F47473"/>
    <w:rsid w:val="72F7A066"/>
    <w:rsid w:val="73002828"/>
    <w:rsid w:val="73016048"/>
    <w:rsid w:val="7306CF21"/>
    <w:rsid w:val="7308D43B"/>
    <w:rsid w:val="7309CD8C"/>
    <w:rsid w:val="730BD9F9"/>
    <w:rsid w:val="730EBC20"/>
    <w:rsid w:val="7310D85B"/>
    <w:rsid w:val="73167814"/>
    <w:rsid w:val="731B8DB8"/>
    <w:rsid w:val="731B9D97"/>
    <w:rsid w:val="731C5CE8"/>
    <w:rsid w:val="731F1FAB"/>
    <w:rsid w:val="7321002B"/>
    <w:rsid w:val="73239547"/>
    <w:rsid w:val="73256212"/>
    <w:rsid w:val="7326B2C6"/>
    <w:rsid w:val="7326C5DB"/>
    <w:rsid w:val="732D29AB"/>
    <w:rsid w:val="732E88D3"/>
    <w:rsid w:val="732FAFF6"/>
    <w:rsid w:val="73319D9D"/>
    <w:rsid w:val="73322953"/>
    <w:rsid w:val="7333009C"/>
    <w:rsid w:val="7333B9B2"/>
    <w:rsid w:val="7333CC9B"/>
    <w:rsid w:val="73378436"/>
    <w:rsid w:val="7338F7F0"/>
    <w:rsid w:val="7339A695"/>
    <w:rsid w:val="733BA9C0"/>
    <w:rsid w:val="733DB2BF"/>
    <w:rsid w:val="733E83C5"/>
    <w:rsid w:val="7340D428"/>
    <w:rsid w:val="7340EB34"/>
    <w:rsid w:val="73434D33"/>
    <w:rsid w:val="7343FB0F"/>
    <w:rsid w:val="73464428"/>
    <w:rsid w:val="734A43FA"/>
    <w:rsid w:val="734CDF2B"/>
    <w:rsid w:val="734E3D3B"/>
    <w:rsid w:val="7353C9C6"/>
    <w:rsid w:val="735518E8"/>
    <w:rsid w:val="735633F4"/>
    <w:rsid w:val="73571B54"/>
    <w:rsid w:val="7358238F"/>
    <w:rsid w:val="7358CCD8"/>
    <w:rsid w:val="7358D7FC"/>
    <w:rsid w:val="735AFA7D"/>
    <w:rsid w:val="735E1B74"/>
    <w:rsid w:val="7361D31A"/>
    <w:rsid w:val="736349E2"/>
    <w:rsid w:val="7365528F"/>
    <w:rsid w:val="7367E163"/>
    <w:rsid w:val="736B3E63"/>
    <w:rsid w:val="736D6CC1"/>
    <w:rsid w:val="736F0427"/>
    <w:rsid w:val="7370D00F"/>
    <w:rsid w:val="737193E1"/>
    <w:rsid w:val="73743F9C"/>
    <w:rsid w:val="7375E5B1"/>
    <w:rsid w:val="737AE4A1"/>
    <w:rsid w:val="737D7EEB"/>
    <w:rsid w:val="737DEE0D"/>
    <w:rsid w:val="738153FA"/>
    <w:rsid w:val="7385553D"/>
    <w:rsid w:val="73890E13"/>
    <w:rsid w:val="738A399C"/>
    <w:rsid w:val="738D038F"/>
    <w:rsid w:val="7397294B"/>
    <w:rsid w:val="73977E45"/>
    <w:rsid w:val="73977E59"/>
    <w:rsid w:val="7397F4BE"/>
    <w:rsid w:val="739AACDD"/>
    <w:rsid w:val="739BE726"/>
    <w:rsid w:val="739CE22B"/>
    <w:rsid w:val="73A39CF6"/>
    <w:rsid w:val="73A45B86"/>
    <w:rsid w:val="73A55119"/>
    <w:rsid w:val="73A6BE7B"/>
    <w:rsid w:val="73A88B17"/>
    <w:rsid w:val="73AE9E37"/>
    <w:rsid w:val="73B0CFC3"/>
    <w:rsid w:val="73B14B3E"/>
    <w:rsid w:val="73BF09FB"/>
    <w:rsid w:val="73C0A216"/>
    <w:rsid w:val="73C4220C"/>
    <w:rsid w:val="73C4DFB1"/>
    <w:rsid w:val="73C8A4F4"/>
    <w:rsid w:val="73C9A90F"/>
    <w:rsid w:val="73CB4634"/>
    <w:rsid w:val="73CD147E"/>
    <w:rsid w:val="73D037FF"/>
    <w:rsid w:val="73D45E83"/>
    <w:rsid w:val="73D77D20"/>
    <w:rsid w:val="73D967BA"/>
    <w:rsid w:val="73DBB958"/>
    <w:rsid w:val="73E15AFA"/>
    <w:rsid w:val="73E5B72A"/>
    <w:rsid w:val="73E88338"/>
    <w:rsid w:val="73ECB0B9"/>
    <w:rsid w:val="73EF1DBE"/>
    <w:rsid w:val="73F263AE"/>
    <w:rsid w:val="73FD3AA6"/>
    <w:rsid w:val="73FD3C9C"/>
    <w:rsid w:val="73FEF192"/>
    <w:rsid w:val="7400307C"/>
    <w:rsid w:val="740320DB"/>
    <w:rsid w:val="74034108"/>
    <w:rsid w:val="7407845C"/>
    <w:rsid w:val="7407B630"/>
    <w:rsid w:val="7411BDD8"/>
    <w:rsid w:val="74142133"/>
    <w:rsid w:val="7416093D"/>
    <w:rsid w:val="7417B5F3"/>
    <w:rsid w:val="741B2D3B"/>
    <w:rsid w:val="741D0C43"/>
    <w:rsid w:val="741F9486"/>
    <w:rsid w:val="7425C0D2"/>
    <w:rsid w:val="7426C8CD"/>
    <w:rsid w:val="742724CB"/>
    <w:rsid w:val="74291D60"/>
    <w:rsid w:val="742BEAB4"/>
    <w:rsid w:val="7431767B"/>
    <w:rsid w:val="743236A0"/>
    <w:rsid w:val="74323AAA"/>
    <w:rsid w:val="7432BE29"/>
    <w:rsid w:val="74363A38"/>
    <w:rsid w:val="743A469E"/>
    <w:rsid w:val="743B3DA9"/>
    <w:rsid w:val="743B9915"/>
    <w:rsid w:val="743D0994"/>
    <w:rsid w:val="743D957F"/>
    <w:rsid w:val="743F4592"/>
    <w:rsid w:val="74470CAC"/>
    <w:rsid w:val="74499F0B"/>
    <w:rsid w:val="744D6DC4"/>
    <w:rsid w:val="744F2322"/>
    <w:rsid w:val="74501F96"/>
    <w:rsid w:val="7451EFA4"/>
    <w:rsid w:val="745543FA"/>
    <w:rsid w:val="74569C5B"/>
    <w:rsid w:val="7459B376"/>
    <w:rsid w:val="74651E04"/>
    <w:rsid w:val="74660797"/>
    <w:rsid w:val="7466749B"/>
    <w:rsid w:val="746B6FAF"/>
    <w:rsid w:val="74754E27"/>
    <w:rsid w:val="7476BE19"/>
    <w:rsid w:val="747C25C9"/>
    <w:rsid w:val="747CF875"/>
    <w:rsid w:val="747F5AB1"/>
    <w:rsid w:val="747F8CAD"/>
    <w:rsid w:val="747FAFD5"/>
    <w:rsid w:val="7480CD82"/>
    <w:rsid w:val="7484B2BF"/>
    <w:rsid w:val="748567E4"/>
    <w:rsid w:val="74859C60"/>
    <w:rsid w:val="7486FFB0"/>
    <w:rsid w:val="748C3082"/>
    <w:rsid w:val="748F188A"/>
    <w:rsid w:val="749ADD4D"/>
    <w:rsid w:val="749C5B7A"/>
    <w:rsid w:val="749C9534"/>
    <w:rsid w:val="749F7187"/>
    <w:rsid w:val="74A13D3D"/>
    <w:rsid w:val="74A2C432"/>
    <w:rsid w:val="74A41503"/>
    <w:rsid w:val="74A52ACA"/>
    <w:rsid w:val="74A9924F"/>
    <w:rsid w:val="74AC01A5"/>
    <w:rsid w:val="74ACB1C8"/>
    <w:rsid w:val="74AD24A5"/>
    <w:rsid w:val="74AD39C3"/>
    <w:rsid w:val="74B15204"/>
    <w:rsid w:val="74B3062B"/>
    <w:rsid w:val="74B35620"/>
    <w:rsid w:val="74BC9AD2"/>
    <w:rsid w:val="74BD1F51"/>
    <w:rsid w:val="74BDB254"/>
    <w:rsid w:val="74BE2E6D"/>
    <w:rsid w:val="74C50516"/>
    <w:rsid w:val="74CC24E1"/>
    <w:rsid w:val="74D57BAE"/>
    <w:rsid w:val="74D5E511"/>
    <w:rsid w:val="74D949D3"/>
    <w:rsid w:val="74D94FE1"/>
    <w:rsid w:val="74DA6E49"/>
    <w:rsid w:val="74DBAB74"/>
    <w:rsid w:val="74E29543"/>
    <w:rsid w:val="74F1CF49"/>
    <w:rsid w:val="74F4BC66"/>
    <w:rsid w:val="74F530A1"/>
    <w:rsid w:val="74F7D073"/>
    <w:rsid w:val="74FC3499"/>
    <w:rsid w:val="74FD0466"/>
    <w:rsid w:val="75022B7D"/>
    <w:rsid w:val="7508820F"/>
    <w:rsid w:val="750A0E11"/>
    <w:rsid w:val="750CB0AC"/>
    <w:rsid w:val="750D874C"/>
    <w:rsid w:val="750DB29F"/>
    <w:rsid w:val="750F06F0"/>
    <w:rsid w:val="7511056F"/>
    <w:rsid w:val="7516D038"/>
    <w:rsid w:val="751780D2"/>
    <w:rsid w:val="75179B2C"/>
    <w:rsid w:val="75199598"/>
    <w:rsid w:val="7519AFD9"/>
    <w:rsid w:val="751CF7BE"/>
    <w:rsid w:val="75209605"/>
    <w:rsid w:val="7521B15D"/>
    <w:rsid w:val="752C6464"/>
    <w:rsid w:val="753020B6"/>
    <w:rsid w:val="75326BA4"/>
    <w:rsid w:val="7532E870"/>
    <w:rsid w:val="753559BE"/>
    <w:rsid w:val="7538782F"/>
    <w:rsid w:val="75393B16"/>
    <w:rsid w:val="7541DD7A"/>
    <w:rsid w:val="75422F6F"/>
    <w:rsid w:val="7548A0A3"/>
    <w:rsid w:val="754A2324"/>
    <w:rsid w:val="754A6F4D"/>
    <w:rsid w:val="754A8570"/>
    <w:rsid w:val="754BBD74"/>
    <w:rsid w:val="754D2C78"/>
    <w:rsid w:val="754EF0EA"/>
    <w:rsid w:val="75540E6C"/>
    <w:rsid w:val="7554DDBA"/>
    <w:rsid w:val="7555E944"/>
    <w:rsid w:val="755695B3"/>
    <w:rsid w:val="7558784A"/>
    <w:rsid w:val="755B6D4D"/>
    <w:rsid w:val="755CE8AA"/>
    <w:rsid w:val="755D72E2"/>
    <w:rsid w:val="75626E15"/>
    <w:rsid w:val="7567742D"/>
    <w:rsid w:val="75690DB6"/>
    <w:rsid w:val="756FC712"/>
    <w:rsid w:val="7573DFB7"/>
    <w:rsid w:val="7574CD07"/>
    <w:rsid w:val="7575001D"/>
    <w:rsid w:val="757A470D"/>
    <w:rsid w:val="75813489"/>
    <w:rsid w:val="7581BC8B"/>
    <w:rsid w:val="75822F98"/>
    <w:rsid w:val="7582F899"/>
    <w:rsid w:val="75832CB3"/>
    <w:rsid w:val="758580CD"/>
    <w:rsid w:val="75869622"/>
    <w:rsid w:val="7588B9AF"/>
    <w:rsid w:val="758A7BC2"/>
    <w:rsid w:val="758C35A4"/>
    <w:rsid w:val="758F3393"/>
    <w:rsid w:val="758FCE66"/>
    <w:rsid w:val="75958EA6"/>
    <w:rsid w:val="7597C0BA"/>
    <w:rsid w:val="759B1B3A"/>
    <w:rsid w:val="759E6771"/>
    <w:rsid w:val="759F2A79"/>
    <w:rsid w:val="75A5C82F"/>
    <w:rsid w:val="75AE0726"/>
    <w:rsid w:val="75AF31E1"/>
    <w:rsid w:val="75AF9C9A"/>
    <w:rsid w:val="75AFB000"/>
    <w:rsid w:val="75B25F8E"/>
    <w:rsid w:val="75B72CEA"/>
    <w:rsid w:val="75B7F5C4"/>
    <w:rsid w:val="75BA06C3"/>
    <w:rsid w:val="75BCF46B"/>
    <w:rsid w:val="75BD66C5"/>
    <w:rsid w:val="75BDB135"/>
    <w:rsid w:val="75BFCB83"/>
    <w:rsid w:val="75C1A792"/>
    <w:rsid w:val="75C2F760"/>
    <w:rsid w:val="75C43F50"/>
    <w:rsid w:val="75C70455"/>
    <w:rsid w:val="75C7938E"/>
    <w:rsid w:val="75CA6DC0"/>
    <w:rsid w:val="75CAB701"/>
    <w:rsid w:val="75CC6B7C"/>
    <w:rsid w:val="75CC7A04"/>
    <w:rsid w:val="75CCF796"/>
    <w:rsid w:val="75CE38BB"/>
    <w:rsid w:val="75CEF882"/>
    <w:rsid w:val="75D24309"/>
    <w:rsid w:val="75D8FB20"/>
    <w:rsid w:val="75D93E20"/>
    <w:rsid w:val="75D9E7CA"/>
    <w:rsid w:val="75DB0B02"/>
    <w:rsid w:val="75DE9CB8"/>
    <w:rsid w:val="75DEB397"/>
    <w:rsid w:val="75E20217"/>
    <w:rsid w:val="75E33F48"/>
    <w:rsid w:val="75E48114"/>
    <w:rsid w:val="75E544F6"/>
    <w:rsid w:val="75E5F9B9"/>
    <w:rsid w:val="75E75BD0"/>
    <w:rsid w:val="75E786B6"/>
    <w:rsid w:val="75E83136"/>
    <w:rsid w:val="75EA541F"/>
    <w:rsid w:val="75EBC7FA"/>
    <w:rsid w:val="75EF97B9"/>
    <w:rsid w:val="75F224AE"/>
    <w:rsid w:val="75F2DE2A"/>
    <w:rsid w:val="75F5BE35"/>
    <w:rsid w:val="75F634B8"/>
    <w:rsid w:val="75F901C9"/>
    <w:rsid w:val="75F93074"/>
    <w:rsid w:val="75FE9ADD"/>
    <w:rsid w:val="7600E539"/>
    <w:rsid w:val="7603F69B"/>
    <w:rsid w:val="760418AF"/>
    <w:rsid w:val="7604AF02"/>
    <w:rsid w:val="76062377"/>
    <w:rsid w:val="760ABD0A"/>
    <w:rsid w:val="760B3CCF"/>
    <w:rsid w:val="760E2F47"/>
    <w:rsid w:val="760EFF15"/>
    <w:rsid w:val="760F4276"/>
    <w:rsid w:val="76108B55"/>
    <w:rsid w:val="7612666A"/>
    <w:rsid w:val="7613F1BE"/>
    <w:rsid w:val="761762D7"/>
    <w:rsid w:val="76180791"/>
    <w:rsid w:val="761885D1"/>
    <w:rsid w:val="761A691E"/>
    <w:rsid w:val="761FD8D8"/>
    <w:rsid w:val="7623AD7F"/>
    <w:rsid w:val="762403CB"/>
    <w:rsid w:val="76265FB3"/>
    <w:rsid w:val="762BEB60"/>
    <w:rsid w:val="762C95F7"/>
    <w:rsid w:val="76333F96"/>
    <w:rsid w:val="76354585"/>
    <w:rsid w:val="764352BB"/>
    <w:rsid w:val="76505000"/>
    <w:rsid w:val="7653F372"/>
    <w:rsid w:val="76575F11"/>
    <w:rsid w:val="765BB510"/>
    <w:rsid w:val="765CA9EF"/>
    <w:rsid w:val="765CEED1"/>
    <w:rsid w:val="7662F441"/>
    <w:rsid w:val="766A82E3"/>
    <w:rsid w:val="766D3365"/>
    <w:rsid w:val="766D5D02"/>
    <w:rsid w:val="7673F3E0"/>
    <w:rsid w:val="767615A4"/>
    <w:rsid w:val="767801B2"/>
    <w:rsid w:val="76788105"/>
    <w:rsid w:val="767A0897"/>
    <w:rsid w:val="767B4DD6"/>
    <w:rsid w:val="7682218F"/>
    <w:rsid w:val="7682F4C3"/>
    <w:rsid w:val="768A7E1F"/>
    <w:rsid w:val="768C78A3"/>
    <w:rsid w:val="76920D48"/>
    <w:rsid w:val="7695A1AE"/>
    <w:rsid w:val="7696749C"/>
    <w:rsid w:val="76A145EE"/>
    <w:rsid w:val="76A166E8"/>
    <w:rsid w:val="76A2DE71"/>
    <w:rsid w:val="76A4E0AE"/>
    <w:rsid w:val="76A8E36E"/>
    <w:rsid w:val="76ABFD32"/>
    <w:rsid w:val="76ACA66A"/>
    <w:rsid w:val="76AE9C13"/>
    <w:rsid w:val="76AEFB93"/>
    <w:rsid w:val="76AF8677"/>
    <w:rsid w:val="76B0AB1C"/>
    <w:rsid w:val="76B115EE"/>
    <w:rsid w:val="76B3F354"/>
    <w:rsid w:val="76B56191"/>
    <w:rsid w:val="76B5AA54"/>
    <w:rsid w:val="76B71F3A"/>
    <w:rsid w:val="76BAEC5B"/>
    <w:rsid w:val="76CBAFF3"/>
    <w:rsid w:val="76CDFE5E"/>
    <w:rsid w:val="76CEBFFE"/>
    <w:rsid w:val="76D08DA5"/>
    <w:rsid w:val="76D0B054"/>
    <w:rsid w:val="76D10A61"/>
    <w:rsid w:val="76D2E940"/>
    <w:rsid w:val="76D37E5D"/>
    <w:rsid w:val="76DAC5E3"/>
    <w:rsid w:val="76DBBF6B"/>
    <w:rsid w:val="76DBE0FA"/>
    <w:rsid w:val="76E0533F"/>
    <w:rsid w:val="76E7A3BE"/>
    <w:rsid w:val="76E95767"/>
    <w:rsid w:val="76E9EB48"/>
    <w:rsid w:val="76EBAFAC"/>
    <w:rsid w:val="76EC0FD8"/>
    <w:rsid w:val="76EC4C6F"/>
    <w:rsid w:val="76ED36C9"/>
    <w:rsid w:val="76EEB650"/>
    <w:rsid w:val="76F4B34E"/>
    <w:rsid w:val="76F664C4"/>
    <w:rsid w:val="76F75092"/>
    <w:rsid w:val="76FC7011"/>
    <w:rsid w:val="76FE1A1A"/>
    <w:rsid w:val="770B95D4"/>
    <w:rsid w:val="770C534E"/>
    <w:rsid w:val="77102FA4"/>
    <w:rsid w:val="7716328F"/>
    <w:rsid w:val="7717F267"/>
    <w:rsid w:val="77192B53"/>
    <w:rsid w:val="771A3498"/>
    <w:rsid w:val="771D50DC"/>
    <w:rsid w:val="77203509"/>
    <w:rsid w:val="77203E39"/>
    <w:rsid w:val="77214CB4"/>
    <w:rsid w:val="772359BD"/>
    <w:rsid w:val="7724AE1E"/>
    <w:rsid w:val="7729A817"/>
    <w:rsid w:val="7729F172"/>
    <w:rsid w:val="772AC4BB"/>
    <w:rsid w:val="772BD651"/>
    <w:rsid w:val="772C624D"/>
    <w:rsid w:val="772D909C"/>
    <w:rsid w:val="772E4D7B"/>
    <w:rsid w:val="7730CDE5"/>
    <w:rsid w:val="7732FEC8"/>
    <w:rsid w:val="7734A2E0"/>
    <w:rsid w:val="773B6AE3"/>
    <w:rsid w:val="773DD1EC"/>
    <w:rsid w:val="773F09E6"/>
    <w:rsid w:val="7740C010"/>
    <w:rsid w:val="7748A066"/>
    <w:rsid w:val="7749C1D9"/>
    <w:rsid w:val="774B8605"/>
    <w:rsid w:val="774C381C"/>
    <w:rsid w:val="775282F7"/>
    <w:rsid w:val="775641C6"/>
    <w:rsid w:val="77583EBD"/>
    <w:rsid w:val="775BD399"/>
    <w:rsid w:val="775BFB04"/>
    <w:rsid w:val="775F65ED"/>
    <w:rsid w:val="7763526B"/>
    <w:rsid w:val="77637254"/>
    <w:rsid w:val="77641D64"/>
    <w:rsid w:val="77644784"/>
    <w:rsid w:val="776981CE"/>
    <w:rsid w:val="776B2A6B"/>
    <w:rsid w:val="776DAF4B"/>
    <w:rsid w:val="776DF934"/>
    <w:rsid w:val="776EA9D4"/>
    <w:rsid w:val="777111CA"/>
    <w:rsid w:val="77732BA6"/>
    <w:rsid w:val="7775714A"/>
    <w:rsid w:val="77766B7F"/>
    <w:rsid w:val="7776B02B"/>
    <w:rsid w:val="7777B65C"/>
    <w:rsid w:val="77780EBC"/>
    <w:rsid w:val="7778136D"/>
    <w:rsid w:val="777ACF81"/>
    <w:rsid w:val="777DABD1"/>
    <w:rsid w:val="777EC33C"/>
    <w:rsid w:val="77820B6E"/>
    <w:rsid w:val="7785E26A"/>
    <w:rsid w:val="778876A1"/>
    <w:rsid w:val="778AC02D"/>
    <w:rsid w:val="77930E4A"/>
    <w:rsid w:val="77983D86"/>
    <w:rsid w:val="7799DC57"/>
    <w:rsid w:val="779AFFEF"/>
    <w:rsid w:val="779B4D7A"/>
    <w:rsid w:val="779C5766"/>
    <w:rsid w:val="779C603D"/>
    <w:rsid w:val="779DE9E3"/>
    <w:rsid w:val="779FC3D6"/>
    <w:rsid w:val="77A00EA2"/>
    <w:rsid w:val="77A2498E"/>
    <w:rsid w:val="77A33199"/>
    <w:rsid w:val="77A3C81F"/>
    <w:rsid w:val="77A68ECC"/>
    <w:rsid w:val="77A7025C"/>
    <w:rsid w:val="77A72888"/>
    <w:rsid w:val="77A7614D"/>
    <w:rsid w:val="77A968E4"/>
    <w:rsid w:val="77A9738A"/>
    <w:rsid w:val="77AA26A5"/>
    <w:rsid w:val="77AD2939"/>
    <w:rsid w:val="77B03333"/>
    <w:rsid w:val="77B20BD7"/>
    <w:rsid w:val="77B41C5C"/>
    <w:rsid w:val="77B6011B"/>
    <w:rsid w:val="77BC1381"/>
    <w:rsid w:val="77BDF587"/>
    <w:rsid w:val="77BE7737"/>
    <w:rsid w:val="77BF107E"/>
    <w:rsid w:val="77BF63C8"/>
    <w:rsid w:val="77C1D1A6"/>
    <w:rsid w:val="77C40707"/>
    <w:rsid w:val="77C4D101"/>
    <w:rsid w:val="77C5F2D2"/>
    <w:rsid w:val="77C67BAF"/>
    <w:rsid w:val="77CAB845"/>
    <w:rsid w:val="77CAEF84"/>
    <w:rsid w:val="77CB1562"/>
    <w:rsid w:val="77CBB7C5"/>
    <w:rsid w:val="77D4ED97"/>
    <w:rsid w:val="77D62D34"/>
    <w:rsid w:val="77DB9D80"/>
    <w:rsid w:val="77E71498"/>
    <w:rsid w:val="77E98330"/>
    <w:rsid w:val="77F9435C"/>
    <w:rsid w:val="77FD52A7"/>
    <w:rsid w:val="77FEA9FB"/>
    <w:rsid w:val="780056D0"/>
    <w:rsid w:val="78014AD3"/>
    <w:rsid w:val="7803272E"/>
    <w:rsid w:val="7803BE9C"/>
    <w:rsid w:val="78073FAA"/>
    <w:rsid w:val="780C2C43"/>
    <w:rsid w:val="7811AFBF"/>
    <w:rsid w:val="78155971"/>
    <w:rsid w:val="7815E72C"/>
    <w:rsid w:val="781A0FA5"/>
    <w:rsid w:val="781FB976"/>
    <w:rsid w:val="7821DD8A"/>
    <w:rsid w:val="7824BFF7"/>
    <w:rsid w:val="7824CA40"/>
    <w:rsid w:val="78266571"/>
    <w:rsid w:val="782AC9BC"/>
    <w:rsid w:val="7831123C"/>
    <w:rsid w:val="7833FEAD"/>
    <w:rsid w:val="7835BD66"/>
    <w:rsid w:val="78385DBA"/>
    <w:rsid w:val="783A9BC9"/>
    <w:rsid w:val="783F86C6"/>
    <w:rsid w:val="7840F81A"/>
    <w:rsid w:val="784AA819"/>
    <w:rsid w:val="784CE11E"/>
    <w:rsid w:val="7850426E"/>
    <w:rsid w:val="7850DAB5"/>
    <w:rsid w:val="78554C42"/>
    <w:rsid w:val="78555BF1"/>
    <w:rsid w:val="78584A43"/>
    <w:rsid w:val="785889A6"/>
    <w:rsid w:val="7859E673"/>
    <w:rsid w:val="786197EF"/>
    <w:rsid w:val="7861B076"/>
    <w:rsid w:val="78620D62"/>
    <w:rsid w:val="78640A35"/>
    <w:rsid w:val="78654D5E"/>
    <w:rsid w:val="786B0673"/>
    <w:rsid w:val="786C2BEC"/>
    <w:rsid w:val="7873FB5D"/>
    <w:rsid w:val="78745DE0"/>
    <w:rsid w:val="787543E9"/>
    <w:rsid w:val="78767927"/>
    <w:rsid w:val="787D8CEE"/>
    <w:rsid w:val="787DB18E"/>
    <w:rsid w:val="787ECC9E"/>
    <w:rsid w:val="78886013"/>
    <w:rsid w:val="78893249"/>
    <w:rsid w:val="7889572D"/>
    <w:rsid w:val="7889D945"/>
    <w:rsid w:val="788A6E12"/>
    <w:rsid w:val="788E9485"/>
    <w:rsid w:val="78929D72"/>
    <w:rsid w:val="7892FF90"/>
    <w:rsid w:val="78952A5E"/>
    <w:rsid w:val="7899DDE9"/>
    <w:rsid w:val="789A4001"/>
    <w:rsid w:val="789F9DF4"/>
    <w:rsid w:val="78A1880C"/>
    <w:rsid w:val="78A40B2B"/>
    <w:rsid w:val="78A47D81"/>
    <w:rsid w:val="78A69522"/>
    <w:rsid w:val="78A69DFE"/>
    <w:rsid w:val="78A96617"/>
    <w:rsid w:val="78ADC7B7"/>
    <w:rsid w:val="78B28235"/>
    <w:rsid w:val="78B4C2BE"/>
    <w:rsid w:val="78B50BD6"/>
    <w:rsid w:val="78B58209"/>
    <w:rsid w:val="78B5867A"/>
    <w:rsid w:val="78B60690"/>
    <w:rsid w:val="78B82F7C"/>
    <w:rsid w:val="78BC0572"/>
    <w:rsid w:val="78BD2ECA"/>
    <w:rsid w:val="78C1948C"/>
    <w:rsid w:val="78C4E0BF"/>
    <w:rsid w:val="78C58C72"/>
    <w:rsid w:val="78CB08C2"/>
    <w:rsid w:val="78CC9113"/>
    <w:rsid w:val="78CF4E82"/>
    <w:rsid w:val="78D1E101"/>
    <w:rsid w:val="78D222C7"/>
    <w:rsid w:val="78D45627"/>
    <w:rsid w:val="78D6E9C2"/>
    <w:rsid w:val="78D76475"/>
    <w:rsid w:val="78DC4A08"/>
    <w:rsid w:val="78DE0D9B"/>
    <w:rsid w:val="78DE441A"/>
    <w:rsid w:val="78E0A18C"/>
    <w:rsid w:val="78E4790C"/>
    <w:rsid w:val="78E5060B"/>
    <w:rsid w:val="78E59639"/>
    <w:rsid w:val="78E5B9FE"/>
    <w:rsid w:val="78E657C1"/>
    <w:rsid w:val="78E71AEC"/>
    <w:rsid w:val="78E87C3D"/>
    <w:rsid w:val="78E8DE87"/>
    <w:rsid w:val="78EA7F05"/>
    <w:rsid w:val="78EB7AC8"/>
    <w:rsid w:val="78EF9165"/>
    <w:rsid w:val="78F41815"/>
    <w:rsid w:val="78F59CED"/>
    <w:rsid w:val="78F76674"/>
    <w:rsid w:val="78FC068A"/>
    <w:rsid w:val="79005165"/>
    <w:rsid w:val="79033AAC"/>
    <w:rsid w:val="7904A52D"/>
    <w:rsid w:val="7909AD42"/>
    <w:rsid w:val="7909DEFF"/>
    <w:rsid w:val="790A7EA1"/>
    <w:rsid w:val="790C6C5D"/>
    <w:rsid w:val="790DA2F0"/>
    <w:rsid w:val="79102151"/>
    <w:rsid w:val="791286A0"/>
    <w:rsid w:val="7916E458"/>
    <w:rsid w:val="7917A38D"/>
    <w:rsid w:val="791839B5"/>
    <w:rsid w:val="7918A15F"/>
    <w:rsid w:val="79193B52"/>
    <w:rsid w:val="791E669C"/>
    <w:rsid w:val="79207578"/>
    <w:rsid w:val="79234DBF"/>
    <w:rsid w:val="7927E057"/>
    <w:rsid w:val="79285ED2"/>
    <w:rsid w:val="792FB597"/>
    <w:rsid w:val="79307239"/>
    <w:rsid w:val="79307299"/>
    <w:rsid w:val="7933B562"/>
    <w:rsid w:val="7937B325"/>
    <w:rsid w:val="793A6682"/>
    <w:rsid w:val="793E6F5D"/>
    <w:rsid w:val="793F4EC0"/>
    <w:rsid w:val="794110F3"/>
    <w:rsid w:val="7942A992"/>
    <w:rsid w:val="79433C0C"/>
    <w:rsid w:val="7944AA4C"/>
    <w:rsid w:val="79473950"/>
    <w:rsid w:val="794954AA"/>
    <w:rsid w:val="794CD0F6"/>
    <w:rsid w:val="7950EE66"/>
    <w:rsid w:val="79592E58"/>
    <w:rsid w:val="795973B1"/>
    <w:rsid w:val="7963020A"/>
    <w:rsid w:val="796343E5"/>
    <w:rsid w:val="79641F11"/>
    <w:rsid w:val="7969295C"/>
    <w:rsid w:val="796BA323"/>
    <w:rsid w:val="796DAD77"/>
    <w:rsid w:val="796E0597"/>
    <w:rsid w:val="796E1EEE"/>
    <w:rsid w:val="796EFC4A"/>
    <w:rsid w:val="796FC247"/>
    <w:rsid w:val="797038A8"/>
    <w:rsid w:val="7970DF44"/>
    <w:rsid w:val="79716445"/>
    <w:rsid w:val="7972A83C"/>
    <w:rsid w:val="79730C6A"/>
    <w:rsid w:val="797415D0"/>
    <w:rsid w:val="79757256"/>
    <w:rsid w:val="7976537C"/>
    <w:rsid w:val="797920E1"/>
    <w:rsid w:val="79793EAD"/>
    <w:rsid w:val="7979C71C"/>
    <w:rsid w:val="797E5C07"/>
    <w:rsid w:val="79813416"/>
    <w:rsid w:val="798DD3BA"/>
    <w:rsid w:val="79907E9D"/>
    <w:rsid w:val="79917378"/>
    <w:rsid w:val="799189E3"/>
    <w:rsid w:val="799686E5"/>
    <w:rsid w:val="799B855F"/>
    <w:rsid w:val="799F67C4"/>
    <w:rsid w:val="799FBA9A"/>
    <w:rsid w:val="79B58FC5"/>
    <w:rsid w:val="79BA1765"/>
    <w:rsid w:val="79BFC50C"/>
    <w:rsid w:val="79C1BC1C"/>
    <w:rsid w:val="79C42B3B"/>
    <w:rsid w:val="79C56108"/>
    <w:rsid w:val="79CC18A5"/>
    <w:rsid w:val="79CC397A"/>
    <w:rsid w:val="79CE7310"/>
    <w:rsid w:val="79CF447C"/>
    <w:rsid w:val="79D01174"/>
    <w:rsid w:val="79D51B59"/>
    <w:rsid w:val="79D732C0"/>
    <w:rsid w:val="79D79EE6"/>
    <w:rsid w:val="79D8DB30"/>
    <w:rsid w:val="79E13741"/>
    <w:rsid w:val="79E7EF7C"/>
    <w:rsid w:val="79EBA754"/>
    <w:rsid w:val="79ED2898"/>
    <w:rsid w:val="79F0DA2B"/>
    <w:rsid w:val="79F26CE7"/>
    <w:rsid w:val="79F715CE"/>
    <w:rsid w:val="79F950A1"/>
    <w:rsid w:val="79FB571B"/>
    <w:rsid w:val="79FB8DBD"/>
    <w:rsid w:val="79FCFB17"/>
    <w:rsid w:val="7A005D51"/>
    <w:rsid w:val="7A01BA51"/>
    <w:rsid w:val="7A04DA31"/>
    <w:rsid w:val="7A0BE2A5"/>
    <w:rsid w:val="7A101C7A"/>
    <w:rsid w:val="7A13BE6E"/>
    <w:rsid w:val="7A19C277"/>
    <w:rsid w:val="7A1AA932"/>
    <w:rsid w:val="7A1B50D2"/>
    <w:rsid w:val="7A213E5D"/>
    <w:rsid w:val="7A23495A"/>
    <w:rsid w:val="7A244390"/>
    <w:rsid w:val="7A26451B"/>
    <w:rsid w:val="7A27A562"/>
    <w:rsid w:val="7A289C93"/>
    <w:rsid w:val="7A2E43A6"/>
    <w:rsid w:val="7A309F05"/>
    <w:rsid w:val="7A32BBD3"/>
    <w:rsid w:val="7A34E490"/>
    <w:rsid w:val="7A362065"/>
    <w:rsid w:val="7A386ECF"/>
    <w:rsid w:val="7A3B174D"/>
    <w:rsid w:val="7A44ED05"/>
    <w:rsid w:val="7A458C63"/>
    <w:rsid w:val="7A475A40"/>
    <w:rsid w:val="7A4862D6"/>
    <w:rsid w:val="7A4C1F55"/>
    <w:rsid w:val="7A4E779D"/>
    <w:rsid w:val="7A4EC685"/>
    <w:rsid w:val="7A516A08"/>
    <w:rsid w:val="7A51E6EB"/>
    <w:rsid w:val="7A524343"/>
    <w:rsid w:val="7A545621"/>
    <w:rsid w:val="7A55B982"/>
    <w:rsid w:val="7A563A5B"/>
    <w:rsid w:val="7A59EF8C"/>
    <w:rsid w:val="7A5B578C"/>
    <w:rsid w:val="7A616B47"/>
    <w:rsid w:val="7A667123"/>
    <w:rsid w:val="7A667ABE"/>
    <w:rsid w:val="7A669258"/>
    <w:rsid w:val="7A685EDC"/>
    <w:rsid w:val="7A6C215B"/>
    <w:rsid w:val="7A6D387D"/>
    <w:rsid w:val="7A6D9BB0"/>
    <w:rsid w:val="7A6E8254"/>
    <w:rsid w:val="7A74E3DF"/>
    <w:rsid w:val="7A77B811"/>
    <w:rsid w:val="7A7A4CC9"/>
    <w:rsid w:val="7A7C47FD"/>
    <w:rsid w:val="7A7F4D04"/>
    <w:rsid w:val="7A7F9B59"/>
    <w:rsid w:val="7A81AE06"/>
    <w:rsid w:val="7A820C58"/>
    <w:rsid w:val="7A82F966"/>
    <w:rsid w:val="7A84822C"/>
    <w:rsid w:val="7A857FCF"/>
    <w:rsid w:val="7A8595A8"/>
    <w:rsid w:val="7A87B160"/>
    <w:rsid w:val="7A8812D8"/>
    <w:rsid w:val="7A8938D6"/>
    <w:rsid w:val="7A8A94C4"/>
    <w:rsid w:val="7A8AFC97"/>
    <w:rsid w:val="7A8BF642"/>
    <w:rsid w:val="7A933240"/>
    <w:rsid w:val="7A93B6C1"/>
    <w:rsid w:val="7A956C24"/>
    <w:rsid w:val="7A9711F5"/>
    <w:rsid w:val="7AA49E8A"/>
    <w:rsid w:val="7AA7029E"/>
    <w:rsid w:val="7AA737CF"/>
    <w:rsid w:val="7AAB6549"/>
    <w:rsid w:val="7AABDBAE"/>
    <w:rsid w:val="7AAE2358"/>
    <w:rsid w:val="7AAE5369"/>
    <w:rsid w:val="7AB12CD0"/>
    <w:rsid w:val="7AB36CE8"/>
    <w:rsid w:val="7ACC7084"/>
    <w:rsid w:val="7ACE3D59"/>
    <w:rsid w:val="7AD4A907"/>
    <w:rsid w:val="7AD9C2EE"/>
    <w:rsid w:val="7AD9EF52"/>
    <w:rsid w:val="7ADB85E9"/>
    <w:rsid w:val="7ADCED28"/>
    <w:rsid w:val="7ADF156C"/>
    <w:rsid w:val="7AE23FC9"/>
    <w:rsid w:val="7AE4A98B"/>
    <w:rsid w:val="7AE4B847"/>
    <w:rsid w:val="7AE7E57D"/>
    <w:rsid w:val="7AEBC611"/>
    <w:rsid w:val="7AED3F2C"/>
    <w:rsid w:val="7AF14819"/>
    <w:rsid w:val="7AF39362"/>
    <w:rsid w:val="7AF40865"/>
    <w:rsid w:val="7AF98DC0"/>
    <w:rsid w:val="7AFB4039"/>
    <w:rsid w:val="7AFF92FC"/>
    <w:rsid w:val="7B015D67"/>
    <w:rsid w:val="7B01FA3C"/>
    <w:rsid w:val="7B069FC6"/>
    <w:rsid w:val="7B098EB3"/>
    <w:rsid w:val="7B0C6441"/>
    <w:rsid w:val="7B0EB0F3"/>
    <w:rsid w:val="7B114157"/>
    <w:rsid w:val="7B13FAA4"/>
    <w:rsid w:val="7B1475EC"/>
    <w:rsid w:val="7B1BDDA5"/>
    <w:rsid w:val="7B229DD1"/>
    <w:rsid w:val="7B2A0199"/>
    <w:rsid w:val="7B2B3F15"/>
    <w:rsid w:val="7B2C28C0"/>
    <w:rsid w:val="7B30E8B2"/>
    <w:rsid w:val="7B33B72E"/>
    <w:rsid w:val="7B36456F"/>
    <w:rsid w:val="7B3A59A7"/>
    <w:rsid w:val="7B3D3A8D"/>
    <w:rsid w:val="7B3E63F3"/>
    <w:rsid w:val="7B3F9930"/>
    <w:rsid w:val="7B3FE612"/>
    <w:rsid w:val="7B414D47"/>
    <w:rsid w:val="7B4236F7"/>
    <w:rsid w:val="7B46D55B"/>
    <w:rsid w:val="7B47165F"/>
    <w:rsid w:val="7B4BDCEF"/>
    <w:rsid w:val="7B4BDE4D"/>
    <w:rsid w:val="7B4C05B9"/>
    <w:rsid w:val="7B4C33C8"/>
    <w:rsid w:val="7B4D7324"/>
    <w:rsid w:val="7B4E4523"/>
    <w:rsid w:val="7B550F9B"/>
    <w:rsid w:val="7B5AA4CC"/>
    <w:rsid w:val="7B5BFBBE"/>
    <w:rsid w:val="7B640E21"/>
    <w:rsid w:val="7B645878"/>
    <w:rsid w:val="7B659F32"/>
    <w:rsid w:val="7B69B015"/>
    <w:rsid w:val="7B6C55ED"/>
    <w:rsid w:val="7B6E6329"/>
    <w:rsid w:val="7B6EBE4B"/>
    <w:rsid w:val="7B82EAFE"/>
    <w:rsid w:val="7B84EFCD"/>
    <w:rsid w:val="7B8703B3"/>
    <w:rsid w:val="7B8C8D5F"/>
    <w:rsid w:val="7B8ED9A4"/>
    <w:rsid w:val="7B933EB0"/>
    <w:rsid w:val="7B9489EA"/>
    <w:rsid w:val="7B94B956"/>
    <w:rsid w:val="7B9541FD"/>
    <w:rsid w:val="7B98077E"/>
    <w:rsid w:val="7B9ADC74"/>
    <w:rsid w:val="7B9BE86C"/>
    <w:rsid w:val="7BA57F49"/>
    <w:rsid w:val="7BABB860"/>
    <w:rsid w:val="7BAC3DED"/>
    <w:rsid w:val="7BACC2AC"/>
    <w:rsid w:val="7BAEC4EF"/>
    <w:rsid w:val="7BB25CED"/>
    <w:rsid w:val="7BB26771"/>
    <w:rsid w:val="7BB426AE"/>
    <w:rsid w:val="7BB569C4"/>
    <w:rsid w:val="7BBC0679"/>
    <w:rsid w:val="7BC5170C"/>
    <w:rsid w:val="7BC65098"/>
    <w:rsid w:val="7BC7CCD1"/>
    <w:rsid w:val="7BC7F7EC"/>
    <w:rsid w:val="7BCC56C9"/>
    <w:rsid w:val="7BD3CD2D"/>
    <w:rsid w:val="7BD69CEC"/>
    <w:rsid w:val="7BD72FD3"/>
    <w:rsid w:val="7BD85F5E"/>
    <w:rsid w:val="7BE79A46"/>
    <w:rsid w:val="7BE7D1C2"/>
    <w:rsid w:val="7BEAF437"/>
    <w:rsid w:val="7BEBFDEB"/>
    <w:rsid w:val="7BF1D2A7"/>
    <w:rsid w:val="7BF4D5DD"/>
    <w:rsid w:val="7BF81555"/>
    <w:rsid w:val="7BFC410D"/>
    <w:rsid w:val="7C032A78"/>
    <w:rsid w:val="7C06B9D4"/>
    <w:rsid w:val="7C08A545"/>
    <w:rsid w:val="7C096028"/>
    <w:rsid w:val="7C102005"/>
    <w:rsid w:val="7C10A32B"/>
    <w:rsid w:val="7C10F0EA"/>
    <w:rsid w:val="7C11AA14"/>
    <w:rsid w:val="7C16A54E"/>
    <w:rsid w:val="7C187440"/>
    <w:rsid w:val="7C19684C"/>
    <w:rsid w:val="7C1C61AD"/>
    <w:rsid w:val="7C203023"/>
    <w:rsid w:val="7C253A55"/>
    <w:rsid w:val="7C25CD37"/>
    <w:rsid w:val="7C2874BE"/>
    <w:rsid w:val="7C28B8BB"/>
    <w:rsid w:val="7C2936AF"/>
    <w:rsid w:val="7C2AB9D8"/>
    <w:rsid w:val="7C3034FB"/>
    <w:rsid w:val="7C330820"/>
    <w:rsid w:val="7C34A941"/>
    <w:rsid w:val="7C3890C0"/>
    <w:rsid w:val="7C3D98E7"/>
    <w:rsid w:val="7C415F22"/>
    <w:rsid w:val="7C43A2F1"/>
    <w:rsid w:val="7C4454AB"/>
    <w:rsid w:val="7C46F910"/>
    <w:rsid w:val="7C47ACBF"/>
    <w:rsid w:val="7C4925F9"/>
    <w:rsid w:val="7C582ABF"/>
    <w:rsid w:val="7C618478"/>
    <w:rsid w:val="7C65920E"/>
    <w:rsid w:val="7C6701E4"/>
    <w:rsid w:val="7C765065"/>
    <w:rsid w:val="7C78CB8F"/>
    <w:rsid w:val="7C7C3B15"/>
    <w:rsid w:val="7C7F83D1"/>
    <w:rsid w:val="7C802FE7"/>
    <w:rsid w:val="7C8042A0"/>
    <w:rsid w:val="7C89933B"/>
    <w:rsid w:val="7C8A2B7C"/>
    <w:rsid w:val="7C8EAAA6"/>
    <w:rsid w:val="7C8F6864"/>
    <w:rsid w:val="7C91C313"/>
    <w:rsid w:val="7C990A59"/>
    <w:rsid w:val="7C994CC9"/>
    <w:rsid w:val="7C9D8025"/>
    <w:rsid w:val="7C9DC734"/>
    <w:rsid w:val="7C9E4630"/>
    <w:rsid w:val="7CA75F27"/>
    <w:rsid w:val="7CA7C859"/>
    <w:rsid w:val="7CAEB49C"/>
    <w:rsid w:val="7CB47220"/>
    <w:rsid w:val="7CB4FBBE"/>
    <w:rsid w:val="7CB5AB00"/>
    <w:rsid w:val="7CB6B19A"/>
    <w:rsid w:val="7CB6F37A"/>
    <w:rsid w:val="7CB6FB20"/>
    <w:rsid w:val="7CB75626"/>
    <w:rsid w:val="7CB7E5BF"/>
    <w:rsid w:val="7CBB4998"/>
    <w:rsid w:val="7CBFC66D"/>
    <w:rsid w:val="7CC149CE"/>
    <w:rsid w:val="7CC4D77D"/>
    <w:rsid w:val="7CC75F94"/>
    <w:rsid w:val="7CC773B4"/>
    <w:rsid w:val="7CC7B272"/>
    <w:rsid w:val="7CE13DEA"/>
    <w:rsid w:val="7CE23D37"/>
    <w:rsid w:val="7CE3473D"/>
    <w:rsid w:val="7CE5D5F0"/>
    <w:rsid w:val="7CE8DB4A"/>
    <w:rsid w:val="7CEABA66"/>
    <w:rsid w:val="7CEABA7E"/>
    <w:rsid w:val="7CEBF083"/>
    <w:rsid w:val="7CED2E5C"/>
    <w:rsid w:val="7CED8972"/>
    <w:rsid w:val="7CEE76D0"/>
    <w:rsid w:val="7CF0DD68"/>
    <w:rsid w:val="7CF1177E"/>
    <w:rsid w:val="7CF60A40"/>
    <w:rsid w:val="7CF7246F"/>
    <w:rsid w:val="7CF7D394"/>
    <w:rsid w:val="7CF97652"/>
    <w:rsid w:val="7CFCCAD9"/>
    <w:rsid w:val="7CFECA08"/>
    <w:rsid w:val="7D016573"/>
    <w:rsid w:val="7D07E4C7"/>
    <w:rsid w:val="7D088866"/>
    <w:rsid w:val="7D099A91"/>
    <w:rsid w:val="7D0E505F"/>
    <w:rsid w:val="7D0E7880"/>
    <w:rsid w:val="7D0F7BB8"/>
    <w:rsid w:val="7D104D96"/>
    <w:rsid w:val="7D12EF6D"/>
    <w:rsid w:val="7D1AE8B1"/>
    <w:rsid w:val="7D1AEFEC"/>
    <w:rsid w:val="7D1FA96E"/>
    <w:rsid w:val="7D263D04"/>
    <w:rsid w:val="7D2AFE8D"/>
    <w:rsid w:val="7D2DA2B1"/>
    <w:rsid w:val="7D2E39B5"/>
    <w:rsid w:val="7D32F2F3"/>
    <w:rsid w:val="7D34E76A"/>
    <w:rsid w:val="7D3C7C32"/>
    <w:rsid w:val="7D3D8C84"/>
    <w:rsid w:val="7D402B3F"/>
    <w:rsid w:val="7D42CCED"/>
    <w:rsid w:val="7D453F0A"/>
    <w:rsid w:val="7D482930"/>
    <w:rsid w:val="7D49C576"/>
    <w:rsid w:val="7D49DDD0"/>
    <w:rsid w:val="7D4B629E"/>
    <w:rsid w:val="7D4C50CF"/>
    <w:rsid w:val="7D53ADF7"/>
    <w:rsid w:val="7D568089"/>
    <w:rsid w:val="7D570924"/>
    <w:rsid w:val="7D5DA0AF"/>
    <w:rsid w:val="7D609939"/>
    <w:rsid w:val="7D625095"/>
    <w:rsid w:val="7D6584F1"/>
    <w:rsid w:val="7D667E17"/>
    <w:rsid w:val="7D6CBB83"/>
    <w:rsid w:val="7D6D59F1"/>
    <w:rsid w:val="7D75E019"/>
    <w:rsid w:val="7D75F370"/>
    <w:rsid w:val="7D77807A"/>
    <w:rsid w:val="7D78DB9A"/>
    <w:rsid w:val="7D7A1473"/>
    <w:rsid w:val="7D7BC323"/>
    <w:rsid w:val="7D7DF644"/>
    <w:rsid w:val="7D7E9CF4"/>
    <w:rsid w:val="7D7EB8EF"/>
    <w:rsid w:val="7D887464"/>
    <w:rsid w:val="7D89674E"/>
    <w:rsid w:val="7D8BFDC1"/>
    <w:rsid w:val="7D8DD32F"/>
    <w:rsid w:val="7D9091B6"/>
    <w:rsid w:val="7D91B582"/>
    <w:rsid w:val="7D921E4D"/>
    <w:rsid w:val="7D92D828"/>
    <w:rsid w:val="7D9E36B0"/>
    <w:rsid w:val="7DA24981"/>
    <w:rsid w:val="7DA2F701"/>
    <w:rsid w:val="7DA597D7"/>
    <w:rsid w:val="7DA8428F"/>
    <w:rsid w:val="7DA846F4"/>
    <w:rsid w:val="7DABD59E"/>
    <w:rsid w:val="7DABDC23"/>
    <w:rsid w:val="7DAF1FE0"/>
    <w:rsid w:val="7DB1E99B"/>
    <w:rsid w:val="7DB6B0BE"/>
    <w:rsid w:val="7DB8886C"/>
    <w:rsid w:val="7DB8C270"/>
    <w:rsid w:val="7DBA1CF6"/>
    <w:rsid w:val="7DBACE46"/>
    <w:rsid w:val="7DC2BA9B"/>
    <w:rsid w:val="7DCBFE4C"/>
    <w:rsid w:val="7DCE801D"/>
    <w:rsid w:val="7DD072E4"/>
    <w:rsid w:val="7DD33EE5"/>
    <w:rsid w:val="7DD5A270"/>
    <w:rsid w:val="7DD6242C"/>
    <w:rsid w:val="7DD761B1"/>
    <w:rsid w:val="7DDB62C7"/>
    <w:rsid w:val="7DDDB5FB"/>
    <w:rsid w:val="7DDF86D7"/>
    <w:rsid w:val="7DE04CBB"/>
    <w:rsid w:val="7DE1839A"/>
    <w:rsid w:val="7DE1A7A8"/>
    <w:rsid w:val="7DE1B4C2"/>
    <w:rsid w:val="7DE1F8DF"/>
    <w:rsid w:val="7DE3B068"/>
    <w:rsid w:val="7DE3B733"/>
    <w:rsid w:val="7DE6EC23"/>
    <w:rsid w:val="7DEFC239"/>
    <w:rsid w:val="7DF3C0E2"/>
    <w:rsid w:val="7DF5E282"/>
    <w:rsid w:val="7DF89C08"/>
    <w:rsid w:val="7DFFDCDF"/>
    <w:rsid w:val="7E021992"/>
    <w:rsid w:val="7E08EE0A"/>
    <w:rsid w:val="7E09BABB"/>
    <w:rsid w:val="7E0BEB4D"/>
    <w:rsid w:val="7E0C24E2"/>
    <w:rsid w:val="7E0F428F"/>
    <w:rsid w:val="7E119742"/>
    <w:rsid w:val="7E148E38"/>
    <w:rsid w:val="7E159D52"/>
    <w:rsid w:val="7E1B8FE9"/>
    <w:rsid w:val="7E1EB357"/>
    <w:rsid w:val="7E204E41"/>
    <w:rsid w:val="7E2527E2"/>
    <w:rsid w:val="7E25BDF3"/>
    <w:rsid w:val="7E2A173C"/>
    <w:rsid w:val="7E2C291B"/>
    <w:rsid w:val="7E2EE166"/>
    <w:rsid w:val="7E3039CD"/>
    <w:rsid w:val="7E303A3F"/>
    <w:rsid w:val="7E303DD8"/>
    <w:rsid w:val="7E308A22"/>
    <w:rsid w:val="7E3263CB"/>
    <w:rsid w:val="7E353474"/>
    <w:rsid w:val="7E364014"/>
    <w:rsid w:val="7E3685B6"/>
    <w:rsid w:val="7E371444"/>
    <w:rsid w:val="7E397D93"/>
    <w:rsid w:val="7E3AD245"/>
    <w:rsid w:val="7E419EB3"/>
    <w:rsid w:val="7E420E15"/>
    <w:rsid w:val="7E4440A2"/>
    <w:rsid w:val="7E4D0634"/>
    <w:rsid w:val="7E4FDF5A"/>
    <w:rsid w:val="7E5125F0"/>
    <w:rsid w:val="7E53669C"/>
    <w:rsid w:val="7E586598"/>
    <w:rsid w:val="7E614671"/>
    <w:rsid w:val="7E68FC42"/>
    <w:rsid w:val="7E6D88D7"/>
    <w:rsid w:val="7E6F3611"/>
    <w:rsid w:val="7E76C562"/>
    <w:rsid w:val="7E76E143"/>
    <w:rsid w:val="7E79CB15"/>
    <w:rsid w:val="7E7AA8E6"/>
    <w:rsid w:val="7E7B2495"/>
    <w:rsid w:val="7E7CDA04"/>
    <w:rsid w:val="7E80AB39"/>
    <w:rsid w:val="7E813585"/>
    <w:rsid w:val="7E82B877"/>
    <w:rsid w:val="7E845DC4"/>
    <w:rsid w:val="7E847FCE"/>
    <w:rsid w:val="7E8997F3"/>
    <w:rsid w:val="7E8DA3A4"/>
    <w:rsid w:val="7E900910"/>
    <w:rsid w:val="7E987C4A"/>
    <w:rsid w:val="7E9920CB"/>
    <w:rsid w:val="7E9B4B37"/>
    <w:rsid w:val="7E9B74B9"/>
    <w:rsid w:val="7E9BD46C"/>
    <w:rsid w:val="7E9EACDE"/>
    <w:rsid w:val="7EA56334"/>
    <w:rsid w:val="7EA950A0"/>
    <w:rsid w:val="7EAC057E"/>
    <w:rsid w:val="7EACBEB3"/>
    <w:rsid w:val="7EAE113A"/>
    <w:rsid w:val="7EAF4971"/>
    <w:rsid w:val="7EB050D3"/>
    <w:rsid w:val="7EB1CD1A"/>
    <w:rsid w:val="7EB6C417"/>
    <w:rsid w:val="7EB74E18"/>
    <w:rsid w:val="7EB817B8"/>
    <w:rsid w:val="7EBEA668"/>
    <w:rsid w:val="7EBEAED1"/>
    <w:rsid w:val="7EC5B455"/>
    <w:rsid w:val="7EC9ED73"/>
    <w:rsid w:val="7ED1C736"/>
    <w:rsid w:val="7ED4F856"/>
    <w:rsid w:val="7ED877FC"/>
    <w:rsid w:val="7ED93B0D"/>
    <w:rsid w:val="7EDADDA9"/>
    <w:rsid w:val="7EDBCB72"/>
    <w:rsid w:val="7EDC8EBF"/>
    <w:rsid w:val="7EDC945C"/>
    <w:rsid w:val="7EDF826F"/>
    <w:rsid w:val="7EE7D593"/>
    <w:rsid w:val="7EE8842B"/>
    <w:rsid w:val="7EE977C7"/>
    <w:rsid w:val="7EEA2873"/>
    <w:rsid w:val="7EF85119"/>
    <w:rsid w:val="7EF9354F"/>
    <w:rsid w:val="7F009923"/>
    <w:rsid w:val="7F01760A"/>
    <w:rsid w:val="7F01AAFB"/>
    <w:rsid w:val="7F02557E"/>
    <w:rsid w:val="7F025A13"/>
    <w:rsid w:val="7F07A345"/>
    <w:rsid w:val="7F0822DA"/>
    <w:rsid w:val="7F0C4178"/>
    <w:rsid w:val="7F0CC687"/>
    <w:rsid w:val="7F0E95D0"/>
    <w:rsid w:val="7F0F92F9"/>
    <w:rsid w:val="7F10B55A"/>
    <w:rsid w:val="7F121F62"/>
    <w:rsid w:val="7F13DB09"/>
    <w:rsid w:val="7F150611"/>
    <w:rsid w:val="7F1A5061"/>
    <w:rsid w:val="7F1F82F8"/>
    <w:rsid w:val="7F207A38"/>
    <w:rsid w:val="7F20961C"/>
    <w:rsid w:val="7F21DE86"/>
    <w:rsid w:val="7F2B439C"/>
    <w:rsid w:val="7F2D8ACB"/>
    <w:rsid w:val="7F2F10BD"/>
    <w:rsid w:val="7F2F53EC"/>
    <w:rsid w:val="7F33F904"/>
    <w:rsid w:val="7F3727D4"/>
    <w:rsid w:val="7F391E00"/>
    <w:rsid w:val="7F3E7904"/>
    <w:rsid w:val="7F4012BA"/>
    <w:rsid w:val="7F407A55"/>
    <w:rsid w:val="7F4171E5"/>
    <w:rsid w:val="7F4401DC"/>
    <w:rsid w:val="7F487711"/>
    <w:rsid w:val="7F49B46B"/>
    <w:rsid w:val="7F4A3AC5"/>
    <w:rsid w:val="7F4BF46A"/>
    <w:rsid w:val="7F536236"/>
    <w:rsid w:val="7F537B18"/>
    <w:rsid w:val="7F5554BB"/>
    <w:rsid w:val="7F55EB5B"/>
    <w:rsid w:val="7F566BCA"/>
    <w:rsid w:val="7F599F3B"/>
    <w:rsid w:val="7F5A7CCE"/>
    <w:rsid w:val="7F5B668A"/>
    <w:rsid w:val="7F5B835B"/>
    <w:rsid w:val="7F5F2B21"/>
    <w:rsid w:val="7F60C2F8"/>
    <w:rsid w:val="7F693008"/>
    <w:rsid w:val="7F710395"/>
    <w:rsid w:val="7F737FE1"/>
    <w:rsid w:val="7F73B535"/>
    <w:rsid w:val="7F758EBB"/>
    <w:rsid w:val="7F7728BA"/>
    <w:rsid w:val="7F786C15"/>
    <w:rsid w:val="7F7F1334"/>
    <w:rsid w:val="7F7F9037"/>
    <w:rsid w:val="7F80EB1C"/>
    <w:rsid w:val="7F84C180"/>
    <w:rsid w:val="7F8859C9"/>
    <w:rsid w:val="7F8F0ABB"/>
    <w:rsid w:val="7F90E261"/>
    <w:rsid w:val="7F915747"/>
    <w:rsid w:val="7F91ABF8"/>
    <w:rsid w:val="7F941215"/>
    <w:rsid w:val="7F9FE838"/>
    <w:rsid w:val="7FA01EFC"/>
    <w:rsid w:val="7FAACB52"/>
    <w:rsid w:val="7FAD0516"/>
    <w:rsid w:val="7FAD49BD"/>
    <w:rsid w:val="7FB40619"/>
    <w:rsid w:val="7FB59A2C"/>
    <w:rsid w:val="7FB68956"/>
    <w:rsid w:val="7FBB3883"/>
    <w:rsid w:val="7FBB84D3"/>
    <w:rsid w:val="7FBBDBD9"/>
    <w:rsid w:val="7FBE29B7"/>
    <w:rsid w:val="7FC2FCFB"/>
    <w:rsid w:val="7FC7DE4B"/>
    <w:rsid w:val="7FCC7CC3"/>
    <w:rsid w:val="7FD10F81"/>
    <w:rsid w:val="7FD774F0"/>
    <w:rsid w:val="7FD814E0"/>
    <w:rsid w:val="7FD8893C"/>
    <w:rsid w:val="7FD9C9AB"/>
    <w:rsid w:val="7FDC4544"/>
    <w:rsid w:val="7FDF3929"/>
    <w:rsid w:val="7FE49A4B"/>
    <w:rsid w:val="7FE5497A"/>
    <w:rsid w:val="7FE5642B"/>
    <w:rsid w:val="7FE8D92E"/>
    <w:rsid w:val="7FEA0C51"/>
    <w:rsid w:val="7FEB456E"/>
    <w:rsid w:val="7FF0EDF8"/>
    <w:rsid w:val="7FF1D82A"/>
    <w:rsid w:val="7FF43531"/>
    <w:rsid w:val="7FF6BDDA"/>
    <w:rsid w:val="7FFC0BC5"/>
    <w:rsid w:val="7FFC3CF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0D0FA"/>
  <w15:chartTrackingRefBased/>
  <w15:docId w15:val="{36903E98-CAC9-4BA7-B5FC-9A22F9BB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50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50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5081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5081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5081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5081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5081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5081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5081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5081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5081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5081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5081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5081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5081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5081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5081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5081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50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5081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5081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5081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50818"/>
    <w:pPr>
      <w:spacing w:before="160"/>
      <w:jc w:val="center"/>
    </w:pPr>
    <w:rPr>
      <w:i/>
      <w:iCs/>
      <w:color w:val="404040" w:themeColor="text1" w:themeTint="BF"/>
    </w:rPr>
  </w:style>
  <w:style w:type="character" w:customStyle="1" w:styleId="TsitaatMrk">
    <w:name w:val="Tsitaat Märk"/>
    <w:basedOn w:val="Liguvaikefont"/>
    <w:link w:val="Tsitaat"/>
    <w:uiPriority w:val="29"/>
    <w:rsid w:val="00150818"/>
    <w:rPr>
      <w:i/>
      <w:iCs/>
      <w:color w:val="404040" w:themeColor="text1" w:themeTint="BF"/>
    </w:rPr>
  </w:style>
  <w:style w:type="paragraph" w:styleId="Loendilik">
    <w:name w:val="List Paragraph"/>
    <w:basedOn w:val="Normaallaad"/>
    <w:uiPriority w:val="34"/>
    <w:qFormat/>
    <w:rsid w:val="00150818"/>
    <w:pPr>
      <w:ind w:left="720"/>
      <w:contextualSpacing/>
    </w:pPr>
  </w:style>
  <w:style w:type="character" w:styleId="Selgeltmrgatavrhutus">
    <w:name w:val="Intense Emphasis"/>
    <w:basedOn w:val="Liguvaikefont"/>
    <w:uiPriority w:val="21"/>
    <w:qFormat/>
    <w:rsid w:val="00150818"/>
    <w:rPr>
      <w:i/>
      <w:iCs/>
      <w:color w:val="0F4761" w:themeColor="accent1" w:themeShade="BF"/>
    </w:rPr>
  </w:style>
  <w:style w:type="paragraph" w:styleId="Selgeltmrgatavtsitaat">
    <w:name w:val="Intense Quote"/>
    <w:basedOn w:val="Normaallaad"/>
    <w:next w:val="Normaallaad"/>
    <w:link w:val="SelgeltmrgatavtsitaatMrk"/>
    <w:uiPriority w:val="30"/>
    <w:qFormat/>
    <w:rsid w:val="00150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50818"/>
    <w:rPr>
      <w:i/>
      <w:iCs/>
      <w:color w:val="0F4761" w:themeColor="accent1" w:themeShade="BF"/>
    </w:rPr>
  </w:style>
  <w:style w:type="character" w:styleId="Selgeltmrgatavviide">
    <w:name w:val="Intense Reference"/>
    <w:basedOn w:val="Liguvaikefont"/>
    <w:uiPriority w:val="32"/>
    <w:qFormat/>
    <w:rsid w:val="00150818"/>
    <w:rPr>
      <w:b/>
      <w:bCs/>
      <w:smallCaps/>
      <w:color w:val="0F4761" w:themeColor="accent1" w:themeShade="BF"/>
      <w:spacing w:val="5"/>
    </w:rPr>
  </w:style>
  <w:style w:type="character" w:styleId="Hperlink">
    <w:name w:val="Hyperlink"/>
    <w:basedOn w:val="Liguvaikefont"/>
    <w:uiPriority w:val="99"/>
    <w:unhideWhenUsed/>
    <w:rsid w:val="00392B99"/>
    <w:rPr>
      <w:color w:val="467886" w:themeColor="hyperlink"/>
      <w:u w:val="single"/>
    </w:rPr>
  </w:style>
  <w:style w:type="character" w:styleId="Lahendamatamainimine">
    <w:name w:val="Unresolved Mention"/>
    <w:basedOn w:val="Liguvaikefont"/>
    <w:uiPriority w:val="99"/>
    <w:semiHidden/>
    <w:unhideWhenUsed/>
    <w:rsid w:val="00392B99"/>
    <w:rPr>
      <w:color w:val="605E5C"/>
      <w:shd w:val="clear" w:color="auto" w:fill="E1DFDD"/>
    </w:rPr>
  </w:style>
  <w:style w:type="character" w:styleId="Klastatudhperlink">
    <w:name w:val="FollowedHyperlink"/>
    <w:basedOn w:val="Liguvaikefont"/>
    <w:uiPriority w:val="99"/>
    <w:semiHidden/>
    <w:unhideWhenUsed/>
    <w:rsid w:val="00392B99"/>
    <w:rPr>
      <w:color w:val="96607D" w:themeColor="followedHyperlink"/>
      <w:u w:val="single"/>
    </w:rPr>
  </w:style>
  <w:style w:type="character" w:styleId="Kommentaariviide">
    <w:name w:val="annotation reference"/>
    <w:basedOn w:val="Liguvaikefont"/>
    <w:uiPriority w:val="99"/>
    <w:semiHidden/>
    <w:unhideWhenUsed/>
    <w:rsid w:val="00A35C90"/>
    <w:rPr>
      <w:sz w:val="16"/>
      <w:szCs w:val="16"/>
    </w:rPr>
  </w:style>
  <w:style w:type="paragraph" w:styleId="Kommentaaritekst">
    <w:name w:val="annotation text"/>
    <w:basedOn w:val="Normaallaad"/>
    <w:link w:val="KommentaaritekstMrk"/>
    <w:uiPriority w:val="99"/>
    <w:unhideWhenUsed/>
    <w:rsid w:val="00A35C90"/>
    <w:pPr>
      <w:spacing w:line="240" w:lineRule="auto"/>
    </w:pPr>
    <w:rPr>
      <w:sz w:val="20"/>
      <w:szCs w:val="20"/>
    </w:rPr>
  </w:style>
  <w:style w:type="character" w:customStyle="1" w:styleId="KommentaaritekstMrk">
    <w:name w:val="Kommentaari tekst Märk"/>
    <w:basedOn w:val="Liguvaikefont"/>
    <w:link w:val="Kommentaaritekst"/>
    <w:uiPriority w:val="99"/>
    <w:rsid w:val="00A35C90"/>
    <w:rPr>
      <w:sz w:val="20"/>
      <w:szCs w:val="20"/>
    </w:rPr>
  </w:style>
  <w:style w:type="paragraph" w:styleId="Kommentaariteema">
    <w:name w:val="annotation subject"/>
    <w:basedOn w:val="Kommentaaritekst"/>
    <w:next w:val="Kommentaaritekst"/>
    <w:link w:val="KommentaariteemaMrk"/>
    <w:uiPriority w:val="99"/>
    <w:semiHidden/>
    <w:unhideWhenUsed/>
    <w:rsid w:val="00A35C90"/>
    <w:rPr>
      <w:b/>
      <w:bCs/>
    </w:rPr>
  </w:style>
  <w:style w:type="character" w:customStyle="1" w:styleId="KommentaariteemaMrk">
    <w:name w:val="Kommentaari teema Märk"/>
    <w:basedOn w:val="KommentaaritekstMrk"/>
    <w:link w:val="Kommentaariteema"/>
    <w:uiPriority w:val="99"/>
    <w:semiHidden/>
    <w:rsid w:val="00A35C90"/>
    <w:rPr>
      <w:b/>
      <w:bCs/>
      <w:sz w:val="20"/>
      <w:szCs w:val="20"/>
    </w:rPr>
  </w:style>
  <w:style w:type="paragraph" w:styleId="Redaktsioon">
    <w:name w:val="Revision"/>
    <w:hidden/>
    <w:uiPriority w:val="99"/>
    <w:semiHidden/>
    <w:rsid w:val="00A35C90"/>
    <w:pPr>
      <w:spacing w:after="0" w:line="240" w:lineRule="auto"/>
    </w:pPr>
  </w:style>
  <w:style w:type="paragraph" w:customStyle="1" w:styleId="Paragrahv">
    <w:name w:val="Paragrahv"/>
    <w:basedOn w:val="Normaallaad"/>
    <w:link w:val="ParagrahvChar"/>
    <w:qFormat/>
    <w:rsid w:val="00E77BC7"/>
    <w:pPr>
      <w:spacing w:before="360" w:after="120"/>
      <w:jc w:val="both"/>
    </w:pPr>
    <w:rPr>
      <w:rFonts w:ascii="Times New Roman" w:hAnsi="Times New Roman" w:cs="Times New Roman"/>
      <w:b/>
      <w:bCs/>
      <w:sz w:val="24"/>
      <w:szCs w:val="24"/>
    </w:rPr>
  </w:style>
  <w:style w:type="character" w:customStyle="1" w:styleId="ParagrahvChar">
    <w:name w:val="Paragrahv Char"/>
    <w:basedOn w:val="Liguvaikefont"/>
    <w:link w:val="Paragrahv"/>
    <w:rsid w:val="00E77BC7"/>
    <w:rPr>
      <w:rFonts w:ascii="Times New Roman" w:hAnsi="Times New Roman" w:cs="Times New Roman"/>
      <w:b/>
      <w:bCs/>
      <w:sz w:val="24"/>
      <w:szCs w:val="24"/>
    </w:rPr>
  </w:style>
  <w:style w:type="paragraph" w:customStyle="1" w:styleId="paragraph">
    <w:name w:val="paragraph"/>
    <w:basedOn w:val="Normaallaad"/>
    <w:rsid w:val="002C511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2C5110"/>
  </w:style>
  <w:style w:type="character" w:customStyle="1" w:styleId="eop">
    <w:name w:val="eop"/>
    <w:basedOn w:val="Liguvaikefont"/>
    <w:rsid w:val="002C5110"/>
  </w:style>
  <w:style w:type="character" w:customStyle="1" w:styleId="scxw68631218">
    <w:name w:val="scxw68631218"/>
    <w:basedOn w:val="Liguvaikefont"/>
    <w:rsid w:val="002C5110"/>
  </w:style>
  <w:style w:type="character" w:customStyle="1" w:styleId="scxw260525981">
    <w:name w:val="scxw260525981"/>
    <w:basedOn w:val="Liguvaikefont"/>
    <w:rsid w:val="00D3272A"/>
  </w:style>
  <w:style w:type="character" w:customStyle="1" w:styleId="scxw8639972">
    <w:name w:val="scxw8639972"/>
    <w:basedOn w:val="Liguvaikefont"/>
    <w:rsid w:val="000C2C9A"/>
  </w:style>
  <w:style w:type="paragraph" w:customStyle="1" w:styleId="Peatkk">
    <w:name w:val="Peatükk"/>
    <w:basedOn w:val="Pealkiri1"/>
    <w:link w:val="PeatkkChar"/>
    <w:qFormat/>
    <w:rsid w:val="00C94B2B"/>
    <w:pPr>
      <w:spacing w:before="240" w:after="240"/>
      <w:contextualSpacing/>
      <w:jc w:val="center"/>
    </w:pPr>
    <w:rPr>
      <w:rFonts w:ascii="Times New Roman" w:hAnsi="Times New Roman" w:cs="Times New Roman"/>
      <w:b/>
      <w:bCs/>
      <w:color w:val="auto"/>
      <w:sz w:val="24"/>
      <w:szCs w:val="24"/>
    </w:rPr>
  </w:style>
  <w:style w:type="character" w:customStyle="1" w:styleId="PeatkkChar">
    <w:name w:val="Peatükk Char"/>
    <w:basedOn w:val="Liguvaikefont"/>
    <w:link w:val="Peatkk"/>
    <w:rsid w:val="00C94B2B"/>
    <w:rPr>
      <w:rFonts w:ascii="Times New Roman" w:eastAsiaTheme="majorEastAsia" w:hAnsi="Times New Roman" w:cs="Times New Roman"/>
      <w:b/>
      <w:bCs/>
      <w:sz w:val="24"/>
      <w:szCs w:val="24"/>
    </w:rPr>
  </w:style>
  <w:style w:type="paragraph" w:customStyle="1" w:styleId="Phitekst">
    <w:name w:val="Põhitekst"/>
    <w:basedOn w:val="Normaallaad"/>
    <w:link w:val="PhitekstChar"/>
    <w:qFormat/>
    <w:rsid w:val="00C94B2B"/>
    <w:pPr>
      <w:jc w:val="both"/>
    </w:pPr>
    <w:rPr>
      <w:rFonts w:ascii="Times New Roman" w:hAnsi="Times New Roman" w:cs="Times New Roman"/>
      <w:sz w:val="24"/>
      <w:szCs w:val="24"/>
    </w:rPr>
  </w:style>
  <w:style w:type="character" w:customStyle="1" w:styleId="PhitekstChar">
    <w:name w:val="Põhitekst Char"/>
    <w:basedOn w:val="Liguvaikefont"/>
    <w:link w:val="Phitekst"/>
    <w:rsid w:val="00C94B2B"/>
    <w:rPr>
      <w:rFonts w:ascii="Times New Roman" w:hAnsi="Times New Roman" w:cs="Times New Roman"/>
      <w:sz w:val="24"/>
      <w:szCs w:val="24"/>
    </w:rPr>
  </w:style>
  <w:style w:type="paragraph" w:styleId="Allmrkusetekst">
    <w:name w:val="footnote text"/>
    <w:basedOn w:val="Normaallaad"/>
    <w:link w:val="AllmrkusetekstMrk"/>
    <w:uiPriority w:val="99"/>
    <w:unhideWhenUsed/>
    <w:rsid w:val="281D1117"/>
    <w:pPr>
      <w:spacing w:after="0" w:line="240" w:lineRule="auto"/>
    </w:pPr>
    <w:rPr>
      <w:sz w:val="20"/>
      <w:szCs w:val="20"/>
    </w:rPr>
  </w:style>
  <w:style w:type="character" w:styleId="Allmrkuseviide">
    <w:name w:val="footnote reference"/>
    <w:basedOn w:val="Liguvaikefont"/>
    <w:uiPriority w:val="99"/>
    <w:semiHidden/>
    <w:unhideWhenUsed/>
    <w:rPr>
      <w:vertAlign w:val="superscript"/>
    </w:rPr>
  </w:style>
  <w:style w:type="paragraph" w:styleId="Lpumrkusetekst">
    <w:name w:val="endnote text"/>
    <w:basedOn w:val="Normaallaad"/>
    <w:uiPriority w:val="99"/>
    <w:semiHidden/>
    <w:unhideWhenUsed/>
    <w:rsid w:val="1FC8C636"/>
    <w:pPr>
      <w:spacing w:after="0" w:line="240" w:lineRule="auto"/>
    </w:pPr>
    <w:rPr>
      <w:sz w:val="20"/>
      <w:szCs w:val="20"/>
    </w:rPr>
  </w:style>
  <w:style w:type="paragraph" w:styleId="Pis">
    <w:name w:val="header"/>
    <w:basedOn w:val="Normaallaad"/>
    <w:link w:val="PisMrk"/>
    <w:uiPriority w:val="99"/>
    <w:unhideWhenUsed/>
    <w:rsid w:val="004A7AC1"/>
    <w:pPr>
      <w:tabs>
        <w:tab w:val="center" w:pos="4680"/>
        <w:tab w:val="right" w:pos="9360"/>
      </w:tabs>
      <w:spacing w:after="0" w:line="240" w:lineRule="auto"/>
    </w:pPr>
  </w:style>
  <w:style w:type="character" w:customStyle="1" w:styleId="PisMrk">
    <w:name w:val="Päis Märk"/>
    <w:basedOn w:val="Liguvaikefont"/>
    <w:link w:val="Pis"/>
    <w:uiPriority w:val="99"/>
    <w:rsid w:val="005C2917"/>
  </w:style>
  <w:style w:type="paragraph" w:styleId="Jalus">
    <w:name w:val="footer"/>
    <w:basedOn w:val="Normaallaad"/>
    <w:link w:val="JalusMrk"/>
    <w:uiPriority w:val="99"/>
    <w:unhideWhenUsed/>
    <w:rsid w:val="004A7AC1"/>
    <w:pPr>
      <w:tabs>
        <w:tab w:val="center" w:pos="4680"/>
        <w:tab w:val="right" w:pos="9360"/>
      </w:tabs>
      <w:spacing w:after="0" w:line="240" w:lineRule="auto"/>
    </w:pPr>
  </w:style>
  <w:style w:type="character" w:customStyle="1" w:styleId="JalusMrk">
    <w:name w:val="Jalus Märk"/>
    <w:basedOn w:val="Liguvaikefont"/>
    <w:link w:val="Jalus"/>
    <w:uiPriority w:val="99"/>
    <w:rsid w:val="005C2917"/>
  </w:style>
  <w:style w:type="character" w:customStyle="1" w:styleId="AllmrkusetekstMrk">
    <w:name w:val="Allmärkuse tekst Märk"/>
    <w:basedOn w:val="Liguvaikefont"/>
    <w:link w:val="Allmrkusetekst"/>
    <w:uiPriority w:val="99"/>
    <w:rsid w:val="00F50FD2"/>
    <w:rPr>
      <w:sz w:val="20"/>
      <w:szCs w:val="20"/>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inimine">
    <w:name w:val="Mention"/>
    <w:basedOn w:val="Liguvaikefont"/>
    <w:uiPriority w:val="99"/>
    <w:unhideWhenUsed/>
    <w:rsid w:val="0076104E"/>
    <w:rPr>
      <w:color w:val="2B579A"/>
      <w:shd w:val="clear" w:color="auto" w:fill="E1DFDD"/>
    </w:rPr>
  </w:style>
  <w:style w:type="paragraph" w:styleId="Normaallaadveeb">
    <w:name w:val="Normal (Web)"/>
    <w:basedOn w:val="Normaallaad"/>
    <w:uiPriority w:val="99"/>
    <w:semiHidden/>
    <w:unhideWhenUsed/>
    <w:rsid w:val="0097438A"/>
    <w:rPr>
      <w:rFonts w:ascii="Times New Roman" w:hAnsi="Times New Roman" w:cs="Times New Roman"/>
      <w:sz w:val="24"/>
      <w:szCs w:val="24"/>
    </w:rPr>
  </w:style>
  <w:style w:type="character" w:styleId="Lpumrkuseviide">
    <w:name w:val="endnote reference"/>
    <w:basedOn w:val="Liguvaikefont"/>
    <w:uiPriority w:val="99"/>
    <w:semiHidden/>
    <w:unhideWhenUsed/>
    <w:rsid w:val="00AD64B9"/>
    <w:rPr>
      <w:vertAlign w:val="superscript"/>
    </w:rPr>
  </w:style>
  <w:style w:type="paragraph" w:customStyle="1" w:styleId="pf0">
    <w:name w:val="pf0"/>
    <w:basedOn w:val="Normaallaad"/>
    <w:rsid w:val="00D1499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D149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358">
      <w:bodyDiv w:val="1"/>
      <w:marLeft w:val="0"/>
      <w:marRight w:val="0"/>
      <w:marTop w:val="0"/>
      <w:marBottom w:val="0"/>
      <w:divBdr>
        <w:top w:val="none" w:sz="0" w:space="0" w:color="auto"/>
        <w:left w:val="none" w:sz="0" w:space="0" w:color="auto"/>
        <w:bottom w:val="none" w:sz="0" w:space="0" w:color="auto"/>
        <w:right w:val="none" w:sz="0" w:space="0" w:color="auto"/>
      </w:divBdr>
    </w:div>
    <w:div w:id="37359420">
      <w:bodyDiv w:val="1"/>
      <w:marLeft w:val="0"/>
      <w:marRight w:val="0"/>
      <w:marTop w:val="0"/>
      <w:marBottom w:val="0"/>
      <w:divBdr>
        <w:top w:val="none" w:sz="0" w:space="0" w:color="auto"/>
        <w:left w:val="none" w:sz="0" w:space="0" w:color="auto"/>
        <w:bottom w:val="none" w:sz="0" w:space="0" w:color="auto"/>
        <w:right w:val="none" w:sz="0" w:space="0" w:color="auto"/>
      </w:divBdr>
    </w:div>
    <w:div w:id="111050423">
      <w:bodyDiv w:val="1"/>
      <w:marLeft w:val="0"/>
      <w:marRight w:val="0"/>
      <w:marTop w:val="0"/>
      <w:marBottom w:val="0"/>
      <w:divBdr>
        <w:top w:val="none" w:sz="0" w:space="0" w:color="auto"/>
        <w:left w:val="none" w:sz="0" w:space="0" w:color="auto"/>
        <w:bottom w:val="none" w:sz="0" w:space="0" w:color="auto"/>
        <w:right w:val="none" w:sz="0" w:space="0" w:color="auto"/>
      </w:divBdr>
    </w:div>
    <w:div w:id="128909905">
      <w:bodyDiv w:val="1"/>
      <w:marLeft w:val="0"/>
      <w:marRight w:val="0"/>
      <w:marTop w:val="0"/>
      <w:marBottom w:val="0"/>
      <w:divBdr>
        <w:top w:val="none" w:sz="0" w:space="0" w:color="auto"/>
        <w:left w:val="none" w:sz="0" w:space="0" w:color="auto"/>
        <w:bottom w:val="none" w:sz="0" w:space="0" w:color="auto"/>
        <w:right w:val="none" w:sz="0" w:space="0" w:color="auto"/>
      </w:divBdr>
    </w:div>
    <w:div w:id="154492122">
      <w:bodyDiv w:val="1"/>
      <w:marLeft w:val="0"/>
      <w:marRight w:val="0"/>
      <w:marTop w:val="0"/>
      <w:marBottom w:val="0"/>
      <w:divBdr>
        <w:top w:val="none" w:sz="0" w:space="0" w:color="auto"/>
        <w:left w:val="none" w:sz="0" w:space="0" w:color="auto"/>
        <w:bottom w:val="none" w:sz="0" w:space="0" w:color="auto"/>
        <w:right w:val="none" w:sz="0" w:space="0" w:color="auto"/>
      </w:divBdr>
      <w:divsChild>
        <w:div w:id="137650145">
          <w:marLeft w:val="0"/>
          <w:marRight w:val="0"/>
          <w:marTop w:val="0"/>
          <w:marBottom w:val="0"/>
          <w:divBdr>
            <w:top w:val="none" w:sz="0" w:space="0" w:color="auto"/>
            <w:left w:val="none" w:sz="0" w:space="0" w:color="auto"/>
            <w:bottom w:val="none" w:sz="0" w:space="0" w:color="auto"/>
            <w:right w:val="none" w:sz="0" w:space="0" w:color="auto"/>
          </w:divBdr>
        </w:div>
        <w:div w:id="361442732">
          <w:marLeft w:val="0"/>
          <w:marRight w:val="0"/>
          <w:marTop w:val="0"/>
          <w:marBottom w:val="0"/>
          <w:divBdr>
            <w:top w:val="none" w:sz="0" w:space="0" w:color="auto"/>
            <w:left w:val="none" w:sz="0" w:space="0" w:color="auto"/>
            <w:bottom w:val="none" w:sz="0" w:space="0" w:color="auto"/>
            <w:right w:val="none" w:sz="0" w:space="0" w:color="auto"/>
          </w:divBdr>
        </w:div>
        <w:div w:id="514148198">
          <w:marLeft w:val="0"/>
          <w:marRight w:val="0"/>
          <w:marTop w:val="0"/>
          <w:marBottom w:val="0"/>
          <w:divBdr>
            <w:top w:val="none" w:sz="0" w:space="0" w:color="auto"/>
            <w:left w:val="none" w:sz="0" w:space="0" w:color="auto"/>
            <w:bottom w:val="none" w:sz="0" w:space="0" w:color="auto"/>
            <w:right w:val="none" w:sz="0" w:space="0" w:color="auto"/>
          </w:divBdr>
        </w:div>
        <w:div w:id="517277600">
          <w:marLeft w:val="0"/>
          <w:marRight w:val="0"/>
          <w:marTop w:val="0"/>
          <w:marBottom w:val="0"/>
          <w:divBdr>
            <w:top w:val="none" w:sz="0" w:space="0" w:color="auto"/>
            <w:left w:val="none" w:sz="0" w:space="0" w:color="auto"/>
            <w:bottom w:val="none" w:sz="0" w:space="0" w:color="auto"/>
            <w:right w:val="none" w:sz="0" w:space="0" w:color="auto"/>
          </w:divBdr>
        </w:div>
        <w:div w:id="868221977">
          <w:marLeft w:val="0"/>
          <w:marRight w:val="0"/>
          <w:marTop w:val="0"/>
          <w:marBottom w:val="0"/>
          <w:divBdr>
            <w:top w:val="none" w:sz="0" w:space="0" w:color="auto"/>
            <w:left w:val="none" w:sz="0" w:space="0" w:color="auto"/>
            <w:bottom w:val="none" w:sz="0" w:space="0" w:color="auto"/>
            <w:right w:val="none" w:sz="0" w:space="0" w:color="auto"/>
          </w:divBdr>
          <w:divsChild>
            <w:div w:id="46951955">
              <w:marLeft w:val="0"/>
              <w:marRight w:val="0"/>
              <w:marTop w:val="0"/>
              <w:marBottom w:val="0"/>
              <w:divBdr>
                <w:top w:val="none" w:sz="0" w:space="0" w:color="auto"/>
                <w:left w:val="none" w:sz="0" w:space="0" w:color="auto"/>
                <w:bottom w:val="none" w:sz="0" w:space="0" w:color="auto"/>
                <w:right w:val="none" w:sz="0" w:space="0" w:color="auto"/>
              </w:divBdr>
            </w:div>
            <w:div w:id="161746728">
              <w:marLeft w:val="0"/>
              <w:marRight w:val="0"/>
              <w:marTop w:val="0"/>
              <w:marBottom w:val="0"/>
              <w:divBdr>
                <w:top w:val="none" w:sz="0" w:space="0" w:color="auto"/>
                <w:left w:val="none" w:sz="0" w:space="0" w:color="auto"/>
                <w:bottom w:val="none" w:sz="0" w:space="0" w:color="auto"/>
                <w:right w:val="none" w:sz="0" w:space="0" w:color="auto"/>
              </w:divBdr>
            </w:div>
            <w:div w:id="199589672">
              <w:marLeft w:val="0"/>
              <w:marRight w:val="0"/>
              <w:marTop w:val="0"/>
              <w:marBottom w:val="0"/>
              <w:divBdr>
                <w:top w:val="none" w:sz="0" w:space="0" w:color="auto"/>
                <w:left w:val="none" w:sz="0" w:space="0" w:color="auto"/>
                <w:bottom w:val="none" w:sz="0" w:space="0" w:color="auto"/>
                <w:right w:val="none" w:sz="0" w:space="0" w:color="auto"/>
              </w:divBdr>
            </w:div>
            <w:div w:id="250818594">
              <w:marLeft w:val="0"/>
              <w:marRight w:val="0"/>
              <w:marTop w:val="0"/>
              <w:marBottom w:val="0"/>
              <w:divBdr>
                <w:top w:val="none" w:sz="0" w:space="0" w:color="auto"/>
                <w:left w:val="none" w:sz="0" w:space="0" w:color="auto"/>
                <w:bottom w:val="none" w:sz="0" w:space="0" w:color="auto"/>
                <w:right w:val="none" w:sz="0" w:space="0" w:color="auto"/>
              </w:divBdr>
            </w:div>
            <w:div w:id="274023339">
              <w:marLeft w:val="0"/>
              <w:marRight w:val="0"/>
              <w:marTop w:val="0"/>
              <w:marBottom w:val="0"/>
              <w:divBdr>
                <w:top w:val="none" w:sz="0" w:space="0" w:color="auto"/>
                <w:left w:val="none" w:sz="0" w:space="0" w:color="auto"/>
                <w:bottom w:val="none" w:sz="0" w:space="0" w:color="auto"/>
                <w:right w:val="none" w:sz="0" w:space="0" w:color="auto"/>
              </w:divBdr>
            </w:div>
            <w:div w:id="283342182">
              <w:marLeft w:val="0"/>
              <w:marRight w:val="0"/>
              <w:marTop w:val="0"/>
              <w:marBottom w:val="0"/>
              <w:divBdr>
                <w:top w:val="none" w:sz="0" w:space="0" w:color="auto"/>
                <w:left w:val="none" w:sz="0" w:space="0" w:color="auto"/>
                <w:bottom w:val="none" w:sz="0" w:space="0" w:color="auto"/>
                <w:right w:val="none" w:sz="0" w:space="0" w:color="auto"/>
              </w:divBdr>
            </w:div>
            <w:div w:id="293146741">
              <w:marLeft w:val="0"/>
              <w:marRight w:val="0"/>
              <w:marTop w:val="0"/>
              <w:marBottom w:val="0"/>
              <w:divBdr>
                <w:top w:val="none" w:sz="0" w:space="0" w:color="auto"/>
                <w:left w:val="none" w:sz="0" w:space="0" w:color="auto"/>
                <w:bottom w:val="none" w:sz="0" w:space="0" w:color="auto"/>
                <w:right w:val="none" w:sz="0" w:space="0" w:color="auto"/>
              </w:divBdr>
            </w:div>
            <w:div w:id="335545157">
              <w:marLeft w:val="0"/>
              <w:marRight w:val="0"/>
              <w:marTop w:val="0"/>
              <w:marBottom w:val="0"/>
              <w:divBdr>
                <w:top w:val="none" w:sz="0" w:space="0" w:color="auto"/>
                <w:left w:val="none" w:sz="0" w:space="0" w:color="auto"/>
                <w:bottom w:val="none" w:sz="0" w:space="0" w:color="auto"/>
                <w:right w:val="none" w:sz="0" w:space="0" w:color="auto"/>
              </w:divBdr>
            </w:div>
            <w:div w:id="485710036">
              <w:marLeft w:val="0"/>
              <w:marRight w:val="0"/>
              <w:marTop w:val="0"/>
              <w:marBottom w:val="0"/>
              <w:divBdr>
                <w:top w:val="none" w:sz="0" w:space="0" w:color="auto"/>
                <w:left w:val="none" w:sz="0" w:space="0" w:color="auto"/>
                <w:bottom w:val="none" w:sz="0" w:space="0" w:color="auto"/>
                <w:right w:val="none" w:sz="0" w:space="0" w:color="auto"/>
              </w:divBdr>
            </w:div>
            <w:div w:id="537740936">
              <w:marLeft w:val="0"/>
              <w:marRight w:val="0"/>
              <w:marTop w:val="0"/>
              <w:marBottom w:val="0"/>
              <w:divBdr>
                <w:top w:val="none" w:sz="0" w:space="0" w:color="auto"/>
                <w:left w:val="none" w:sz="0" w:space="0" w:color="auto"/>
                <w:bottom w:val="none" w:sz="0" w:space="0" w:color="auto"/>
                <w:right w:val="none" w:sz="0" w:space="0" w:color="auto"/>
              </w:divBdr>
            </w:div>
            <w:div w:id="576983865">
              <w:marLeft w:val="0"/>
              <w:marRight w:val="0"/>
              <w:marTop w:val="0"/>
              <w:marBottom w:val="0"/>
              <w:divBdr>
                <w:top w:val="none" w:sz="0" w:space="0" w:color="auto"/>
                <w:left w:val="none" w:sz="0" w:space="0" w:color="auto"/>
                <w:bottom w:val="none" w:sz="0" w:space="0" w:color="auto"/>
                <w:right w:val="none" w:sz="0" w:space="0" w:color="auto"/>
              </w:divBdr>
            </w:div>
            <w:div w:id="579020678">
              <w:marLeft w:val="0"/>
              <w:marRight w:val="0"/>
              <w:marTop w:val="0"/>
              <w:marBottom w:val="0"/>
              <w:divBdr>
                <w:top w:val="none" w:sz="0" w:space="0" w:color="auto"/>
                <w:left w:val="none" w:sz="0" w:space="0" w:color="auto"/>
                <w:bottom w:val="none" w:sz="0" w:space="0" w:color="auto"/>
                <w:right w:val="none" w:sz="0" w:space="0" w:color="auto"/>
              </w:divBdr>
            </w:div>
            <w:div w:id="618416062">
              <w:marLeft w:val="0"/>
              <w:marRight w:val="0"/>
              <w:marTop w:val="0"/>
              <w:marBottom w:val="0"/>
              <w:divBdr>
                <w:top w:val="none" w:sz="0" w:space="0" w:color="auto"/>
                <w:left w:val="none" w:sz="0" w:space="0" w:color="auto"/>
                <w:bottom w:val="none" w:sz="0" w:space="0" w:color="auto"/>
                <w:right w:val="none" w:sz="0" w:space="0" w:color="auto"/>
              </w:divBdr>
            </w:div>
            <w:div w:id="812020123">
              <w:marLeft w:val="0"/>
              <w:marRight w:val="0"/>
              <w:marTop w:val="0"/>
              <w:marBottom w:val="0"/>
              <w:divBdr>
                <w:top w:val="none" w:sz="0" w:space="0" w:color="auto"/>
                <w:left w:val="none" w:sz="0" w:space="0" w:color="auto"/>
                <w:bottom w:val="none" w:sz="0" w:space="0" w:color="auto"/>
                <w:right w:val="none" w:sz="0" w:space="0" w:color="auto"/>
              </w:divBdr>
            </w:div>
            <w:div w:id="894511146">
              <w:marLeft w:val="0"/>
              <w:marRight w:val="0"/>
              <w:marTop w:val="0"/>
              <w:marBottom w:val="0"/>
              <w:divBdr>
                <w:top w:val="none" w:sz="0" w:space="0" w:color="auto"/>
                <w:left w:val="none" w:sz="0" w:space="0" w:color="auto"/>
                <w:bottom w:val="none" w:sz="0" w:space="0" w:color="auto"/>
                <w:right w:val="none" w:sz="0" w:space="0" w:color="auto"/>
              </w:divBdr>
            </w:div>
            <w:div w:id="960306169">
              <w:marLeft w:val="0"/>
              <w:marRight w:val="0"/>
              <w:marTop w:val="0"/>
              <w:marBottom w:val="0"/>
              <w:divBdr>
                <w:top w:val="none" w:sz="0" w:space="0" w:color="auto"/>
                <w:left w:val="none" w:sz="0" w:space="0" w:color="auto"/>
                <w:bottom w:val="none" w:sz="0" w:space="0" w:color="auto"/>
                <w:right w:val="none" w:sz="0" w:space="0" w:color="auto"/>
              </w:divBdr>
            </w:div>
            <w:div w:id="1077938809">
              <w:marLeft w:val="0"/>
              <w:marRight w:val="0"/>
              <w:marTop w:val="0"/>
              <w:marBottom w:val="0"/>
              <w:divBdr>
                <w:top w:val="none" w:sz="0" w:space="0" w:color="auto"/>
                <w:left w:val="none" w:sz="0" w:space="0" w:color="auto"/>
                <w:bottom w:val="none" w:sz="0" w:space="0" w:color="auto"/>
                <w:right w:val="none" w:sz="0" w:space="0" w:color="auto"/>
              </w:divBdr>
            </w:div>
            <w:div w:id="1089273926">
              <w:marLeft w:val="0"/>
              <w:marRight w:val="0"/>
              <w:marTop w:val="0"/>
              <w:marBottom w:val="0"/>
              <w:divBdr>
                <w:top w:val="none" w:sz="0" w:space="0" w:color="auto"/>
                <w:left w:val="none" w:sz="0" w:space="0" w:color="auto"/>
                <w:bottom w:val="none" w:sz="0" w:space="0" w:color="auto"/>
                <w:right w:val="none" w:sz="0" w:space="0" w:color="auto"/>
              </w:divBdr>
            </w:div>
            <w:div w:id="1090739244">
              <w:marLeft w:val="0"/>
              <w:marRight w:val="0"/>
              <w:marTop w:val="0"/>
              <w:marBottom w:val="0"/>
              <w:divBdr>
                <w:top w:val="none" w:sz="0" w:space="0" w:color="auto"/>
                <w:left w:val="none" w:sz="0" w:space="0" w:color="auto"/>
                <w:bottom w:val="none" w:sz="0" w:space="0" w:color="auto"/>
                <w:right w:val="none" w:sz="0" w:space="0" w:color="auto"/>
              </w:divBdr>
            </w:div>
            <w:div w:id="1117987255">
              <w:marLeft w:val="0"/>
              <w:marRight w:val="0"/>
              <w:marTop w:val="0"/>
              <w:marBottom w:val="0"/>
              <w:divBdr>
                <w:top w:val="none" w:sz="0" w:space="0" w:color="auto"/>
                <w:left w:val="none" w:sz="0" w:space="0" w:color="auto"/>
                <w:bottom w:val="none" w:sz="0" w:space="0" w:color="auto"/>
                <w:right w:val="none" w:sz="0" w:space="0" w:color="auto"/>
              </w:divBdr>
            </w:div>
            <w:div w:id="1124234810">
              <w:marLeft w:val="0"/>
              <w:marRight w:val="0"/>
              <w:marTop w:val="0"/>
              <w:marBottom w:val="0"/>
              <w:divBdr>
                <w:top w:val="none" w:sz="0" w:space="0" w:color="auto"/>
                <w:left w:val="none" w:sz="0" w:space="0" w:color="auto"/>
                <w:bottom w:val="none" w:sz="0" w:space="0" w:color="auto"/>
                <w:right w:val="none" w:sz="0" w:space="0" w:color="auto"/>
              </w:divBdr>
            </w:div>
            <w:div w:id="1229801147">
              <w:marLeft w:val="0"/>
              <w:marRight w:val="0"/>
              <w:marTop w:val="0"/>
              <w:marBottom w:val="0"/>
              <w:divBdr>
                <w:top w:val="none" w:sz="0" w:space="0" w:color="auto"/>
                <w:left w:val="none" w:sz="0" w:space="0" w:color="auto"/>
                <w:bottom w:val="none" w:sz="0" w:space="0" w:color="auto"/>
                <w:right w:val="none" w:sz="0" w:space="0" w:color="auto"/>
              </w:divBdr>
            </w:div>
            <w:div w:id="1255095404">
              <w:marLeft w:val="0"/>
              <w:marRight w:val="0"/>
              <w:marTop w:val="0"/>
              <w:marBottom w:val="0"/>
              <w:divBdr>
                <w:top w:val="none" w:sz="0" w:space="0" w:color="auto"/>
                <w:left w:val="none" w:sz="0" w:space="0" w:color="auto"/>
                <w:bottom w:val="none" w:sz="0" w:space="0" w:color="auto"/>
                <w:right w:val="none" w:sz="0" w:space="0" w:color="auto"/>
              </w:divBdr>
            </w:div>
            <w:div w:id="1271161711">
              <w:marLeft w:val="0"/>
              <w:marRight w:val="0"/>
              <w:marTop w:val="0"/>
              <w:marBottom w:val="0"/>
              <w:divBdr>
                <w:top w:val="none" w:sz="0" w:space="0" w:color="auto"/>
                <w:left w:val="none" w:sz="0" w:space="0" w:color="auto"/>
                <w:bottom w:val="none" w:sz="0" w:space="0" w:color="auto"/>
                <w:right w:val="none" w:sz="0" w:space="0" w:color="auto"/>
              </w:divBdr>
            </w:div>
            <w:div w:id="1281497946">
              <w:marLeft w:val="0"/>
              <w:marRight w:val="0"/>
              <w:marTop w:val="0"/>
              <w:marBottom w:val="0"/>
              <w:divBdr>
                <w:top w:val="none" w:sz="0" w:space="0" w:color="auto"/>
                <w:left w:val="none" w:sz="0" w:space="0" w:color="auto"/>
                <w:bottom w:val="none" w:sz="0" w:space="0" w:color="auto"/>
                <w:right w:val="none" w:sz="0" w:space="0" w:color="auto"/>
              </w:divBdr>
            </w:div>
            <w:div w:id="1289816195">
              <w:marLeft w:val="0"/>
              <w:marRight w:val="0"/>
              <w:marTop w:val="0"/>
              <w:marBottom w:val="0"/>
              <w:divBdr>
                <w:top w:val="none" w:sz="0" w:space="0" w:color="auto"/>
                <w:left w:val="none" w:sz="0" w:space="0" w:color="auto"/>
                <w:bottom w:val="none" w:sz="0" w:space="0" w:color="auto"/>
                <w:right w:val="none" w:sz="0" w:space="0" w:color="auto"/>
              </w:divBdr>
            </w:div>
            <w:div w:id="1303004731">
              <w:marLeft w:val="0"/>
              <w:marRight w:val="0"/>
              <w:marTop w:val="0"/>
              <w:marBottom w:val="0"/>
              <w:divBdr>
                <w:top w:val="none" w:sz="0" w:space="0" w:color="auto"/>
                <w:left w:val="none" w:sz="0" w:space="0" w:color="auto"/>
                <w:bottom w:val="none" w:sz="0" w:space="0" w:color="auto"/>
                <w:right w:val="none" w:sz="0" w:space="0" w:color="auto"/>
              </w:divBdr>
            </w:div>
            <w:div w:id="1386954219">
              <w:marLeft w:val="0"/>
              <w:marRight w:val="0"/>
              <w:marTop w:val="0"/>
              <w:marBottom w:val="0"/>
              <w:divBdr>
                <w:top w:val="none" w:sz="0" w:space="0" w:color="auto"/>
                <w:left w:val="none" w:sz="0" w:space="0" w:color="auto"/>
                <w:bottom w:val="none" w:sz="0" w:space="0" w:color="auto"/>
                <w:right w:val="none" w:sz="0" w:space="0" w:color="auto"/>
              </w:divBdr>
            </w:div>
            <w:div w:id="1392919106">
              <w:marLeft w:val="0"/>
              <w:marRight w:val="0"/>
              <w:marTop w:val="0"/>
              <w:marBottom w:val="0"/>
              <w:divBdr>
                <w:top w:val="none" w:sz="0" w:space="0" w:color="auto"/>
                <w:left w:val="none" w:sz="0" w:space="0" w:color="auto"/>
                <w:bottom w:val="none" w:sz="0" w:space="0" w:color="auto"/>
                <w:right w:val="none" w:sz="0" w:space="0" w:color="auto"/>
              </w:divBdr>
            </w:div>
            <w:div w:id="1510371490">
              <w:marLeft w:val="0"/>
              <w:marRight w:val="0"/>
              <w:marTop w:val="0"/>
              <w:marBottom w:val="0"/>
              <w:divBdr>
                <w:top w:val="none" w:sz="0" w:space="0" w:color="auto"/>
                <w:left w:val="none" w:sz="0" w:space="0" w:color="auto"/>
                <w:bottom w:val="none" w:sz="0" w:space="0" w:color="auto"/>
                <w:right w:val="none" w:sz="0" w:space="0" w:color="auto"/>
              </w:divBdr>
            </w:div>
            <w:div w:id="1524631969">
              <w:marLeft w:val="0"/>
              <w:marRight w:val="0"/>
              <w:marTop w:val="0"/>
              <w:marBottom w:val="0"/>
              <w:divBdr>
                <w:top w:val="none" w:sz="0" w:space="0" w:color="auto"/>
                <w:left w:val="none" w:sz="0" w:space="0" w:color="auto"/>
                <w:bottom w:val="none" w:sz="0" w:space="0" w:color="auto"/>
                <w:right w:val="none" w:sz="0" w:space="0" w:color="auto"/>
              </w:divBdr>
            </w:div>
            <w:div w:id="1529876815">
              <w:marLeft w:val="0"/>
              <w:marRight w:val="0"/>
              <w:marTop w:val="0"/>
              <w:marBottom w:val="0"/>
              <w:divBdr>
                <w:top w:val="none" w:sz="0" w:space="0" w:color="auto"/>
                <w:left w:val="none" w:sz="0" w:space="0" w:color="auto"/>
                <w:bottom w:val="none" w:sz="0" w:space="0" w:color="auto"/>
                <w:right w:val="none" w:sz="0" w:space="0" w:color="auto"/>
              </w:divBdr>
            </w:div>
            <w:div w:id="1540437067">
              <w:marLeft w:val="0"/>
              <w:marRight w:val="0"/>
              <w:marTop w:val="0"/>
              <w:marBottom w:val="0"/>
              <w:divBdr>
                <w:top w:val="none" w:sz="0" w:space="0" w:color="auto"/>
                <w:left w:val="none" w:sz="0" w:space="0" w:color="auto"/>
                <w:bottom w:val="none" w:sz="0" w:space="0" w:color="auto"/>
                <w:right w:val="none" w:sz="0" w:space="0" w:color="auto"/>
              </w:divBdr>
            </w:div>
            <w:div w:id="1571816240">
              <w:marLeft w:val="0"/>
              <w:marRight w:val="0"/>
              <w:marTop w:val="0"/>
              <w:marBottom w:val="0"/>
              <w:divBdr>
                <w:top w:val="none" w:sz="0" w:space="0" w:color="auto"/>
                <w:left w:val="none" w:sz="0" w:space="0" w:color="auto"/>
                <w:bottom w:val="none" w:sz="0" w:space="0" w:color="auto"/>
                <w:right w:val="none" w:sz="0" w:space="0" w:color="auto"/>
              </w:divBdr>
            </w:div>
            <w:div w:id="1589969542">
              <w:marLeft w:val="0"/>
              <w:marRight w:val="0"/>
              <w:marTop w:val="0"/>
              <w:marBottom w:val="0"/>
              <w:divBdr>
                <w:top w:val="none" w:sz="0" w:space="0" w:color="auto"/>
                <w:left w:val="none" w:sz="0" w:space="0" w:color="auto"/>
                <w:bottom w:val="none" w:sz="0" w:space="0" w:color="auto"/>
                <w:right w:val="none" w:sz="0" w:space="0" w:color="auto"/>
              </w:divBdr>
            </w:div>
            <w:div w:id="1607224781">
              <w:marLeft w:val="0"/>
              <w:marRight w:val="0"/>
              <w:marTop w:val="0"/>
              <w:marBottom w:val="0"/>
              <w:divBdr>
                <w:top w:val="none" w:sz="0" w:space="0" w:color="auto"/>
                <w:left w:val="none" w:sz="0" w:space="0" w:color="auto"/>
                <w:bottom w:val="none" w:sz="0" w:space="0" w:color="auto"/>
                <w:right w:val="none" w:sz="0" w:space="0" w:color="auto"/>
              </w:divBdr>
            </w:div>
            <w:div w:id="1609236847">
              <w:marLeft w:val="0"/>
              <w:marRight w:val="0"/>
              <w:marTop w:val="0"/>
              <w:marBottom w:val="0"/>
              <w:divBdr>
                <w:top w:val="none" w:sz="0" w:space="0" w:color="auto"/>
                <w:left w:val="none" w:sz="0" w:space="0" w:color="auto"/>
                <w:bottom w:val="none" w:sz="0" w:space="0" w:color="auto"/>
                <w:right w:val="none" w:sz="0" w:space="0" w:color="auto"/>
              </w:divBdr>
            </w:div>
            <w:div w:id="1800175172">
              <w:marLeft w:val="0"/>
              <w:marRight w:val="0"/>
              <w:marTop w:val="0"/>
              <w:marBottom w:val="0"/>
              <w:divBdr>
                <w:top w:val="none" w:sz="0" w:space="0" w:color="auto"/>
                <w:left w:val="none" w:sz="0" w:space="0" w:color="auto"/>
                <w:bottom w:val="none" w:sz="0" w:space="0" w:color="auto"/>
                <w:right w:val="none" w:sz="0" w:space="0" w:color="auto"/>
              </w:divBdr>
            </w:div>
            <w:div w:id="1817725916">
              <w:marLeft w:val="0"/>
              <w:marRight w:val="0"/>
              <w:marTop w:val="0"/>
              <w:marBottom w:val="0"/>
              <w:divBdr>
                <w:top w:val="none" w:sz="0" w:space="0" w:color="auto"/>
                <w:left w:val="none" w:sz="0" w:space="0" w:color="auto"/>
                <w:bottom w:val="none" w:sz="0" w:space="0" w:color="auto"/>
                <w:right w:val="none" w:sz="0" w:space="0" w:color="auto"/>
              </w:divBdr>
            </w:div>
            <w:div w:id="1828205712">
              <w:marLeft w:val="0"/>
              <w:marRight w:val="0"/>
              <w:marTop w:val="0"/>
              <w:marBottom w:val="0"/>
              <w:divBdr>
                <w:top w:val="none" w:sz="0" w:space="0" w:color="auto"/>
                <w:left w:val="none" w:sz="0" w:space="0" w:color="auto"/>
                <w:bottom w:val="none" w:sz="0" w:space="0" w:color="auto"/>
                <w:right w:val="none" w:sz="0" w:space="0" w:color="auto"/>
              </w:divBdr>
            </w:div>
            <w:div w:id="1901941483">
              <w:marLeft w:val="0"/>
              <w:marRight w:val="0"/>
              <w:marTop w:val="0"/>
              <w:marBottom w:val="0"/>
              <w:divBdr>
                <w:top w:val="none" w:sz="0" w:space="0" w:color="auto"/>
                <w:left w:val="none" w:sz="0" w:space="0" w:color="auto"/>
                <w:bottom w:val="none" w:sz="0" w:space="0" w:color="auto"/>
                <w:right w:val="none" w:sz="0" w:space="0" w:color="auto"/>
              </w:divBdr>
            </w:div>
            <w:div w:id="1921206675">
              <w:marLeft w:val="0"/>
              <w:marRight w:val="0"/>
              <w:marTop w:val="0"/>
              <w:marBottom w:val="0"/>
              <w:divBdr>
                <w:top w:val="none" w:sz="0" w:space="0" w:color="auto"/>
                <w:left w:val="none" w:sz="0" w:space="0" w:color="auto"/>
                <w:bottom w:val="none" w:sz="0" w:space="0" w:color="auto"/>
                <w:right w:val="none" w:sz="0" w:space="0" w:color="auto"/>
              </w:divBdr>
            </w:div>
            <w:div w:id="1954821483">
              <w:marLeft w:val="0"/>
              <w:marRight w:val="0"/>
              <w:marTop w:val="0"/>
              <w:marBottom w:val="0"/>
              <w:divBdr>
                <w:top w:val="none" w:sz="0" w:space="0" w:color="auto"/>
                <w:left w:val="none" w:sz="0" w:space="0" w:color="auto"/>
                <w:bottom w:val="none" w:sz="0" w:space="0" w:color="auto"/>
                <w:right w:val="none" w:sz="0" w:space="0" w:color="auto"/>
              </w:divBdr>
            </w:div>
            <w:div w:id="2011978479">
              <w:marLeft w:val="0"/>
              <w:marRight w:val="0"/>
              <w:marTop w:val="0"/>
              <w:marBottom w:val="0"/>
              <w:divBdr>
                <w:top w:val="none" w:sz="0" w:space="0" w:color="auto"/>
                <w:left w:val="none" w:sz="0" w:space="0" w:color="auto"/>
                <w:bottom w:val="none" w:sz="0" w:space="0" w:color="auto"/>
                <w:right w:val="none" w:sz="0" w:space="0" w:color="auto"/>
              </w:divBdr>
            </w:div>
            <w:div w:id="2041785833">
              <w:marLeft w:val="0"/>
              <w:marRight w:val="0"/>
              <w:marTop w:val="0"/>
              <w:marBottom w:val="0"/>
              <w:divBdr>
                <w:top w:val="none" w:sz="0" w:space="0" w:color="auto"/>
                <w:left w:val="none" w:sz="0" w:space="0" w:color="auto"/>
                <w:bottom w:val="none" w:sz="0" w:space="0" w:color="auto"/>
                <w:right w:val="none" w:sz="0" w:space="0" w:color="auto"/>
              </w:divBdr>
            </w:div>
          </w:divsChild>
        </w:div>
        <w:div w:id="1010569660">
          <w:marLeft w:val="0"/>
          <w:marRight w:val="0"/>
          <w:marTop w:val="0"/>
          <w:marBottom w:val="0"/>
          <w:divBdr>
            <w:top w:val="none" w:sz="0" w:space="0" w:color="auto"/>
            <w:left w:val="none" w:sz="0" w:space="0" w:color="auto"/>
            <w:bottom w:val="none" w:sz="0" w:space="0" w:color="auto"/>
            <w:right w:val="none" w:sz="0" w:space="0" w:color="auto"/>
          </w:divBdr>
        </w:div>
        <w:div w:id="1027487891">
          <w:marLeft w:val="0"/>
          <w:marRight w:val="0"/>
          <w:marTop w:val="0"/>
          <w:marBottom w:val="0"/>
          <w:divBdr>
            <w:top w:val="none" w:sz="0" w:space="0" w:color="auto"/>
            <w:left w:val="none" w:sz="0" w:space="0" w:color="auto"/>
            <w:bottom w:val="none" w:sz="0" w:space="0" w:color="auto"/>
            <w:right w:val="none" w:sz="0" w:space="0" w:color="auto"/>
          </w:divBdr>
        </w:div>
        <w:div w:id="1094859879">
          <w:marLeft w:val="0"/>
          <w:marRight w:val="0"/>
          <w:marTop w:val="0"/>
          <w:marBottom w:val="0"/>
          <w:divBdr>
            <w:top w:val="none" w:sz="0" w:space="0" w:color="auto"/>
            <w:left w:val="none" w:sz="0" w:space="0" w:color="auto"/>
            <w:bottom w:val="none" w:sz="0" w:space="0" w:color="auto"/>
            <w:right w:val="none" w:sz="0" w:space="0" w:color="auto"/>
          </w:divBdr>
        </w:div>
        <w:div w:id="1157384410">
          <w:marLeft w:val="0"/>
          <w:marRight w:val="0"/>
          <w:marTop w:val="0"/>
          <w:marBottom w:val="0"/>
          <w:divBdr>
            <w:top w:val="none" w:sz="0" w:space="0" w:color="auto"/>
            <w:left w:val="none" w:sz="0" w:space="0" w:color="auto"/>
            <w:bottom w:val="none" w:sz="0" w:space="0" w:color="auto"/>
            <w:right w:val="none" w:sz="0" w:space="0" w:color="auto"/>
          </w:divBdr>
        </w:div>
        <w:div w:id="1312058915">
          <w:marLeft w:val="0"/>
          <w:marRight w:val="0"/>
          <w:marTop w:val="0"/>
          <w:marBottom w:val="0"/>
          <w:divBdr>
            <w:top w:val="none" w:sz="0" w:space="0" w:color="auto"/>
            <w:left w:val="none" w:sz="0" w:space="0" w:color="auto"/>
            <w:bottom w:val="none" w:sz="0" w:space="0" w:color="auto"/>
            <w:right w:val="none" w:sz="0" w:space="0" w:color="auto"/>
          </w:divBdr>
        </w:div>
        <w:div w:id="1577978315">
          <w:marLeft w:val="0"/>
          <w:marRight w:val="0"/>
          <w:marTop w:val="0"/>
          <w:marBottom w:val="0"/>
          <w:divBdr>
            <w:top w:val="none" w:sz="0" w:space="0" w:color="auto"/>
            <w:left w:val="none" w:sz="0" w:space="0" w:color="auto"/>
            <w:bottom w:val="none" w:sz="0" w:space="0" w:color="auto"/>
            <w:right w:val="none" w:sz="0" w:space="0" w:color="auto"/>
          </w:divBdr>
        </w:div>
        <w:div w:id="1651866418">
          <w:marLeft w:val="0"/>
          <w:marRight w:val="0"/>
          <w:marTop w:val="0"/>
          <w:marBottom w:val="0"/>
          <w:divBdr>
            <w:top w:val="none" w:sz="0" w:space="0" w:color="auto"/>
            <w:left w:val="none" w:sz="0" w:space="0" w:color="auto"/>
            <w:bottom w:val="none" w:sz="0" w:space="0" w:color="auto"/>
            <w:right w:val="none" w:sz="0" w:space="0" w:color="auto"/>
          </w:divBdr>
        </w:div>
        <w:div w:id="1684017653">
          <w:marLeft w:val="0"/>
          <w:marRight w:val="0"/>
          <w:marTop w:val="0"/>
          <w:marBottom w:val="0"/>
          <w:divBdr>
            <w:top w:val="none" w:sz="0" w:space="0" w:color="auto"/>
            <w:left w:val="none" w:sz="0" w:space="0" w:color="auto"/>
            <w:bottom w:val="none" w:sz="0" w:space="0" w:color="auto"/>
            <w:right w:val="none" w:sz="0" w:space="0" w:color="auto"/>
          </w:divBdr>
        </w:div>
        <w:div w:id="1741899655">
          <w:marLeft w:val="0"/>
          <w:marRight w:val="0"/>
          <w:marTop w:val="0"/>
          <w:marBottom w:val="0"/>
          <w:divBdr>
            <w:top w:val="none" w:sz="0" w:space="0" w:color="auto"/>
            <w:left w:val="none" w:sz="0" w:space="0" w:color="auto"/>
            <w:bottom w:val="none" w:sz="0" w:space="0" w:color="auto"/>
            <w:right w:val="none" w:sz="0" w:space="0" w:color="auto"/>
          </w:divBdr>
        </w:div>
        <w:div w:id="1824348717">
          <w:marLeft w:val="0"/>
          <w:marRight w:val="0"/>
          <w:marTop w:val="0"/>
          <w:marBottom w:val="0"/>
          <w:divBdr>
            <w:top w:val="none" w:sz="0" w:space="0" w:color="auto"/>
            <w:left w:val="none" w:sz="0" w:space="0" w:color="auto"/>
            <w:bottom w:val="none" w:sz="0" w:space="0" w:color="auto"/>
            <w:right w:val="none" w:sz="0" w:space="0" w:color="auto"/>
          </w:divBdr>
        </w:div>
        <w:div w:id="1939749405">
          <w:marLeft w:val="0"/>
          <w:marRight w:val="0"/>
          <w:marTop w:val="0"/>
          <w:marBottom w:val="0"/>
          <w:divBdr>
            <w:top w:val="none" w:sz="0" w:space="0" w:color="auto"/>
            <w:left w:val="none" w:sz="0" w:space="0" w:color="auto"/>
            <w:bottom w:val="none" w:sz="0" w:space="0" w:color="auto"/>
            <w:right w:val="none" w:sz="0" w:space="0" w:color="auto"/>
          </w:divBdr>
        </w:div>
        <w:div w:id="1940406995">
          <w:marLeft w:val="0"/>
          <w:marRight w:val="0"/>
          <w:marTop w:val="0"/>
          <w:marBottom w:val="0"/>
          <w:divBdr>
            <w:top w:val="none" w:sz="0" w:space="0" w:color="auto"/>
            <w:left w:val="none" w:sz="0" w:space="0" w:color="auto"/>
            <w:bottom w:val="none" w:sz="0" w:space="0" w:color="auto"/>
            <w:right w:val="none" w:sz="0" w:space="0" w:color="auto"/>
          </w:divBdr>
        </w:div>
        <w:div w:id="2052458777">
          <w:marLeft w:val="0"/>
          <w:marRight w:val="0"/>
          <w:marTop w:val="0"/>
          <w:marBottom w:val="0"/>
          <w:divBdr>
            <w:top w:val="none" w:sz="0" w:space="0" w:color="auto"/>
            <w:left w:val="none" w:sz="0" w:space="0" w:color="auto"/>
            <w:bottom w:val="none" w:sz="0" w:space="0" w:color="auto"/>
            <w:right w:val="none" w:sz="0" w:space="0" w:color="auto"/>
          </w:divBdr>
        </w:div>
        <w:div w:id="2131124634">
          <w:marLeft w:val="0"/>
          <w:marRight w:val="0"/>
          <w:marTop w:val="0"/>
          <w:marBottom w:val="0"/>
          <w:divBdr>
            <w:top w:val="none" w:sz="0" w:space="0" w:color="auto"/>
            <w:left w:val="none" w:sz="0" w:space="0" w:color="auto"/>
            <w:bottom w:val="none" w:sz="0" w:space="0" w:color="auto"/>
            <w:right w:val="none" w:sz="0" w:space="0" w:color="auto"/>
          </w:divBdr>
        </w:div>
      </w:divsChild>
    </w:div>
    <w:div w:id="164323064">
      <w:bodyDiv w:val="1"/>
      <w:marLeft w:val="0"/>
      <w:marRight w:val="0"/>
      <w:marTop w:val="0"/>
      <w:marBottom w:val="0"/>
      <w:divBdr>
        <w:top w:val="none" w:sz="0" w:space="0" w:color="auto"/>
        <w:left w:val="none" w:sz="0" w:space="0" w:color="auto"/>
        <w:bottom w:val="none" w:sz="0" w:space="0" w:color="auto"/>
        <w:right w:val="none" w:sz="0" w:space="0" w:color="auto"/>
      </w:divBdr>
    </w:div>
    <w:div w:id="173425448">
      <w:bodyDiv w:val="1"/>
      <w:marLeft w:val="0"/>
      <w:marRight w:val="0"/>
      <w:marTop w:val="0"/>
      <w:marBottom w:val="0"/>
      <w:divBdr>
        <w:top w:val="none" w:sz="0" w:space="0" w:color="auto"/>
        <w:left w:val="none" w:sz="0" w:space="0" w:color="auto"/>
        <w:bottom w:val="none" w:sz="0" w:space="0" w:color="auto"/>
        <w:right w:val="none" w:sz="0" w:space="0" w:color="auto"/>
      </w:divBdr>
      <w:divsChild>
        <w:div w:id="5329427">
          <w:marLeft w:val="0"/>
          <w:marRight w:val="0"/>
          <w:marTop w:val="0"/>
          <w:marBottom w:val="0"/>
          <w:divBdr>
            <w:top w:val="none" w:sz="0" w:space="0" w:color="auto"/>
            <w:left w:val="none" w:sz="0" w:space="0" w:color="auto"/>
            <w:bottom w:val="none" w:sz="0" w:space="0" w:color="auto"/>
            <w:right w:val="none" w:sz="0" w:space="0" w:color="auto"/>
          </w:divBdr>
        </w:div>
        <w:div w:id="19818023">
          <w:marLeft w:val="0"/>
          <w:marRight w:val="0"/>
          <w:marTop w:val="0"/>
          <w:marBottom w:val="0"/>
          <w:divBdr>
            <w:top w:val="none" w:sz="0" w:space="0" w:color="auto"/>
            <w:left w:val="none" w:sz="0" w:space="0" w:color="auto"/>
            <w:bottom w:val="none" w:sz="0" w:space="0" w:color="auto"/>
            <w:right w:val="none" w:sz="0" w:space="0" w:color="auto"/>
          </w:divBdr>
        </w:div>
        <w:div w:id="24990204">
          <w:marLeft w:val="0"/>
          <w:marRight w:val="0"/>
          <w:marTop w:val="0"/>
          <w:marBottom w:val="0"/>
          <w:divBdr>
            <w:top w:val="none" w:sz="0" w:space="0" w:color="auto"/>
            <w:left w:val="none" w:sz="0" w:space="0" w:color="auto"/>
            <w:bottom w:val="none" w:sz="0" w:space="0" w:color="auto"/>
            <w:right w:val="none" w:sz="0" w:space="0" w:color="auto"/>
          </w:divBdr>
        </w:div>
        <w:div w:id="26101223">
          <w:marLeft w:val="0"/>
          <w:marRight w:val="0"/>
          <w:marTop w:val="0"/>
          <w:marBottom w:val="0"/>
          <w:divBdr>
            <w:top w:val="none" w:sz="0" w:space="0" w:color="auto"/>
            <w:left w:val="none" w:sz="0" w:space="0" w:color="auto"/>
            <w:bottom w:val="none" w:sz="0" w:space="0" w:color="auto"/>
            <w:right w:val="none" w:sz="0" w:space="0" w:color="auto"/>
          </w:divBdr>
        </w:div>
        <w:div w:id="64228490">
          <w:marLeft w:val="0"/>
          <w:marRight w:val="0"/>
          <w:marTop w:val="0"/>
          <w:marBottom w:val="0"/>
          <w:divBdr>
            <w:top w:val="none" w:sz="0" w:space="0" w:color="auto"/>
            <w:left w:val="none" w:sz="0" w:space="0" w:color="auto"/>
            <w:bottom w:val="none" w:sz="0" w:space="0" w:color="auto"/>
            <w:right w:val="none" w:sz="0" w:space="0" w:color="auto"/>
          </w:divBdr>
        </w:div>
        <w:div w:id="118691605">
          <w:marLeft w:val="0"/>
          <w:marRight w:val="0"/>
          <w:marTop w:val="0"/>
          <w:marBottom w:val="0"/>
          <w:divBdr>
            <w:top w:val="none" w:sz="0" w:space="0" w:color="auto"/>
            <w:left w:val="none" w:sz="0" w:space="0" w:color="auto"/>
            <w:bottom w:val="none" w:sz="0" w:space="0" w:color="auto"/>
            <w:right w:val="none" w:sz="0" w:space="0" w:color="auto"/>
          </w:divBdr>
        </w:div>
        <w:div w:id="122188903">
          <w:marLeft w:val="0"/>
          <w:marRight w:val="0"/>
          <w:marTop w:val="0"/>
          <w:marBottom w:val="0"/>
          <w:divBdr>
            <w:top w:val="none" w:sz="0" w:space="0" w:color="auto"/>
            <w:left w:val="none" w:sz="0" w:space="0" w:color="auto"/>
            <w:bottom w:val="none" w:sz="0" w:space="0" w:color="auto"/>
            <w:right w:val="none" w:sz="0" w:space="0" w:color="auto"/>
          </w:divBdr>
        </w:div>
        <w:div w:id="127863218">
          <w:marLeft w:val="0"/>
          <w:marRight w:val="0"/>
          <w:marTop w:val="0"/>
          <w:marBottom w:val="0"/>
          <w:divBdr>
            <w:top w:val="none" w:sz="0" w:space="0" w:color="auto"/>
            <w:left w:val="none" w:sz="0" w:space="0" w:color="auto"/>
            <w:bottom w:val="none" w:sz="0" w:space="0" w:color="auto"/>
            <w:right w:val="none" w:sz="0" w:space="0" w:color="auto"/>
          </w:divBdr>
        </w:div>
        <w:div w:id="138306834">
          <w:marLeft w:val="0"/>
          <w:marRight w:val="0"/>
          <w:marTop w:val="0"/>
          <w:marBottom w:val="0"/>
          <w:divBdr>
            <w:top w:val="none" w:sz="0" w:space="0" w:color="auto"/>
            <w:left w:val="none" w:sz="0" w:space="0" w:color="auto"/>
            <w:bottom w:val="none" w:sz="0" w:space="0" w:color="auto"/>
            <w:right w:val="none" w:sz="0" w:space="0" w:color="auto"/>
          </w:divBdr>
        </w:div>
        <w:div w:id="148208103">
          <w:marLeft w:val="0"/>
          <w:marRight w:val="0"/>
          <w:marTop w:val="0"/>
          <w:marBottom w:val="0"/>
          <w:divBdr>
            <w:top w:val="none" w:sz="0" w:space="0" w:color="auto"/>
            <w:left w:val="none" w:sz="0" w:space="0" w:color="auto"/>
            <w:bottom w:val="none" w:sz="0" w:space="0" w:color="auto"/>
            <w:right w:val="none" w:sz="0" w:space="0" w:color="auto"/>
          </w:divBdr>
        </w:div>
        <w:div w:id="161241076">
          <w:marLeft w:val="0"/>
          <w:marRight w:val="0"/>
          <w:marTop w:val="0"/>
          <w:marBottom w:val="0"/>
          <w:divBdr>
            <w:top w:val="none" w:sz="0" w:space="0" w:color="auto"/>
            <w:left w:val="none" w:sz="0" w:space="0" w:color="auto"/>
            <w:bottom w:val="none" w:sz="0" w:space="0" w:color="auto"/>
            <w:right w:val="none" w:sz="0" w:space="0" w:color="auto"/>
          </w:divBdr>
        </w:div>
        <w:div w:id="170881284">
          <w:marLeft w:val="0"/>
          <w:marRight w:val="0"/>
          <w:marTop w:val="0"/>
          <w:marBottom w:val="0"/>
          <w:divBdr>
            <w:top w:val="none" w:sz="0" w:space="0" w:color="auto"/>
            <w:left w:val="none" w:sz="0" w:space="0" w:color="auto"/>
            <w:bottom w:val="none" w:sz="0" w:space="0" w:color="auto"/>
            <w:right w:val="none" w:sz="0" w:space="0" w:color="auto"/>
          </w:divBdr>
        </w:div>
        <w:div w:id="193425487">
          <w:marLeft w:val="0"/>
          <w:marRight w:val="0"/>
          <w:marTop w:val="0"/>
          <w:marBottom w:val="0"/>
          <w:divBdr>
            <w:top w:val="none" w:sz="0" w:space="0" w:color="auto"/>
            <w:left w:val="none" w:sz="0" w:space="0" w:color="auto"/>
            <w:bottom w:val="none" w:sz="0" w:space="0" w:color="auto"/>
            <w:right w:val="none" w:sz="0" w:space="0" w:color="auto"/>
          </w:divBdr>
        </w:div>
        <w:div w:id="228997897">
          <w:marLeft w:val="0"/>
          <w:marRight w:val="0"/>
          <w:marTop w:val="0"/>
          <w:marBottom w:val="0"/>
          <w:divBdr>
            <w:top w:val="none" w:sz="0" w:space="0" w:color="auto"/>
            <w:left w:val="none" w:sz="0" w:space="0" w:color="auto"/>
            <w:bottom w:val="none" w:sz="0" w:space="0" w:color="auto"/>
            <w:right w:val="none" w:sz="0" w:space="0" w:color="auto"/>
          </w:divBdr>
        </w:div>
        <w:div w:id="236089296">
          <w:marLeft w:val="0"/>
          <w:marRight w:val="0"/>
          <w:marTop w:val="0"/>
          <w:marBottom w:val="0"/>
          <w:divBdr>
            <w:top w:val="none" w:sz="0" w:space="0" w:color="auto"/>
            <w:left w:val="none" w:sz="0" w:space="0" w:color="auto"/>
            <w:bottom w:val="none" w:sz="0" w:space="0" w:color="auto"/>
            <w:right w:val="none" w:sz="0" w:space="0" w:color="auto"/>
          </w:divBdr>
        </w:div>
        <w:div w:id="236479084">
          <w:marLeft w:val="0"/>
          <w:marRight w:val="0"/>
          <w:marTop w:val="0"/>
          <w:marBottom w:val="0"/>
          <w:divBdr>
            <w:top w:val="none" w:sz="0" w:space="0" w:color="auto"/>
            <w:left w:val="none" w:sz="0" w:space="0" w:color="auto"/>
            <w:bottom w:val="none" w:sz="0" w:space="0" w:color="auto"/>
            <w:right w:val="none" w:sz="0" w:space="0" w:color="auto"/>
          </w:divBdr>
        </w:div>
        <w:div w:id="237639305">
          <w:marLeft w:val="0"/>
          <w:marRight w:val="0"/>
          <w:marTop w:val="0"/>
          <w:marBottom w:val="0"/>
          <w:divBdr>
            <w:top w:val="none" w:sz="0" w:space="0" w:color="auto"/>
            <w:left w:val="none" w:sz="0" w:space="0" w:color="auto"/>
            <w:bottom w:val="none" w:sz="0" w:space="0" w:color="auto"/>
            <w:right w:val="none" w:sz="0" w:space="0" w:color="auto"/>
          </w:divBdr>
        </w:div>
        <w:div w:id="251354008">
          <w:marLeft w:val="0"/>
          <w:marRight w:val="0"/>
          <w:marTop w:val="0"/>
          <w:marBottom w:val="0"/>
          <w:divBdr>
            <w:top w:val="none" w:sz="0" w:space="0" w:color="auto"/>
            <w:left w:val="none" w:sz="0" w:space="0" w:color="auto"/>
            <w:bottom w:val="none" w:sz="0" w:space="0" w:color="auto"/>
            <w:right w:val="none" w:sz="0" w:space="0" w:color="auto"/>
          </w:divBdr>
        </w:div>
        <w:div w:id="265116291">
          <w:marLeft w:val="0"/>
          <w:marRight w:val="0"/>
          <w:marTop w:val="0"/>
          <w:marBottom w:val="0"/>
          <w:divBdr>
            <w:top w:val="none" w:sz="0" w:space="0" w:color="auto"/>
            <w:left w:val="none" w:sz="0" w:space="0" w:color="auto"/>
            <w:bottom w:val="none" w:sz="0" w:space="0" w:color="auto"/>
            <w:right w:val="none" w:sz="0" w:space="0" w:color="auto"/>
          </w:divBdr>
        </w:div>
        <w:div w:id="283852731">
          <w:marLeft w:val="0"/>
          <w:marRight w:val="0"/>
          <w:marTop w:val="0"/>
          <w:marBottom w:val="0"/>
          <w:divBdr>
            <w:top w:val="none" w:sz="0" w:space="0" w:color="auto"/>
            <w:left w:val="none" w:sz="0" w:space="0" w:color="auto"/>
            <w:bottom w:val="none" w:sz="0" w:space="0" w:color="auto"/>
            <w:right w:val="none" w:sz="0" w:space="0" w:color="auto"/>
          </w:divBdr>
        </w:div>
        <w:div w:id="292835068">
          <w:marLeft w:val="0"/>
          <w:marRight w:val="0"/>
          <w:marTop w:val="0"/>
          <w:marBottom w:val="0"/>
          <w:divBdr>
            <w:top w:val="none" w:sz="0" w:space="0" w:color="auto"/>
            <w:left w:val="none" w:sz="0" w:space="0" w:color="auto"/>
            <w:bottom w:val="none" w:sz="0" w:space="0" w:color="auto"/>
            <w:right w:val="none" w:sz="0" w:space="0" w:color="auto"/>
          </w:divBdr>
        </w:div>
        <w:div w:id="295571381">
          <w:marLeft w:val="0"/>
          <w:marRight w:val="0"/>
          <w:marTop w:val="0"/>
          <w:marBottom w:val="0"/>
          <w:divBdr>
            <w:top w:val="none" w:sz="0" w:space="0" w:color="auto"/>
            <w:left w:val="none" w:sz="0" w:space="0" w:color="auto"/>
            <w:bottom w:val="none" w:sz="0" w:space="0" w:color="auto"/>
            <w:right w:val="none" w:sz="0" w:space="0" w:color="auto"/>
          </w:divBdr>
        </w:div>
        <w:div w:id="299579804">
          <w:marLeft w:val="0"/>
          <w:marRight w:val="0"/>
          <w:marTop w:val="0"/>
          <w:marBottom w:val="0"/>
          <w:divBdr>
            <w:top w:val="none" w:sz="0" w:space="0" w:color="auto"/>
            <w:left w:val="none" w:sz="0" w:space="0" w:color="auto"/>
            <w:bottom w:val="none" w:sz="0" w:space="0" w:color="auto"/>
            <w:right w:val="none" w:sz="0" w:space="0" w:color="auto"/>
          </w:divBdr>
        </w:div>
        <w:div w:id="304286015">
          <w:marLeft w:val="0"/>
          <w:marRight w:val="0"/>
          <w:marTop w:val="0"/>
          <w:marBottom w:val="0"/>
          <w:divBdr>
            <w:top w:val="none" w:sz="0" w:space="0" w:color="auto"/>
            <w:left w:val="none" w:sz="0" w:space="0" w:color="auto"/>
            <w:bottom w:val="none" w:sz="0" w:space="0" w:color="auto"/>
            <w:right w:val="none" w:sz="0" w:space="0" w:color="auto"/>
          </w:divBdr>
        </w:div>
        <w:div w:id="306594238">
          <w:marLeft w:val="0"/>
          <w:marRight w:val="0"/>
          <w:marTop w:val="0"/>
          <w:marBottom w:val="0"/>
          <w:divBdr>
            <w:top w:val="none" w:sz="0" w:space="0" w:color="auto"/>
            <w:left w:val="none" w:sz="0" w:space="0" w:color="auto"/>
            <w:bottom w:val="none" w:sz="0" w:space="0" w:color="auto"/>
            <w:right w:val="none" w:sz="0" w:space="0" w:color="auto"/>
          </w:divBdr>
        </w:div>
        <w:div w:id="310016130">
          <w:marLeft w:val="0"/>
          <w:marRight w:val="0"/>
          <w:marTop w:val="0"/>
          <w:marBottom w:val="0"/>
          <w:divBdr>
            <w:top w:val="none" w:sz="0" w:space="0" w:color="auto"/>
            <w:left w:val="none" w:sz="0" w:space="0" w:color="auto"/>
            <w:bottom w:val="none" w:sz="0" w:space="0" w:color="auto"/>
            <w:right w:val="none" w:sz="0" w:space="0" w:color="auto"/>
          </w:divBdr>
        </w:div>
        <w:div w:id="328140302">
          <w:marLeft w:val="0"/>
          <w:marRight w:val="0"/>
          <w:marTop w:val="0"/>
          <w:marBottom w:val="0"/>
          <w:divBdr>
            <w:top w:val="none" w:sz="0" w:space="0" w:color="auto"/>
            <w:left w:val="none" w:sz="0" w:space="0" w:color="auto"/>
            <w:bottom w:val="none" w:sz="0" w:space="0" w:color="auto"/>
            <w:right w:val="none" w:sz="0" w:space="0" w:color="auto"/>
          </w:divBdr>
        </w:div>
        <w:div w:id="330380292">
          <w:marLeft w:val="0"/>
          <w:marRight w:val="0"/>
          <w:marTop w:val="0"/>
          <w:marBottom w:val="0"/>
          <w:divBdr>
            <w:top w:val="none" w:sz="0" w:space="0" w:color="auto"/>
            <w:left w:val="none" w:sz="0" w:space="0" w:color="auto"/>
            <w:bottom w:val="none" w:sz="0" w:space="0" w:color="auto"/>
            <w:right w:val="none" w:sz="0" w:space="0" w:color="auto"/>
          </w:divBdr>
        </w:div>
        <w:div w:id="339040450">
          <w:marLeft w:val="0"/>
          <w:marRight w:val="0"/>
          <w:marTop w:val="0"/>
          <w:marBottom w:val="0"/>
          <w:divBdr>
            <w:top w:val="none" w:sz="0" w:space="0" w:color="auto"/>
            <w:left w:val="none" w:sz="0" w:space="0" w:color="auto"/>
            <w:bottom w:val="none" w:sz="0" w:space="0" w:color="auto"/>
            <w:right w:val="none" w:sz="0" w:space="0" w:color="auto"/>
          </w:divBdr>
        </w:div>
        <w:div w:id="350840093">
          <w:marLeft w:val="0"/>
          <w:marRight w:val="0"/>
          <w:marTop w:val="0"/>
          <w:marBottom w:val="0"/>
          <w:divBdr>
            <w:top w:val="none" w:sz="0" w:space="0" w:color="auto"/>
            <w:left w:val="none" w:sz="0" w:space="0" w:color="auto"/>
            <w:bottom w:val="none" w:sz="0" w:space="0" w:color="auto"/>
            <w:right w:val="none" w:sz="0" w:space="0" w:color="auto"/>
          </w:divBdr>
        </w:div>
        <w:div w:id="360400261">
          <w:marLeft w:val="0"/>
          <w:marRight w:val="0"/>
          <w:marTop w:val="0"/>
          <w:marBottom w:val="0"/>
          <w:divBdr>
            <w:top w:val="none" w:sz="0" w:space="0" w:color="auto"/>
            <w:left w:val="none" w:sz="0" w:space="0" w:color="auto"/>
            <w:bottom w:val="none" w:sz="0" w:space="0" w:color="auto"/>
            <w:right w:val="none" w:sz="0" w:space="0" w:color="auto"/>
          </w:divBdr>
        </w:div>
        <w:div w:id="361328613">
          <w:marLeft w:val="0"/>
          <w:marRight w:val="0"/>
          <w:marTop w:val="0"/>
          <w:marBottom w:val="0"/>
          <w:divBdr>
            <w:top w:val="none" w:sz="0" w:space="0" w:color="auto"/>
            <w:left w:val="none" w:sz="0" w:space="0" w:color="auto"/>
            <w:bottom w:val="none" w:sz="0" w:space="0" w:color="auto"/>
            <w:right w:val="none" w:sz="0" w:space="0" w:color="auto"/>
          </w:divBdr>
        </w:div>
        <w:div w:id="365718109">
          <w:marLeft w:val="0"/>
          <w:marRight w:val="0"/>
          <w:marTop w:val="0"/>
          <w:marBottom w:val="0"/>
          <w:divBdr>
            <w:top w:val="none" w:sz="0" w:space="0" w:color="auto"/>
            <w:left w:val="none" w:sz="0" w:space="0" w:color="auto"/>
            <w:bottom w:val="none" w:sz="0" w:space="0" w:color="auto"/>
            <w:right w:val="none" w:sz="0" w:space="0" w:color="auto"/>
          </w:divBdr>
        </w:div>
        <w:div w:id="397483588">
          <w:marLeft w:val="0"/>
          <w:marRight w:val="0"/>
          <w:marTop w:val="0"/>
          <w:marBottom w:val="0"/>
          <w:divBdr>
            <w:top w:val="none" w:sz="0" w:space="0" w:color="auto"/>
            <w:left w:val="none" w:sz="0" w:space="0" w:color="auto"/>
            <w:bottom w:val="none" w:sz="0" w:space="0" w:color="auto"/>
            <w:right w:val="none" w:sz="0" w:space="0" w:color="auto"/>
          </w:divBdr>
        </w:div>
        <w:div w:id="398133826">
          <w:marLeft w:val="0"/>
          <w:marRight w:val="0"/>
          <w:marTop w:val="0"/>
          <w:marBottom w:val="0"/>
          <w:divBdr>
            <w:top w:val="none" w:sz="0" w:space="0" w:color="auto"/>
            <w:left w:val="none" w:sz="0" w:space="0" w:color="auto"/>
            <w:bottom w:val="none" w:sz="0" w:space="0" w:color="auto"/>
            <w:right w:val="none" w:sz="0" w:space="0" w:color="auto"/>
          </w:divBdr>
        </w:div>
        <w:div w:id="405809049">
          <w:marLeft w:val="0"/>
          <w:marRight w:val="0"/>
          <w:marTop w:val="0"/>
          <w:marBottom w:val="0"/>
          <w:divBdr>
            <w:top w:val="none" w:sz="0" w:space="0" w:color="auto"/>
            <w:left w:val="none" w:sz="0" w:space="0" w:color="auto"/>
            <w:bottom w:val="none" w:sz="0" w:space="0" w:color="auto"/>
            <w:right w:val="none" w:sz="0" w:space="0" w:color="auto"/>
          </w:divBdr>
        </w:div>
        <w:div w:id="419985018">
          <w:marLeft w:val="0"/>
          <w:marRight w:val="0"/>
          <w:marTop w:val="0"/>
          <w:marBottom w:val="0"/>
          <w:divBdr>
            <w:top w:val="none" w:sz="0" w:space="0" w:color="auto"/>
            <w:left w:val="none" w:sz="0" w:space="0" w:color="auto"/>
            <w:bottom w:val="none" w:sz="0" w:space="0" w:color="auto"/>
            <w:right w:val="none" w:sz="0" w:space="0" w:color="auto"/>
          </w:divBdr>
        </w:div>
        <w:div w:id="426385404">
          <w:marLeft w:val="0"/>
          <w:marRight w:val="0"/>
          <w:marTop w:val="0"/>
          <w:marBottom w:val="0"/>
          <w:divBdr>
            <w:top w:val="none" w:sz="0" w:space="0" w:color="auto"/>
            <w:left w:val="none" w:sz="0" w:space="0" w:color="auto"/>
            <w:bottom w:val="none" w:sz="0" w:space="0" w:color="auto"/>
            <w:right w:val="none" w:sz="0" w:space="0" w:color="auto"/>
          </w:divBdr>
        </w:div>
        <w:div w:id="432743372">
          <w:marLeft w:val="0"/>
          <w:marRight w:val="0"/>
          <w:marTop w:val="0"/>
          <w:marBottom w:val="0"/>
          <w:divBdr>
            <w:top w:val="none" w:sz="0" w:space="0" w:color="auto"/>
            <w:left w:val="none" w:sz="0" w:space="0" w:color="auto"/>
            <w:bottom w:val="none" w:sz="0" w:space="0" w:color="auto"/>
            <w:right w:val="none" w:sz="0" w:space="0" w:color="auto"/>
          </w:divBdr>
        </w:div>
        <w:div w:id="439565913">
          <w:marLeft w:val="0"/>
          <w:marRight w:val="0"/>
          <w:marTop w:val="0"/>
          <w:marBottom w:val="0"/>
          <w:divBdr>
            <w:top w:val="none" w:sz="0" w:space="0" w:color="auto"/>
            <w:left w:val="none" w:sz="0" w:space="0" w:color="auto"/>
            <w:bottom w:val="none" w:sz="0" w:space="0" w:color="auto"/>
            <w:right w:val="none" w:sz="0" w:space="0" w:color="auto"/>
          </w:divBdr>
        </w:div>
        <w:div w:id="450167570">
          <w:marLeft w:val="0"/>
          <w:marRight w:val="0"/>
          <w:marTop w:val="0"/>
          <w:marBottom w:val="0"/>
          <w:divBdr>
            <w:top w:val="none" w:sz="0" w:space="0" w:color="auto"/>
            <w:left w:val="none" w:sz="0" w:space="0" w:color="auto"/>
            <w:bottom w:val="none" w:sz="0" w:space="0" w:color="auto"/>
            <w:right w:val="none" w:sz="0" w:space="0" w:color="auto"/>
          </w:divBdr>
        </w:div>
        <w:div w:id="455417319">
          <w:marLeft w:val="0"/>
          <w:marRight w:val="0"/>
          <w:marTop w:val="0"/>
          <w:marBottom w:val="0"/>
          <w:divBdr>
            <w:top w:val="none" w:sz="0" w:space="0" w:color="auto"/>
            <w:left w:val="none" w:sz="0" w:space="0" w:color="auto"/>
            <w:bottom w:val="none" w:sz="0" w:space="0" w:color="auto"/>
            <w:right w:val="none" w:sz="0" w:space="0" w:color="auto"/>
          </w:divBdr>
        </w:div>
        <w:div w:id="456293073">
          <w:marLeft w:val="0"/>
          <w:marRight w:val="0"/>
          <w:marTop w:val="0"/>
          <w:marBottom w:val="0"/>
          <w:divBdr>
            <w:top w:val="none" w:sz="0" w:space="0" w:color="auto"/>
            <w:left w:val="none" w:sz="0" w:space="0" w:color="auto"/>
            <w:bottom w:val="none" w:sz="0" w:space="0" w:color="auto"/>
            <w:right w:val="none" w:sz="0" w:space="0" w:color="auto"/>
          </w:divBdr>
        </w:div>
        <w:div w:id="467741753">
          <w:marLeft w:val="0"/>
          <w:marRight w:val="0"/>
          <w:marTop w:val="0"/>
          <w:marBottom w:val="0"/>
          <w:divBdr>
            <w:top w:val="none" w:sz="0" w:space="0" w:color="auto"/>
            <w:left w:val="none" w:sz="0" w:space="0" w:color="auto"/>
            <w:bottom w:val="none" w:sz="0" w:space="0" w:color="auto"/>
            <w:right w:val="none" w:sz="0" w:space="0" w:color="auto"/>
          </w:divBdr>
        </w:div>
        <w:div w:id="479808122">
          <w:marLeft w:val="0"/>
          <w:marRight w:val="0"/>
          <w:marTop w:val="0"/>
          <w:marBottom w:val="0"/>
          <w:divBdr>
            <w:top w:val="none" w:sz="0" w:space="0" w:color="auto"/>
            <w:left w:val="none" w:sz="0" w:space="0" w:color="auto"/>
            <w:bottom w:val="none" w:sz="0" w:space="0" w:color="auto"/>
            <w:right w:val="none" w:sz="0" w:space="0" w:color="auto"/>
          </w:divBdr>
        </w:div>
        <w:div w:id="500581087">
          <w:marLeft w:val="0"/>
          <w:marRight w:val="0"/>
          <w:marTop w:val="0"/>
          <w:marBottom w:val="0"/>
          <w:divBdr>
            <w:top w:val="none" w:sz="0" w:space="0" w:color="auto"/>
            <w:left w:val="none" w:sz="0" w:space="0" w:color="auto"/>
            <w:bottom w:val="none" w:sz="0" w:space="0" w:color="auto"/>
            <w:right w:val="none" w:sz="0" w:space="0" w:color="auto"/>
          </w:divBdr>
        </w:div>
        <w:div w:id="530921961">
          <w:marLeft w:val="0"/>
          <w:marRight w:val="0"/>
          <w:marTop w:val="0"/>
          <w:marBottom w:val="0"/>
          <w:divBdr>
            <w:top w:val="none" w:sz="0" w:space="0" w:color="auto"/>
            <w:left w:val="none" w:sz="0" w:space="0" w:color="auto"/>
            <w:bottom w:val="none" w:sz="0" w:space="0" w:color="auto"/>
            <w:right w:val="none" w:sz="0" w:space="0" w:color="auto"/>
          </w:divBdr>
        </w:div>
        <w:div w:id="533882755">
          <w:marLeft w:val="0"/>
          <w:marRight w:val="0"/>
          <w:marTop w:val="0"/>
          <w:marBottom w:val="0"/>
          <w:divBdr>
            <w:top w:val="none" w:sz="0" w:space="0" w:color="auto"/>
            <w:left w:val="none" w:sz="0" w:space="0" w:color="auto"/>
            <w:bottom w:val="none" w:sz="0" w:space="0" w:color="auto"/>
            <w:right w:val="none" w:sz="0" w:space="0" w:color="auto"/>
          </w:divBdr>
        </w:div>
        <w:div w:id="534658400">
          <w:marLeft w:val="0"/>
          <w:marRight w:val="0"/>
          <w:marTop w:val="0"/>
          <w:marBottom w:val="0"/>
          <w:divBdr>
            <w:top w:val="none" w:sz="0" w:space="0" w:color="auto"/>
            <w:left w:val="none" w:sz="0" w:space="0" w:color="auto"/>
            <w:bottom w:val="none" w:sz="0" w:space="0" w:color="auto"/>
            <w:right w:val="none" w:sz="0" w:space="0" w:color="auto"/>
          </w:divBdr>
        </w:div>
        <w:div w:id="536166213">
          <w:marLeft w:val="0"/>
          <w:marRight w:val="0"/>
          <w:marTop w:val="0"/>
          <w:marBottom w:val="0"/>
          <w:divBdr>
            <w:top w:val="none" w:sz="0" w:space="0" w:color="auto"/>
            <w:left w:val="none" w:sz="0" w:space="0" w:color="auto"/>
            <w:bottom w:val="none" w:sz="0" w:space="0" w:color="auto"/>
            <w:right w:val="none" w:sz="0" w:space="0" w:color="auto"/>
          </w:divBdr>
        </w:div>
        <w:div w:id="536700666">
          <w:marLeft w:val="0"/>
          <w:marRight w:val="0"/>
          <w:marTop w:val="0"/>
          <w:marBottom w:val="0"/>
          <w:divBdr>
            <w:top w:val="none" w:sz="0" w:space="0" w:color="auto"/>
            <w:left w:val="none" w:sz="0" w:space="0" w:color="auto"/>
            <w:bottom w:val="none" w:sz="0" w:space="0" w:color="auto"/>
            <w:right w:val="none" w:sz="0" w:space="0" w:color="auto"/>
          </w:divBdr>
        </w:div>
        <w:div w:id="539053004">
          <w:marLeft w:val="0"/>
          <w:marRight w:val="0"/>
          <w:marTop w:val="0"/>
          <w:marBottom w:val="0"/>
          <w:divBdr>
            <w:top w:val="none" w:sz="0" w:space="0" w:color="auto"/>
            <w:left w:val="none" w:sz="0" w:space="0" w:color="auto"/>
            <w:bottom w:val="none" w:sz="0" w:space="0" w:color="auto"/>
            <w:right w:val="none" w:sz="0" w:space="0" w:color="auto"/>
          </w:divBdr>
        </w:div>
        <w:div w:id="548109286">
          <w:marLeft w:val="0"/>
          <w:marRight w:val="0"/>
          <w:marTop w:val="0"/>
          <w:marBottom w:val="0"/>
          <w:divBdr>
            <w:top w:val="none" w:sz="0" w:space="0" w:color="auto"/>
            <w:left w:val="none" w:sz="0" w:space="0" w:color="auto"/>
            <w:bottom w:val="none" w:sz="0" w:space="0" w:color="auto"/>
            <w:right w:val="none" w:sz="0" w:space="0" w:color="auto"/>
          </w:divBdr>
        </w:div>
        <w:div w:id="555824396">
          <w:marLeft w:val="0"/>
          <w:marRight w:val="0"/>
          <w:marTop w:val="0"/>
          <w:marBottom w:val="0"/>
          <w:divBdr>
            <w:top w:val="none" w:sz="0" w:space="0" w:color="auto"/>
            <w:left w:val="none" w:sz="0" w:space="0" w:color="auto"/>
            <w:bottom w:val="none" w:sz="0" w:space="0" w:color="auto"/>
            <w:right w:val="none" w:sz="0" w:space="0" w:color="auto"/>
          </w:divBdr>
        </w:div>
        <w:div w:id="557782245">
          <w:marLeft w:val="0"/>
          <w:marRight w:val="0"/>
          <w:marTop w:val="0"/>
          <w:marBottom w:val="0"/>
          <w:divBdr>
            <w:top w:val="none" w:sz="0" w:space="0" w:color="auto"/>
            <w:left w:val="none" w:sz="0" w:space="0" w:color="auto"/>
            <w:bottom w:val="none" w:sz="0" w:space="0" w:color="auto"/>
            <w:right w:val="none" w:sz="0" w:space="0" w:color="auto"/>
          </w:divBdr>
        </w:div>
        <w:div w:id="567424130">
          <w:marLeft w:val="0"/>
          <w:marRight w:val="0"/>
          <w:marTop w:val="0"/>
          <w:marBottom w:val="0"/>
          <w:divBdr>
            <w:top w:val="none" w:sz="0" w:space="0" w:color="auto"/>
            <w:left w:val="none" w:sz="0" w:space="0" w:color="auto"/>
            <w:bottom w:val="none" w:sz="0" w:space="0" w:color="auto"/>
            <w:right w:val="none" w:sz="0" w:space="0" w:color="auto"/>
          </w:divBdr>
        </w:div>
        <w:div w:id="579096136">
          <w:marLeft w:val="0"/>
          <w:marRight w:val="0"/>
          <w:marTop w:val="0"/>
          <w:marBottom w:val="0"/>
          <w:divBdr>
            <w:top w:val="none" w:sz="0" w:space="0" w:color="auto"/>
            <w:left w:val="none" w:sz="0" w:space="0" w:color="auto"/>
            <w:bottom w:val="none" w:sz="0" w:space="0" w:color="auto"/>
            <w:right w:val="none" w:sz="0" w:space="0" w:color="auto"/>
          </w:divBdr>
        </w:div>
        <w:div w:id="590745702">
          <w:marLeft w:val="0"/>
          <w:marRight w:val="0"/>
          <w:marTop w:val="0"/>
          <w:marBottom w:val="0"/>
          <w:divBdr>
            <w:top w:val="none" w:sz="0" w:space="0" w:color="auto"/>
            <w:left w:val="none" w:sz="0" w:space="0" w:color="auto"/>
            <w:bottom w:val="none" w:sz="0" w:space="0" w:color="auto"/>
            <w:right w:val="none" w:sz="0" w:space="0" w:color="auto"/>
          </w:divBdr>
        </w:div>
        <w:div w:id="591933839">
          <w:marLeft w:val="0"/>
          <w:marRight w:val="0"/>
          <w:marTop w:val="0"/>
          <w:marBottom w:val="0"/>
          <w:divBdr>
            <w:top w:val="none" w:sz="0" w:space="0" w:color="auto"/>
            <w:left w:val="none" w:sz="0" w:space="0" w:color="auto"/>
            <w:bottom w:val="none" w:sz="0" w:space="0" w:color="auto"/>
            <w:right w:val="none" w:sz="0" w:space="0" w:color="auto"/>
          </w:divBdr>
        </w:div>
        <w:div w:id="598828891">
          <w:marLeft w:val="0"/>
          <w:marRight w:val="0"/>
          <w:marTop w:val="0"/>
          <w:marBottom w:val="0"/>
          <w:divBdr>
            <w:top w:val="none" w:sz="0" w:space="0" w:color="auto"/>
            <w:left w:val="none" w:sz="0" w:space="0" w:color="auto"/>
            <w:bottom w:val="none" w:sz="0" w:space="0" w:color="auto"/>
            <w:right w:val="none" w:sz="0" w:space="0" w:color="auto"/>
          </w:divBdr>
        </w:div>
        <w:div w:id="600181904">
          <w:marLeft w:val="0"/>
          <w:marRight w:val="0"/>
          <w:marTop w:val="0"/>
          <w:marBottom w:val="0"/>
          <w:divBdr>
            <w:top w:val="none" w:sz="0" w:space="0" w:color="auto"/>
            <w:left w:val="none" w:sz="0" w:space="0" w:color="auto"/>
            <w:bottom w:val="none" w:sz="0" w:space="0" w:color="auto"/>
            <w:right w:val="none" w:sz="0" w:space="0" w:color="auto"/>
          </w:divBdr>
        </w:div>
        <w:div w:id="611322471">
          <w:marLeft w:val="0"/>
          <w:marRight w:val="0"/>
          <w:marTop w:val="0"/>
          <w:marBottom w:val="0"/>
          <w:divBdr>
            <w:top w:val="none" w:sz="0" w:space="0" w:color="auto"/>
            <w:left w:val="none" w:sz="0" w:space="0" w:color="auto"/>
            <w:bottom w:val="none" w:sz="0" w:space="0" w:color="auto"/>
            <w:right w:val="none" w:sz="0" w:space="0" w:color="auto"/>
          </w:divBdr>
        </w:div>
        <w:div w:id="613292366">
          <w:marLeft w:val="0"/>
          <w:marRight w:val="0"/>
          <w:marTop w:val="0"/>
          <w:marBottom w:val="0"/>
          <w:divBdr>
            <w:top w:val="none" w:sz="0" w:space="0" w:color="auto"/>
            <w:left w:val="none" w:sz="0" w:space="0" w:color="auto"/>
            <w:bottom w:val="none" w:sz="0" w:space="0" w:color="auto"/>
            <w:right w:val="none" w:sz="0" w:space="0" w:color="auto"/>
          </w:divBdr>
        </w:div>
        <w:div w:id="623341835">
          <w:marLeft w:val="0"/>
          <w:marRight w:val="0"/>
          <w:marTop w:val="0"/>
          <w:marBottom w:val="0"/>
          <w:divBdr>
            <w:top w:val="none" w:sz="0" w:space="0" w:color="auto"/>
            <w:left w:val="none" w:sz="0" w:space="0" w:color="auto"/>
            <w:bottom w:val="none" w:sz="0" w:space="0" w:color="auto"/>
            <w:right w:val="none" w:sz="0" w:space="0" w:color="auto"/>
          </w:divBdr>
        </w:div>
        <w:div w:id="630021669">
          <w:marLeft w:val="0"/>
          <w:marRight w:val="0"/>
          <w:marTop w:val="0"/>
          <w:marBottom w:val="0"/>
          <w:divBdr>
            <w:top w:val="none" w:sz="0" w:space="0" w:color="auto"/>
            <w:left w:val="none" w:sz="0" w:space="0" w:color="auto"/>
            <w:bottom w:val="none" w:sz="0" w:space="0" w:color="auto"/>
            <w:right w:val="none" w:sz="0" w:space="0" w:color="auto"/>
          </w:divBdr>
        </w:div>
        <w:div w:id="643051672">
          <w:marLeft w:val="0"/>
          <w:marRight w:val="0"/>
          <w:marTop w:val="0"/>
          <w:marBottom w:val="0"/>
          <w:divBdr>
            <w:top w:val="none" w:sz="0" w:space="0" w:color="auto"/>
            <w:left w:val="none" w:sz="0" w:space="0" w:color="auto"/>
            <w:bottom w:val="none" w:sz="0" w:space="0" w:color="auto"/>
            <w:right w:val="none" w:sz="0" w:space="0" w:color="auto"/>
          </w:divBdr>
        </w:div>
        <w:div w:id="657341910">
          <w:marLeft w:val="0"/>
          <w:marRight w:val="0"/>
          <w:marTop w:val="0"/>
          <w:marBottom w:val="0"/>
          <w:divBdr>
            <w:top w:val="none" w:sz="0" w:space="0" w:color="auto"/>
            <w:left w:val="none" w:sz="0" w:space="0" w:color="auto"/>
            <w:bottom w:val="none" w:sz="0" w:space="0" w:color="auto"/>
            <w:right w:val="none" w:sz="0" w:space="0" w:color="auto"/>
          </w:divBdr>
        </w:div>
        <w:div w:id="657851171">
          <w:marLeft w:val="0"/>
          <w:marRight w:val="0"/>
          <w:marTop w:val="0"/>
          <w:marBottom w:val="0"/>
          <w:divBdr>
            <w:top w:val="none" w:sz="0" w:space="0" w:color="auto"/>
            <w:left w:val="none" w:sz="0" w:space="0" w:color="auto"/>
            <w:bottom w:val="none" w:sz="0" w:space="0" w:color="auto"/>
            <w:right w:val="none" w:sz="0" w:space="0" w:color="auto"/>
          </w:divBdr>
        </w:div>
        <w:div w:id="664745487">
          <w:marLeft w:val="0"/>
          <w:marRight w:val="0"/>
          <w:marTop w:val="0"/>
          <w:marBottom w:val="0"/>
          <w:divBdr>
            <w:top w:val="none" w:sz="0" w:space="0" w:color="auto"/>
            <w:left w:val="none" w:sz="0" w:space="0" w:color="auto"/>
            <w:bottom w:val="none" w:sz="0" w:space="0" w:color="auto"/>
            <w:right w:val="none" w:sz="0" w:space="0" w:color="auto"/>
          </w:divBdr>
        </w:div>
        <w:div w:id="678042397">
          <w:marLeft w:val="0"/>
          <w:marRight w:val="0"/>
          <w:marTop w:val="0"/>
          <w:marBottom w:val="0"/>
          <w:divBdr>
            <w:top w:val="none" w:sz="0" w:space="0" w:color="auto"/>
            <w:left w:val="none" w:sz="0" w:space="0" w:color="auto"/>
            <w:bottom w:val="none" w:sz="0" w:space="0" w:color="auto"/>
            <w:right w:val="none" w:sz="0" w:space="0" w:color="auto"/>
          </w:divBdr>
        </w:div>
        <w:div w:id="681470509">
          <w:marLeft w:val="0"/>
          <w:marRight w:val="0"/>
          <w:marTop w:val="0"/>
          <w:marBottom w:val="0"/>
          <w:divBdr>
            <w:top w:val="none" w:sz="0" w:space="0" w:color="auto"/>
            <w:left w:val="none" w:sz="0" w:space="0" w:color="auto"/>
            <w:bottom w:val="none" w:sz="0" w:space="0" w:color="auto"/>
            <w:right w:val="none" w:sz="0" w:space="0" w:color="auto"/>
          </w:divBdr>
        </w:div>
        <w:div w:id="711265962">
          <w:marLeft w:val="0"/>
          <w:marRight w:val="0"/>
          <w:marTop w:val="0"/>
          <w:marBottom w:val="0"/>
          <w:divBdr>
            <w:top w:val="none" w:sz="0" w:space="0" w:color="auto"/>
            <w:left w:val="none" w:sz="0" w:space="0" w:color="auto"/>
            <w:bottom w:val="none" w:sz="0" w:space="0" w:color="auto"/>
            <w:right w:val="none" w:sz="0" w:space="0" w:color="auto"/>
          </w:divBdr>
        </w:div>
        <w:div w:id="725878781">
          <w:marLeft w:val="0"/>
          <w:marRight w:val="0"/>
          <w:marTop w:val="0"/>
          <w:marBottom w:val="0"/>
          <w:divBdr>
            <w:top w:val="none" w:sz="0" w:space="0" w:color="auto"/>
            <w:left w:val="none" w:sz="0" w:space="0" w:color="auto"/>
            <w:bottom w:val="none" w:sz="0" w:space="0" w:color="auto"/>
            <w:right w:val="none" w:sz="0" w:space="0" w:color="auto"/>
          </w:divBdr>
        </w:div>
        <w:div w:id="726074126">
          <w:marLeft w:val="0"/>
          <w:marRight w:val="0"/>
          <w:marTop w:val="0"/>
          <w:marBottom w:val="0"/>
          <w:divBdr>
            <w:top w:val="none" w:sz="0" w:space="0" w:color="auto"/>
            <w:left w:val="none" w:sz="0" w:space="0" w:color="auto"/>
            <w:bottom w:val="none" w:sz="0" w:space="0" w:color="auto"/>
            <w:right w:val="none" w:sz="0" w:space="0" w:color="auto"/>
          </w:divBdr>
        </w:div>
        <w:div w:id="729957600">
          <w:marLeft w:val="0"/>
          <w:marRight w:val="0"/>
          <w:marTop w:val="0"/>
          <w:marBottom w:val="0"/>
          <w:divBdr>
            <w:top w:val="none" w:sz="0" w:space="0" w:color="auto"/>
            <w:left w:val="none" w:sz="0" w:space="0" w:color="auto"/>
            <w:bottom w:val="none" w:sz="0" w:space="0" w:color="auto"/>
            <w:right w:val="none" w:sz="0" w:space="0" w:color="auto"/>
          </w:divBdr>
        </w:div>
        <w:div w:id="732823556">
          <w:marLeft w:val="0"/>
          <w:marRight w:val="0"/>
          <w:marTop w:val="0"/>
          <w:marBottom w:val="0"/>
          <w:divBdr>
            <w:top w:val="none" w:sz="0" w:space="0" w:color="auto"/>
            <w:left w:val="none" w:sz="0" w:space="0" w:color="auto"/>
            <w:bottom w:val="none" w:sz="0" w:space="0" w:color="auto"/>
            <w:right w:val="none" w:sz="0" w:space="0" w:color="auto"/>
          </w:divBdr>
        </w:div>
        <w:div w:id="736827003">
          <w:marLeft w:val="0"/>
          <w:marRight w:val="0"/>
          <w:marTop w:val="0"/>
          <w:marBottom w:val="0"/>
          <w:divBdr>
            <w:top w:val="none" w:sz="0" w:space="0" w:color="auto"/>
            <w:left w:val="none" w:sz="0" w:space="0" w:color="auto"/>
            <w:bottom w:val="none" w:sz="0" w:space="0" w:color="auto"/>
            <w:right w:val="none" w:sz="0" w:space="0" w:color="auto"/>
          </w:divBdr>
        </w:div>
        <w:div w:id="741876590">
          <w:marLeft w:val="0"/>
          <w:marRight w:val="0"/>
          <w:marTop w:val="0"/>
          <w:marBottom w:val="0"/>
          <w:divBdr>
            <w:top w:val="none" w:sz="0" w:space="0" w:color="auto"/>
            <w:left w:val="none" w:sz="0" w:space="0" w:color="auto"/>
            <w:bottom w:val="none" w:sz="0" w:space="0" w:color="auto"/>
            <w:right w:val="none" w:sz="0" w:space="0" w:color="auto"/>
          </w:divBdr>
        </w:div>
        <w:div w:id="744109835">
          <w:marLeft w:val="0"/>
          <w:marRight w:val="0"/>
          <w:marTop w:val="0"/>
          <w:marBottom w:val="0"/>
          <w:divBdr>
            <w:top w:val="none" w:sz="0" w:space="0" w:color="auto"/>
            <w:left w:val="none" w:sz="0" w:space="0" w:color="auto"/>
            <w:bottom w:val="none" w:sz="0" w:space="0" w:color="auto"/>
            <w:right w:val="none" w:sz="0" w:space="0" w:color="auto"/>
          </w:divBdr>
        </w:div>
        <w:div w:id="751245116">
          <w:marLeft w:val="0"/>
          <w:marRight w:val="0"/>
          <w:marTop w:val="0"/>
          <w:marBottom w:val="0"/>
          <w:divBdr>
            <w:top w:val="none" w:sz="0" w:space="0" w:color="auto"/>
            <w:left w:val="none" w:sz="0" w:space="0" w:color="auto"/>
            <w:bottom w:val="none" w:sz="0" w:space="0" w:color="auto"/>
            <w:right w:val="none" w:sz="0" w:space="0" w:color="auto"/>
          </w:divBdr>
        </w:div>
        <w:div w:id="756949632">
          <w:marLeft w:val="0"/>
          <w:marRight w:val="0"/>
          <w:marTop w:val="0"/>
          <w:marBottom w:val="0"/>
          <w:divBdr>
            <w:top w:val="none" w:sz="0" w:space="0" w:color="auto"/>
            <w:left w:val="none" w:sz="0" w:space="0" w:color="auto"/>
            <w:bottom w:val="none" w:sz="0" w:space="0" w:color="auto"/>
            <w:right w:val="none" w:sz="0" w:space="0" w:color="auto"/>
          </w:divBdr>
        </w:div>
        <w:div w:id="762411960">
          <w:marLeft w:val="0"/>
          <w:marRight w:val="0"/>
          <w:marTop w:val="0"/>
          <w:marBottom w:val="0"/>
          <w:divBdr>
            <w:top w:val="none" w:sz="0" w:space="0" w:color="auto"/>
            <w:left w:val="none" w:sz="0" w:space="0" w:color="auto"/>
            <w:bottom w:val="none" w:sz="0" w:space="0" w:color="auto"/>
            <w:right w:val="none" w:sz="0" w:space="0" w:color="auto"/>
          </w:divBdr>
        </w:div>
        <w:div w:id="765921420">
          <w:marLeft w:val="0"/>
          <w:marRight w:val="0"/>
          <w:marTop w:val="0"/>
          <w:marBottom w:val="0"/>
          <w:divBdr>
            <w:top w:val="none" w:sz="0" w:space="0" w:color="auto"/>
            <w:left w:val="none" w:sz="0" w:space="0" w:color="auto"/>
            <w:bottom w:val="none" w:sz="0" w:space="0" w:color="auto"/>
            <w:right w:val="none" w:sz="0" w:space="0" w:color="auto"/>
          </w:divBdr>
        </w:div>
        <w:div w:id="770005248">
          <w:marLeft w:val="0"/>
          <w:marRight w:val="0"/>
          <w:marTop w:val="0"/>
          <w:marBottom w:val="0"/>
          <w:divBdr>
            <w:top w:val="none" w:sz="0" w:space="0" w:color="auto"/>
            <w:left w:val="none" w:sz="0" w:space="0" w:color="auto"/>
            <w:bottom w:val="none" w:sz="0" w:space="0" w:color="auto"/>
            <w:right w:val="none" w:sz="0" w:space="0" w:color="auto"/>
          </w:divBdr>
        </w:div>
        <w:div w:id="776094522">
          <w:marLeft w:val="0"/>
          <w:marRight w:val="0"/>
          <w:marTop w:val="0"/>
          <w:marBottom w:val="0"/>
          <w:divBdr>
            <w:top w:val="none" w:sz="0" w:space="0" w:color="auto"/>
            <w:left w:val="none" w:sz="0" w:space="0" w:color="auto"/>
            <w:bottom w:val="none" w:sz="0" w:space="0" w:color="auto"/>
            <w:right w:val="none" w:sz="0" w:space="0" w:color="auto"/>
          </w:divBdr>
        </w:div>
        <w:div w:id="783816179">
          <w:marLeft w:val="0"/>
          <w:marRight w:val="0"/>
          <w:marTop w:val="0"/>
          <w:marBottom w:val="0"/>
          <w:divBdr>
            <w:top w:val="none" w:sz="0" w:space="0" w:color="auto"/>
            <w:left w:val="none" w:sz="0" w:space="0" w:color="auto"/>
            <w:bottom w:val="none" w:sz="0" w:space="0" w:color="auto"/>
            <w:right w:val="none" w:sz="0" w:space="0" w:color="auto"/>
          </w:divBdr>
        </w:div>
        <w:div w:id="799568664">
          <w:marLeft w:val="0"/>
          <w:marRight w:val="0"/>
          <w:marTop w:val="0"/>
          <w:marBottom w:val="0"/>
          <w:divBdr>
            <w:top w:val="none" w:sz="0" w:space="0" w:color="auto"/>
            <w:left w:val="none" w:sz="0" w:space="0" w:color="auto"/>
            <w:bottom w:val="none" w:sz="0" w:space="0" w:color="auto"/>
            <w:right w:val="none" w:sz="0" w:space="0" w:color="auto"/>
          </w:divBdr>
        </w:div>
        <w:div w:id="802968520">
          <w:marLeft w:val="0"/>
          <w:marRight w:val="0"/>
          <w:marTop w:val="0"/>
          <w:marBottom w:val="0"/>
          <w:divBdr>
            <w:top w:val="none" w:sz="0" w:space="0" w:color="auto"/>
            <w:left w:val="none" w:sz="0" w:space="0" w:color="auto"/>
            <w:bottom w:val="none" w:sz="0" w:space="0" w:color="auto"/>
            <w:right w:val="none" w:sz="0" w:space="0" w:color="auto"/>
          </w:divBdr>
        </w:div>
        <w:div w:id="803735398">
          <w:marLeft w:val="0"/>
          <w:marRight w:val="0"/>
          <w:marTop w:val="0"/>
          <w:marBottom w:val="0"/>
          <w:divBdr>
            <w:top w:val="none" w:sz="0" w:space="0" w:color="auto"/>
            <w:left w:val="none" w:sz="0" w:space="0" w:color="auto"/>
            <w:bottom w:val="none" w:sz="0" w:space="0" w:color="auto"/>
            <w:right w:val="none" w:sz="0" w:space="0" w:color="auto"/>
          </w:divBdr>
        </w:div>
        <w:div w:id="807279626">
          <w:marLeft w:val="0"/>
          <w:marRight w:val="0"/>
          <w:marTop w:val="0"/>
          <w:marBottom w:val="0"/>
          <w:divBdr>
            <w:top w:val="none" w:sz="0" w:space="0" w:color="auto"/>
            <w:left w:val="none" w:sz="0" w:space="0" w:color="auto"/>
            <w:bottom w:val="none" w:sz="0" w:space="0" w:color="auto"/>
            <w:right w:val="none" w:sz="0" w:space="0" w:color="auto"/>
          </w:divBdr>
        </w:div>
        <w:div w:id="834415939">
          <w:marLeft w:val="0"/>
          <w:marRight w:val="0"/>
          <w:marTop w:val="0"/>
          <w:marBottom w:val="0"/>
          <w:divBdr>
            <w:top w:val="none" w:sz="0" w:space="0" w:color="auto"/>
            <w:left w:val="none" w:sz="0" w:space="0" w:color="auto"/>
            <w:bottom w:val="none" w:sz="0" w:space="0" w:color="auto"/>
            <w:right w:val="none" w:sz="0" w:space="0" w:color="auto"/>
          </w:divBdr>
        </w:div>
        <w:div w:id="835264276">
          <w:marLeft w:val="0"/>
          <w:marRight w:val="0"/>
          <w:marTop w:val="0"/>
          <w:marBottom w:val="0"/>
          <w:divBdr>
            <w:top w:val="none" w:sz="0" w:space="0" w:color="auto"/>
            <w:left w:val="none" w:sz="0" w:space="0" w:color="auto"/>
            <w:bottom w:val="none" w:sz="0" w:space="0" w:color="auto"/>
            <w:right w:val="none" w:sz="0" w:space="0" w:color="auto"/>
          </w:divBdr>
        </w:div>
        <w:div w:id="846211440">
          <w:marLeft w:val="0"/>
          <w:marRight w:val="0"/>
          <w:marTop w:val="0"/>
          <w:marBottom w:val="0"/>
          <w:divBdr>
            <w:top w:val="none" w:sz="0" w:space="0" w:color="auto"/>
            <w:left w:val="none" w:sz="0" w:space="0" w:color="auto"/>
            <w:bottom w:val="none" w:sz="0" w:space="0" w:color="auto"/>
            <w:right w:val="none" w:sz="0" w:space="0" w:color="auto"/>
          </w:divBdr>
        </w:div>
        <w:div w:id="873037369">
          <w:marLeft w:val="0"/>
          <w:marRight w:val="0"/>
          <w:marTop w:val="0"/>
          <w:marBottom w:val="0"/>
          <w:divBdr>
            <w:top w:val="none" w:sz="0" w:space="0" w:color="auto"/>
            <w:left w:val="none" w:sz="0" w:space="0" w:color="auto"/>
            <w:bottom w:val="none" w:sz="0" w:space="0" w:color="auto"/>
            <w:right w:val="none" w:sz="0" w:space="0" w:color="auto"/>
          </w:divBdr>
        </w:div>
        <w:div w:id="896668142">
          <w:marLeft w:val="0"/>
          <w:marRight w:val="0"/>
          <w:marTop w:val="0"/>
          <w:marBottom w:val="0"/>
          <w:divBdr>
            <w:top w:val="none" w:sz="0" w:space="0" w:color="auto"/>
            <w:left w:val="none" w:sz="0" w:space="0" w:color="auto"/>
            <w:bottom w:val="none" w:sz="0" w:space="0" w:color="auto"/>
            <w:right w:val="none" w:sz="0" w:space="0" w:color="auto"/>
          </w:divBdr>
        </w:div>
        <w:div w:id="915745254">
          <w:marLeft w:val="0"/>
          <w:marRight w:val="0"/>
          <w:marTop w:val="0"/>
          <w:marBottom w:val="0"/>
          <w:divBdr>
            <w:top w:val="none" w:sz="0" w:space="0" w:color="auto"/>
            <w:left w:val="none" w:sz="0" w:space="0" w:color="auto"/>
            <w:bottom w:val="none" w:sz="0" w:space="0" w:color="auto"/>
            <w:right w:val="none" w:sz="0" w:space="0" w:color="auto"/>
          </w:divBdr>
        </w:div>
        <w:div w:id="930625428">
          <w:marLeft w:val="0"/>
          <w:marRight w:val="0"/>
          <w:marTop w:val="0"/>
          <w:marBottom w:val="0"/>
          <w:divBdr>
            <w:top w:val="none" w:sz="0" w:space="0" w:color="auto"/>
            <w:left w:val="none" w:sz="0" w:space="0" w:color="auto"/>
            <w:bottom w:val="none" w:sz="0" w:space="0" w:color="auto"/>
            <w:right w:val="none" w:sz="0" w:space="0" w:color="auto"/>
          </w:divBdr>
        </w:div>
        <w:div w:id="932007412">
          <w:marLeft w:val="0"/>
          <w:marRight w:val="0"/>
          <w:marTop w:val="0"/>
          <w:marBottom w:val="0"/>
          <w:divBdr>
            <w:top w:val="none" w:sz="0" w:space="0" w:color="auto"/>
            <w:left w:val="none" w:sz="0" w:space="0" w:color="auto"/>
            <w:bottom w:val="none" w:sz="0" w:space="0" w:color="auto"/>
            <w:right w:val="none" w:sz="0" w:space="0" w:color="auto"/>
          </w:divBdr>
        </w:div>
        <w:div w:id="936526043">
          <w:marLeft w:val="0"/>
          <w:marRight w:val="0"/>
          <w:marTop w:val="0"/>
          <w:marBottom w:val="0"/>
          <w:divBdr>
            <w:top w:val="none" w:sz="0" w:space="0" w:color="auto"/>
            <w:left w:val="none" w:sz="0" w:space="0" w:color="auto"/>
            <w:bottom w:val="none" w:sz="0" w:space="0" w:color="auto"/>
            <w:right w:val="none" w:sz="0" w:space="0" w:color="auto"/>
          </w:divBdr>
        </w:div>
        <w:div w:id="943653418">
          <w:marLeft w:val="0"/>
          <w:marRight w:val="0"/>
          <w:marTop w:val="0"/>
          <w:marBottom w:val="0"/>
          <w:divBdr>
            <w:top w:val="none" w:sz="0" w:space="0" w:color="auto"/>
            <w:left w:val="none" w:sz="0" w:space="0" w:color="auto"/>
            <w:bottom w:val="none" w:sz="0" w:space="0" w:color="auto"/>
            <w:right w:val="none" w:sz="0" w:space="0" w:color="auto"/>
          </w:divBdr>
        </w:div>
        <w:div w:id="949168959">
          <w:marLeft w:val="0"/>
          <w:marRight w:val="0"/>
          <w:marTop w:val="0"/>
          <w:marBottom w:val="0"/>
          <w:divBdr>
            <w:top w:val="none" w:sz="0" w:space="0" w:color="auto"/>
            <w:left w:val="none" w:sz="0" w:space="0" w:color="auto"/>
            <w:bottom w:val="none" w:sz="0" w:space="0" w:color="auto"/>
            <w:right w:val="none" w:sz="0" w:space="0" w:color="auto"/>
          </w:divBdr>
        </w:div>
        <w:div w:id="950161104">
          <w:marLeft w:val="0"/>
          <w:marRight w:val="0"/>
          <w:marTop w:val="0"/>
          <w:marBottom w:val="0"/>
          <w:divBdr>
            <w:top w:val="none" w:sz="0" w:space="0" w:color="auto"/>
            <w:left w:val="none" w:sz="0" w:space="0" w:color="auto"/>
            <w:bottom w:val="none" w:sz="0" w:space="0" w:color="auto"/>
            <w:right w:val="none" w:sz="0" w:space="0" w:color="auto"/>
          </w:divBdr>
        </w:div>
        <w:div w:id="985864188">
          <w:marLeft w:val="0"/>
          <w:marRight w:val="0"/>
          <w:marTop w:val="0"/>
          <w:marBottom w:val="0"/>
          <w:divBdr>
            <w:top w:val="none" w:sz="0" w:space="0" w:color="auto"/>
            <w:left w:val="none" w:sz="0" w:space="0" w:color="auto"/>
            <w:bottom w:val="none" w:sz="0" w:space="0" w:color="auto"/>
            <w:right w:val="none" w:sz="0" w:space="0" w:color="auto"/>
          </w:divBdr>
        </w:div>
        <w:div w:id="986130306">
          <w:marLeft w:val="0"/>
          <w:marRight w:val="0"/>
          <w:marTop w:val="0"/>
          <w:marBottom w:val="0"/>
          <w:divBdr>
            <w:top w:val="none" w:sz="0" w:space="0" w:color="auto"/>
            <w:left w:val="none" w:sz="0" w:space="0" w:color="auto"/>
            <w:bottom w:val="none" w:sz="0" w:space="0" w:color="auto"/>
            <w:right w:val="none" w:sz="0" w:space="0" w:color="auto"/>
          </w:divBdr>
        </w:div>
        <w:div w:id="988249294">
          <w:marLeft w:val="0"/>
          <w:marRight w:val="0"/>
          <w:marTop w:val="0"/>
          <w:marBottom w:val="0"/>
          <w:divBdr>
            <w:top w:val="none" w:sz="0" w:space="0" w:color="auto"/>
            <w:left w:val="none" w:sz="0" w:space="0" w:color="auto"/>
            <w:bottom w:val="none" w:sz="0" w:space="0" w:color="auto"/>
            <w:right w:val="none" w:sz="0" w:space="0" w:color="auto"/>
          </w:divBdr>
        </w:div>
        <w:div w:id="994339643">
          <w:marLeft w:val="0"/>
          <w:marRight w:val="0"/>
          <w:marTop w:val="0"/>
          <w:marBottom w:val="0"/>
          <w:divBdr>
            <w:top w:val="none" w:sz="0" w:space="0" w:color="auto"/>
            <w:left w:val="none" w:sz="0" w:space="0" w:color="auto"/>
            <w:bottom w:val="none" w:sz="0" w:space="0" w:color="auto"/>
            <w:right w:val="none" w:sz="0" w:space="0" w:color="auto"/>
          </w:divBdr>
        </w:div>
        <w:div w:id="998772088">
          <w:marLeft w:val="0"/>
          <w:marRight w:val="0"/>
          <w:marTop w:val="0"/>
          <w:marBottom w:val="0"/>
          <w:divBdr>
            <w:top w:val="none" w:sz="0" w:space="0" w:color="auto"/>
            <w:left w:val="none" w:sz="0" w:space="0" w:color="auto"/>
            <w:bottom w:val="none" w:sz="0" w:space="0" w:color="auto"/>
            <w:right w:val="none" w:sz="0" w:space="0" w:color="auto"/>
          </w:divBdr>
        </w:div>
        <w:div w:id="1006791378">
          <w:marLeft w:val="0"/>
          <w:marRight w:val="0"/>
          <w:marTop w:val="0"/>
          <w:marBottom w:val="0"/>
          <w:divBdr>
            <w:top w:val="none" w:sz="0" w:space="0" w:color="auto"/>
            <w:left w:val="none" w:sz="0" w:space="0" w:color="auto"/>
            <w:bottom w:val="none" w:sz="0" w:space="0" w:color="auto"/>
            <w:right w:val="none" w:sz="0" w:space="0" w:color="auto"/>
          </w:divBdr>
        </w:div>
        <w:div w:id="1024478159">
          <w:marLeft w:val="0"/>
          <w:marRight w:val="0"/>
          <w:marTop w:val="0"/>
          <w:marBottom w:val="0"/>
          <w:divBdr>
            <w:top w:val="none" w:sz="0" w:space="0" w:color="auto"/>
            <w:left w:val="none" w:sz="0" w:space="0" w:color="auto"/>
            <w:bottom w:val="none" w:sz="0" w:space="0" w:color="auto"/>
            <w:right w:val="none" w:sz="0" w:space="0" w:color="auto"/>
          </w:divBdr>
        </w:div>
        <w:div w:id="1026102105">
          <w:marLeft w:val="0"/>
          <w:marRight w:val="0"/>
          <w:marTop w:val="0"/>
          <w:marBottom w:val="0"/>
          <w:divBdr>
            <w:top w:val="none" w:sz="0" w:space="0" w:color="auto"/>
            <w:left w:val="none" w:sz="0" w:space="0" w:color="auto"/>
            <w:bottom w:val="none" w:sz="0" w:space="0" w:color="auto"/>
            <w:right w:val="none" w:sz="0" w:space="0" w:color="auto"/>
          </w:divBdr>
        </w:div>
        <w:div w:id="1035614711">
          <w:marLeft w:val="0"/>
          <w:marRight w:val="0"/>
          <w:marTop w:val="0"/>
          <w:marBottom w:val="0"/>
          <w:divBdr>
            <w:top w:val="none" w:sz="0" w:space="0" w:color="auto"/>
            <w:left w:val="none" w:sz="0" w:space="0" w:color="auto"/>
            <w:bottom w:val="none" w:sz="0" w:space="0" w:color="auto"/>
            <w:right w:val="none" w:sz="0" w:space="0" w:color="auto"/>
          </w:divBdr>
        </w:div>
        <w:div w:id="1054550675">
          <w:marLeft w:val="0"/>
          <w:marRight w:val="0"/>
          <w:marTop w:val="0"/>
          <w:marBottom w:val="0"/>
          <w:divBdr>
            <w:top w:val="none" w:sz="0" w:space="0" w:color="auto"/>
            <w:left w:val="none" w:sz="0" w:space="0" w:color="auto"/>
            <w:bottom w:val="none" w:sz="0" w:space="0" w:color="auto"/>
            <w:right w:val="none" w:sz="0" w:space="0" w:color="auto"/>
          </w:divBdr>
        </w:div>
        <w:div w:id="1056440499">
          <w:marLeft w:val="0"/>
          <w:marRight w:val="0"/>
          <w:marTop w:val="0"/>
          <w:marBottom w:val="0"/>
          <w:divBdr>
            <w:top w:val="none" w:sz="0" w:space="0" w:color="auto"/>
            <w:left w:val="none" w:sz="0" w:space="0" w:color="auto"/>
            <w:bottom w:val="none" w:sz="0" w:space="0" w:color="auto"/>
            <w:right w:val="none" w:sz="0" w:space="0" w:color="auto"/>
          </w:divBdr>
        </w:div>
        <w:div w:id="1060325525">
          <w:marLeft w:val="0"/>
          <w:marRight w:val="0"/>
          <w:marTop w:val="0"/>
          <w:marBottom w:val="0"/>
          <w:divBdr>
            <w:top w:val="none" w:sz="0" w:space="0" w:color="auto"/>
            <w:left w:val="none" w:sz="0" w:space="0" w:color="auto"/>
            <w:bottom w:val="none" w:sz="0" w:space="0" w:color="auto"/>
            <w:right w:val="none" w:sz="0" w:space="0" w:color="auto"/>
          </w:divBdr>
        </w:div>
        <w:div w:id="1061175040">
          <w:marLeft w:val="0"/>
          <w:marRight w:val="0"/>
          <w:marTop w:val="0"/>
          <w:marBottom w:val="0"/>
          <w:divBdr>
            <w:top w:val="none" w:sz="0" w:space="0" w:color="auto"/>
            <w:left w:val="none" w:sz="0" w:space="0" w:color="auto"/>
            <w:bottom w:val="none" w:sz="0" w:space="0" w:color="auto"/>
            <w:right w:val="none" w:sz="0" w:space="0" w:color="auto"/>
          </w:divBdr>
        </w:div>
        <w:div w:id="1100223467">
          <w:marLeft w:val="0"/>
          <w:marRight w:val="0"/>
          <w:marTop w:val="0"/>
          <w:marBottom w:val="0"/>
          <w:divBdr>
            <w:top w:val="none" w:sz="0" w:space="0" w:color="auto"/>
            <w:left w:val="none" w:sz="0" w:space="0" w:color="auto"/>
            <w:bottom w:val="none" w:sz="0" w:space="0" w:color="auto"/>
            <w:right w:val="none" w:sz="0" w:space="0" w:color="auto"/>
          </w:divBdr>
        </w:div>
        <w:div w:id="1101418973">
          <w:marLeft w:val="0"/>
          <w:marRight w:val="0"/>
          <w:marTop w:val="0"/>
          <w:marBottom w:val="0"/>
          <w:divBdr>
            <w:top w:val="none" w:sz="0" w:space="0" w:color="auto"/>
            <w:left w:val="none" w:sz="0" w:space="0" w:color="auto"/>
            <w:bottom w:val="none" w:sz="0" w:space="0" w:color="auto"/>
            <w:right w:val="none" w:sz="0" w:space="0" w:color="auto"/>
          </w:divBdr>
        </w:div>
        <w:div w:id="1108044754">
          <w:marLeft w:val="0"/>
          <w:marRight w:val="0"/>
          <w:marTop w:val="0"/>
          <w:marBottom w:val="0"/>
          <w:divBdr>
            <w:top w:val="none" w:sz="0" w:space="0" w:color="auto"/>
            <w:left w:val="none" w:sz="0" w:space="0" w:color="auto"/>
            <w:bottom w:val="none" w:sz="0" w:space="0" w:color="auto"/>
            <w:right w:val="none" w:sz="0" w:space="0" w:color="auto"/>
          </w:divBdr>
        </w:div>
        <w:div w:id="1109811348">
          <w:marLeft w:val="0"/>
          <w:marRight w:val="0"/>
          <w:marTop w:val="0"/>
          <w:marBottom w:val="0"/>
          <w:divBdr>
            <w:top w:val="none" w:sz="0" w:space="0" w:color="auto"/>
            <w:left w:val="none" w:sz="0" w:space="0" w:color="auto"/>
            <w:bottom w:val="none" w:sz="0" w:space="0" w:color="auto"/>
            <w:right w:val="none" w:sz="0" w:space="0" w:color="auto"/>
          </w:divBdr>
        </w:div>
        <w:div w:id="1110470954">
          <w:marLeft w:val="0"/>
          <w:marRight w:val="0"/>
          <w:marTop w:val="0"/>
          <w:marBottom w:val="0"/>
          <w:divBdr>
            <w:top w:val="none" w:sz="0" w:space="0" w:color="auto"/>
            <w:left w:val="none" w:sz="0" w:space="0" w:color="auto"/>
            <w:bottom w:val="none" w:sz="0" w:space="0" w:color="auto"/>
            <w:right w:val="none" w:sz="0" w:space="0" w:color="auto"/>
          </w:divBdr>
        </w:div>
        <w:div w:id="1122184854">
          <w:marLeft w:val="0"/>
          <w:marRight w:val="0"/>
          <w:marTop w:val="0"/>
          <w:marBottom w:val="0"/>
          <w:divBdr>
            <w:top w:val="none" w:sz="0" w:space="0" w:color="auto"/>
            <w:left w:val="none" w:sz="0" w:space="0" w:color="auto"/>
            <w:bottom w:val="none" w:sz="0" w:space="0" w:color="auto"/>
            <w:right w:val="none" w:sz="0" w:space="0" w:color="auto"/>
          </w:divBdr>
        </w:div>
        <w:div w:id="1144009722">
          <w:marLeft w:val="0"/>
          <w:marRight w:val="0"/>
          <w:marTop w:val="0"/>
          <w:marBottom w:val="0"/>
          <w:divBdr>
            <w:top w:val="none" w:sz="0" w:space="0" w:color="auto"/>
            <w:left w:val="none" w:sz="0" w:space="0" w:color="auto"/>
            <w:bottom w:val="none" w:sz="0" w:space="0" w:color="auto"/>
            <w:right w:val="none" w:sz="0" w:space="0" w:color="auto"/>
          </w:divBdr>
        </w:div>
        <w:div w:id="1146432615">
          <w:marLeft w:val="0"/>
          <w:marRight w:val="0"/>
          <w:marTop w:val="0"/>
          <w:marBottom w:val="0"/>
          <w:divBdr>
            <w:top w:val="none" w:sz="0" w:space="0" w:color="auto"/>
            <w:left w:val="none" w:sz="0" w:space="0" w:color="auto"/>
            <w:bottom w:val="none" w:sz="0" w:space="0" w:color="auto"/>
            <w:right w:val="none" w:sz="0" w:space="0" w:color="auto"/>
          </w:divBdr>
        </w:div>
        <w:div w:id="1146632228">
          <w:marLeft w:val="0"/>
          <w:marRight w:val="0"/>
          <w:marTop w:val="0"/>
          <w:marBottom w:val="0"/>
          <w:divBdr>
            <w:top w:val="none" w:sz="0" w:space="0" w:color="auto"/>
            <w:left w:val="none" w:sz="0" w:space="0" w:color="auto"/>
            <w:bottom w:val="none" w:sz="0" w:space="0" w:color="auto"/>
            <w:right w:val="none" w:sz="0" w:space="0" w:color="auto"/>
          </w:divBdr>
        </w:div>
        <w:div w:id="1154833747">
          <w:marLeft w:val="0"/>
          <w:marRight w:val="0"/>
          <w:marTop w:val="0"/>
          <w:marBottom w:val="0"/>
          <w:divBdr>
            <w:top w:val="none" w:sz="0" w:space="0" w:color="auto"/>
            <w:left w:val="none" w:sz="0" w:space="0" w:color="auto"/>
            <w:bottom w:val="none" w:sz="0" w:space="0" w:color="auto"/>
            <w:right w:val="none" w:sz="0" w:space="0" w:color="auto"/>
          </w:divBdr>
        </w:div>
        <w:div w:id="1162088026">
          <w:marLeft w:val="0"/>
          <w:marRight w:val="0"/>
          <w:marTop w:val="0"/>
          <w:marBottom w:val="0"/>
          <w:divBdr>
            <w:top w:val="none" w:sz="0" w:space="0" w:color="auto"/>
            <w:left w:val="none" w:sz="0" w:space="0" w:color="auto"/>
            <w:bottom w:val="none" w:sz="0" w:space="0" w:color="auto"/>
            <w:right w:val="none" w:sz="0" w:space="0" w:color="auto"/>
          </w:divBdr>
        </w:div>
        <w:div w:id="1174758844">
          <w:marLeft w:val="0"/>
          <w:marRight w:val="0"/>
          <w:marTop w:val="0"/>
          <w:marBottom w:val="0"/>
          <w:divBdr>
            <w:top w:val="none" w:sz="0" w:space="0" w:color="auto"/>
            <w:left w:val="none" w:sz="0" w:space="0" w:color="auto"/>
            <w:bottom w:val="none" w:sz="0" w:space="0" w:color="auto"/>
            <w:right w:val="none" w:sz="0" w:space="0" w:color="auto"/>
          </w:divBdr>
        </w:div>
        <w:div w:id="1175000783">
          <w:marLeft w:val="0"/>
          <w:marRight w:val="0"/>
          <w:marTop w:val="0"/>
          <w:marBottom w:val="0"/>
          <w:divBdr>
            <w:top w:val="none" w:sz="0" w:space="0" w:color="auto"/>
            <w:left w:val="none" w:sz="0" w:space="0" w:color="auto"/>
            <w:bottom w:val="none" w:sz="0" w:space="0" w:color="auto"/>
            <w:right w:val="none" w:sz="0" w:space="0" w:color="auto"/>
          </w:divBdr>
        </w:div>
        <w:div w:id="1177692445">
          <w:marLeft w:val="0"/>
          <w:marRight w:val="0"/>
          <w:marTop w:val="0"/>
          <w:marBottom w:val="0"/>
          <w:divBdr>
            <w:top w:val="none" w:sz="0" w:space="0" w:color="auto"/>
            <w:left w:val="none" w:sz="0" w:space="0" w:color="auto"/>
            <w:bottom w:val="none" w:sz="0" w:space="0" w:color="auto"/>
            <w:right w:val="none" w:sz="0" w:space="0" w:color="auto"/>
          </w:divBdr>
        </w:div>
        <w:div w:id="1183671263">
          <w:marLeft w:val="0"/>
          <w:marRight w:val="0"/>
          <w:marTop w:val="0"/>
          <w:marBottom w:val="0"/>
          <w:divBdr>
            <w:top w:val="none" w:sz="0" w:space="0" w:color="auto"/>
            <w:left w:val="none" w:sz="0" w:space="0" w:color="auto"/>
            <w:bottom w:val="none" w:sz="0" w:space="0" w:color="auto"/>
            <w:right w:val="none" w:sz="0" w:space="0" w:color="auto"/>
          </w:divBdr>
        </w:div>
        <w:div w:id="1191646519">
          <w:marLeft w:val="0"/>
          <w:marRight w:val="0"/>
          <w:marTop w:val="0"/>
          <w:marBottom w:val="0"/>
          <w:divBdr>
            <w:top w:val="none" w:sz="0" w:space="0" w:color="auto"/>
            <w:left w:val="none" w:sz="0" w:space="0" w:color="auto"/>
            <w:bottom w:val="none" w:sz="0" w:space="0" w:color="auto"/>
            <w:right w:val="none" w:sz="0" w:space="0" w:color="auto"/>
          </w:divBdr>
        </w:div>
        <w:div w:id="1196504701">
          <w:marLeft w:val="0"/>
          <w:marRight w:val="0"/>
          <w:marTop w:val="0"/>
          <w:marBottom w:val="0"/>
          <w:divBdr>
            <w:top w:val="none" w:sz="0" w:space="0" w:color="auto"/>
            <w:left w:val="none" w:sz="0" w:space="0" w:color="auto"/>
            <w:bottom w:val="none" w:sz="0" w:space="0" w:color="auto"/>
            <w:right w:val="none" w:sz="0" w:space="0" w:color="auto"/>
          </w:divBdr>
        </w:div>
        <w:div w:id="1218787573">
          <w:marLeft w:val="0"/>
          <w:marRight w:val="0"/>
          <w:marTop w:val="0"/>
          <w:marBottom w:val="0"/>
          <w:divBdr>
            <w:top w:val="none" w:sz="0" w:space="0" w:color="auto"/>
            <w:left w:val="none" w:sz="0" w:space="0" w:color="auto"/>
            <w:bottom w:val="none" w:sz="0" w:space="0" w:color="auto"/>
            <w:right w:val="none" w:sz="0" w:space="0" w:color="auto"/>
          </w:divBdr>
        </w:div>
        <w:div w:id="1219198674">
          <w:marLeft w:val="0"/>
          <w:marRight w:val="0"/>
          <w:marTop w:val="0"/>
          <w:marBottom w:val="0"/>
          <w:divBdr>
            <w:top w:val="none" w:sz="0" w:space="0" w:color="auto"/>
            <w:left w:val="none" w:sz="0" w:space="0" w:color="auto"/>
            <w:bottom w:val="none" w:sz="0" w:space="0" w:color="auto"/>
            <w:right w:val="none" w:sz="0" w:space="0" w:color="auto"/>
          </w:divBdr>
        </w:div>
        <w:div w:id="1223951959">
          <w:marLeft w:val="0"/>
          <w:marRight w:val="0"/>
          <w:marTop w:val="0"/>
          <w:marBottom w:val="0"/>
          <w:divBdr>
            <w:top w:val="none" w:sz="0" w:space="0" w:color="auto"/>
            <w:left w:val="none" w:sz="0" w:space="0" w:color="auto"/>
            <w:bottom w:val="none" w:sz="0" w:space="0" w:color="auto"/>
            <w:right w:val="none" w:sz="0" w:space="0" w:color="auto"/>
          </w:divBdr>
        </w:div>
        <w:div w:id="1228224122">
          <w:marLeft w:val="0"/>
          <w:marRight w:val="0"/>
          <w:marTop w:val="0"/>
          <w:marBottom w:val="0"/>
          <w:divBdr>
            <w:top w:val="none" w:sz="0" w:space="0" w:color="auto"/>
            <w:left w:val="none" w:sz="0" w:space="0" w:color="auto"/>
            <w:bottom w:val="none" w:sz="0" w:space="0" w:color="auto"/>
            <w:right w:val="none" w:sz="0" w:space="0" w:color="auto"/>
          </w:divBdr>
        </w:div>
        <w:div w:id="1239557204">
          <w:marLeft w:val="0"/>
          <w:marRight w:val="0"/>
          <w:marTop w:val="0"/>
          <w:marBottom w:val="0"/>
          <w:divBdr>
            <w:top w:val="none" w:sz="0" w:space="0" w:color="auto"/>
            <w:left w:val="none" w:sz="0" w:space="0" w:color="auto"/>
            <w:bottom w:val="none" w:sz="0" w:space="0" w:color="auto"/>
            <w:right w:val="none" w:sz="0" w:space="0" w:color="auto"/>
          </w:divBdr>
        </w:div>
        <w:div w:id="1241402748">
          <w:marLeft w:val="0"/>
          <w:marRight w:val="0"/>
          <w:marTop w:val="0"/>
          <w:marBottom w:val="0"/>
          <w:divBdr>
            <w:top w:val="none" w:sz="0" w:space="0" w:color="auto"/>
            <w:left w:val="none" w:sz="0" w:space="0" w:color="auto"/>
            <w:bottom w:val="none" w:sz="0" w:space="0" w:color="auto"/>
            <w:right w:val="none" w:sz="0" w:space="0" w:color="auto"/>
          </w:divBdr>
        </w:div>
        <w:div w:id="1244726363">
          <w:marLeft w:val="0"/>
          <w:marRight w:val="0"/>
          <w:marTop w:val="0"/>
          <w:marBottom w:val="0"/>
          <w:divBdr>
            <w:top w:val="none" w:sz="0" w:space="0" w:color="auto"/>
            <w:left w:val="none" w:sz="0" w:space="0" w:color="auto"/>
            <w:bottom w:val="none" w:sz="0" w:space="0" w:color="auto"/>
            <w:right w:val="none" w:sz="0" w:space="0" w:color="auto"/>
          </w:divBdr>
        </w:div>
        <w:div w:id="1256093845">
          <w:marLeft w:val="0"/>
          <w:marRight w:val="0"/>
          <w:marTop w:val="0"/>
          <w:marBottom w:val="0"/>
          <w:divBdr>
            <w:top w:val="none" w:sz="0" w:space="0" w:color="auto"/>
            <w:left w:val="none" w:sz="0" w:space="0" w:color="auto"/>
            <w:bottom w:val="none" w:sz="0" w:space="0" w:color="auto"/>
            <w:right w:val="none" w:sz="0" w:space="0" w:color="auto"/>
          </w:divBdr>
        </w:div>
        <w:div w:id="1264845967">
          <w:marLeft w:val="0"/>
          <w:marRight w:val="0"/>
          <w:marTop w:val="0"/>
          <w:marBottom w:val="0"/>
          <w:divBdr>
            <w:top w:val="none" w:sz="0" w:space="0" w:color="auto"/>
            <w:left w:val="none" w:sz="0" w:space="0" w:color="auto"/>
            <w:bottom w:val="none" w:sz="0" w:space="0" w:color="auto"/>
            <w:right w:val="none" w:sz="0" w:space="0" w:color="auto"/>
          </w:divBdr>
        </w:div>
        <w:div w:id="1318461508">
          <w:marLeft w:val="0"/>
          <w:marRight w:val="0"/>
          <w:marTop w:val="0"/>
          <w:marBottom w:val="0"/>
          <w:divBdr>
            <w:top w:val="none" w:sz="0" w:space="0" w:color="auto"/>
            <w:left w:val="none" w:sz="0" w:space="0" w:color="auto"/>
            <w:bottom w:val="none" w:sz="0" w:space="0" w:color="auto"/>
            <w:right w:val="none" w:sz="0" w:space="0" w:color="auto"/>
          </w:divBdr>
        </w:div>
        <w:div w:id="1332638238">
          <w:marLeft w:val="0"/>
          <w:marRight w:val="0"/>
          <w:marTop w:val="0"/>
          <w:marBottom w:val="0"/>
          <w:divBdr>
            <w:top w:val="none" w:sz="0" w:space="0" w:color="auto"/>
            <w:left w:val="none" w:sz="0" w:space="0" w:color="auto"/>
            <w:bottom w:val="none" w:sz="0" w:space="0" w:color="auto"/>
            <w:right w:val="none" w:sz="0" w:space="0" w:color="auto"/>
          </w:divBdr>
        </w:div>
        <w:div w:id="1333947189">
          <w:marLeft w:val="0"/>
          <w:marRight w:val="0"/>
          <w:marTop w:val="0"/>
          <w:marBottom w:val="0"/>
          <w:divBdr>
            <w:top w:val="none" w:sz="0" w:space="0" w:color="auto"/>
            <w:left w:val="none" w:sz="0" w:space="0" w:color="auto"/>
            <w:bottom w:val="none" w:sz="0" w:space="0" w:color="auto"/>
            <w:right w:val="none" w:sz="0" w:space="0" w:color="auto"/>
          </w:divBdr>
        </w:div>
        <w:div w:id="1336767617">
          <w:marLeft w:val="0"/>
          <w:marRight w:val="0"/>
          <w:marTop w:val="0"/>
          <w:marBottom w:val="0"/>
          <w:divBdr>
            <w:top w:val="none" w:sz="0" w:space="0" w:color="auto"/>
            <w:left w:val="none" w:sz="0" w:space="0" w:color="auto"/>
            <w:bottom w:val="none" w:sz="0" w:space="0" w:color="auto"/>
            <w:right w:val="none" w:sz="0" w:space="0" w:color="auto"/>
          </w:divBdr>
        </w:div>
        <w:div w:id="1346206915">
          <w:marLeft w:val="0"/>
          <w:marRight w:val="0"/>
          <w:marTop w:val="0"/>
          <w:marBottom w:val="0"/>
          <w:divBdr>
            <w:top w:val="none" w:sz="0" w:space="0" w:color="auto"/>
            <w:left w:val="none" w:sz="0" w:space="0" w:color="auto"/>
            <w:bottom w:val="none" w:sz="0" w:space="0" w:color="auto"/>
            <w:right w:val="none" w:sz="0" w:space="0" w:color="auto"/>
          </w:divBdr>
        </w:div>
        <w:div w:id="1355613592">
          <w:marLeft w:val="0"/>
          <w:marRight w:val="0"/>
          <w:marTop w:val="0"/>
          <w:marBottom w:val="0"/>
          <w:divBdr>
            <w:top w:val="none" w:sz="0" w:space="0" w:color="auto"/>
            <w:left w:val="none" w:sz="0" w:space="0" w:color="auto"/>
            <w:bottom w:val="none" w:sz="0" w:space="0" w:color="auto"/>
            <w:right w:val="none" w:sz="0" w:space="0" w:color="auto"/>
          </w:divBdr>
        </w:div>
        <w:div w:id="1355695166">
          <w:marLeft w:val="0"/>
          <w:marRight w:val="0"/>
          <w:marTop w:val="0"/>
          <w:marBottom w:val="0"/>
          <w:divBdr>
            <w:top w:val="none" w:sz="0" w:space="0" w:color="auto"/>
            <w:left w:val="none" w:sz="0" w:space="0" w:color="auto"/>
            <w:bottom w:val="none" w:sz="0" w:space="0" w:color="auto"/>
            <w:right w:val="none" w:sz="0" w:space="0" w:color="auto"/>
          </w:divBdr>
        </w:div>
        <w:div w:id="1360165018">
          <w:marLeft w:val="0"/>
          <w:marRight w:val="0"/>
          <w:marTop w:val="0"/>
          <w:marBottom w:val="0"/>
          <w:divBdr>
            <w:top w:val="none" w:sz="0" w:space="0" w:color="auto"/>
            <w:left w:val="none" w:sz="0" w:space="0" w:color="auto"/>
            <w:bottom w:val="none" w:sz="0" w:space="0" w:color="auto"/>
            <w:right w:val="none" w:sz="0" w:space="0" w:color="auto"/>
          </w:divBdr>
        </w:div>
        <w:div w:id="1362627525">
          <w:marLeft w:val="0"/>
          <w:marRight w:val="0"/>
          <w:marTop w:val="0"/>
          <w:marBottom w:val="0"/>
          <w:divBdr>
            <w:top w:val="none" w:sz="0" w:space="0" w:color="auto"/>
            <w:left w:val="none" w:sz="0" w:space="0" w:color="auto"/>
            <w:bottom w:val="none" w:sz="0" w:space="0" w:color="auto"/>
            <w:right w:val="none" w:sz="0" w:space="0" w:color="auto"/>
          </w:divBdr>
        </w:div>
        <w:div w:id="1364014466">
          <w:marLeft w:val="0"/>
          <w:marRight w:val="0"/>
          <w:marTop w:val="0"/>
          <w:marBottom w:val="0"/>
          <w:divBdr>
            <w:top w:val="none" w:sz="0" w:space="0" w:color="auto"/>
            <w:left w:val="none" w:sz="0" w:space="0" w:color="auto"/>
            <w:bottom w:val="none" w:sz="0" w:space="0" w:color="auto"/>
            <w:right w:val="none" w:sz="0" w:space="0" w:color="auto"/>
          </w:divBdr>
        </w:div>
        <w:div w:id="1364480649">
          <w:marLeft w:val="0"/>
          <w:marRight w:val="0"/>
          <w:marTop w:val="0"/>
          <w:marBottom w:val="0"/>
          <w:divBdr>
            <w:top w:val="none" w:sz="0" w:space="0" w:color="auto"/>
            <w:left w:val="none" w:sz="0" w:space="0" w:color="auto"/>
            <w:bottom w:val="none" w:sz="0" w:space="0" w:color="auto"/>
            <w:right w:val="none" w:sz="0" w:space="0" w:color="auto"/>
          </w:divBdr>
        </w:div>
        <w:div w:id="1383556622">
          <w:marLeft w:val="0"/>
          <w:marRight w:val="0"/>
          <w:marTop w:val="0"/>
          <w:marBottom w:val="0"/>
          <w:divBdr>
            <w:top w:val="none" w:sz="0" w:space="0" w:color="auto"/>
            <w:left w:val="none" w:sz="0" w:space="0" w:color="auto"/>
            <w:bottom w:val="none" w:sz="0" w:space="0" w:color="auto"/>
            <w:right w:val="none" w:sz="0" w:space="0" w:color="auto"/>
          </w:divBdr>
        </w:div>
        <w:div w:id="1402017776">
          <w:marLeft w:val="0"/>
          <w:marRight w:val="0"/>
          <w:marTop w:val="0"/>
          <w:marBottom w:val="0"/>
          <w:divBdr>
            <w:top w:val="none" w:sz="0" w:space="0" w:color="auto"/>
            <w:left w:val="none" w:sz="0" w:space="0" w:color="auto"/>
            <w:bottom w:val="none" w:sz="0" w:space="0" w:color="auto"/>
            <w:right w:val="none" w:sz="0" w:space="0" w:color="auto"/>
          </w:divBdr>
        </w:div>
        <w:div w:id="1432050825">
          <w:marLeft w:val="0"/>
          <w:marRight w:val="0"/>
          <w:marTop w:val="0"/>
          <w:marBottom w:val="0"/>
          <w:divBdr>
            <w:top w:val="none" w:sz="0" w:space="0" w:color="auto"/>
            <w:left w:val="none" w:sz="0" w:space="0" w:color="auto"/>
            <w:bottom w:val="none" w:sz="0" w:space="0" w:color="auto"/>
            <w:right w:val="none" w:sz="0" w:space="0" w:color="auto"/>
          </w:divBdr>
        </w:div>
        <w:div w:id="1454520873">
          <w:marLeft w:val="0"/>
          <w:marRight w:val="0"/>
          <w:marTop w:val="0"/>
          <w:marBottom w:val="0"/>
          <w:divBdr>
            <w:top w:val="none" w:sz="0" w:space="0" w:color="auto"/>
            <w:left w:val="none" w:sz="0" w:space="0" w:color="auto"/>
            <w:bottom w:val="none" w:sz="0" w:space="0" w:color="auto"/>
            <w:right w:val="none" w:sz="0" w:space="0" w:color="auto"/>
          </w:divBdr>
        </w:div>
        <w:div w:id="1466854602">
          <w:marLeft w:val="0"/>
          <w:marRight w:val="0"/>
          <w:marTop w:val="0"/>
          <w:marBottom w:val="0"/>
          <w:divBdr>
            <w:top w:val="none" w:sz="0" w:space="0" w:color="auto"/>
            <w:left w:val="none" w:sz="0" w:space="0" w:color="auto"/>
            <w:bottom w:val="none" w:sz="0" w:space="0" w:color="auto"/>
            <w:right w:val="none" w:sz="0" w:space="0" w:color="auto"/>
          </w:divBdr>
        </w:div>
        <w:div w:id="1472402332">
          <w:marLeft w:val="0"/>
          <w:marRight w:val="0"/>
          <w:marTop w:val="0"/>
          <w:marBottom w:val="0"/>
          <w:divBdr>
            <w:top w:val="none" w:sz="0" w:space="0" w:color="auto"/>
            <w:left w:val="none" w:sz="0" w:space="0" w:color="auto"/>
            <w:bottom w:val="none" w:sz="0" w:space="0" w:color="auto"/>
            <w:right w:val="none" w:sz="0" w:space="0" w:color="auto"/>
          </w:divBdr>
        </w:div>
        <w:div w:id="1483692636">
          <w:marLeft w:val="0"/>
          <w:marRight w:val="0"/>
          <w:marTop w:val="0"/>
          <w:marBottom w:val="0"/>
          <w:divBdr>
            <w:top w:val="none" w:sz="0" w:space="0" w:color="auto"/>
            <w:left w:val="none" w:sz="0" w:space="0" w:color="auto"/>
            <w:bottom w:val="none" w:sz="0" w:space="0" w:color="auto"/>
            <w:right w:val="none" w:sz="0" w:space="0" w:color="auto"/>
          </w:divBdr>
        </w:div>
        <w:div w:id="1484349520">
          <w:marLeft w:val="0"/>
          <w:marRight w:val="0"/>
          <w:marTop w:val="0"/>
          <w:marBottom w:val="0"/>
          <w:divBdr>
            <w:top w:val="none" w:sz="0" w:space="0" w:color="auto"/>
            <w:left w:val="none" w:sz="0" w:space="0" w:color="auto"/>
            <w:bottom w:val="none" w:sz="0" w:space="0" w:color="auto"/>
            <w:right w:val="none" w:sz="0" w:space="0" w:color="auto"/>
          </w:divBdr>
        </w:div>
        <w:div w:id="1486094774">
          <w:marLeft w:val="0"/>
          <w:marRight w:val="0"/>
          <w:marTop w:val="0"/>
          <w:marBottom w:val="0"/>
          <w:divBdr>
            <w:top w:val="none" w:sz="0" w:space="0" w:color="auto"/>
            <w:left w:val="none" w:sz="0" w:space="0" w:color="auto"/>
            <w:bottom w:val="none" w:sz="0" w:space="0" w:color="auto"/>
            <w:right w:val="none" w:sz="0" w:space="0" w:color="auto"/>
          </w:divBdr>
        </w:div>
        <w:div w:id="1497114009">
          <w:marLeft w:val="0"/>
          <w:marRight w:val="0"/>
          <w:marTop w:val="0"/>
          <w:marBottom w:val="0"/>
          <w:divBdr>
            <w:top w:val="none" w:sz="0" w:space="0" w:color="auto"/>
            <w:left w:val="none" w:sz="0" w:space="0" w:color="auto"/>
            <w:bottom w:val="none" w:sz="0" w:space="0" w:color="auto"/>
            <w:right w:val="none" w:sz="0" w:space="0" w:color="auto"/>
          </w:divBdr>
        </w:div>
        <w:div w:id="1506552539">
          <w:marLeft w:val="0"/>
          <w:marRight w:val="0"/>
          <w:marTop w:val="0"/>
          <w:marBottom w:val="0"/>
          <w:divBdr>
            <w:top w:val="none" w:sz="0" w:space="0" w:color="auto"/>
            <w:left w:val="none" w:sz="0" w:space="0" w:color="auto"/>
            <w:bottom w:val="none" w:sz="0" w:space="0" w:color="auto"/>
            <w:right w:val="none" w:sz="0" w:space="0" w:color="auto"/>
          </w:divBdr>
        </w:div>
        <w:div w:id="1507014745">
          <w:marLeft w:val="0"/>
          <w:marRight w:val="0"/>
          <w:marTop w:val="0"/>
          <w:marBottom w:val="0"/>
          <w:divBdr>
            <w:top w:val="none" w:sz="0" w:space="0" w:color="auto"/>
            <w:left w:val="none" w:sz="0" w:space="0" w:color="auto"/>
            <w:bottom w:val="none" w:sz="0" w:space="0" w:color="auto"/>
            <w:right w:val="none" w:sz="0" w:space="0" w:color="auto"/>
          </w:divBdr>
        </w:div>
        <w:div w:id="1509758181">
          <w:marLeft w:val="0"/>
          <w:marRight w:val="0"/>
          <w:marTop w:val="0"/>
          <w:marBottom w:val="0"/>
          <w:divBdr>
            <w:top w:val="none" w:sz="0" w:space="0" w:color="auto"/>
            <w:left w:val="none" w:sz="0" w:space="0" w:color="auto"/>
            <w:bottom w:val="none" w:sz="0" w:space="0" w:color="auto"/>
            <w:right w:val="none" w:sz="0" w:space="0" w:color="auto"/>
          </w:divBdr>
        </w:div>
        <w:div w:id="1515807489">
          <w:marLeft w:val="0"/>
          <w:marRight w:val="0"/>
          <w:marTop w:val="0"/>
          <w:marBottom w:val="0"/>
          <w:divBdr>
            <w:top w:val="none" w:sz="0" w:space="0" w:color="auto"/>
            <w:left w:val="none" w:sz="0" w:space="0" w:color="auto"/>
            <w:bottom w:val="none" w:sz="0" w:space="0" w:color="auto"/>
            <w:right w:val="none" w:sz="0" w:space="0" w:color="auto"/>
          </w:divBdr>
        </w:div>
        <w:div w:id="1535195946">
          <w:marLeft w:val="0"/>
          <w:marRight w:val="0"/>
          <w:marTop w:val="0"/>
          <w:marBottom w:val="0"/>
          <w:divBdr>
            <w:top w:val="none" w:sz="0" w:space="0" w:color="auto"/>
            <w:left w:val="none" w:sz="0" w:space="0" w:color="auto"/>
            <w:bottom w:val="none" w:sz="0" w:space="0" w:color="auto"/>
            <w:right w:val="none" w:sz="0" w:space="0" w:color="auto"/>
          </w:divBdr>
        </w:div>
        <w:div w:id="1550996413">
          <w:marLeft w:val="0"/>
          <w:marRight w:val="0"/>
          <w:marTop w:val="0"/>
          <w:marBottom w:val="0"/>
          <w:divBdr>
            <w:top w:val="none" w:sz="0" w:space="0" w:color="auto"/>
            <w:left w:val="none" w:sz="0" w:space="0" w:color="auto"/>
            <w:bottom w:val="none" w:sz="0" w:space="0" w:color="auto"/>
            <w:right w:val="none" w:sz="0" w:space="0" w:color="auto"/>
          </w:divBdr>
        </w:div>
        <w:div w:id="1566142136">
          <w:marLeft w:val="0"/>
          <w:marRight w:val="0"/>
          <w:marTop w:val="0"/>
          <w:marBottom w:val="0"/>
          <w:divBdr>
            <w:top w:val="none" w:sz="0" w:space="0" w:color="auto"/>
            <w:left w:val="none" w:sz="0" w:space="0" w:color="auto"/>
            <w:bottom w:val="none" w:sz="0" w:space="0" w:color="auto"/>
            <w:right w:val="none" w:sz="0" w:space="0" w:color="auto"/>
          </w:divBdr>
        </w:div>
        <w:div w:id="1567110072">
          <w:marLeft w:val="0"/>
          <w:marRight w:val="0"/>
          <w:marTop w:val="0"/>
          <w:marBottom w:val="0"/>
          <w:divBdr>
            <w:top w:val="none" w:sz="0" w:space="0" w:color="auto"/>
            <w:left w:val="none" w:sz="0" w:space="0" w:color="auto"/>
            <w:bottom w:val="none" w:sz="0" w:space="0" w:color="auto"/>
            <w:right w:val="none" w:sz="0" w:space="0" w:color="auto"/>
          </w:divBdr>
        </w:div>
        <w:div w:id="1571847507">
          <w:marLeft w:val="0"/>
          <w:marRight w:val="0"/>
          <w:marTop w:val="0"/>
          <w:marBottom w:val="0"/>
          <w:divBdr>
            <w:top w:val="none" w:sz="0" w:space="0" w:color="auto"/>
            <w:left w:val="none" w:sz="0" w:space="0" w:color="auto"/>
            <w:bottom w:val="none" w:sz="0" w:space="0" w:color="auto"/>
            <w:right w:val="none" w:sz="0" w:space="0" w:color="auto"/>
          </w:divBdr>
        </w:div>
        <w:div w:id="1573344852">
          <w:marLeft w:val="0"/>
          <w:marRight w:val="0"/>
          <w:marTop w:val="0"/>
          <w:marBottom w:val="0"/>
          <w:divBdr>
            <w:top w:val="none" w:sz="0" w:space="0" w:color="auto"/>
            <w:left w:val="none" w:sz="0" w:space="0" w:color="auto"/>
            <w:bottom w:val="none" w:sz="0" w:space="0" w:color="auto"/>
            <w:right w:val="none" w:sz="0" w:space="0" w:color="auto"/>
          </w:divBdr>
        </w:div>
        <w:div w:id="1574315824">
          <w:marLeft w:val="0"/>
          <w:marRight w:val="0"/>
          <w:marTop w:val="0"/>
          <w:marBottom w:val="0"/>
          <w:divBdr>
            <w:top w:val="none" w:sz="0" w:space="0" w:color="auto"/>
            <w:left w:val="none" w:sz="0" w:space="0" w:color="auto"/>
            <w:bottom w:val="none" w:sz="0" w:space="0" w:color="auto"/>
            <w:right w:val="none" w:sz="0" w:space="0" w:color="auto"/>
          </w:divBdr>
        </w:div>
        <w:div w:id="1584099436">
          <w:marLeft w:val="0"/>
          <w:marRight w:val="0"/>
          <w:marTop w:val="0"/>
          <w:marBottom w:val="0"/>
          <w:divBdr>
            <w:top w:val="none" w:sz="0" w:space="0" w:color="auto"/>
            <w:left w:val="none" w:sz="0" w:space="0" w:color="auto"/>
            <w:bottom w:val="none" w:sz="0" w:space="0" w:color="auto"/>
            <w:right w:val="none" w:sz="0" w:space="0" w:color="auto"/>
          </w:divBdr>
        </w:div>
        <w:div w:id="1592012095">
          <w:marLeft w:val="0"/>
          <w:marRight w:val="0"/>
          <w:marTop w:val="0"/>
          <w:marBottom w:val="0"/>
          <w:divBdr>
            <w:top w:val="none" w:sz="0" w:space="0" w:color="auto"/>
            <w:left w:val="none" w:sz="0" w:space="0" w:color="auto"/>
            <w:bottom w:val="none" w:sz="0" w:space="0" w:color="auto"/>
            <w:right w:val="none" w:sz="0" w:space="0" w:color="auto"/>
          </w:divBdr>
        </w:div>
        <w:div w:id="1600984767">
          <w:marLeft w:val="0"/>
          <w:marRight w:val="0"/>
          <w:marTop w:val="0"/>
          <w:marBottom w:val="0"/>
          <w:divBdr>
            <w:top w:val="none" w:sz="0" w:space="0" w:color="auto"/>
            <w:left w:val="none" w:sz="0" w:space="0" w:color="auto"/>
            <w:bottom w:val="none" w:sz="0" w:space="0" w:color="auto"/>
            <w:right w:val="none" w:sz="0" w:space="0" w:color="auto"/>
          </w:divBdr>
        </w:div>
        <w:div w:id="1604341806">
          <w:marLeft w:val="0"/>
          <w:marRight w:val="0"/>
          <w:marTop w:val="0"/>
          <w:marBottom w:val="0"/>
          <w:divBdr>
            <w:top w:val="none" w:sz="0" w:space="0" w:color="auto"/>
            <w:left w:val="none" w:sz="0" w:space="0" w:color="auto"/>
            <w:bottom w:val="none" w:sz="0" w:space="0" w:color="auto"/>
            <w:right w:val="none" w:sz="0" w:space="0" w:color="auto"/>
          </w:divBdr>
        </w:div>
        <w:div w:id="1610164616">
          <w:marLeft w:val="0"/>
          <w:marRight w:val="0"/>
          <w:marTop w:val="0"/>
          <w:marBottom w:val="0"/>
          <w:divBdr>
            <w:top w:val="none" w:sz="0" w:space="0" w:color="auto"/>
            <w:left w:val="none" w:sz="0" w:space="0" w:color="auto"/>
            <w:bottom w:val="none" w:sz="0" w:space="0" w:color="auto"/>
            <w:right w:val="none" w:sz="0" w:space="0" w:color="auto"/>
          </w:divBdr>
        </w:div>
        <w:div w:id="1633709988">
          <w:marLeft w:val="0"/>
          <w:marRight w:val="0"/>
          <w:marTop w:val="0"/>
          <w:marBottom w:val="0"/>
          <w:divBdr>
            <w:top w:val="none" w:sz="0" w:space="0" w:color="auto"/>
            <w:left w:val="none" w:sz="0" w:space="0" w:color="auto"/>
            <w:bottom w:val="none" w:sz="0" w:space="0" w:color="auto"/>
            <w:right w:val="none" w:sz="0" w:space="0" w:color="auto"/>
          </w:divBdr>
        </w:div>
        <w:div w:id="1649088570">
          <w:marLeft w:val="0"/>
          <w:marRight w:val="0"/>
          <w:marTop w:val="0"/>
          <w:marBottom w:val="0"/>
          <w:divBdr>
            <w:top w:val="none" w:sz="0" w:space="0" w:color="auto"/>
            <w:left w:val="none" w:sz="0" w:space="0" w:color="auto"/>
            <w:bottom w:val="none" w:sz="0" w:space="0" w:color="auto"/>
            <w:right w:val="none" w:sz="0" w:space="0" w:color="auto"/>
          </w:divBdr>
        </w:div>
        <w:div w:id="1656838769">
          <w:marLeft w:val="0"/>
          <w:marRight w:val="0"/>
          <w:marTop w:val="0"/>
          <w:marBottom w:val="0"/>
          <w:divBdr>
            <w:top w:val="none" w:sz="0" w:space="0" w:color="auto"/>
            <w:left w:val="none" w:sz="0" w:space="0" w:color="auto"/>
            <w:bottom w:val="none" w:sz="0" w:space="0" w:color="auto"/>
            <w:right w:val="none" w:sz="0" w:space="0" w:color="auto"/>
          </w:divBdr>
        </w:div>
        <w:div w:id="1663119744">
          <w:marLeft w:val="0"/>
          <w:marRight w:val="0"/>
          <w:marTop w:val="0"/>
          <w:marBottom w:val="0"/>
          <w:divBdr>
            <w:top w:val="none" w:sz="0" w:space="0" w:color="auto"/>
            <w:left w:val="none" w:sz="0" w:space="0" w:color="auto"/>
            <w:bottom w:val="none" w:sz="0" w:space="0" w:color="auto"/>
            <w:right w:val="none" w:sz="0" w:space="0" w:color="auto"/>
          </w:divBdr>
        </w:div>
        <w:div w:id="1666780765">
          <w:marLeft w:val="0"/>
          <w:marRight w:val="0"/>
          <w:marTop w:val="0"/>
          <w:marBottom w:val="0"/>
          <w:divBdr>
            <w:top w:val="none" w:sz="0" w:space="0" w:color="auto"/>
            <w:left w:val="none" w:sz="0" w:space="0" w:color="auto"/>
            <w:bottom w:val="none" w:sz="0" w:space="0" w:color="auto"/>
            <w:right w:val="none" w:sz="0" w:space="0" w:color="auto"/>
          </w:divBdr>
        </w:div>
        <w:div w:id="1669096545">
          <w:marLeft w:val="0"/>
          <w:marRight w:val="0"/>
          <w:marTop w:val="0"/>
          <w:marBottom w:val="0"/>
          <w:divBdr>
            <w:top w:val="none" w:sz="0" w:space="0" w:color="auto"/>
            <w:left w:val="none" w:sz="0" w:space="0" w:color="auto"/>
            <w:bottom w:val="none" w:sz="0" w:space="0" w:color="auto"/>
            <w:right w:val="none" w:sz="0" w:space="0" w:color="auto"/>
          </w:divBdr>
        </w:div>
        <w:div w:id="1670596665">
          <w:marLeft w:val="0"/>
          <w:marRight w:val="0"/>
          <w:marTop w:val="0"/>
          <w:marBottom w:val="0"/>
          <w:divBdr>
            <w:top w:val="none" w:sz="0" w:space="0" w:color="auto"/>
            <w:left w:val="none" w:sz="0" w:space="0" w:color="auto"/>
            <w:bottom w:val="none" w:sz="0" w:space="0" w:color="auto"/>
            <w:right w:val="none" w:sz="0" w:space="0" w:color="auto"/>
          </w:divBdr>
        </w:div>
        <w:div w:id="1675382175">
          <w:marLeft w:val="0"/>
          <w:marRight w:val="0"/>
          <w:marTop w:val="0"/>
          <w:marBottom w:val="0"/>
          <w:divBdr>
            <w:top w:val="none" w:sz="0" w:space="0" w:color="auto"/>
            <w:left w:val="none" w:sz="0" w:space="0" w:color="auto"/>
            <w:bottom w:val="none" w:sz="0" w:space="0" w:color="auto"/>
            <w:right w:val="none" w:sz="0" w:space="0" w:color="auto"/>
          </w:divBdr>
        </w:div>
        <w:div w:id="1682467870">
          <w:marLeft w:val="0"/>
          <w:marRight w:val="0"/>
          <w:marTop w:val="0"/>
          <w:marBottom w:val="0"/>
          <w:divBdr>
            <w:top w:val="none" w:sz="0" w:space="0" w:color="auto"/>
            <w:left w:val="none" w:sz="0" w:space="0" w:color="auto"/>
            <w:bottom w:val="none" w:sz="0" w:space="0" w:color="auto"/>
            <w:right w:val="none" w:sz="0" w:space="0" w:color="auto"/>
          </w:divBdr>
        </w:div>
        <w:div w:id="1691300709">
          <w:marLeft w:val="0"/>
          <w:marRight w:val="0"/>
          <w:marTop w:val="0"/>
          <w:marBottom w:val="0"/>
          <w:divBdr>
            <w:top w:val="none" w:sz="0" w:space="0" w:color="auto"/>
            <w:left w:val="none" w:sz="0" w:space="0" w:color="auto"/>
            <w:bottom w:val="none" w:sz="0" w:space="0" w:color="auto"/>
            <w:right w:val="none" w:sz="0" w:space="0" w:color="auto"/>
          </w:divBdr>
        </w:div>
        <w:div w:id="1691450725">
          <w:marLeft w:val="0"/>
          <w:marRight w:val="0"/>
          <w:marTop w:val="0"/>
          <w:marBottom w:val="0"/>
          <w:divBdr>
            <w:top w:val="none" w:sz="0" w:space="0" w:color="auto"/>
            <w:left w:val="none" w:sz="0" w:space="0" w:color="auto"/>
            <w:bottom w:val="none" w:sz="0" w:space="0" w:color="auto"/>
            <w:right w:val="none" w:sz="0" w:space="0" w:color="auto"/>
          </w:divBdr>
        </w:div>
        <w:div w:id="1700473570">
          <w:marLeft w:val="0"/>
          <w:marRight w:val="0"/>
          <w:marTop w:val="0"/>
          <w:marBottom w:val="0"/>
          <w:divBdr>
            <w:top w:val="none" w:sz="0" w:space="0" w:color="auto"/>
            <w:left w:val="none" w:sz="0" w:space="0" w:color="auto"/>
            <w:bottom w:val="none" w:sz="0" w:space="0" w:color="auto"/>
            <w:right w:val="none" w:sz="0" w:space="0" w:color="auto"/>
          </w:divBdr>
        </w:div>
        <w:div w:id="1703166269">
          <w:marLeft w:val="0"/>
          <w:marRight w:val="0"/>
          <w:marTop w:val="0"/>
          <w:marBottom w:val="0"/>
          <w:divBdr>
            <w:top w:val="none" w:sz="0" w:space="0" w:color="auto"/>
            <w:left w:val="none" w:sz="0" w:space="0" w:color="auto"/>
            <w:bottom w:val="none" w:sz="0" w:space="0" w:color="auto"/>
            <w:right w:val="none" w:sz="0" w:space="0" w:color="auto"/>
          </w:divBdr>
        </w:div>
        <w:div w:id="1733192168">
          <w:marLeft w:val="0"/>
          <w:marRight w:val="0"/>
          <w:marTop w:val="0"/>
          <w:marBottom w:val="0"/>
          <w:divBdr>
            <w:top w:val="none" w:sz="0" w:space="0" w:color="auto"/>
            <w:left w:val="none" w:sz="0" w:space="0" w:color="auto"/>
            <w:bottom w:val="none" w:sz="0" w:space="0" w:color="auto"/>
            <w:right w:val="none" w:sz="0" w:space="0" w:color="auto"/>
          </w:divBdr>
        </w:div>
        <w:div w:id="1733771638">
          <w:marLeft w:val="0"/>
          <w:marRight w:val="0"/>
          <w:marTop w:val="0"/>
          <w:marBottom w:val="0"/>
          <w:divBdr>
            <w:top w:val="none" w:sz="0" w:space="0" w:color="auto"/>
            <w:left w:val="none" w:sz="0" w:space="0" w:color="auto"/>
            <w:bottom w:val="none" w:sz="0" w:space="0" w:color="auto"/>
            <w:right w:val="none" w:sz="0" w:space="0" w:color="auto"/>
          </w:divBdr>
        </w:div>
        <w:div w:id="1742144047">
          <w:marLeft w:val="0"/>
          <w:marRight w:val="0"/>
          <w:marTop w:val="0"/>
          <w:marBottom w:val="0"/>
          <w:divBdr>
            <w:top w:val="none" w:sz="0" w:space="0" w:color="auto"/>
            <w:left w:val="none" w:sz="0" w:space="0" w:color="auto"/>
            <w:bottom w:val="none" w:sz="0" w:space="0" w:color="auto"/>
            <w:right w:val="none" w:sz="0" w:space="0" w:color="auto"/>
          </w:divBdr>
        </w:div>
        <w:div w:id="1746801084">
          <w:marLeft w:val="0"/>
          <w:marRight w:val="0"/>
          <w:marTop w:val="0"/>
          <w:marBottom w:val="0"/>
          <w:divBdr>
            <w:top w:val="none" w:sz="0" w:space="0" w:color="auto"/>
            <w:left w:val="none" w:sz="0" w:space="0" w:color="auto"/>
            <w:bottom w:val="none" w:sz="0" w:space="0" w:color="auto"/>
            <w:right w:val="none" w:sz="0" w:space="0" w:color="auto"/>
          </w:divBdr>
        </w:div>
        <w:div w:id="1759517663">
          <w:marLeft w:val="0"/>
          <w:marRight w:val="0"/>
          <w:marTop w:val="0"/>
          <w:marBottom w:val="0"/>
          <w:divBdr>
            <w:top w:val="none" w:sz="0" w:space="0" w:color="auto"/>
            <w:left w:val="none" w:sz="0" w:space="0" w:color="auto"/>
            <w:bottom w:val="none" w:sz="0" w:space="0" w:color="auto"/>
            <w:right w:val="none" w:sz="0" w:space="0" w:color="auto"/>
          </w:divBdr>
        </w:div>
        <w:div w:id="1764523659">
          <w:marLeft w:val="0"/>
          <w:marRight w:val="0"/>
          <w:marTop w:val="0"/>
          <w:marBottom w:val="0"/>
          <w:divBdr>
            <w:top w:val="none" w:sz="0" w:space="0" w:color="auto"/>
            <w:left w:val="none" w:sz="0" w:space="0" w:color="auto"/>
            <w:bottom w:val="none" w:sz="0" w:space="0" w:color="auto"/>
            <w:right w:val="none" w:sz="0" w:space="0" w:color="auto"/>
          </w:divBdr>
        </w:div>
        <w:div w:id="1773234056">
          <w:marLeft w:val="0"/>
          <w:marRight w:val="0"/>
          <w:marTop w:val="0"/>
          <w:marBottom w:val="0"/>
          <w:divBdr>
            <w:top w:val="none" w:sz="0" w:space="0" w:color="auto"/>
            <w:left w:val="none" w:sz="0" w:space="0" w:color="auto"/>
            <w:bottom w:val="none" w:sz="0" w:space="0" w:color="auto"/>
            <w:right w:val="none" w:sz="0" w:space="0" w:color="auto"/>
          </w:divBdr>
        </w:div>
        <w:div w:id="1777484187">
          <w:marLeft w:val="0"/>
          <w:marRight w:val="0"/>
          <w:marTop w:val="0"/>
          <w:marBottom w:val="0"/>
          <w:divBdr>
            <w:top w:val="none" w:sz="0" w:space="0" w:color="auto"/>
            <w:left w:val="none" w:sz="0" w:space="0" w:color="auto"/>
            <w:bottom w:val="none" w:sz="0" w:space="0" w:color="auto"/>
            <w:right w:val="none" w:sz="0" w:space="0" w:color="auto"/>
          </w:divBdr>
        </w:div>
        <w:div w:id="1787117875">
          <w:marLeft w:val="0"/>
          <w:marRight w:val="0"/>
          <w:marTop w:val="0"/>
          <w:marBottom w:val="0"/>
          <w:divBdr>
            <w:top w:val="none" w:sz="0" w:space="0" w:color="auto"/>
            <w:left w:val="none" w:sz="0" w:space="0" w:color="auto"/>
            <w:bottom w:val="none" w:sz="0" w:space="0" w:color="auto"/>
            <w:right w:val="none" w:sz="0" w:space="0" w:color="auto"/>
          </w:divBdr>
        </w:div>
        <w:div w:id="1793132927">
          <w:marLeft w:val="0"/>
          <w:marRight w:val="0"/>
          <w:marTop w:val="0"/>
          <w:marBottom w:val="0"/>
          <w:divBdr>
            <w:top w:val="none" w:sz="0" w:space="0" w:color="auto"/>
            <w:left w:val="none" w:sz="0" w:space="0" w:color="auto"/>
            <w:bottom w:val="none" w:sz="0" w:space="0" w:color="auto"/>
            <w:right w:val="none" w:sz="0" w:space="0" w:color="auto"/>
          </w:divBdr>
        </w:div>
        <w:div w:id="1798643760">
          <w:marLeft w:val="0"/>
          <w:marRight w:val="0"/>
          <w:marTop w:val="0"/>
          <w:marBottom w:val="0"/>
          <w:divBdr>
            <w:top w:val="none" w:sz="0" w:space="0" w:color="auto"/>
            <w:left w:val="none" w:sz="0" w:space="0" w:color="auto"/>
            <w:bottom w:val="none" w:sz="0" w:space="0" w:color="auto"/>
            <w:right w:val="none" w:sz="0" w:space="0" w:color="auto"/>
          </w:divBdr>
        </w:div>
        <w:div w:id="1801338170">
          <w:marLeft w:val="0"/>
          <w:marRight w:val="0"/>
          <w:marTop w:val="0"/>
          <w:marBottom w:val="0"/>
          <w:divBdr>
            <w:top w:val="none" w:sz="0" w:space="0" w:color="auto"/>
            <w:left w:val="none" w:sz="0" w:space="0" w:color="auto"/>
            <w:bottom w:val="none" w:sz="0" w:space="0" w:color="auto"/>
            <w:right w:val="none" w:sz="0" w:space="0" w:color="auto"/>
          </w:divBdr>
        </w:div>
        <w:div w:id="1801455995">
          <w:marLeft w:val="0"/>
          <w:marRight w:val="0"/>
          <w:marTop w:val="0"/>
          <w:marBottom w:val="0"/>
          <w:divBdr>
            <w:top w:val="none" w:sz="0" w:space="0" w:color="auto"/>
            <w:left w:val="none" w:sz="0" w:space="0" w:color="auto"/>
            <w:bottom w:val="none" w:sz="0" w:space="0" w:color="auto"/>
            <w:right w:val="none" w:sz="0" w:space="0" w:color="auto"/>
          </w:divBdr>
        </w:div>
        <w:div w:id="1805343814">
          <w:marLeft w:val="0"/>
          <w:marRight w:val="0"/>
          <w:marTop w:val="0"/>
          <w:marBottom w:val="0"/>
          <w:divBdr>
            <w:top w:val="none" w:sz="0" w:space="0" w:color="auto"/>
            <w:left w:val="none" w:sz="0" w:space="0" w:color="auto"/>
            <w:bottom w:val="none" w:sz="0" w:space="0" w:color="auto"/>
            <w:right w:val="none" w:sz="0" w:space="0" w:color="auto"/>
          </w:divBdr>
        </w:div>
        <w:div w:id="1811241661">
          <w:marLeft w:val="0"/>
          <w:marRight w:val="0"/>
          <w:marTop w:val="0"/>
          <w:marBottom w:val="0"/>
          <w:divBdr>
            <w:top w:val="none" w:sz="0" w:space="0" w:color="auto"/>
            <w:left w:val="none" w:sz="0" w:space="0" w:color="auto"/>
            <w:bottom w:val="none" w:sz="0" w:space="0" w:color="auto"/>
            <w:right w:val="none" w:sz="0" w:space="0" w:color="auto"/>
          </w:divBdr>
        </w:div>
        <w:div w:id="1818763346">
          <w:marLeft w:val="0"/>
          <w:marRight w:val="0"/>
          <w:marTop w:val="0"/>
          <w:marBottom w:val="0"/>
          <w:divBdr>
            <w:top w:val="none" w:sz="0" w:space="0" w:color="auto"/>
            <w:left w:val="none" w:sz="0" w:space="0" w:color="auto"/>
            <w:bottom w:val="none" w:sz="0" w:space="0" w:color="auto"/>
            <w:right w:val="none" w:sz="0" w:space="0" w:color="auto"/>
          </w:divBdr>
        </w:div>
        <w:div w:id="1825196539">
          <w:marLeft w:val="0"/>
          <w:marRight w:val="0"/>
          <w:marTop w:val="0"/>
          <w:marBottom w:val="0"/>
          <w:divBdr>
            <w:top w:val="none" w:sz="0" w:space="0" w:color="auto"/>
            <w:left w:val="none" w:sz="0" w:space="0" w:color="auto"/>
            <w:bottom w:val="none" w:sz="0" w:space="0" w:color="auto"/>
            <w:right w:val="none" w:sz="0" w:space="0" w:color="auto"/>
          </w:divBdr>
        </w:div>
        <w:div w:id="1831019355">
          <w:marLeft w:val="0"/>
          <w:marRight w:val="0"/>
          <w:marTop w:val="0"/>
          <w:marBottom w:val="0"/>
          <w:divBdr>
            <w:top w:val="none" w:sz="0" w:space="0" w:color="auto"/>
            <w:left w:val="none" w:sz="0" w:space="0" w:color="auto"/>
            <w:bottom w:val="none" w:sz="0" w:space="0" w:color="auto"/>
            <w:right w:val="none" w:sz="0" w:space="0" w:color="auto"/>
          </w:divBdr>
        </w:div>
        <w:div w:id="1832258618">
          <w:marLeft w:val="0"/>
          <w:marRight w:val="0"/>
          <w:marTop w:val="0"/>
          <w:marBottom w:val="0"/>
          <w:divBdr>
            <w:top w:val="none" w:sz="0" w:space="0" w:color="auto"/>
            <w:left w:val="none" w:sz="0" w:space="0" w:color="auto"/>
            <w:bottom w:val="none" w:sz="0" w:space="0" w:color="auto"/>
            <w:right w:val="none" w:sz="0" w:space="0" w:color="auto"/>
          </w:divBdr>
        </w:div>
        <w:div w:id="1851748637">
          <w:marLeft w:val="0"/>
          <w:marRight w:val="0"/>
          <w:marTop w:val="0"/>
          <w:marBottom w:val="0"/>
          <w:divBdr>
            <w:top w:val="none" w:sz="0" w:space="0" w:color="auto"/>
            <w:left w:val="none" w:sz="0" w:space="0" w:color="auto"/>
            <w:bottom w:val="none" w:sz="0" w:space="0" w:color="auto"/>
            <w:right w:val="none" w:sz="0" w:space="0" w:color="auto"/>
          </w:divBdr>
        </w:div>
        <w:div w:id="1863006663">
          <w:marLeft w:val="0"/>
          <w:marRight w:val="0"/>
          <w:marTop w:val="0"/>
          <w:marBottom w:val="0"/>
          <w:divBdr>
            <w:top w:val="none" w:sz="0" w:space="0" w:color="auto"/>
            <w:left w:val="none" w:sz="0" w:space="0" w:color="auto"/>
            <w:bottom w:val="none" w:sz="0" w:space="0" w:color="auto"/>
            <w:right w:val="none" w:sz="0" w:space="0" w:color="auto"/>
          </w:divBdr>
        </w:div>
        <w:div w:id="1873226974">
          <w:marLeft w:val="0"/>
          <w:marRight w:val="0"/>
          <w:marTop w:val="0"/>
          <w:marBottom w:val="0"/>
          <w:divBdr>
            <w:top w:val="none" w:sz="0" w:space="0" w:color="auto"/>
            <w:left w:val="none" w:sz="0" w:space="0" w:color="auto"/>
            <w:bottom w:val="none" w:sz="0" w:space="0" w:color="auto"/>
            <w:right w:val="none" w:sz="0" w:space="0" w:color="auto"/>
          </w:divBdr>
        </w:div>
        <w:div w:id="1875799844">
          <w:marLeft w:val="0"/>
          <w:marRight w:val="0"/>
          <w:marTop w:val="0"/>
          <w:marBottom w:val="0"/>
          <w:divBdr>
            <w:top w:val="none" w:sz="0" w:space="0" w:color="auto"/>
            <w:left w:val="none" w:sz="0" w:space="0" w:color="auto"/>
            <w:bottom w:val="none" w:sz="0" w:space="0" w:color="auto"/>
            <w:right w:val="none" w:sz="0" w:space="0" w:color="auto"/>
          </w:divBdr>
        </w:div>
        <w:div w:id="1880781154">
          <w:marLeft w:val="0"/>
          <w:marRight w:val="0"/>
          <w:marTop w:val="0"/>
          <w:marBottom w:val="0"/>
          <w:divBdr>
            <w:top w:val="none" w:sz="0" w:space="0" w:color="auto"/>
            <w:left w:val="none" w:sz="0" w:space="0" w:color="auto"/>
            <w:bottom w:val="none" w:sz="0" w:space="0" w:color="auto"/>
            <w:right w:val="none" w:sz="0" w:space="0" w:color="auto"/>
          </w:divBdr>
        </w:div>
        <w:div w:id="1887138973">
          <w:marLeft w:val="0"/>
          <w:marRight w:val="0"/>
          <w:marTop w:val="0"/>
          <w:marBottom w:val="0"/>
          <w:divBdr>
            <w:top w:val="none" w:sz="0" w:space="0" w:color="auto"/>
            <w:left w:val="none" w:sz="0" w:space="0" w:color="auto"/>
            <w:bottom w:val="none" w:sz="0" w:space="0" w:color="auto"/>
            <w:right w:val="none" w:sz="0" w:space="0" w:color="auto"/>
          </w:divBdr>
        </w:div>
        <w:div w:id="1894655622">
          <w:marLeft w:val="0"/>
          <w:marRight w:val="0"/>
          <w:marTop w:val="0"/>
          <w:marBottom w:val="0"/>
          <w:divBdr>
            <w:top w:val="none" w:sz="0" w:space="0" w:color="auto"/>
            <w:left w:val="none" w:sz="0" w:space="0" w:color="auto"/>
            <w:bottom w:val="none" w:sz="0" w:space="0" w:color="auto"/>
            <w:right w:val="none" w:sz="0" w:space="0" w:color="auto"/>
          </w:divBdr>
        </w:div>
        <w:div w:id="1918442980">
          <w:marLeft w:val="0"/>
          <w:marRight w:val="0"/>
          <w:marTop w:val="0"/>
          <w:marBottom w:val="0"/>
          <w:divBdr>
            <w:top w:val="none" w:sz="0" w:space="0" w:color="auto"/>
            <w:left w:val="none" w:sz="0" w:space="0" w:color="auto"/>
            <w:bottom w:val="none" w:sz="0" w:space="0" w:color="auto"/>
            <w:right w:val="none" w:sz="0" w:space="0" w:color="auto"/>
          </w:divBdr>
        </w:div>
        <w:div w:id="1920676493">
          <w:marLeft w:val="0"/>
          <w:marRight w:val="0"/>
          <w:marTop w:val="0"/>
          <w:marBottom w:val="0"/>
          <w:divBdr>
            <w:top w:val="none" w:sz="0" w:space="0" w:color="auto"/>
            <w:left w:val="none" w:sz="0" w:space="0" w:color="auto"/>
            <w:bottom w:val="none" w:sz="0" w:space="0" w:color="auto"/>
            <w:right w:val="none" w:sz="0" w:space="0" w:color="auto"/>
          </w:divBdr>
        </w:div>
        <w:div w:id="1927112575">
          <w:marLeft w:val="0"/>
          <w:marRight w:val="0"/>
          <w:marTop w:val="0"/>
          <w:marBottom w:val="0"/>
          <w:divBdr>
            <w:top w:val="none" w:sz="0" w:space="0" w:color="auto"/>
            <w:left w:val="none" w:sz="0" w:space="0" w:color="auto"/>
            <w:bottom w:val="none" w:sz="0" w:space="0" w:color="auto"/>
            <w:right w:val="none" w:sz="0" w:space="0" w:color="auto"/>
          </w:divBdr>
        </w:div>
        <w:div w:id="1930118174">
          <w:marLeft w:val="0"/>
          <w:marRight w:val="0"/>
          <w:marTop w:val="0"/>
          <w:marBottom w:val="0"/>
          <w:divBdr>
            <w:top w:val="none" w:sz="0" w:space="0" w:color="auto"/>
            <w:left w:val="none" w:sz="0" w:space="0" w:color="auto"/>
            <w:bottom w:val="none" w:sz="0" w:space="0" w:color="auto"/>
            <w:right w:val="none" w:sz="0" w:space="0" w:color="auto"/>
          </w:divBdr>
        </w:div>
        <w:div w:id="1953777183">
          <w:marLeft w:val="0"/>
          <w:marRight w:val="0"/>
          <w:marTop w:val="0"/>
          <w:marBottom w:val="0"/>
          <w:divBdr>
            <w:top w:val="none" w:sz="0" w:space="0" w:color="auto"/>
            <w:left w:val="none" w:sz="0" w:space="0" w:color="auto"/>
            <w:bottom w:val="none" w:sz="0" w:space="0" w:color="auto"/>
            <w:right w:val="none" w:sz="0" w:space="0" w:color="auto"/>
          </w:divBdr>
        </w:div>
        <w:div w:id="1963726772">
          <w:marLeft w:val="0"/>
          <w:marRight w:val="0"/>
          <w:marTop w:val="0"/>
          <w:marBottom w:val="0"/>
          <w:divBdr>
            <w:top w:val="none" w:sz="0" w:space="0" w:color="auto"/>
            <w:left w:val="none" w:sz="0" w:space="0" w:color="auto"/>
            <w:bottom w:val="none" w:sz="0" w:space="0" w:color="auto"/>
            <w:right w:val="none" w:sz="0" w:space="0" w:color="auto"/>
          </w:divBdr>
        </w:div>
        <w:div w:id="1972441025">
          <w:marLeft w:val="0"/>
          <w:marRight w:val="0"/>
          <w:marTop w:val="0"/>
          <w:marBottom w:val="0"/>
          <w:divBdr>
            <w:top w:val="none" w:sz="0" w:space="0" w:color="auto"/>
            <w:left w:val="none" w:sz="0" w:space="0" w:color="auto"/>
            <w:bottom w:val="none" w:sz="0" w:space="0" w:color="auto"/>
            <w:right w:val="none" w:sz="0" w:space="0" w:color="auto"/>
          </w:divBdr>
        </w:div>
        <w:div w:id="1972857718">
          <w:marLeft w:val="0"/>
          <w:marRight w:val="0"/>
          <w:marTop w:val="0"/>
          <w:marBottom w:val="0"/>
          <w:divBdr>
            <w:top w:val="none" w:sz="0" w:space="0" w:color="auto"/>
            <w:left w:val="none" w:sz="0" w:space="0" w:color="auto"/>
            <w:bottom w:val="none" w:sz="0" w:space="0" w:color="auto"/>
            <w:right w:val="none" w:sz="0" w:space="0" w:color="auto"/>
          </w:divBdr>
        </w:div>
        <w:div w:id="1983001699">
          <w:marLeft w:val="0"/>
          <w:marRight w:val="0"/>
          <w:marTop w:val="0"/>
          <w:marBottom w:val="0"/>
          <w:divBdr>
            <w:top w:val="none" w:sz="0" w:space="0" w:color="auto"/>
            <w:left w:val="none" w:sz="0" w:space="0" w:color="auto"/>
            <w:bottom w:val="none" w:sz="0" w:space="0" w:color="auto"/>
            <w:right w:val="none" w:sz="0" w:space="0" w:color="auto"/>
          </w:divBdr>
        </w:div>
        <w:div w:id="1983610819">
          <w:marLeft w:val="0"/>
          <w:marRight w:val="0"/>
          <w:marTop w:val="0"/>
          <w:marBottom w:val="0"/>
          <w:divBdr>
            <w:top w:val="none" w:sz="0" w:space="0" w:color="auto"/>
            <w:left w:val="none" w:sz="0" w:space="0" w:color="auto"/>
            <w:bottom w:val="none" w:sz="0" w:space="0" w:color="auto"/>
            <w:right w:val="none" w:sz="0" w:space="0" w:color="auto"/>
          </w:divBdr>
        </w:div>
        <w:div w:id="1983804971">
          <w:marLeft w:val="0"/>
          <w:marRight w:val="0"/>
          <w:marTop w:val="0"/>
          <w:marBottom w:val="0"/>
          <w:divBdr>
            <w:top w:val="none" w:sz="0" w:space="0" w:color="auto"/>
            <w:left w:val="none" w:sz="0" w:space="0" w:color="auto"/>
            <w:bottom w:val="none" w:sz="0" w:space="0" w:color="auto"/>
            <w:right w:val="none" w:sz="0" w:space="0" w:color="auto"/>
          </w:divBdr>
          <w:divsChild>
            <w:div w:id="13922827">
              <w:marLeft w:val="0"/>
              <w:marRight w:val="0"/>
              <w:marTop w:val="0"/>
              <w:marBottom w:val="0"/>
              <w:divBdr>
                <w:top w:val="none" w:sz="0" w:space="0" w:color="auto"/>
                <w:left w:val="none" w:sz="0" w:space="0" w:color="auto"/>
                <w:bottom w:val="none" w:sz="0" w:space="0" w:color="auto"/>
                <w:right w:val="none" w:sz="0" w:space="0" w:color="auto"/>
              </w:divBdr>
            </w:div>
            <w:div w:id="143662328">
              <w:marLeft w:val="0"/>
              <w:marRight w:val="0"/>
              <w:marTop w:val="0"/>
              <w:marBottom w:val="0"/>
              <w:divBdr>
                <w:top w:val="none" w:sz="0" w:space="0" w:color="auto"/>
                <w:left w:val="none" w:sz="0" w:space="0" w:color="auto"/>
                <w:bottom w:val="none" w:sz="0" w:space="0" w:color="auto"/>
                <w:right w:val="none" w:sz="0" w:space="0" w:color="auto"/>
              </w:divBdr>
            </w:div>
            <w:div w:id="150341413">
              <w:marLeft w:val="0"/>
              <w:marRight w:val="0"/>
              <w:marTop w:val="0"/>
              <w:marBottom w:val="0"/>
              <w:divBdr>
                <w:top w:val="none" w:sz="0" w:space="0" w:color="auto"/>
                <w:left w:val="none" w:sz="0" w:space="0" w:color="auto"/>
                <w:bottom w:val="none" w:sz="0" w:space="0" w:color="auto"/>
                <w:right w:val="none" w:sz="0" w:space="0" w:color="auto"/>
              </w:divBdr>
            </w:div>
            <w:div w:id="168563246">
              <w:marLeft w:val="0"/>
              <w:marRight w:val="0"/>
              <w:marTop w:val="0"/>
              <w:marBottom w:val="0"/>
              <w:divBdr>
                <w:top w:val="none" w:sz="0" w:space="0" w:color="auto"/>
                <w:left w:val="none" w:sz="0" w:space="0" w:color="auto"/>
                <w:bottom w:val="none" w:sz="0" w:space="0" w:color="auto"/>
                <w:right w:val="none" w:sz="0" w:space="0" w:color="auto"/>
              </w:divBdr>
            </w:div>
            <w:div w:id="175727460">
              <w:marLeft w:val="0"/>
              <w:marRight w:val="0"/>
              <w:marTop w:val="0"/>
              <w:marBottom w:val="0"/>
              <w:divBdr>
                <w:top w:val="none" w:sz="0" w:space="0" w:color="auto"/>
                <w:left w:val="none" w:sz="0" w:space="0" w:color="auto"/>
                <w:bottom w:val="none" w:sz="0" w:space="0" w:color="auto"/>
                <w:right w:val="none" w:sz="0" w:space="0" w:color="auto"/>
              </w:divBdr>
            </w:div>
            <w:div w:id="189497098">
              <w:marLeft w:val="0"/>
              <w:marRight w:val="0"/>
              <w:marTop w:val="0"/>
              <w:marBottom w:val="0"/>
              <w:divBdr>
                <w:top w:val="none" w:sz="0" w:space="0" w:color="auto"/>
                <w:left w:val="none" w:sz="0" w:space="0" w:color="auto"/>
                <w:bottom w:val="none" w:sz="0" w:space="0" w:color="auto"/>
                <w:right w:val="none" w:sz="0" w:space="0" w:color="auto"/>
              </w:divBdr>
            </w:div>
            <w:div w:id="202988314">
              <w:marLeft w:val="0"/>
              <w:marRight w:val="0"/>
              <w:marTop w:val="0"/>
              <w:marBottom w:val="0"/>
              <w:divBdr>
                <w:top w:val="none" w:sz="0" w:space="0" w:color="auto"/>
                <w:left w:val="none" w:sz="0" w:space="0" w:color="auto"/>
                <w:bottom w:val="none" w:sz="0" w:space="0" w:color="auto"/>
                <w:right w:val="none" w:sz="0" w:space="0" w:color="auto"/>
              </w:divBdr>
            </w:div>
            <w:div w:id="207228185">
              <w:marLeft w:val="0"/>
              <w:marRight w:val="0"/>
              <w:marTop w:val="0"/>
              <w:marBottom w:val="0"/>
              <w:divBdr>
                <w:top w:val="none" w:sz="0" w:space="0" w:color="auto"/>
                <w:left w:val="none" w:sz="0" w:space="0" w:color="auto"/>
                <w:bottom w:val="none" w:sz="0" w:space="0" w:color="auto"/>
                <w:right w:val="none" w:sz="0" w:space="0" w:color="auto"/>
              </w:divBdr>
            </w:div>
            <w:div w:id="207302880">
              <w:marLeft w:val="0"/>
              <w:marRight w:val="0"/>
              <w:marTop w:val="0"/>
              <w:marBottom w:val="0"/>
              <w:divBdr>
                <w:top w:val="none" w:sz="0" w:space="0" w:color="auto"/>
                <w:left w:val="none" w:sz="0" w:space="0" w:color="auto"/>
                <w:bottom w:val="none" w:sz="0" w:space="0" w:color="auto"/>
                <w:right w:val="none" w:sz="0" w:space="0" w:color="auto"/>
              </w:divBdr>
            </w:div>
            <w:div w:id="214438067">
              <w:marLeft w:val="0"/>
              <w:marRight w:val="0"/>
              <w:marTop w:val="0"/>
              <w:marBottom w:val="0"/>
              <w:divBdr>
                <w:top w:val="none" w:sz="0" w:space="0" w:color="auto"/>
                <w:left w:val="none" w:sz="0" w:space="0" w:color="auto"/>
                <w:bottom w:val="none" w:sz="0" w:space="0" w:color="auto"/>
                <w:right w:val="none" w:sz="0" w:space="0" w:color="auto"/>
              </w:divBdr>
            </w:div>
            <w:div w:id="228541571">
              <w:marLeft w:val="0"/>
              <w:marRight w:val="0"/>
              <w:marTop w:val="0"/>
              <w:marBottom w:val="0"/>
              <w:divBdr>
                <w:top w:val="none" w:sz="0" w:space="0" w:color="auto"/>
                <w:left w:val="none" w:sz="0" w:space="0" w:color="auto"/>
                <w:bottom w:val="none" w:sz="0" w:space="0" w:color="auto"/>
                <w:right w:val="none" w:sz="0" w:space="0" w:color="auto"/>
              </w:divBdr>
            </w:div>
            <w:div w:id="230122172">
              <w:marLeft w:val="0"/>
              <w:marRight w:val="0"/>
              <w:marTop w:val="0"/>
              <w:marBottom w:val="0"/>
              <w:divBdr>
                <w:top w:val="none" w:sz="0" w:space="0" w:color="auto"/>
                <w:left w:val="none" w:sz="0" w:space="0" w:color="auto"/>
                <w:bottom w:val="none" w:sz="0" w:space="0" w:color="auto"/>
                <w:right w:val="none" w:sz="0" w:space="0" w:color="auto"/>
              </w:divBdr>
            </w:div>
            <w:div w:id="240985961">
              <w:marLeft w:val="0"/>
              <w:marRight w:val="0"/>
              <w:marTop w:val="0"/>
              <w:marBottom w:val="0"/>
              <w:divBdr>
                <w:top w:val="none" w:sz="0" w:space="0" w:color="auto"/>
                <w:left w:val="none" w:sz="0" w:space="0" w:color="auto"/>
                <w:bottom w:val="none" w:sz="0" w:space="0" w:color="auto"/>
                <w:right w:val="none" w:sz="0" w:space="0" w:color="auto"/>
              </w:divBdr>
            </w:div>
            <w:div w:id="288559517">
              <w:marLeft w:val="0"/>
              <w:marRight w:val="0"/>
              <w:marTop w:val="0"/>
              <w:marBottom w:val="0"/>
              <w:divBdr>
                <w:top w:val="none" w:sz="0" w:space="0" w:color="auto"/>
                <w:left w:val="none" w:sz="0" w:space="0" w:color="auto"/>
                <w:bottom w:val="none" w:sz="0" w:space="0" w:color="auto"/>
                <w:right w:val="none" w:sz="0" w:space="0" w:color="auto"/>
              </w:divBdr>
            </w:div>
            <w:div w:id="313873798">
              <w:marLeft w:val="0"/>
              <w:marRight w:val="0"/>
              <w:marTop w:val="0"/>
              <w:marBottom w:val="0"/>
              <w:divBdr>
                <w:top w:val="none" w:sz="0" w:space="0" w:color="auto"/>
                <w:left w:val="none" w:sz="0" w:space="0" w:color="auto"/>
                <w:bottom w:val="none" w:sz="0" w:space="0" w:color="auto"/>
                <w:right w:val="none" w:sz="0" w:space="0" w:color="auto"/>
              </w:divBdr>
            </w:div>
            <w:div w:id="332732377">
              <w:marLeft w:val="0"/>
              <w:marRight w:val="0"/>
              <w:marTop w:val="0"/>
              <w:marBottom w:val="0"/>
              <w:divBdr>
                <w:top w:val="none" w:sz="0" w:space="0" w:color="auto"/>
                <w:left w:val="none" w:sz="0" w:space="0" w:color="auto"/>
                <w:bottom w:val="none" w:sz="0" w:space="0" w:color="auto"/>
                <w:right w:val="none" w:sz="0" w:space="0" w:color="auto"/>
              </w:divBdr>
            </w:div>
            <w:div w:id="354693448">
              <w:marLeft w:val="0"/>
              <w:marRight w:val="0"/>
              <w:marTop w:val="0"/>
              <w:marBottom w:val="0"/>
              <w:divBdr>
                <w:top w:val="none" w:sz="0" w:space="0" w:color="auto"/>
                <w:left w:val="none" w:sz="0" w:space="0" w:color="auto"/>
                <w:bottom w:val="none" w:sz="0" w:space="0" w:color="auto"/>
                <w:right w:val="none" w:sz="0" w:space="0" w:color="auto"/>
              </w:divBdr>
            </w:div>
            <w:div w:id="365908462">
              <w:marLeft w:val="0"/>
              <w:marRight w:val="0"/>
              <w:marTop w:val="0"/>
              <w:marBottom w:val="0"/>
              <w:divBdr>
                <w:top w:val="none" w:sz="0" w:space="0" w:color="auto"/>
                <w:left w:val="none" w:sz="0" w:space="0" w:color="auto"/>
                <w:bottom w:val="none" w:sz="0" w:space="0" w:color="auto"/>
                <w:right w:val="none" w:sz="0" w:space="0" w:color="auto"/>
              </w:divBdr>
            </w:div>
            <w:div w:id="371996590">
              <w:marLeft w:val="0"/>
              <w:marRight w:val="0"/>
              <w:marTop w:val="0"/>
              <w:marBottom w:val="0"/>
              <w:divBdr>
                <w:top w:val="none" w:sz="0" w:space="0" w:color="auto"/>
                <w:left w:val="none" w:sz="0" w:space="0" w:color="auto"/>
                <w:bottom w:val="none" w:sz="0" w:space="0" w:color="auto"/>
                <w:right w:val="none" w:sz="0" w:space="0" w:color="auto"/>
              </w:divBdr>
            </w:div>
            <w:div w:id="394091609">
              <w:marLeft w:val="0"/>
              <w:marRight w:val="0"/>
              <w:marTop w:val="0"/>
              <w:marBottom w:val="0"/>
              <w:divBdr>
                <w:top w:val="none" w:sz="0" w:space="0" w:color="auto"/>
                <w:left w:val="none" w:sz="0" w:space="0" w:color="auto"/>
                <w:bottom w:val="none" w:sz="0" w:space="0" w:color="auto"/>
                <w:right w:val="none" w:sz="0" w:space="0" w:color="auto"/>
              </w:divBdr>
            </w:div>
            <w:div w:id="414329745">
              <w:marLeft w:val="0"/>
              <w:marRight w:val="0"/>
              <w:marTop w:val="0"/>
              <w:marBottom w:val="0"/>
              <w:divBdr>
                <w:top w:val="none" w:sz="0" w:space="0" w:color="auto"/>
                <w:left w:val="none" w:sz="0" w:space="0" w:color="auto"/>
                <w:bottom w:val="none" w:sz="0" w:space="0" w:color="auto"/>
                <w:right w:val="none" w:sz="0" w:space="0" w:color="auto"/>
              </w:divBdr>
            </w:div>
            <w:div w:id="462963351">
              <w:marLeft w:val="0"/>
              <w:marRight w:val="0"/>
              <w:marTop w:val="0"/>
              <w:marBottom w:val="0"/>
              <w:divBdr>
                <w:top w:val="none" w:sz="0" w:space="0" w:color="auto"/>
                <w:left w:val="none" w:sz="0" w:space="0" w:color="auto"/>
                <w:bottom w:val="none" w:sz="0" w:space="0" w:color="auto"/>
                <w:right w:val="none" w:sz="0" w:space="0" w:color="auto"/>
              </w:divBdr>
            </w:div>
            <w:div w:id="471945897">
              <w:marLeft w:val="0"/>
              <w:marRight w:val="0"/>
              <w:marTop w:val="0"/>
              <w:marBottom w:val="0"/>
              <w:divBdr>
                <w:top w:val="none" w:sz="0" w:space="0" w:color="auto"/>
                <w:left w:val="none" w:sz="0" w:space="0" w:color="auto"/>
                <w:bottom w:val="none" w:sz="0" w:space="0" w:color="auto"/>
                <w:right w:val="none" w:sz="0" w:space="0" w:color="auto"/>
              </w:divBdr>
            </w:div>
            <w:div w:id="514392088">
              <w:marLeft w:val="0"/>
              <w:marRight w:val="0"/>
              <w:marTop w:val="0"/>
              <w:marBottom w:val="0"/>
              <w:divBdr>
                <w:top w:val="none" w:sz="0" w:space="0" w:color="auto"/>
                <w:left w:val="none" w:sz="0" w:space="0" w:color="auto"/>
                <w:bottom w:val="none" w:sz="0" w:space="0" w:color="auto"/>
                <w:right w:val="none" w:sz="0" w:space="0" w:color="auto"/>
              </w:divBdr>
            </w:div>
            <w:div w:id="519323259">
              <w:marLeft w:val="0"/>
              <w:marRight w:val="0"/>
              <w:marTop w:val="0"/>
              <w:marBottom w:val="0"/>
              <w:divBdr>
                <w:top w:val="none" w:sz="0" w:space="0" w:color="auto"/>
                <w:left w:val="none" w:sz="0" w:space="0" w:color="auto"/>
                <w:bottom w:val="none" w:sz="0" w:space="0" w:color="auto"/>
                <w:right w:val="none" w:sz="0" w:space="0" w:color="auto"/>
              </w:divBdr>
            </w:div>
            <w:div w:id="530143101">
              <w:marLeft w:val="0"/>
              <w:marRight w:val="0"/>
              <w:marTop w:val="0"/>
              <w:marBottom w:val="0"/>
              <w:divBdr>
                <w:top w:val="none" w:sz="0" w:space="0" w:color="auto"/>
                <w:left w:val="none" w:sz="0" w:space="0" w:color="auto"/>
                <w:bottom w:val="none" w:sz="0" w:space="0" w:color="auto"/>
                <w:right w:val="none" w:sz="0" w:space="0" w:color="auto"/>
              </w:divBdr>
            </w:div>
            <w:div w:id="547572936">
              <w:marLeft w:val="0"/>
              <w:marRight w:val="0"/>
              <w:marTop w:val="0"/>
              <w:marBottom w:val="0"/>
              <w:divBdr>
                <w:top w:val="none" w:sz="0" w:space="0" w:color="auto"/>
                <w:left w:val="none" w:sz="0" w:space="0" w:color="auto"/>
                <w:bottom w:val="none" w:sz="0" w:space="0" w:color="auto"/>
                <w:right w:val="none" w:sz="0" w:space="0" w:color="auto"/>
              </w:divBdr>
            </w:div>
            <w:div w:id="553389608">
              <w:marLeft w:val="0"/>
              <w:marRight w:val="0"/>
              <w:marTop w:val="0"/>
              <w:marBottom w:val="0"/>
              <w:divBdr>
                <w:top w:val="none" w:sz="0" w:space="0" w:color="auto"/>
                <w:left w:val="none" w:sz="0" w:space="0" w:color="auto"/>
                <w:bottom w:val="none" w:sz="0" w:space="0" w:color="auto"/>
                <w:right w:val="none" w:sz="0" w:space="0" w:color="auto"/>
              </w:divBdr>
            </w:div>
            <w:div w:id="580406035">
              <w:marLeft w:val="0"/>
              <w:marRight w:val="0"/>
              <w:marTop w:val="0"/>
              <w:marBottom w:val="0"/>
              <w:divBdr>
                <w:top w:val="none" w:sz="0" w:space="0" w:color="auto"/>
                <w:left w:val="none" w:sz="0" w:space="0" w:color="auto"/>
                <w:bottom w:val="none" w:sz="0" w:space="0" w:color="auto"/>
                <w:right w:val="none" w:sz="0" w:space="0" w:color="auto"/>
              </w:divBdr>
            </w:div>
            <w:div w:id="610282084">
              <w:marLeft w:val="0"/>
              <w:marRight w:val="0"/>
              <w:marTop w:val="0"/>
              <w:marBottom w:val="0"/>
              <w:divBdr>
                <w:top w:val="none" w:sz="0" w:space="0" w:color="auto"/>
                <w:left w:val="none" w:sz="0" w:space="0" w:color="auto"/>
                <w:bottom w:val="none" w:sz="0" w:space="0" w:color="auto"/>
                <w:right w:val="none" w:sz="0" w:space="0" w:color="auto"/>
              </w:divBdr>
            </w:div>
            <w:div w:id="623929211">
              <w:marLeft w:val="0"/>
              <w:marRight w:val="0"/>
              <w:marTop w:val="0"/>
              <w:marBottom w:val="0"/>
              <w:divBdr>
                <w:top w:val="none" w:sz="0" w:space="0" w:color="auto"/>
                <w:left w:val="none" w:sz="0" w:space="0" w:color="auto"/>
                <w:bottom w:val="none" w:sz="0" w:space="0" w:color="auto"/>
                <w:right w:val="none" w:sz="0" w:space="0" w:color="auto"/>
              </w:divBdr>
            </w:div>
            <w:div w:id="626930395">
              <w:marLeft w:val="0"/>
              <w:marRight w:val="0"/>
              <w:marTop w:val="0"/>
              <w:marBottom w:val="0"/>
              <w:divBdr>
                <w:top w:val="none" w:sz="0" w:space="0" w:color="auto"/>
                <w:left w:val="none" w:sz="0" w:space="0" w:color="auto"/>
                <w:bottom w:val="none" w:sz="0" w:space="0" w:color="auto"/>
                <w:right w:val="none" w:sz="0" w:space="0" w:color="auto"/>
              </w:divBdr>
            </w:div>
            <w:div w:id="650519679">
              <w:marLeft w:val="0"/>
              <w:marRight w:val="0"/>
              <w:marTop w:val="0"/>
              <w:marBottom w:val="0"/>
              <w:divBdr>
                <w:top w:val="none" w:sz="0" w:space="0" w:color="auto"/>
                <w:left w:val="none" w:sz="0" w:space="0" w:color="auto"/>
                <w:bottom w:val="none" w:sz="0" w:space="0" w:color="auto"/>
                <w:right w:val="none" w:sz="0" w:space="0" w:color="auto"/>
              </w:divBdr>
            </w:div>
            <w:div w:id="654842616">
              <w:marLeft w:val="0"/>
              <w:marRight w:val="0"/>
              <w:marTop w:val="0"/>
              <w:marBottom w:val="0"/>
              <w:divBdr>
                <w:top w:val="none" w:sz="0" w:space="0" w:color="auto"/>
                <w:left w:val="none" w:sz="0" w:space="0" w:color="auto"/>
                <w:bottom w:val="none" w:sz="0" w:space="0" w:color="auto"/>
                <w:right w:val="none" w:sz="0" w:space="0" w:color="auto"/>
              </w:divBdr>
            </w:div>
            <w:div w:id="690955283">
              <w:marLeft w:val="0"/>
              <w:marRight w:val="0"/>
              <w:marTop w:val="0"/>
              <w:marBottom w:val="0"/>
              <w:divBdr>
                <w:top w:val="none" w:sz="0" w:space="0" w:color="auto"/>
                <w:left w:val="none" w:sz="0" w:space="0" w:color="auto"/>
                <w:bottom w:val="none" w:sz="0" w:space="0" w:color="auto"/>
                <w:right w:val="none" w:sz="0" w:space="0" w:color="auto"/>
              </w:divBdr>
            </w:div>
            <w:div w:id="696194884">
              <w:marLeft w:val="0"/>
              <w:marRight w:val="0"/>
              <w:marTop w:val="0"/>
              <w:marBottom w:val="0"/>
              <w:divBdr>
                <w:top w:val="none" w:sz="0" w:space="0" w:color="auto"/>
                <w:left w:val="none" w:sz="0" w:space="0" w:color="auto"/>
                <w:bottom w:val="none" w:sz="0" w:space="0" w:color="auto"/>
                <w:right w:val="none" w:sz="0" w:space="0" w:color="auto"/>
              </w:divBdr>
            </w:div>
            <w:div w:id="730927210">
              <w:marLeft w:val="0"/>
              <w:marRight w:val="0"/>
              <w:marTop w:val="0"/>
              <w:marBottom w:val="0"/>
              <w:divBdr>
                <w:top w:val="none" w:sz="0" w:space="0" w:color="auto"/>
                <w:left w:val="none" w:sz="0" w:space="0" w:color="auto"/>
                <w:bottom w:val="none" w:sz="0" w:space="0" w:color="auto"/>
                <w:right w:val="none" w:sz="0" w:space="0" w:color="auto"/>
              </w:divBdr>
            </w:div>
            <w:div w:id="745884315">
              <w:marLeft w:val="0"/>
              <w:marRight w:val="0"/>
              <w:marTop w:val="0"/>
              <w:marBottom w:val="0"/>
              <w:divBdr>
                <w:top w:val="none" w:sz="0" w:space="0" w:color="auto"/>
                <w:left w:val="none" w:sz="0" w:space="0" w:color="auto"/>
                <w:bottom w:val="none" w:sz="0" w:space="0" w:color="auto"/>
                <w:right w:val="none" w:sz="0" w:space="0" w:color="auto"/>
              </w:divBdr>
            </w:div>
            <w:div w:id="772476594">
              <w:marLeft w:val="0"/>
              <w:marRight w:val="0"/>
              <w:marTop w:val="0"/>
              <w:marBottom w:val="0"/>
              <w:divBdr>
                <w:top w:val="none" w:sz="0" w:space="0" w:color="auto"/>
                <w:left w:val="none" w:sz="0" w:space="0" w:color="auto"/>
                <w:bottom w:val="none" w:sz="0" w:space="0" w:color="auto"/>
                <w:right w:val="none" w:sz="0" w:space="0" w:color="auto"/>
              </w:divBdr>
            </w:div>
            <w:div w:id="774516185">
              <w:marLeft w:val="0"/>
              <w:marRight w:val="0"/>
              <w:marTop w:val="0"/>
              <w:marBottom w:val="0"/>
              <w:divBdr>
                <w:top w:val="none" w:sz="0" w:space="0" w:color="auto"/>
                <w:left w:val="none" w:sz="0" w:space="0" w:color="auto"/>
                <w:bottom w:val="none" w:sz="0" w:space="0" w:color="auto"/>
                <w:right w:val="none" w:sz="0" w:space="0" w:color="auto"/>
              </w:divBdr>
            </w:div>
            <w:div w:id="778452958">
              <w:marLeft w:val="0"/>
              <w:marRight w:val="0"/>
              <w:marTop w:val="0"/>
              <w:marBottom w:val="0"/>
              <w:divBdr>
                <w:top w:val="none" w:sz="0" w:space="0" w:color="auto"/>
                <w:left w:val="none" w:sz="0" w:space="0" w:color="auto"/>
                <w:bottom w:val="none" w:sz="0" w:space="0" w:color="auto"/>
                <w:right w:val="none" w:sz="0" w:space="0" w:color="auto"/>
              </w:divBdr>
            </w:div>
            <w:div w:id="867834480">
              <w:marLeft w:val="0"/>
              <w:marRight w:val="0"/>
              <w:marTop w:val="0"/>
              <w:marBottom w:val="0"/>
              <w:divBdr>
                <w:top w:val="none" w:sz="0" w:space="0" w:color="auto"/>
                <w:left w:val="none" w:sz="0" w:space="0" w:color="auto"/>
                <w:bottom w:val="none" w:sz="0" w:space="0" w:color="auto"/>
                <w:right w:val="none" w:sz="0" w:space="0" w:color="auto"/>
              </w:divBdr>
            </w:div>
            <w:div w:id="934483466">
              <w:marLeft w:val="0"/>
              <w:marRight w:val="0"/>
              <w:marTop w:val="0"/>
              <w:marBottom w:val="0"/>
              <w:divBdr>
                <w:top w:val="none" w:sz="0" w:space="0" w:color="auto"/>
                <w:left w:val="none" w:sz="0" w:space="0" w:color="auto"/>
                <w:bottom w:val="none" w:sz="0" w:space="0" w:color="auto"/>
                <w:right w:val="none" w:sz="0" w:space="0" w:color="auto"/>
              </w:divBdr>
            </w:div>
            <w:div w:id="939215939">
              <w:marLeft w:val="0"/>
              <w:marRight w:val="0"/>
              <w:marTop w:val="0"/>
              <w:marBottom w:val="0"/>
              <w:divBdr>
                <w:top w:val="none" w:sz="0" w:space="0" w:color="auto"/>
                <w:left w:val="none" w:sz="0" w:space="0" w:color="auto"/>
                <w:bottom w:val="none" w:sz="0" w:space="0" w:color="auto"/>
                <w:right w:val="none" w:sz="0" w:space="0" w:color="auto"/>
              </w:divBdr>
            </w:div>
            <w:div w:id="954946092">
              <w:marLeft w:val="0"/>
              <w:marRight w:val="0"/>
              <w:marTop w:val="0"/>
              <w:marBottom w:val="0"/>
              <w:divBdr>
                <w:top w:val="none" w:sz="0" w:space="0" w:color="auto"/>
                <w:left w:val="none" w:sz="0" w:space="0" w:color="auto"/>
                <w:bottom w:val="none" w:sz="0" w:space="0" w:color="auto"/>
                <w:right w:val="none" w:sz="0" w:space="0" w:color="auto"/>
              </w:divBdr>
            </w:div>
            <w:div w:id="960570545">
              <w:marLeft w:val="0"/>
              <w:marRight w:val="0"/>
              <w:marTop w:val="0"/>
              <w:marBottom w:val="0"/>
              <w:divBdr>
                <w:top w:val="none" w:sz="0" w:space="0" w:color="auto"/>
                <w:left w:val="none" w:sz="0" w:space="0" w:color="auto"/>
                <w:bottom w:val="none" w:sz="0" w:space="0" w:color="auto"/>
                <w:right w:val="none" w:sz="0" w:space="0" w:color="auto"/>
              </w:divBdr>
            </w:div>
            <w:div w:id="960693099">
              <w:marLeft w:val="0"/>
              <w:marRight w:val="0"/>
              <w:marTop w:val="0"/>
              <w:marBottom w:val="0"/>
              <w:divBdr>
                <w:top w:val="none" w:sz="0" w:space="0" w:color="auto"/>
                <w:left w:val="none" w:sz="0" w:space="0" w:color="auto"/>
                <w:bottom w:val="none" w:sz="0" w:space="0" w:color="auto"/>
                <w:right w:val="none" w:sz="0" w:space="0" w:color="auto"/>
              </w:divBdr>
            </w:div>
            <w:div w:id="962342679">
              <w:marLeft w:val="0"/>
              <w:marRight w:val="0"/>
              <w:marTop w:val="0"/>
              <w:marBottom w:val="0"/>
              <w:divBdr>
                <w:top w:val="none" w:sz="0" w:space="0" w:color="auto"/>
                <w:left w:val="none" w:sz="0" w:space="0" w:color="auto"/>
                <w:bottom w:val="none" w:sz="0" w:space="0" w:color="auto"/>
                <w:right w:val="none" w:sz="0" w:space="0" w:color="auto"/>
              </w:divBdr>
            </w:div>
            <w:div w:id="970596761">
              <w:marLeft w:val="0"/>
              <w:marRight w:val="0"/>
              <w:marTop w:val="0"/>
              <w:marBottom w:val="0"/>
              <w:divBdr>
                <w:top w:val="none" w:sz="0" w:space="0" w:color="auto"/>
                <w:left w:val="none" w:sz="0" w:space="0" w:color="auto"/>
                <w:bottom w:val="none" w:sz="0" w:space="0" w:color="auto"/>
                <w:right w:val="none" w:sz="0" w:space="0" w:color="auto"/>
              </w:divBdr>
            </w:div>
            <w:div w:id="974142696">
              <w:marLeft w:val="0"/>
              <w:marRight w:val="0"/>
              <w:marTop w:val="0"/>
              <w:marBottom w:val="0"/>
              <w:divBdr>
                <w:top w:val="none" w:sz="0" w:space="0" w:color="auto"/>
                <w:left w:val="none" w:sz="0" w:space="0" w:color="auto"/>
                <w:bottom w:val="none" w:sz="0" w:space="0" w:color="auto"/>
                <w:right w:val="none" w:sz="0" w:space="0" w:color="auto"/>
              </w:divBdr>
            </w:div>
            <w:div w:id="997459817">
              <w:marLeft w:val="0"/>
              <w:marRight w:val="0"/>
              <w:marTop w:val="0"/>
              <w:marBottom w:val="0"/>
              <w:divBdr>
                <w:top w:val="none" w:sz="0" w:space="0" w:color="auto"/>
                <w:left w:val="none" w:sz="0" w:space="0" w:color="auto"/>
                <w:bottom w:val="none" w:sz="0" w:space="0" w:color="auto"/>
                <w:right w:val="none" w:sz="0" w:space="0" w:color="auto"/>
              </w:divBdr>
            </w:div>
            <w:div w:id="1024743720">
              <w:marLeft w:val="0"/>
              <w:marRight w:val="0"/>
              <w:marTop w:val="0"/>
              <w:marBottom w:val="0"/>
              <w:divBdr>
                <w:top w:val="none" w:sz="0" w:space="0" w:color="auto"/>
                <w:left w:val="none" w:sz="0" w:space="0" w:color="auto"/>
                <w:bottom w:val="none" w:sz="0" w:space="0" w:color="auto"/>
                <w:right w:val="none" w:sz="0" w:space="0" w:color="auto"/>
              </w:divBdr>
            </w:div>
            <w:div w:id="1046415889">
              <w:marLeft w:val="0"/>
              <w:marRight w:val="0"/>
              <w:marTop w:val="0"/>
              <w:marBottom w:val="0"/>
              <w:divBdr>
                <w:top w:val="none" w:sz="0" w:space="0" w:color="auto"/>
                <w:left w:val="none" w:sz="0" w:space="0" w:color="auto"/>
                <w:bottom w:val="none" w:sz="0" w:space="0" w:color="auto"/>
                <w:right w:val="none" w:sz="0" w:space="0" w:color="auto"/>
              </w:divBdr>
            </w:div>
            <w:div w:id="1048800161">
              <w:marLeft w:val="0"/>
              <w:marRight w:val="0"/>
              <w:marTop w:val="0"/>
              <w:marBottom w:val="0"/>
              <w:divBdr>
                <w:top w:val="none" w:sz="0" w:space="0" w:color="auto"/>
                <w:left w:val="none" w:sz="0" w:space="0" w:color="auto"/>
                <w:bottom w:val="none" w:sz="0" w:space="0" w:color="auto"/>
                <w:right w:val="none" w:sz="0" w:space="0" w:color="auto"/>
              </w:divBdr>
            </w:div>
            <w:div w:id="1066227808">
              <w:marLeft w:val="0"/>
              <w:marRight w:val="0"/>
              <w:marTop w:val="0"/>
              <w:marBottom w:val="0"/>
              <w:divBdr>
                <w:top w:val="none" w:sz="0" w:space="0" w:color="auto"/>
                <w:left w:val="none" w:sz="0" w:space="0" w:color="auto"/>
                <w:bottom w:val="none" w:sz="0" w:space="0" w:color="auto"/>
                <w:right w:val="none" w:sz="0" w:space="0" w:color="auto"/>
              </w:divBdr>
            </w:div>
            <w:div w:id="1136027324">
              <w:marLeft w:val="0"/>
              <w:marRight w:val="0"/>
              <w:marTop w:val="0"/>
              <w:marBottom w:val="0"/>
              <w:divBdr>
                <w:top w:val="none" w:sz="0" w:space="0" w:color="auto"/>
                <w:left w:val="none" w:sz="0" w:space="0" w:color="auto"/>
                <w:bottom w:val="none" w:sz="0" w:space="0" w:color="auto"/>
                <w:right w:val="none" w:sz="0" w:space="0" w:color="auto"/>
              </w:divBdr>
            </w:div>
            <w:div w:id="1172404755">
              <w:marLeft w:val="0"/>
              <w:marRight w:val="0"/>
              <w:marTop w:val="0"/>
              <w:marBottom w:val="0"/>
              <w:divBdr>
                <w:top w:val="none" w:sz="0" w:space="0" w:color="auto"/>
                <w:left w:val="none" w:sz="0" w:space="0" w:color="auto"/>
                <w:bottom w:val="none" w:sz="0" w:space="0" w:color="auto"/>
                <w:right w:val="none" w:sz="0" w:space="0" w:color="auto"/>
              </w:divBdr>
            </w:div>
            <w:div w:id="1177692526">
              <w:marLeft w:val="0"/>
              <w:marRight w:val="0"/>
              <w:marTop w:val="0"/>
              <w:marBottom w:val="0"/>
              <w:divBdr>
                <w:top w:val="none" w:sz="0" w:space="0" w:color="auto"/>
                <w:left w:val="none" w:sz="0" w:space="0" w:color="auto"/>
                <w:bottom w:val="none" w:sz="0" w:space="0" w:color="auto"/>
                <w:right w:val="none" w:sz="0" w:space="0" w:color="auto"/>
              </w:divBdr>
            </w:div>
            <w:div w:id="1186402666">
              <w:marLeft w:val="0"/>
              <w:marRight w:val="0"/>
              <w:marTop w:val="0"/>
              <w:marBottom w:val="0"/>
              <w:divBdr>
                <w:top w:val="none" w:sz="0" w:space="0" w:color="auto"/>
                <w:left w:val="none" w:sz="0" w:space="0" w:color="auto"/>
                <w:bottom w:val="none" w:sz="0" w:space="0" w:color="auto"/>
                <w:right w:val="none" w:sz="0" w:space="0" w:color="auto"/>
              </w:divBdr>
            </w:div>
            <w:div w:id="1188837478">
              <w:marLeft w:val="0"/>
              <w:marRight w:val="0"/>
              <w:marTop w:val="0"/>
              <w:marBottom w:val="0"/>
              <w:divBdr>
                <w:top w:val="none" w:sz="0" w:space="0" w:color="auto"/>
                <w:left w:val="none" w:sz="0" w:space="0" w:color="auto"/>
                <w:bottom w:val="none" w:sz="0" w:space="0" w:color="auto"/>
                <w:right w:val="none" w:sz="0" w:space="0" w:color="auto"/>
              </w:divBdr>
            </w:div>
            <w:div w:id="1190877390">
              <w:marLeft w:val="0"/>
              <w:marRight w:val="0"/>
              <w:marTop w:val="0"/>
              <w:marBottom w:val="0"/>
              <w:divBdr>
                <w:top w:val="none" w:sz="0" w:space="0" w:color="auto"/>
                <w:left w:val="none" w:sz="0" w:space="0" w:color="auto"/>
                <w:bottom w:val="none" w:sz="0" w:space="0" w:color="auto"/>
                <w:right w:val="none" w:sz="0" w:space="0" w:color="auto"/>
              </w:divBdr>
            </w:div>
            <w:div w:id="1215655538">
              <w:marLeft w:val="0"/>
              <w:marRight w:val="0"/>
              <w:marTop w:val="0"/>
              <w:marBottom w:val="0"/>
              <w:divBdr>
                <w:top w:val="none" w:sz="0" w:space="0" w:color="auto"/>
                <w:left w:val="none" w:sz="0" w:space="0" w:color="auto"/>
                <w:bottom w:val="none" w:sz="0" w:space="0" w:color="auto"/>
                <w:right w:val="none" w:sz="0" w:space="0" w:color="auto"/>
              </w:divBdr>
            </w:div>
            <w:div w:id="1297375673">
              <w:marLeft w:val="0"/>
              <w:marRight w:val="0"/>
              <w:marTop w:val="0"/>
              <w:marBottom w:val="0"/>
              <w:divBdr>
                <w:top w:val="none" w:sz="0" w:space="0" w:color="auto"/>
                <w:left w:val="none" w:sz="0" w:space="0" w:color="auto"/>
                <w:bottom w:val="none" w:sz="0" w:space="0" w:color="auto"/>
                <w:right w:val="none" w:sz="0" w:space="0" w:color="auto"/>
              </w:divBdr>
            </w:div>
            <w:div w:id="1316686745">
              <w:marLeft w:val="0"/>
              <w:marRight w:val="0"/>
              <w:marTop w:val="0"/>
              <w:marBottom w:val="0"/>
              <w:divBdr>
                <w:top w:val="none" w:sz="0" w:space="0" w:color="auto"/>
                <w:left w:val="none" w:sz="0" w:space="0" w:color="auto"/>
                <w:bottom w:val="none" w:sz="0" w:space="0" w:color="auto"/>
                <w:right w:val="none" w:sz="0" w:space="0" w:color="auto"/>
              </w:divBdr>
            </w:div>
            <w:div w:id="1319765391">
              <w:marLeft w:val="0"/>
              <w:marRight w:val="0"/>
              <w:marTop w:val="0"/>
              <w:marBottom w:val="0"/>
              <w:divBdr>
                <w:top w:val="none" w:sz="0" w:space="0" w:color="auto"/>
                <w:left w:val="none" w:sz="0" w:space="0" w:color="auto"/>
                <w:bottom w:val="none" w:sz="0" w:space="0" w:color="auto"/>
                <w:right w:val="none" w:sz="0" w:space="0" w:color="auto"/>
              </w:divBdr>
            </w:div>
            <w:div w:id="1365524838">
              <w:marLeft w:val="0"/>
              <w:marRight w:val="0"/>
              <w:marTop w:val="0"/>
              <w:marBottom w:val="0"/>
              <w:divBdr>
                <w:top w:val="none" w:sz="0" w:space="0" w:color="auto"/>
                <w:left w:val="none" w:sz="0" w:space="0" w:color="auto"/>
                <w:bottom w:val="none" w:sz="0" w:space="0" w:color="auto"/>
                <w:right w:val="none" w:sz="0" w:space="0" w:color="auto"/>
              </w:divBdr>
            </w:div>
            <w:div w:id="1373771721">
              <w:marLeft w:val="0"/>
              <w:marRight w:val="0"/>
              <w:marTop w:val="0"/>
              <w:marBottom w:val="0"/>
              <w:divBdr>
                <w:top w:val="none" w:sz="0" w:space="0" w:color="auto"/>
                <w:left w:val="none" w:sz="0" w:space="0" w:color="auto"/>
                <w:bottom w:val="none" w:sz="0" w:space="0" w:color="auto"/>
                <w:right w:val="none" w:sz="0" w:space="0" w:color="auto"/>
              </w:divBdr>
            </w:div>
            <w:div w:id="1424767883">
              <w:marLeft w:val="0"/>
              <w:marRight w:val="0"/>
              <w:marTop w:val="0"/>
              <w:marBottom w:val="0"/>
              <w:divBdr>
                <w:top w:val="none" w:sz="0" w:space="0" w:color="auto"/>
                <w:left w:val="none" w:sz="0" w:space="0" w:color="auto"/>
                <w:bottom w:val="none" w:sz="0" w:space="0" w:color="auto"/>
                <w:right w:val="none" w:sz="0" w:space="0" w:color="auto"/>
              </w:divBdr>
            </w:div>
            <w:div w:id="1479496602">
              <w:marLeft w:val="0"/>
              <w:marRight w:val="0"/>
              <w:marTop w:val="0"/>
              <w:marBottom w:val="0"/>
              <w:divBdr>
                <w:top w:val="none" w:sz="0" w:space="0" w:color="auto"/>
                <w:left w:val="none" w:sz="0" w:space="0" w:color="auto"/>
                <w:bottom w:val="none" w:sz="0" w:space="0" w:color="auto"/>
                <w:right w:val="none" w:sz="0" w:space="0" w:color="auto"/>
              </w:divBdr>
            </w:div>
            <w:div w:id="1480539024">
              <w:marLeft w:val="0"/>
              <w:marRight w:val="0"/>
              <w:marTop w:val="0"/>
              <w:marBottom w:val="0"/>
              <w:divBdr>
                <w:top w:val="none" w:sz="0" w:space="0" w:color="auto"/>
                <w:left w:val="none" w:sz="0" w:space="0" w:color="auto"/>
                <w:bottom w:val="none" w:sz="0" w:space="0" w:color="auto"/>
                <w:right w:val="none" w:sz="0" w:space="0" w:color="auto"/>
              </w:divBdr>
            </w:div>
            <w:div w:id="1503547920">
              <w:marLeft w:val="0"/>
              <w:marRight w:val="0"/>
              <w:marTop w:val="0"/>
              <w:marBottom w:val="0"/>
              <w:divBdr>
                <w:top w:val="none" w:sz="0" w:space="0" w:color="auto"/>
                <w:left w:val="none" w:sz="0" w:space="0" w:color="auto"/>
                <w:bottom w:val="none" w:sz="0" w:space="0" w:color="auto"/>
                <w:right w:val="none" w:sz="0" w:space="0" w:color="auto"/>
              </w:divBdr>
            </w:div>
            <w:div w:id="1522428481">
              <w:marLeft w:val="0"/>
              <w:marRight w:val="0"/>
              <w:marTop w:val="0"/>
              <w:marBottom w:val="0"/>
              <w:divBdr>
                <w:top w:val="none" w:sz="0" w:space="0" w:color="auto"/>
                <w:left w:val="none" w:sz="0" w:space="0" w:color="auto"/>
                <w:bottom w:val="none" w:sz="0" w:space="0" w:color="auto"/>
                <w:right w:val="none" w:sz="0" w:space="0" w:color="auto"/>
              </w:divBdr>
            </w:div>
            <w:div w:id="1591112910">
              <w:marLeft w:val="0"/>
              <w:marRight w:val="0"/>
              <w:marTop w:val="0"/>
              <w:marBottom w:val="0"/>
              <w:divBdr>
                <w:top w:val="none" w:sz="0" w:space="0" w:color="auto"/>
                <w:left w:val="none" w:sz="0" w:space="0" w:color="auto"/>
                <w:bottom w:val="none" w:sz="0" w:space="0" w:color="auto"/>
                <w:right w:val="none" w:sz="0" w:space="0" w:color="auto"/>
              </w:divBdr>
            </w:div>
            <w:div w:id="1608006325">
              <w:marLeft w:val="0"/>
              <w:marRight w:val="0"/>
              <w:marTop w:val="0"/>
              <w:marBottom w:val="0"/>
              <w:divBdr>
                <w:top w:val="none" w:sz="0" w:space="0" w:color="auto"/>
                <w:left w:val="none" w:sz="0" w:space="0" w:color="auto"/>
                <w:bottom w:val="none" w:sz="0" w:space="0" w:color="auto"/>
                <w:right w:val="none" w:sz="0" w:space="0" w:color="auto"/>
              </w:divBdr>
            </w:div>
            <w:div w:id="1612468080">
              <w:marLeft w:val="0"/>
              <w:marRight w:val="0"/>
              <w:marTop w:val="0"/>
              <w:marBottom w:val="0"/>
              <w:divBdr>
                <w:top w:val="none" w:sz="0" w:space="0" w:color="auto"/>
                <w:left w:val="none" w:sz="0" w:space="0" w:color="auto"/>
                <w:bottom w:val="none" w:sz="0" w:space="0" w:color="auto"/>
                <w:right w:val="none" w:sz="0" w:space="0" w:color="auto"/>
              </w:divBdr>
            </w:div>
            <w:div w:id="1661035397">
              <w:marLeft w:val="0"/>
              <w:marRight w:val="0"/>
              <w:marTop w:val="0"/>
              <w:marBottom w:val="0"/>
              <w:divBdr>
                <w:top w:val="none" w:sz="0" w:space="0" w:color="auto"/>
                <w:left w:val="none" w:sz="0" w:space="0" w:color="auto"/>
                <w:bottom w:val="none" w:sz="0" w:space="0" w:color="auto"/>
                <w:right w:val="none" w:sz="0" w:space="0" w:color="auto"/>
              </w:divBdr>
            </w:div>
            <w:div w:id="1667199164">
              <w:marLeft w:val="0"/>
              <w:marRight w:val="0"/>
              <w:marTop w:val="0"/>
              <w:marBottom w:val="0"/>
              <w:divBdr>
                <w:top w:val="none" w:sz="0" w:space="0" w:color="auto"/>
                <w:left w:val="none" w:sz="0" w:space="0" w:color="auto"/>
                <w:bottom w:val="none" w:sz="0" w:space="0" w:color="auto"/>
                <w:right w:val="none" w:sz="0" w:space="0" w:color="auto"/>
              </w:divBdr>
            </w:div>
            <w:div w:id="1676031930">
              <w:marLeft w:val="0"/>
              <w:marRight w:val="0"/>
              <w:marTop w:val="0"/>
              <w:marBottom w:val="0"/>
              <w:divBdr>
                <w:top w:val="none" w:sz="0" w:space="0" w:color="auto"/>
                <w:left w:val="none" w:sz="0" w:space="0" w:color="auto"/>
                <w:bottom w:val="none" w:sz="0" w:space="0" w:color="auto"/>
                <w:right w:val="none" w:sz="0" w:space="0" w:color="auto"/>
              </w:divBdr>
            </w:div>
            <w:div w:id="1688362821">
              <w:marLeft w:val="0"/>
              <w:marRight w:val="0"/>
              <w:marTop w:val="0"/>
              <w:marBottom w:val="0"/>
              <w:divBdr>
                <w:top w:val="none" w:sz="0" w:space="0" w:color="auto"/>
                <w:left w:val="none" w:sz="0" w:space="0" w:color="auto"/>
                <w:bottom w:val="none" w:sz="0" w:space="0" w:color="auto"/>
                <w:right w:val="none" w:sz="0" w:space="0" w:color="auto"/>
              </w:divBdr>
            </w:div>
            <w:div w:id="1699818145">
              <w:marLeft w:val="0"/>
              <w:marRight w:val="0"/>
              <w:marTop w:val="0"/>
              <w:marBottom w:val="0"/>
              <w:divBdr>
                <w:top w:val="none" w:sz="0" w:space="0" w:color="auto"/>
                <w:left w:val="none" w:sz="0" w:space="0" w:color="auto"/>
                <w:bottom w:val="none" w:sz="0" w:space="0" w:color="auto"/>
                <w:right w:val="none" w:sz="0" w:space="0" w:color="auto"/>
              </w:divBdr>
            </w:div>
            <w:div w:id="1700812023">
              <w:marLeft w:val="0"/>
              <w:marRight w:val="0"/>
              <w:marTop w:val="0"/>
              <w:marBottom w:val="0"/>
              <w:divBdr>
                <w:top w:val="none" w:sz="0" w:space="0" w:color="auto"/>
                <w:left w:val="none" w:sz="0" w:space="0" w:color="auto"/>
                <w:bottom w:val="none" w:sz="0" w:space="0" w:color="auto"/>
                <w:right w:val="none" w:sz="0" w:space="0" w:color="auto"/>
              </w:divBdr>
            </w:div>
            <w:div w:id="1704862874">
              <w:marLeft w:val="0"/>
              <w:marRight w:val="0"/>
              <w:marTop w:val="0"/>
              <w:marBottom w:val="0"/>
              <w:divBdr>
                <w:top w:val="none" w:sz="0" w:space="0" w:color="auto"/>
                <w:left w:val="none" w:sz="0" w:space="0" w:color="auto"/>
                <w:bottom w:val="none" w:sz="0" w:space="0" w:color="auto"/>
                <w:right w:val="none" w:sz="0" w:space="0" w:color="auto"/>
              </w:divBdr>
            </w:div>
            <w:div w:id="1728143443">
              <w:marLeft w:val="0"/>
              <w:marRight w:val="0"/>
              <w:marTop w:val="0"/>
              <w:marBottom w:val="0"/>
              <w:divBdr>
                <w:top w:val="none" w:sz="0" w:space="0" w:color="auto"/>
                <w:left w:val="none" w:sz="0" w:space="0" w:color="auto"/>
                <w:bottom w:val="none" w:sz="0" w:space="0" w:color="auto"/>
                <w:right w:val="none" w:sz="0" w:space="0" w:color="auto"/>
              </w:divBdr>
            </w:div>
            <w:div w:id="1740248069">
              <w:marLeft w:val="0"/>
              <w:marRight w:val="0"/>
              <w:marTop w:val="0"/>
              <w:marBottom w:val="0"/>
              <w:divBdr>
                <w:top w:val="none" w:sz="0" w:space="0" w:color="auto"/>
                <w:left w:val="none" w:sz="0" w:space="0" w:color="auto"/>
                <w:bottom w:val="none" w:sz="0" w:space="0" w:color="auto"/>
                <w:right w:val="none" w:sz="0" w:space="0" w:color="auto"/>
              </w:divBdr>
            </w:div>
            <w:div w:id="1749226596">
              <w:marLeft w:val="0"/>
              <w:marRight w:val="0"/>
              <w:marTop w:val="0"/>
              <w:marBottom w:val="0"/>
              <w:divBdr>
                <w:top w:val="none" w:sz="0" w:space="0" w:color="auto"/>
                <w:left w:val="none" w:sz="0" w:space="0" w:color="auto"/>
                <w:bottom w:val="none" w:sz="0" w:space="0" w:color="auto"/>
                <w:right w:val="none" w:sz="0" w:space="0" w:color="auto"/>
              </w:divBdr>
            </w:div>
            <w:div w:id="1751846915">
              <w:marLeft w:val="0"/>
              <w:marRight w:val="0"/>
              <w:marTop w:val="0"/>
              <w:marBottom w:val="0"/>
              <w:divBdr>
                <w:top w:val="none" w:sz="0" w:space="0" w:color="auto"/>
                <w:left w:val="none" w:sz="0" w:space="0" w:color="auto"/>
                <w:bottom w:val="none" w:sz="0" w:space="0" w:color="auto"/>
                <w:right w:val="none" w:sz="0" w:space="0" w:color="auto"/>
              </w:divBdr>
            </w:div>
            <w:div w:id="1816876290">
              <w:marLeft w:val="0"/>
              <w:marRight w:val="0"/>
              <w:marTop w:val="0"/>
              <w:marBottom w:val="0"/>
              <w:divBdr>
                <w:top w:val="none" w:sz="0" w:space="0" w:color="auto"/>
                <w:left w:val="none" w:sz="0" w:space="0" w:color="auto"/>
                <w:bottom w:val="none" w:sz="0" w:space="0" w:color="auto"/>
                <w:right w:val="none" w:sz="0" w:space="0" w:color="auto"/>
              </w:divBdr>
            </w:div>
            <w:div w:id="1854684614">
              <w:marLeft w:val="0"/>
              <w:marRight w:val="0"/>
              <w:marTop w:val="0"/>
              <w:marBottom w:val="0"/>
              <w:divBdr>
                <w:top w:val="none" w:sz="0" w:space="0" w:color="auto"/>
                <w:left w:val="none" w:sz="0" w:space="0" w:color="auto"/>
                <w:bottom w:val="none" w:sz="0" w:space="0" w:color="auto"/>
                <w:right w:val="none" w:sz="0" w:space="0" w:color="auto"/>
              </w:divBdr>
            </w:div>
            <w:div w:id="1916163602">
              <w:marLeft w:val="0"/>
              <w:marRight w:val="0"/>
              <w:marTop w:val="0"/>
              <w:marBottom w:val="0"/>
              <w:divBdr>
                <w:top w:val="none" w:sz="0" w:space="0" w:color="auto"/>
                <w:left w:val="none" w:sz="0" w:space="0" w:color="auto"/>
                <w:bottom w:val="none" w:sz="0" w:space="0" w:color="auto"/>
                <w:right w:val="none" w:sz="0" w:space="0" w:color="auto"/>
              </w:divBdr>
            </w:div>
            <w:div w:id="1990547167">
              <w:marLeft w:val="0"/>
              <w:marRight w:val="0"/>
              <w:marTop w:val="0"/>
              <w:marBottom w:val="0"/>
              <w:divBdr>
                <w:top w:val="none" w:sz="0" w:space="0" w:color="auto"/>
                <w:left w:val="none" w:sz="0" w:space="0" w:color="auto"/>
                <w:bottom w:val="none" w:sz="0" w:space="0" w:color="auto"/>
                <w:right w:val="none" w:sz="0" w:space="0" w:color="auto"/>
              </w:divBdr>
            </w:div>
            <w:div w:id="2003922512">
              <w:marLeft w:val="0"/>
              <w:marRight w:val="0"/>
              <w:marTop w:val="0"/>
              <w:marBottom w:val="0"/>
              <w:divBdr>
                <w:top w:val="none" w:sz="0" w:space="0" w:color="auto"/>
                <w:left w:val="none" w:sz="0" w:space="0" w:color="auto"/>
                <w:bottom w:val="none" w:sz="0" w:space="0" w:color="auto"/>
                <w:right w:val="none" w:sz="0" w:space="0" w:color="auto"/>
              </w:divBdr>
            </w:div>
            <w:div w:id="2005821242">
              <w:marLeft w:val="0"/>
              <w:marRight w:val="0"/>
              <w:marTop w:val="0"/>
              <w:marBottom w:val="0"/>
              <w:divBdr>
                <w:top w:val="none" w:sz="0" w:space="0" w:color="auto"/>
                <w:left w:val="none" w:sz="0" w:space="0" w:color="auto"/>
                <w:bottom w:val="none" w:sz="0" w:space="0" w:color="auto"/>
                <w:right w:val="none" w:sz="0" w:space="0" w:color="auto"/>
              </w:divBdr>
            </w:div>
            <w:div w:id="2007976612">
              <w:marLeft w:val="0"/>
              <w:marRight w:val="0"/>
              <w:marTop w:val="0"/>
              <w:marBottom w:val="0"/>
              <w:divBdr>
                <w:top w:val="none" w:sz="0" w:space="0" w:color="auto"/>
                <w:left w:val="none" w:sz="0" w:space="0" w:color="auto"/>
                <w:bottom w:val="none" w:sz="0" w:space="0" w:color="auto"/>
                <w:right w:val="none" w:sz="0" w:space="0" w:color="auto"/>
              </w:divBdr>
            </w:div>
            <w:div w:id="2011397855">
              <w:marLeft w:val="0"/>
              <w:marRight w:val="0"/>
              <w:marTop w:val="0"/>
              <w:marBottom w:val="0"/>
              <w:divBdr>
                <w:top w:val="none" w:sz="0" w:space="0" w:color="auto"/>
                <w:left w:val="none" w:sz="0" w:space="0" w:color="auto"/>
                <w:bottom w:val="none" w:sz="0" w:space="0" w:color="auto"/>
                <w:right w:val="none" w:sz="0" w:space="0" w:color="auto"/>
              </w:divBdr>
            </w:div>
            <w:div w:id="2032367616">
              <w:marLeft w:val="0"/>
              <w:marRight w:val="0"/>
              <w:marTop w:val="0"/>
              <w:marBottom w:val="0"/>
              <w:divBdr>
                <w:top w:val="none" w:sz="0" w:space="0" w:color="auto"/>
                <w:left w:val="none" w:sz="0" w:space="0" w:color="auto"/>
                <w:bottom w:val="none" w:sz="0" w:space="0" w:color="auto"/>
                <w:right w:val="none" w:sz="0" w:space="0" w:color="auto"/>
              </w:divBdr>
            </w:div>
            <w:div w:id="2084182266">
              <w:marLeft w:val="0"/>
              <w:marRight w:val="0"/>
              <w:marTop w:val="0"/>
              <w:marBottom w:val="0"/>
              <w:divBdr>
                <w:top w:val="none" w:sz="0" w:space="0" w:color="auto"/>
                <w:left w:val="none" w:sz="0" w:space="0" w:color="auto"/>
                <w:bottom w:val="none" w:sz="0" w:space="0" w:color="auto"/>
                <w:right w:val="none" w:sz="0" w:space="0" w:color="auto"/>
              </w:divBdr>
            </w:div>
            <w:div w:id="2084254827">
              <w:marLeft w:val="0"/>
              <w:marRight w:val="0"/>
              <w:marTop w:val="0"/>
              <w:marBottom w:val="0"/>
              <w:divBdr>
                <w:top w:val="none" w:sz="0" w:space="0" w:color="auto"/>
                <w:left w:val="none" w:sz="0" w:space="0" w:color="auto"/>
                <w:bottom w:val="none" w:sz="0" w:space="0" w:color="auto"/>
                <w:right w:val="none" w:sz="0" w:space="0" w:color="auto"/>
              </w:divBdr>
            </w:div>
            <w:div w:id="2086679583">
              <w:marLeft w:val="0"/>
              <w:marRight w:val="0"/>
              <w:marTop w:val="0"/>
              <w:marBottom w:val="0"/>
              <w:divBdr>
                <w:top w:val="none" w:sz="0" w:space="0" w:color="auto"/>
                <w:left w:val="none" w:sz="0" w:space="0" w:color="auto"/>
                <w:bottom w:val="none" w:sz="0" w:space="0" w:color="auto"/>
                <w:right w:val="none" w:sz="0" w:space="0" w:color="auto"/>
              </w:divBdr>
            </w:div>
            <w:div w:id="2095856277">
              <w:marLeft w:val="0"/>
              <w:marRight w:val="0"/>
              <w:marTop w:val="0"/>
              <w:marBottom w:val="0"/>
              <w:divBdr>
                <w:top w:val="none" w:sz="0" w:space="0" w:color="auto"/>
                <w:left w:val="none" w:sz="0" w:space="0" w:color="auto"/>
                <w:bottom w:val="none" w:sz="0" w:space="0" w:color="auto"/>
                <w:right w:val="none" w:sz="0" w:space="0" w:color="auto"/>
              </w:divBdr>
            </w:div>
            <w:div w:id="2106532526">
              <w:marLeft w:val="0"/>
              <w:marRight w:val="0"/>
              <w:marTop w:val="0"/>
              <w:marBottom w:val="0"/>
              <w:divBdr>
                <w:top w:val="none" w:sz="0" w:space="0" w:color="auto"/>
                <w:left w:val="none" w:sz="0" w:space="0" w:color="auto"/>
                <w:bottom w:val="none" w:sz="0" w:space="0" w:color="auto"/>
                <w:right w:val="none" w:sz="0" w:space="0" w:color="auto"/>
              </w:divBdr>
            </w:div>
          </w:divsChild>
        </w:div>
        <w:div w:id="1997607104">
          <w:marLeft w:val="0"/>
          <w:marRight w:val="0"/>
          <w:marTop w:val="0"/>
          <w:marBottom w:val="0"/>
          <w:divBdr>
            <w:top w:val="none" w:sz="0" w:space="0" w:color="auto"/>
            <w:left w:val="none" w:sz="0" w:space="0" w:color="auto"/>
            <w:bottom w:val="none" w:sz="0" w:space="0" w:color="auto"/>
            <w:right w:val="none" w:sz="0" w:space="0" w:color="auto"/>
          </w:divBdr>
        </w:div>
        <w:div w:id="2002003137">
          <w:marLeft w:val="0"/>
          <w:marRight w:val="0"/>
          <w:marTop w:val="0"/>
          <w:marBottom w:val="0"/>
          <w:divBdr>
            <w:top w:val="none" w:sz="0" w:space="0" w:color="auto"/>
            <w:left w:val="none" w:sz="0" w:space="0" w:color="auto"/>
            <w:bottom w:val="none" w:sz="0" w:space="0" w:color="auto"/>
            <w:right w:val="none" w:sz="0" w:space="0" w:color="auto"/>
          </w:divBdr>
        </w:div>
        <w:div w:id="2004814841">
          <w:marLeft w:val="0"/>
          <w:marRight w:val="0"/>
          <w:marTop w:val="0"/>
          <w:marBottom w:val="0"/>
          <w:divBdr>
            <w:top w:val="none" w:sz="0" w:space="0" w:color="auto"/>
            <w:left w:val="none" w:sz="0" w:space="0" w:color="auto"/>
            <w:bottom w:val="none" w:sz="0" w:space="0" w:color="auto"/>
            <w:right w:val="none" w:sz="0" w:space="0" w:color="auto"/>
          </w:divBdr>
        </w:div>
        <w:div w:id="2016373743">
          <w:marLeft w:val="0"/>
          <w:marRight w:val="0"/>
          <w:marTop w:val="0"/>
          <w:marBottom w:val="0"/>
          <w:divBdr>
            <w:top w:val="none" w:sz="0" w:space="0" w:color="auto"/>
            <w:left w:val="none" w:sz="0" w:space="0" w:color="auto"/>
            <w:bottom w:val="none" w:sz="0" w:space="0" w:color="auto"/>
            <w:right w:val="none" w:sz="0" w:space="0" w:color="auto"/>
          </w:divBdr>
        </w:div>
        <w:div w:id="2020890939">
          <w:marLeft w:val="0"/>
          <w:marRight w:val="0"/>
          <w:marTop w:val="0"/>
          <w:marBottom w:val="0"/>
          <w:divBdr>
            <w:top w:val="none" w:sz="0" w:space="0" w:color="auto"/>
            <w:left w:val="none" w:sz="0" w:space="0" w:color="auto"/>
            <w:bottom w:val="none" w:sz="0" w:space="0" w:color="auto"/>
            <w:right w:val="none" w:sz="0" w:space="0" w:color="auto"/>
          </w:divBdr>
        </w:div>
        <w:div w:id="2031293148">
          <w:marLeft w:val="0"/>
          <w:marRight w:val="0"/>
          <w:marTop w:val="0"/>
          <w:marBottom w:val="0"/>
          <w:divBdr>
            <w:top w:val="none" w:sz="0" w:space="0" w:color="auto"/>
            <w:left w:val="none" w:sz="0" w:space="0" w:color="auto"/>
            <w:bottom w:val="none" w:sz="0" w:space="0" w:color="auto"/>
            <w:right w:val="none" w:sz="0" w:space="0" w:color="auto"/>
          </w:divBdr>
        </w:div>
        <w:div w:id="2040233614">
          <w:marLeft w:val="0"/>
          <w:marRight w:val="0"/>
          <w:marTop w:val="0"/>
          <w:marBottom w:val="0"/>
          <w:divBdr>
            <w:top w:val="none" w:sz="0" w:space="0" w:color="auto"/>
            <w:left w:val="none" w:sz="0" w:space="0" w:color="auto"/>
            <w:bottom w:val="none" w:sz="0" w:space="0" w:color="auto"/>
            <w:right w:val="none" w:sz="0" w:space="0" w:color="auto"/>
          </w:divBdr>
        </w:div>
        <w:div w:id="2043902254">
          <w:marLeft w:val="0"/>
          <w:marRight w:val="0"/>
          <w:marTop w:val="0"/>
          <w:marBottom w:val="0"/>
          <w:divBdr>
            <w:top w:val="none" w:sz="0" w:space="0" w:color="auto"/>
            <w:left w:val="none" w:sz="0" w:space="0" w:color="auto"/>
            <w:bottom w:val="none" w:sz="0" w:space="0" w:color="auto"/>
            <w:right w:val="none" w:sz="0" w:space="0" w:color="auto"/>
          </w:divBdr>
        </w:div>
        <w:div w:id="2051802989">
          <w:marLeft w:val="0"/>
          <w:marRight w:val="0"/>
          <w:marTop w:val="0"/>
          <w:marBottom w:val="0"/>
          <w:divBdr>
            <w:top w:val="none" w:sz="0" w:space="0" w:color="auto"/>
            <w:left w:val="none" w:sz="0" w:space="0" w:color="auto"/>
            <w:bottom w:val="none" w:sz="0" w:space="0" w:color="auto"/>
            <w:right w:val="none" w:sz="0" w:space="0" w:color="auto"/>
          </w:divBdr>
        </w:div>
        <w:div w:id="2089380849">
          <w:marLeft w:val="0"/>
          <w:marRight w:val="0"/>
          <w:marTop w:val="0"/>
          <w:marBottom w:val="0"/>
          <w:divBdr>
            <w:top w:val="none" w:sz="0" w:space="0" w:color="auto"/>
            <w:left w:val="none" w:sz="0" w:space="0" w:color="auto"/>
            <w:bottom w:val="none" w:sz="0" w:space="0" w:color="auto"/>
            <w:right w:val="none" w:sz="0" w:space="0" w:color="auto"/>
          </w:divBdr>
        </w:div>
        <w:div w:id="2094931455">
          <w:marLeft w:val="0"/>
          <w:marRight w:val="0"/>
          <w:marTop w:val="0"/>
          <w:marBottom w:val="0"/>
          <w:divBdr>
            <w:top w:val="none" w:sz="0" w:space="0" w:color="auto"/>
            <w:left w:val="none" w:sz="0" w:space="0" w:color="auto"/>
            <w:bottom w:val="none" w:sz="0" w:space="0" w:color="auto"/>
            <w:right w:val="none" w:sz="0" w:space="0" w:color="auto"/>
          </w:divBdr>
        </w:div>
        <w:div w:id="2119181055">
          <w:marLeft w:val="0"/>
          <w:marRight w:val="0"/>
          <w:marTop w:val="0"/>
          <w:marBottom w:val="0"/>
          <w:divBdr>
            <w:top w:val="none" w:sz="0" w:space="0" w:color="auto"/>
            <w:left w:val="none" w:sz="0" w:space="0" w:color="auto"/>
            <w:bottom w:val="none" w:sz="0" w:space="0" w:color="auto"/>
            <w:right w:val="none" w:sz="0" w:space="0" w:color="auto"/>
          </w:divBdr>
        </w:div>
        <w:div w:id="2121952366">
          <w:marLeft w:val="0"/>
          <w:marRight w:val="0"/>
          <w:marTop w:val="0"/>
          <w:marBottom w:val="0"/>
          <w:divBdr>
            <w:top w:val="none" w:sz="0" w:space="0" w:color="auto"/>
            <w:left w:val="none" w:sz="0" w:space="0" w:color="auto"/>
            <w:bottom w:val="none" w:sz="0" w:space="0" w:color="auto"/>
            <w:right w:val="none" w:sz="0" w:space="0" w:color="auto"/>
          </w:divBdr>
        </w:div>
        <w:div w:id="2125536858">
          <w:marLeft w:val="0"/>
          <w:marRight w:val="0"/>
          <w:marTop w:val="0"/>
          <w:marBottom w:val="0"/>
          <w:divBdr>
            <w:top w:val="none" w:sz="0" w:space="0" w:color="auto"/>
            <w:left w:val="none" w:sz="0" w:space="0" w:color="auto"/>
            <w:bottom w:val="none" w:sz="0" w:space="0" w:color="auto"/>
            <w:right w:val="none" w:sz="0" w:space="0" w:color="auto"/>
          </w:divBdr>
        </w:div>
        <w:div w:id="2137261518">
          <w:marLeft w:val="0"/>
          <w:marRight w:val="0"/>
          <w:marTop w:val="0"/>
          <w:marBottom w:val="0"/>
          <w:divBdr>
            <w:top w:val="none" w:sz="0" w:space="0" w:color="auto"/>
            <w:left w:val="none" w:sz="0" w:space="0" w:color="auto"/>
            <w:bottom w:val="none" w:sz="0" w:space="0" w:color="auto"/>
            <w:right w:val="none" w:sz="0" w:space="0" w:color="auto"/>
          </w:divBdr>
        </w:div>
      </w:divsChild>
    </w:div>
    <w:div w:id="180244418">
      <w:bodyDiv w:val="1"/>
      <w:marLeft w:val="0"/>
      <w:marRight w:val="0"/>
      <w:marTop w:val="0"/>
      <w:marBottom w:val="0"/>
      <w:divBdr>
        <w:top w:val="none" w:sz="0" w:space="0" w:color="auto"/>
        <w:left w:val="none" w:sz="0" w:space="0" w:color="auto"/>
        <w:bottom w:val="none" w:sz="0" w:space="0" w:color="auto"/>
        <w:right w:val="none" w:sz="0" w:space="0" w:color="auto"/>
      </w:divBdr>
    </w:div>
    <w:div w:id="183717493">
      <w:bodyDiv w:val="1"/>
      <w:marLeft w:val="0"/>
      <w:marRight w:val="0"/>
      <w:marTop w:val="0"/>
      <w:marBottom w:val="0"/>
      <w:divBdr>
        <w:top w:val="none" w:sz="0" w:space="0" w:color="auto"/>
        <w:left w:val="none" w:sz="0" w:space="0" w:color="auto"/>
        <w:bottom w:val="none" w:sz="0" w:space="0" w:color="auto"/>
        <w:right w:val="none" w:sz="0" w:space="0" w:color="auto"/>
      </w:divBdr>
      <w:divsChild>
        <w:div w:id="67460741">
          <w:marLeft w:val="0"/>
          <w:marRight w:val="0"/>
          <w:marTop w:val="0"/>
          <w:marBottom w:val="0"/>
          <w:divBdr>
            <w:top w:val="none" w:sz="0" w:space="0" w:color="auto"/>
            <w:left w:val="none" w:sz="0" w:space="0" w:color="auto"/>
            <w:bottom w:val="none" w:sz="0" w:space="0" w:color="auto"/>
            <w:right w:val="none" w:sz="0" w:space="0" w:color="auto"/>
          </w:divBdr>
        </w:div>
        <w:div w:id="216205832">
          <w:marLeft w:val="0"/>
          <w:marRight w:val="0"/>
          <w:marTop w:val="0"/>
          <w:marBottom w:val="0"/>
          <w:divBdr>
            <w:top w:val="none" w:sz="0" w:space="0" w:color="auto"/>
            <w:left w:val="none" w:sz="0" w:space="0" w:color="auto"/>
            <w:bottom w:val="none" w:sz="0" w:space="0" w:color="auto"/>
            <w:right w:val="none" w:sz="0" w:space="0" w:color="auto"/>
          </w:divBdr>
        </w:div>
        <w:div w:id="309331953">
          <w:marLeft w:val="0"/>
          <w:marRight w:val="0"/>
          <w:marTop w:val="0"/>
          <w:marBottom w:val="0"/>
          <w:divBdr>
            <w:top w:val="none" w:sz="0" w:space="0" w:color="auto"/>
            <w:left w:val="none" w:sz="0" w:space="0" w:color="auto"/>
            <w:bottom w:val="none" w:sz="0" w:space="0" w:color="auto"/>
            <w:right w:val="none" w:sz="0" w:space="0" w:color="auto"/>
          </w:divBdr>
        </w:div>
        <w:div w:id="309676586">
          <w:marLeft w:val="0"/>
          <w:marRight w:val="0"/>
          <w:marTop w:val="0"/>
          <w:marBottom w:val="0"/>
          <w:divBdr>
            <w:top w:val="none" w:sz="0" w:space="0" w:color="auto"/>
            <w:left w:val="none" w:sz="0" w:space="0" w:color="auto"/>
            <w:bottom w:val="none" w:sz="0" w:space="0" w:color="auto"/>
            <w:right w:val="none" w:sz="0" w:space="0" w:color="auto"/>
          </w:divBdr>
        </w:div>
        <w:div w:id="317266626">
          <w:marLeft w:val="0"/>
          <w:marRight w:val="0"/>
          <w:marTop w:val="0"/>
          <w:marBottom w:val="0"/>
          <w:divBdr>
            <w:top w:val="none" w:sz="0" w:space="0" w:color="auto"/>
            <w:left w:val="none" w:sz="0" w:space="0" w:color="auto"/>
            <w:bottom w:val="none" w:sz="0" w:space="0" w:color="auto"/>
            <w:right w:val="none" w:sz="0" w:space="0" w:color="auto"/>
          </w:divBdr>
        </w:div>
        <w:div w:id="414324081">
          <w:marLeft w:val="0"/>
          <w:marRight w:val="0"/>
          <w:marTop w:val="0"/>
          <w:marBottom w:val="0"/>
          <w:divBdr>
            <w:top w:val="none" w:sz="0" w:space="0" w:color="auto"/>
            <w:left w:val="none" w:sz="0" w:space="0" w:color="auto"/>
            <w:bottom w:val="none" w:sz="0" w:space="0" w:color="auto"/>
            <w:right w:val="none" w:sz="0" w:space="0" w:color="auto"/>
          </w:divBdr>
        </w:div>
        <w:div w:id="490875816">
          <w:marLeft w:val="0"/>
          <w:marRight w:val="0"/>
          <w:marTop w:val="0"/>
          <w:marBottom w:val="0"/>
          <w:divBdr>
            <w:top w:val="none" w:sz="0" w:space="0" w:color="auto"/>
            <w:left w:val="none" w:sz="0" w:space="0" w:color="auto"/>
            <w:bottom w:val="none" w:sz="0" w:space="0" w:color="auto"/>
            <w:right w:val="none" w:sz="0" w:space="0" w:color="auto"/>
          </w:divBdr>
        </w:div>
        <w:div w:id="508448734">
          <w:marLeft w:val="0"/>
          <w:marRight w:val="0"/>
          <w:marTop w:val="0"/>
          <w:marBottom w:val="0"/>
          <w:divBdr>
            <w:top w:val="none" w:sz="0" w:space="0" w:color="auto"/>
            <w:left w:val="none" w:sz="0" w:space="0" w:color="auto"/>
            <w:bottom w:val="none" w:sz="0" w:space="0" w:color="auto"/>
            <w:right w:val="none" w:sz="0" w:space="0" w:color="auto"/>
          </w:divBdr>
        </w:div>
        <w:div w:id="574045948">
          <w:marLeft w:val="0"/>
          <w:marRight w:val="0"/>
          <w:marTop w:val="0"/>
          <w:marBottom w:val="0"/>
          <w:divBdr>
            <w:top w:val="none" w:sz="0" w:space="0" w:color="auto"/>
            <w:left w:val="none" w:sz="0" w:space="0" w:color="auto"/>
            <w:bottom w:val="none" w:sz="0" w:space="0" w:color="auto"/>
            <w:right w:val="none" w:sz="0" w:space="0" w:color="auto"/>
          </w:divBdr>
        </w:div>
        <w:div w:id="591552983">
          <w:marLeft w:val="0"/>
          <w:marRight w:val="0"/>
          <w:marTop w:val="0"/>
          <w:marBottom w:val="0"/>
          <w:divBdr>
            <w:top w:val="none" w:sz="0" w:space="0" w:color="auto"/>
            <w:left w:val="none" w:sz="0" w:space="0" w:color="auto"/>
            <w:bottom w:val="none" w:sz="0" w:space="0" w:color="auto"/>
            <w:right w:val="none" w:sz="0" w:space="0" w:color="auto"/>
          </w:divBdr>
        </w:div>
        <w:div w:id="631059611">
          <w:marLeft w:val="0"/>
          <w:marRight w:val="0"/>
          <w:marTop w:val="0"/>
          <w:marBottom w:val="0"/>
          <w:divBdr>
            <w:top w:val="none" w:sz="0" w:space="0" w:color="auto"/>
            <w:left w:val="none" w:sz="0" w:space="0" w:color="auto"/>
            <w:bottom w:val="none" w:sz="0" w:space="0" w:color="auto"/>
            <w:right w:val="none" w:sz="0" w:space="0" w:color="auto"/>
          </w:divBdr>
        </w:div>
        <w:div w:id="658996117">
          <w:marLeft w:val="0"/>
          <w:marRight w:val="0"/>
          <w:marTop w:val="0"/>
          <w:marBottom w:val="0"/>
          <w:divBdr>
            <w:top w:val="none" w:sz="0" w:space="0" w:color="auto"/>
            <w:left w:val="none" w:sz="0" w:space="0" w:color="auto"/>
            <w:bottom w:val="none" w:sz="0" w:space="0" w:color="auto"/>
            <w:right w:val="none" w:sz="0" w:space="0" w:color="auto"/>
          </w:divBdr>
        </w:div>
        <w:div w:id="675569688">
          <w:marLeft w:val="0"/>
          <w:marRight w:val="0"/>
          <w:marTop w:val="0"/>
          <w:marBottom w:val="0"/>
          <w:divBdr>
            <w:top w:val="none" w:sz="0" w:space="0" w:color="auto"/>
            <w:left w:val="none" w:sz="0" w:space="0" w:color="auto"/>
            <w:bottom w:val="none" w:sz="0" w:space="0" w:color="auto"/>
            <w:right w:val="none" w:sz="0" w:space="0" w:color="auto"/>
          </w:divBdr>
        </w:div>
        <w:div w:id="728266041">
          <w:marLeft w:val="0"/>
          <w:marRight w:val="0"/>
          <w:marTop w:val="0"/>
          <w:marBottom w:val="0"/>
          <w:divBdr>
            <w:top w:val="none" w:sz="0" w:space="0" w:color="auto"/>
            <w:left w:val="none" w:sz="0" w:space="0" w:color="auto"/>
            <w:bottom w:val="none" w:sz="0" w:space="0" w:color="auto"/>
            <w:right w:val="none" w:sz="0" w:space="0" w:color="auto"/>
          </w:divBdr>
        </w:div>
        <w:div w:id="750199293">
          <w:marLeft w:val="0"/>
          <w:marRight w:val="0"/>
          <w:marTop w:val="0"/>
          <w:marBottom w:val="0"/>
          <w:divBdr>
            <w:top w:val="none" w:sz="0" w:space="0" w:color="auto"/>
            <w:left w:val="none" w:sz="0" w:space="0" w:color="auto"/>
            <w:bottom w:val="none" w:sz="0" w:space="0" w:color="auto"/>
            <w:right w:val="none" w:sz="0" w:space="0" w:color="auto"/>
          </w:divBdr>
        </w:div>
        <w:div w:id="803471392">
          <w:marLeft w:val="0"/>
          <w:marRight w:val="0"/>
          <w:marTop w:val="0"/>
          <w:marBottom w:val="0"/>
          <w:divBdr>
            <w:top w:val="none" w:sz="0" w:space="0" w:color="auto"/>
            <w:left w:val="none" w:sz="0" w:space="0" w:color="auto"/>
            <w:bottom w:val="none" w:sz="0" w:space="0" w:color="auto"/>
            <w:right w:val="none" w:sz="0" w:space="0" w:color="auto"/>
          </w:divBdr>
        </w:div>
        <w:div w:id="847794374">
          <w:marLeft w:val="0"/>
          <w:marRight w:val="0"/>
          <w:marTop w:val="0"/>
          <w:marBottom w:val="0"/>
          <w:divBdr>
            <w:top w:val="none" w:sz="0" w:space="0" w:color="auto"/>
            <w:left w:val="none" w:sz="0" w:space="0" w:color="auto"/>
            <w:bottom w:val="none" w:sz="0" w:space="0" w:color="auto"/>
            <w:right w:val="none" w:sz="0" w:space="0" w:color="auto"/>
          </w:divBdr>
        </w:div>
        <w:div w:id="855846653">
          <w:marLeft w:val="0"/>
          <w:marRight w:val="0"/>
          <w:marTop w:val="0"/>
          <w:marBottom w:val="0"/>
          <w:divBdr>
            <w:top w:val="none" w:sz="0" w:space="0" w:color="auto"/>
            <w:left w:val="none" w:sz="0" w:space="0" w:color="auto"/>
            <w:bottom w:val="none" w:sz="0" w:space="0" w:color="auto"/>
            <w:right w:val="none" w:sz="0" w:space="0" w:color="auto"/>
          </w:divBdr>
        </w:div>
        <w:div w:id="890044698">
          <w:marLeft w:val="0"/>
          <w:marRight w:val="0"/>
          <w:marTop w:val="0"/>
          <w:marBottom w:val="0"/>
          <w:divBdr>
            <w:top w:val="none" w:sz="0" w:space="0" w:color="auto"/>
            <w:left w:val="none" w:sz="0" w:space="0" w:color="auto"/>
            <w:bottom w:val="none" w:sz="0" w:space="0" w:color="auto"/>
            <w:right w:val="none" w:sz="0" w:space="0" w:color="auto"/>
          </w:divBdr>
        </w:div>
        <w:div w:id="1049575791">
          <w:marLeft w:val="0"/>
          <w:marRight w:val="0"/>
          <w:marTop w:val="0"/>
          <w:marBottom w:val="0"/>
          <w:divBdr>
            <w:top w:val="none" w:sz="0" w:space="0" w:color="auto"/>
            <w:left w:val="none" w:sz="0" w:space="0" w:color="auto"/>
            <w:bottom w:val="none" w:sz="0" w:space="0" w:color="auto"/>
            <w:right w:val="none" w:sz="0" w:space="0" w:color="auto"/>
          </w:divBdr>
        </w:div>
        <w:div w:id="1100225804">
          <w:marLeft w:val="0"/>
          <w:marRight w:val="0"/>
          <w:marTop w:val="0"/>
          <w:marBottom w:val="0"/>
          <w:divBdr>
            <w:top w:val="none" w:sz="0" w:space="0" w:color="auto"/>
            <w:left w:val="none" w:sz="0" w:space="0" w:color="auto"/>
            <w:bottom w:val="none" w:sz="0" w:space="0" w:color="auto"/>
            <w:right w:val="none" w:sz="0" w:space="0" w:color="auto"/>
          </w:divBdr>
        </w:div>
        <w:div w:id="1101486517">
          <w:marLeft w:val="0"/>
          <w:marRight w:val="0"/>
          <w:marTop w:val="0"/>
          <w:marBottom w:val="0"/>
          <w:divBdr>
            <w:top w:val="none" w:sz="0" w:space="0" w:color="auto"/>
            <w:left w:val="none" w:sz="0" w:space="0" w:color="auto"/>
            <w:bottom w:val="none" w:sz="0" w:space="0" w:color="auto"/>
            <w:right w:val="none" w:sz="0" w:space="0" w:color="auto"/>
          </w:divBdr>
        </w:div>
        <w:div w:id="1105465354">
          <w:marLeft w:val="0"/>
          <w:marRight w:val="0"/>
          <w:marTop w:val="0"/>
          <w:marBottom w:val="0"/>
          <w:divBdr>
            <w:top w:val="none" w:sz="0" w:space="0" w:color="auto"/>
            <w:left w:val="none" w:sz="0" w:space="0" w:color="auto"/>
            <w:bottom w:val="none" w:sz="0" w:space="0" w:color="auto"/>
            <w:right w:val="none" w:sz="0" w:space="0" w:color="auto"/>
          </w:divBdr>
        </w:div>
        <w:div w:id="1208299475">
          <w:marLeft w:val="0"/>
          <w:marRight w:val="0"/>
          <w:marTop w:val="0"/>
          <w:marBottom w:val="0"/>
          <w:divBdr>
            <w:top w:val="none" w:sz="0" w:space="0" w:color="auto"/>
            <w:left w:val="none" w:sz="0" w:space="0" w:color="auto"/>
            <w:bottom w:val="none" w:sz="0" w:space="0" w:color="auto"/>
            <w:right w:val="none" w:sz="0" w:space="0" w:color="auto"/>
          </w:divBdr>
        </w:div>
        <w:div w:id="1262953120">
          <w:marLeft w:val="0"/>
          <w:marRight w:val="0"/>
          <w:marTop w:val="0"/>
          <w:marBottom w:val="0"/>
          <w:divBdr>
            <w:top w:val="none" w:sz="0" w:space="0" w:color="auto"/>
            <w:left w:val="none" w:sz="0" w:space="0" w:color="auto"/>
            <w:bottom w:val="none" w:sz="0" w:space="0" w:color="auto"/>
            <w:right w:val="none" w:sz="0" w:space="0" w:color="auto"/>
          </w:divBdr>
        </w:div>
        <w:div w:id="1335647935">
          <w:marLeft w:val="0"/>
          <w:marRight w:val="0"/>
          <w:marTop w:val="0"/>
          <w:marBottom w:val="0"/>
          <w:divBdr>
            <w:top w:val="none" w:sz="0" w:space="0" w:color="auto"/>
            <w:left w:val="none" w:sz="0" w:space="0" w:color="auto"/>
            <w:bottom w:val="none" w:sz="0" w:space="0" w:color="auto"/>
            <w:right w:val="none" w:sz="0" w:space="0" w:color="auto"/>
          </w:divBdr>
        </w:div>
        <w:div w:id="1340037869">
          <w:marLeft w:val="0"/>
          <w:marRight w:val="0"/>
          <w:marTop w:val="0"/>
          <w:marBottom w:val="0"/>
          <w:divBdr>
            <w:top w:val="none" w:sz="0" w:space="0" w:color="auto"/>
            <w:left w:val="none" w:sz="0" w:space="0" w:color="auto"/>
            <w:bottom w:val="none" w:sz="0" w:space="0" w:color="auto"/>
            <w:right w:val="none" w:sz="0" w:space="0" w:color="auto"/>
          </w:divBdr>
        </w:div>
        <w:div w:id="1393118836">
          <w:marLeft w:val="0"/>
          <w:marRight w:val="0"/>
          <w:marTop w:val="0"/>
          <w:marBottom w:val="0"/>
          <w:divBdr>
            <w:top w:val="none" w:sz="0" w:space="0" w:color="auto"/>
            <w:left w:val="none" w:sz="0" w:space="0" w:color="auto"/>
            <w:bottom w:val="none" w:sz="0" w:space="0" w:color="auto"/>
            <w:right w:val="none" w:sz="0" w:space="0" w:color="auto"/>
          </w:divBdr>
        </w:div>
        <w:div w:id="1417554982">
          <w:marLeft w:val="0"/>
          <w:marRight w:val="0"/>
          <w:marTop w:val="0"/>
          <w:marBottom w:val="0"/>
          <w:divBdr>
            <w:top w:val="none" w:sz="0" w:space="0" w:color="auto"/>
            <w:left w:val="none" w:sz="0" w:space="0" w:color="auto"/>
            <w:bottom w:val="none" w:sz="0" w:space="0" w:color="auto"/>
            <w:right w:val="none" w:sz="0" w:space="0" w:color="auto"/>
          </w:divBdr>
        </w:div>
        <w:div w:id="1431513369">
          <w:marLeft w:val="0"/>
          <w:marRight w:val="0"/>
          <w:marTop w:val="0"/>
          <w:marBottom w:val="0"/>
          <w:divBdr>
            <w:top w:val="none" w:sz="0" w:space="0" w:color="auto"/>
            <w:left w:val="none" w:sz="0" w:space="0" w:color="auto"/>
            <w:bottom w:val="none" w:sz="0" w:space="0" w:color="auto"/>
            <w:right w:val="none" w:sz="0" w:space="0" w:color="auto"/>
          </w:divBdr>
        </w:div>
        <w:div w:id="1467505132">
          <w:marLeft w:val="0"/>
          <w:marRight w:val="0"/>
          <w:marTop w:val="0"/>
          <w:marBottom w:val="0"/>
          <w:divBdr>
            <w:top w:val="none" w:sz="0" w:space="0" w:color="auto"/>
            <w:left w:val="none" w:sz="0" w:space="0" w:color="auto"/>
            <w:bottom w:val="none" w:sz="0" w:space="0" w:color="auto"/>
            <w:right w:val="none" w:sz="0" w:space="0" w:color="auto"/>
          </w:divBdr>
        </w:div>
        <w:div w:id="1552107202">
          <w:marLeft w:val="0"/>
          <w:marRight w:val="0"/>
          <w:marTop w:val="0"/>
          <w:marBottom w:val="0"/>
          <w:divBdr>
            <w:top w:val="none" w:sz="0" w:space="0" w:color="auto"/>
            <w:left w:val="none" w:sz="0" w:space="0" w:color="auto"/>
            <w:bottom w:val="none" w:sz="0" w:space="0" w:color="auto"/>
            <w:right w:val="none" w:sz="0" w:space="0" w:color="auto"/>
          </w:divBdr>
        </w:div>
        <w:div w:id="1605459799">
          <w:marLeft w:val="0"/>
          <w:marRight w:val="0"/>
          <w:marTop w:val="0"/>
          <w:marBottom w:val="0"/>
          <w:divBdr>
            <w:top w:val="none" w:sz="0" w:space="0" w:color="auto"/>
            <w:left w:val="none" w:sz="0" w:space="0" w:color="auto"/>
            <w:bottom w:val="none" w:sz="0" w:space="0" w:color="auto"/>
            <w:right w:val="none" w:sz="0" w:space="0" w:color="auto"/>
          </w:divBdr>
        </w:div>
        <w:div w:id="1611744893">
          <w:marLeft w:val="0"/>
          <w:marRight w:val="0"/>
          <w:marTop w:val="0"/>
          <w:marBottom w:val="0"/>
          <w:divBdr>
            <w:top w:val="none" w:sz="0" w:space="0" w:color="auto"/>
            <w:left w:val="none" w:sz="0" w:space="0" w:color="auto"/>
            <w:bottom w:val="none" w:sz="0" w:space="0" w:color="auto"/>
            <w:right w:val="none" w:sz="0" w:space="0" w:color="auto"/>
          </w:divBdr>
        </w:div>
        <w:div w:id="1680504461">
          <w:marLeft w:val="0"/>
          <w:marRight w:val="0"/>
          <w:marTop w:val="0"/>
          <w:marBottom w:val="0"/>
          <w:divBdr>
            <w:top w:val="none" w:sz="0" w:space="0" w:color="auto"/>
            <w:left w:val="none" w:sz="0" w:space="0" w:color="auto"/>
            <w:bottom w:val="none" w:sz="0" w:space="0" w:color="auto"/>
            <w:right w:val="none" w:sz="0" w:space="0" w:color="auto"/>
          </w:divBdr>
        </w:div>
        <w:div w:id="1717074780">
          <w:marLeft w:val="0"/>
          <w:marRight w:val="0"/>
          <w:marTop w:val="0"/>
          <w:marBottom w:val="0"/>
          <w:divBdr>
            <w:top w:val="none" w:sz="0" w:space="0" w:color="auto"/>
            <w:left w:val="none" w:sz="0" w:space="0" w:color="auto"/>
            <w:bottom w:val="none" w:sz="0" w:space="0" w:color="auto"/>
            <w:right w:val="none" w:sz="0" w:space="0" w:color="auto"/>
          </w:divBdr>
        </w:div>
        <w:div w:id="1738085970">
          <w:marLeft w:val="0"/>
          <w:marRight w:val="0"/>
          <w:marTop w:val="0"/>
          <w:marBottom w:val="0"/>
          <w:divBdr>
            <w:top w:val="none" w:sz="0" w:space="0" w:color="auto"/>
            <w:left w:val="none" w:sz="0" w:space="0" w:color="auto"/>
            <w:bottom w:val="none" w:sz="0" w:space="0" w:color="auto"/>
            <w:right w:val="none" w:sz="0" w:space="0" w:color="auto"/>
          </w:divBdr>
        </w:div>
        <w:div w:id="1784878486">
          <w:marLeft w:val="0"/>
          <w:marRight w:val="0"/>
          <w:marTop w:val="0"/>
          <w:marBottom w:val="0"/>
          <w:divBdr>
            <w:top w:val="none" w:sz="0" w:space="0" w:color="auto"/>
            <w:left w:val="none" w:sz="0" w:space="0" w:color="auto"/>
            <w:bottom w:val="none" w:sz="0" w:space="0" w:color="auto"/>
            <w:right w:val="none" w:sz="0" w:space="0" w:color="auto"/>
          </w:divBdr>
        </w:div>
        <w:div w:id="1821801942">
          <w:marLeft w:val="0"/>
          <w:marRight w:val="0"/>
          <w:marTop w:val="0"/>
          <w:marBottom w:val="0"/>
          <w:divBdr>
            <w:top w:val="none" w:sz="0" w:space="0" w:color="auto"/>
            <w:left w:val="none" w:sz="0" w:space="0" w:color="auto"/>
            <w:bottom w:val="none" w:sz="0" w:space="0" w:color="auto"/>
            <w:right w:val="none" w:sz="0" w:space="0" w:color="auto"/>
          </w:divBdr>
        </w:div>
        <w:div w:id="1822185683">
          <w:marLeft w:val="0"/>
          <w:marRight w:val="0"/>
          <w:marTop w:val="0"/>
          <w:marBottom w:val="0"/>
          <w:divBdr>
            <w:top w:val="none" w:sz="0" w:space="0" w:color="auto"/>
            <w:left w:val="none" w:sz="0" w:space="0" w:color="auto"/>
            <w:bottom w:val="none" w:sz="0" w:space="0" w:color="auto"/>
            <w:right w:val="none" w:sz="0" w:space="0" w:color="auto"/>
          </w:divBdr>
        </w:div>
        <w:div w:id="1825076352">
          <w:marLeft w:val="0"/>
          <w:marRight w:val="0"/>
          <w:marTop w:val="0"/>
          <w:marBottom w:val="0"/>
          <w:divBdr>
            <w:top w:val="none" w:sz="0" w:space="0" w:color="auto"/>
            <w:left w:val="none" w:sz="0" w:space="0" w:color="auto"/>
            <w:bottom w:val="none" w:sz="0" w:space="0" w:color="auto"/>
            <w:right w:val="none" w:sz="0" w:space="0" w:color="auto"/>
          </w:divBdr>
        </w:div>
        <w:div w:id="1934823410">
          <w:marLeft w:val="0"/>
          <w:marRight w:val="0"/>
          <w:marTop w:val="0"/>
          <w:marBottom w:val="0"/>
          <w:divBdr>
            <w:top w:val="none" w:sz="0" w:space="0" w:color="auto"/>
            <w:left w:val="none" w:sz="0" w:space="0" w:color="auto"/>
            <w:bottom w:val="none" w:sz="0" w:space="0" w:color="auto"/>
            <w:right w:val="none" w:sz="0" w:space="0" w:color="auto"/>
          </w:divBdr>
        </w:div>
        <w:div w:id="1953435262">
          <w:marLeft w:val="0"/>
          <w:marRight w:val="0"/>
          <w:marTop w:val="0"/>
          <w:marBottom w:val="0"/>
          <w:divBdr>
            <w:top w:val="none" w:sz="0" w:space="0" w:color="auto"/>
            <w:left w:val="none" w:sz="0" w:space="0" w:color="auto"/>
            <w:bottom w:val="none" w:sz="0" w:space="0" w:color="auto"/>
            <w:right w:val="none" w:sz="0" w:space="0" w:color="auto"/>
          </w:divBdr>
        </w:div>
        <w:div w:id="1961837786">
          <w:marLeft w:val="0"/>
          <w:marRight w:val="0"/>
          <w:marTop w:val="0"/>
          <w:marBottom w:val="0"/>
          <w:divBdr>
            <w:top w:val="none" w:sz="0" w:space="0" w:color="auto"/>
            <w:left w:val="none" w:sz="0" w:space="0" w:color="auto"/>
            <w:bottom w:val="none" w:sz="0" w:space="0" w:color="auto"/>
            <w:right w:val="none" w:sz="0" w:space="0" w:color="auto"/>
          </w:divBdr>
        </w:div>
        <w:div w:id="2003658762">
          <w:marLeft w:val="0"/>
          <w:marRight w:val="0"/>
          <w:marTop w:val="0"/>
          <w:marBottom w:val="0"/>
          <w:divBdr>
            <w:top w:val="none" w:sz="0" w:space="0" w:color="auto"/>
            <w:left w:val="none" w:sz="0" w:space="0" w:color="auto"/>
            <w:bottom w:val="none" w:sz="0" w:space="0" w:color="auto"/>
            <w:right w:val="none" w:sz="0" w:space="0" w:color="auto"/>
          </w:divBdr>
        </w:div>
      </w:divsChild>
    </w:div>
    <w:div w:id="222107517">
      <w:bodyDiv w:val="1"/>
      <w:marLeft w:val="0"/>
      <w:marRight w:val="0"/>
      <w:marTop w:val="0"/>
      <w:marBottom w:val="0"/>
      <w:divBdr>
        <w:top w:val="none" w:sz="0" w:space="0" w:color="auto"/>
        <w:left w:val="none" w:sz="0" w:space="0" w:color="auto"/>
        <w:bottom w:val="none" w:sz="0" w:space="0" w:color="auto"/>
        <w:right w:val="none" w:sz="0" w:space="0" w:color="auto"/>
      </w:divBdr>
      <w:divsChild>
        <w:div w:id="9767762">
          <w:marLeft w:val="0"/>
          <w:marRight w:val="0"/>
          <w:marTop w:val="0"/>
          <w:marBottom w:val="0"/>
          <w:divBdr>
            <w:top w:val="none" w:sz="0" w:space="0" w:color="auto"/>
            <w:left w:val="none" w:sz="0" w:space="0" w:color="auto"/>
            <w:bottom w:val="none" w:sz="0" w:space="0" w:color="auto"/>
            <w:right w:val="none" w:sz="0" w:space="0" w:color="auto"/>
          </w:divBdr>
        </w:div>
        <w:div w:id="11272201">
          <w:marLeft w:val="0"/>
          <w:marRight w:val="0"/>
          <w:marTop w:val="0"/>
          <w:marBottom w:val="0"/>
          <w:divBdr>
            <w:top w:val="none" w:sz="0" w:space="0" w:color="auto"/>
            <w:left w:val="none" w:sz="0" w:space="0" w:color="auto"/>
            <w:bottom w:val="none" w:sz="0" w:space="0" w:color="auto"/>
            <w:right w:val="none" w:sz="0" w:space="0" w:color="auto"/>
          </w:divBdr>
        </w:div>
        <w:div w:id="16974823">
          <w:marLeft w:val="0"/>
          <w:marRight w:val="0"/>
          <w:marTop w:val="0"/>
          <w:marBottom w:val="0"/>
          <w:divBdr>
            <w:top w:val="none" w:sz="0" w:space="0" w:color="auto"/>
            <w:left w:val="none" w:sz="0" w:space="0" w:color="auto"/>
            <w:bottom w:val="none" w:sz="0" w:space="0" w:color="auto"/>
            <w:right w:val="none" w:sz="0" w:space="0" w:color="auto"/>
          </w:divBdr>
        </w:div>
        <w:div w:id="32657349">
          <w:marLeft w:val="0"/>
          <w:marRight w:val="0"/>
          <w:marTop w:val="0"/>
          <w:marBottom w:val="0"/>
          <w:divBdr>
            <w:top w:val="none" w:sz="0" w:space="0" w:color="auto"/>
            <w:left w:val="none" w:sz="0" w:space="0" w:color="auto"/>
            <w:bottom w:val="none" w:sz="0" w:space="0" w:color="auto"/>
            <w:right w:val="none" w:sz="0" w:space="0" w:color="auto"/>
          </w:divBdr>
        </w:div>
        <w:div w:id="40792339">
          <w:marLeft w:val="0"/>
          <w:marRight w:val="0"/>
          <w:marTop w:val="0"/>
          <w:marBottom w:val="0"/>
          <w:divBdr>
            <w:top w:val="none" w:sz="0" w:space="0" w:color="auto"/>
            <w:left w:val="none" w:sz="0" w:space="0" w:color="auto"/>
            <w:bottom w:val="none" w:sz="0" w:space="0" w:color="auto"/>
            <w:right w:val="none" w:sz="0" w:space="0" w:color="auto"/>
          </w:divBdr>
        </w:div>
        <w:div w:id="49695608">
          <w:marLeft w:val="0"/>
          <w:marRight w:val="0"/>
          <w:marTop w:val="0"/>
          <w:marBottom w:val="0"/>
          <w:divBdr>
            <w:top w:val="none" w:sz="0" w:space="0" w:color="auto"/>
            <w:left w:val="none" w:sz="0" w:space="0" w:color="auto"/>
            <w:bottom w:val="none" w:sz="0" w:space="0" w:color="auto"/>
            <w:right w:val="none" w:sz="0" w:space="0" w:color="auto"/>
          </w:divBdr>
        </w:div>
        <w:div w:id="82072471">
          <w:marLeft w:val="0"/>
          <w:marRight w:val="0"/>
          <w:marTop w:val="0"/>
          <w:marBottom w:val="0"/>
          <w:divBdr>
            <w:top w:val="none" w:sz="0" w:space="0" w:color="auto"/>
            <w:left w:val="none" w:sz="0" w:space="0" w:color="auto"/>
            <w:bottom w:val="none" w:sz="0" w:space="0" w:color="auto"/>
            <w:right w:val="none" w:sz="0" w:space="0" w:color="auto"/>
          </w:divBdr>
        </w:div>
        <w:div w:id="97256436">
          <w:marLeft w:val="0"/>
          <w:marRight w:val="0"/>
          <w:marTop w:val="0"/>
          <w:marBottom w:val="0"/>
          <w:divBdr>
            <w:top w:val="none" w:sz="0" w:space="0" w:color="auto"/>
            <w:left w:val="none" w:sz="0" w:space="0" w:color="auto"/>
            <w:bottom w:val="none" w:sz="0" w:space="0" w:color="auto"/>
            <w:right w:val="none" w:sz="0" w:space="0" w:color="auto"/>
          </w:divBdr>
        </w:div>
        <w:div w:id="97527303">
          <w:marLeft w:val="0"/>
          <w:marRight w:val="0"/>
          <w:marTop w:val="0"/>
          <w:marBottom w:val="0"/>
          <w:divBdr>
            <w:top w:val="none" w:sz="0" w:space="0" w:color="auto"/>
            <w:left w:val="none" w:sz="0" w:space="0" w:color="auto"/>
            <w:bottom w:val="none" w:sz="0" w:space="0" w:color="auto"/>
            <w:right w:val="none" w:sz="0" w:space="0" w:color="auto"/>
          </w:divBdr>
        </w:div>
        <w:div w:id="133452131">
          <w:marLeft w:val="0"/>
          <w:marRight w:val="0"/>
          <w:marTop w:val="0"/>
          <w:marBottom w:val="0"/>
          <w:divBdr>
            <w:top w:val="none" w:sz="0" w:space="0" w:color="auto"/>
            <w:left w:val="none" w:sz="0" w:space="0" w:color="auto"/>
            <w:bottom w:val="none" w:sz="0" w:space="0" w:color="auto"/>
            <w:right w:val="none" w:sz="0" w:space="0" w:color="auto"/>
          </w:divBdr>
        </w:div>
        <w:div w:id="140585425">
          <w:marLeft w:val="0"/>
          <w:marRight w:val="0"/>
          <w:marTop w:val="0"/>
          <w:marBottom w:val="0"/>
          <w:divBdr>
            <w:top w:val="none" w:sz="0" w:space="0" w:color="auto"/>
            <w:left w:val="none" w:sz="0" w:space="0" w:color="auto"/>
            <w:bottom w:val="none" w:sz="0" w:space="0" w:color="auto"/>
            <w:right w:val="none" w:sz="0" w:space="0" w:color="auto"/>
          </w:divBdr>
        </w:div>
        <w:div w:id="147985854">
          <w:marLeft w:val="0"/>
          <w:marRight w:val="0"/>
          <w:marTop w:val="0"/>
          <w:marBottom w:val="0"/>
          <w:divBdr>
            <w:top w:val="none" w:sz="0" w:space="0" w:color="auto"/>
            <w:left w:val="none" w:sz="0" w:space="0" w:color="auto"/>
            <w:bottom w:val="none" w:sz="0" w:space="0" w:color="auto"/>
            <w:right w:val="none" w:sz="0" w:space="0" w:color="auto"/>
          </w:divBdr>
        </w:div>
        <w:div w:id="154490194">
          <w:marLeft w:val="0"/>
          <w:marRight w:val="0"/>
          <w:marTop w:val="0"/>
          <w:marBottom w:val="0"/>
          <w:divBdr>
            <w:top w:val="none" w:sz="0" w:space="0" w:color="auto"/>
            <w:left w:val="none" w:sz="0" w:space="0" w:color="auto"/>
            <w:bottom w:val="none" w:sz="0" w:space="0" w:color="auto"/>
            <w:right w:val="none" w:sz="0" w:space="0" w:color="auto"/>
          </w:divBdr>
        </w:div>
        <w:div w:id="165170355">
          <w:marLeft w:val="0"/>
          <w:marRight w:val="0"/>
          <w:marTop w:val="0"/>
          <w:marBottom w:val="0"/>
          <w:divBdr>
            <w:top w:val="none" w:sz="0" w:space="0" w:color="auto"/>
            <w:left w:val="none" w:sz="0" w:space="0" w:color="auto"/>
            <w:bottom w:val="none" w:sz="0" w:space="0" w:color="auto"/>
            <w:right w:val="none" w:sz="0" w:space="0" w:color="auto"/>
          </w:divBdr>
        </w:div>
        <w:div w:id="172651774">
          <w:marLeft w:val="0"/>
          <w:marRight w:val="0"/>
          <w:marTop w:val="0"/>
          <w:marBottom w:val="0"/>
          <w:divBdr>
            <w:top w:val="none" w:sz="0" w:space="0" w:color="auto"/>
            <w:left w:val="none" w:sz="0" w:space="0" w:color="auto"/>
            <w:bottom w:val="none" w:sz="0" w:space="0" w:color="auto"/>
            <w:right w:val="none" w:sz="0" w:space="0" w:color="auto"/>
          </w:divBdr>
        </w:div>
        <w:div w:id="180438268">
          <w:marLeft w:val="0"/>
          <w:marRight w:val="0"/>
          <w:marTop w:val="0"/>
          <w:marBottom w:val="0"/>
          <w:divBdr>
            <w:top w:val="none" w:sz="0" w:space="0" w:color="auto"/>
            <w:left w:val="none" w:sz="0" w:space="0" w:color="auto"/>
            <w:bottom w:val="none" w:sz="0" w:space="0" w:color="auto"/>
            <w:right w:val="none" w:sz="0" w:space="0" w:color="auto"/>
          </w:divBdr>
        </w:div>
        <w:div w:id="181824571">
          <w:marLeft w:val="0"/>
          <w:marRight w:val="0"/>
          <w:marTop w:val="0"/>
          <w:marBottom w:val="0"/>
          <w:divBdr>
            <w:top w:val="none" w:sz="0" w:space="0" w:color="auto"/>
            <w:left w:val="none" w:sz="0" w:space="0" w:color="auto"/>
            <w:bottom w:val="none" w:sz="0" w:space="0" w:color="auto"/>
            <w:right w:val="none" w:sz="0" w:space="0" w:color="auto"/>
          </w:divBdr>
        </w:div>
        <w:div w:id="188494856">
          <w:marLeft w:val="0"/>
          <w:marRight w:val="0"/>
          <w:marTop w:val="0"/>
          <w:marBottom w:val="0"/>
          <w:divBdr>
            <w:top w:val="none" w:sz="0" w:space="0" w:color="auto"/>
            <w:left w:val="none" w:sz="0" w:space="0" w:color="auto"/>
            <w:bottom w:val="none" w:sz="0" w:space="0" w:color="auto"/>
            <w:right w:val="none" w:sz="0" w:space="0" w:color="auto"/>
          </w:divBdr>
        </w:div>
        <w:div w:id="192692184">
          <w:marLeft w:val="0"/>
          <w:marRight w:val="0"/>
          <w:marTop w:val="0"/>
          <w:marBottom w:val="0"/>
          <w:divBdr>
            <w:top w:val="none" w:sz="0" w:space="0" w:color="auto"/>
            <w:left w:val="none" w:sz="0" w:space="0" w:color="auto"/>
            <w:bottom w:val="none" w:sz="0" w:space="0" w:color="auto"/>
            <w:right w:val="none" w:sz="0" w:space="0" w:color="auto"/>
          </w:divBdr>
        </w:div>
        <w:div w:id="206377593">
          <w:marLeft w:val="0"/>
          <w:marRight w:val="0"/>
          <w:marTop w:val="0"/>
          <w:marBottom w:val="0"/>
          <w:divBdr>
            <w:top w:val="none" w:sz="0" w:space="0" w:color="auto"/>
            <w:left w:val="none" w:sz="0" w:space="0" w:color="auto"/>
            <w:bottom w:val="none" w:sz="0" w:space="0" w:color="auto"/>
            <w:right w:val="none" w:sz="0" w:space="0" w:color="auto"/>
          </w:divBdr>
        </w:div>
        <w:div w:id="209268930">
          <w:marLeft w:val="0"/>
          <w:marRight w:val="0"/>
          <w:marTop w:val="0"/>
          <w:marBottom w:val="0"/>
          <w:divBdr>
            <w:top w:val="none" w:sz="0" w:space="0" w:color="auto"/>
            <w:left w:val="none" w:sz="0" w:space="0" w:color="auto"/>
            <w:bottom w:val="none" w:sz="0" w:space="0" w:color="auto"/>
            <w:right w:val="none" w:sz="0" w:space="0" w:color="auto"/>
          </w:divBdr>
        </w:div>
        <w:div w:id="209658202">
          <w:marLeft w:val="0"/>
          <w:marRight w:val="0"/>
          <w:marTop w:val="0"/>
          <w:marBottom w:val="0"/>
          <w:divBdr>
            <w:top w:val="none" w:sz="0" w:space="0" w:color="auto"/>
            <w:left w:val="none" w:sz="0" w:space="0" w:color="auto"/>
            <w:bottom w:val="none" w:sz="0" w:space="0" w:color="auto"/>
            <w:right w:val="none" w:sz="0" w:space="0" w:color="auto"/>
          </w:divBdr>
        </w:div>
        <w:div w:id="218980012">
          <w:marLeft w:val="0"/>
          <w:marRight w:val="0"/>
          <w:marTop w:val="0"/>
          <w:marBottom w:val="0"/>
          <w:divBdr>
            <w:top w:val="none" w:sz="0" w:space="0" w:color="auto"/>
            <w:left w:val="none" w:sz="0" w:space="0" w:color="auto"/>
            <w:bottom w:val="none" w:sz="0" w:space="0" w:color="auto"/>
            <w:right w:val="none" w:sz="0" w:space="0" w:color="auto"/>
          </w:divBdr>
        </w:div>
        <w:div w:id="221867250">
          <w:marLeft w:val="0"/>
          <w:marRight w:val="0"/>
          <w:marTop w:val="0"/>
          <w:marBottom w:val="0"/>
          <w:divBdr>
            <w:top w:val="none" w:sz="0" w:space="0" w:color="auto"/>
            <w:left w:val="none" w:sz="0" w:space="0" w:color="auto"/>
            <w:bottom w:val="none" w:sz="0" w:space="0" w:color="auto"/>
            <w:right w:val="none" w:sz="0" w:space="0" w:color="auto"/>
          </w:divBdr>
        </w:div>
        <w:div w:id="241834804">
          <w:marLeft w:val="0"/>
          <w:marRight w:val="0"/>
          <w:marTop w:val="0"/>
          <w:marBottom w:val="0"/>
          <w:divBdr>
            <w:top w:val="none" w:sz="0" w:space="0" w:color="auto"/>
            <w:left w:val="none" w:sz="0" w:space="0" w:color="auto"/>
            <w:bottom w:val="none" w:sz="0" w:space="0" w:color="auto"/>
            <w:right w:val="none" w:sz="0" w:space="0" w:color="auto"/>
          </w:divBdr>
        </w:div>
        <w:div w:id="247615748">
          <w:marLeft w:val="0"/>
          <w:marRight w:val="0"/>
          <w:marTop w:val="0"/>
          <w:marBottom w:val="0"/>
          <w:divBdr>
            <w:top w:val="none" w:sz="0" w:space="0" w:color="auto"/>
            <w:left w:val="none" w:sz="0" w:space="0" w:color="auto"/>
            <w:bottom w:val="none" w:sz="0" w:space="0" w:color="auto"/>
            <w:right w:val="none" w:sz="0" w:space="0" w:color="auto"/>
          </w:divBdr>
        </w:div>
        <w:div w:id="258954333">
          <w:marLeft w:val="0"/>
          <w:marRight w:val="0"/>
          <w:marTop w:val="0"/>
          <w:marBottom w:val="0"/>
          <w:divBdr>
            <w:top w:val="none" w:sz="0" w:space="0" w:color="auto"/>
            <w:left w:val="none" w:sz="0" w:space="0" w:color="auto"/>
            <w:bottom w:val="none" w:sz="0" w:space="0" w:color="auto"/>
            <w:right w:val="none" w:sz="0" w:space="0" w:color="auto"/>
          </w:divBdr>
        </w:div>
        <w:div w:id="281229058">
          <w:marLeft w:val="0"/>
          <w:marRight w:val="0"/>
          <w:marTop w:val="0"/>
          <w:marBottom w:val="0"/>
          <w:divBdr>
            <w:top w:val="none" w:sz="0" w:space="0" w:color="auto"/>
            <w:left w:val="none" w:sz="0" w:space="0" w:color="auto"/>
            <w:bottom w:val="none" w:sz="0" w:space="0" w:color="auto"/>
            <w:right w:val="none" w:sz="0" w:space="0" w:color="auto"/>
          </w:divBdr>
        </w:div>
        <w:div w:id="281960473">
          <w:marLeft w:val="0"/>
          <w:marRight w:val="0"/>
          <w:marTop w:val="0"/>
          <w:marBottom w:val="0"/>
          <w:divBdr>
            <w:top w:val="none" w:sz="0" w:space="0" w:color="auto"/>
            <w:left w:val="none" w:sz="0" w:space="0" w:color="auto"/>
            <w:bottom w:val="none" w:sz="0" w:space="0" w:color="auto"/>
            <w:right w:val="none" w:sz="0" w:space="0" w:color="auto"/>
          </w:divBdr>
        </w:div>
        <w:div w:id="282083087">
          <w:marLeft w:val="0"/>
          <w:marRight w:val="0"/>
          <w:marTop w:val="0"/>
          <w:marBottom w:val="0"/>
          <w:divBdr>
            <w:top w:val="none" w:sz="0" w:space="0" w:color="auto"/>
            <w:left w:val="none" w:sz="0" w:space="0" w:color="auto"/>
            <w:bottom w:val="none" w:sz="0" w:space="0" w:color="auto"/>
            <w:right w:val="none" w:sz="0" w:space="0" w:color="auto"/>
          </w:divBdr>
        </w:div>
        <w:div w:id="297304050">
          <w:marLeft w:val="0"/>
          <w:marRight w:val="0"/>
          <w:marTop w:val="0"/>
          <w:marBottom w:val="0"/>
          <w:divBdr>
            <w:top w:val="none" w:sz="0" w:space="0" w:color="auto"/>
            <w:left w:val="none" w:sz="0" w:space="0" w:color="auto"/>
            <w:bottom w:val="none" w:sz="0" w:space="0" w:color="auto"/>
            <w:right w:val="none" w:sz="0" w:space="0" w:color="auto"/>
          </w:divBdr>
        </w:div>
        <w:div w:id="313607620">
          <w:marLeft w:val="0"/>
          <w:marRight w:val="0"/>
          <w:marTop w:val="0"/>
          <w:marBottom w:val="0"/>
          <w:divBdr>
            <w:top w:val="none" w:sz="0" w:space="0" w:color="auto"/>
            <w:left w:val="none" w:sz="0" w:space="0" w:color="auto"/>
            <w:bottom w:val="none" w:sz="0" w:space="0" w:color="auto"/>
            <w:right w:val="none" w:sz="0" w:space="0" w:color="auto"/>
          </w:divBdr>
        </w:div>
        <w:div w:id="362899346">
          <w:marLeft w:val="0"/>
          <w:marRight w:val="0"/>
          <w:marTop w:val="0"/>
          <w:marBottom w:val="0"/>
          <w:divBdr>
            <w:top w:val="none" w:sz="0" w:space="0" w:color="auto"/>
            <w:left w:val="none" w:sz="0" w:space="0" w:color="auto"/>
            <w:bottom w:val="none" w:sz="0" w:space="0" w:color="auto"/>
            <w:right w:val="none" w:sz="0" w:space="0" w:color="auto"/>
          </w:divBdr>
        </w:div>
        <w:div w:id="379744817">
          <w:marLeft w:val="0"/>
          <w:marRight w:val="0"/>
          <w:marTop w:val="0"/>
          <w:marBottom w:val="0"/>
          <w:divBdr>
            <w:top w:val="none" w:sz="0" w:space="0" w:color="auto"/>
            <w:left w:val="none" w:sz="0" w:space="0" w:color="auto"/>
            <w:bottom w:val="none" w:sz="0" w:space="0" w:color="auto"/>
            <w:right w:val="none" w:sz="0" w:space="0" w:color="auto"/>
          </w:divBdr>
        </w:div>
        <w:div w:id="396514501">
          <w:marLeft w:val="0"/>
          <w:marRight w:val="0"/>
          <w:marTop w:val="0"/>
          <w:marBottom w:val="0"/>
          <w:divBdr>
            <w:top w:val="none" w:sz="0" w:space="0" w:color="auto"/>
            <w:left w:val="none" w:sz="0" w:space="0" w:color="auto"/>
            <w:bottom w:val="none" w:sz="0" w:space="0" w:color="auto"/>
            <w:right w:val="none" w:sz="0" w:space="0" w:color="auto"/>
          </w:divBdr>
        </w:div>
        <w:div w:id="400367969">
          <w:marLeft w:val="0"/>
          <w:marRight w:val="0"/>
          <w:marTop w:val="0"/>
          <w:marBottom w:val="0"/>
          <w:divBdr>
            <w:top w:val="none" w:sz="0" w:space="0" w:color="auto"/>
            <w:left w:val="none" w:sz="0" w:space="0" w:color="auto"/>
            <w:bottom w:val="none" w:sz="0" w:space="0" w:color="auto"/>
            <w:right w:val="none" w:sz="0" w:space="0" w:color="auto"/>
          </w:divBdr>
        </w:div>
        <w:div w:id="425738100">
          <w:marLeft w:val="0"/>
          <w:marRight w:val="0"/>
          <w:marTop w:val="0"/>
          <w:marBottom w:val="0"/>
          <w:divBdr>
            <w:top w:val="none" w:sz="0" w:space="0" w:color="auto"/>
            <w:left w:val="none" w:sz="0" w:space="0" w:color="auto"/>
            <w:bottom w:val="none" w:sz="0" w:space="0" w:color="auto"/>
            <w:right w:val="none" w:sz="0" w:space="0" w:color="auto"/>
          </w:divBdr>
        </w:div>
        <w:div w:id="428353894">
          <w:marLeft w:val="0"/>
          <w:marRight w:val="0"/>
          <w:marTop w:val="0"/>
          <w:marBottom w:val="0"/>
          <w:divBdr>
            <w:top w:val="none" w:sz="0" w:space="0" w:color="auto"/>
            <w:left w:val="none" w:sz="0" w:space="0" w:color="auto"/>
            <w:bottom w:val="none" w:sz="0" w:space="0" w:color="auto"/>
            <w:right w:val="none" w:sz="0" w:space="0" w:color="auto"/>
          </w:divBdr>
        </w:div>
        <w:div w:id="435058551">
          <w:marLeft w:val="0"/>
          <w:marRight w:val="0"/>
          <w:marTop w:val="0"/>
          <w:marBottom w:val="0"/>
          <w:divBdr>
            <w:top w:val="none" w:sz="0" w:space="0" w:color="auto"/>
            <w:left w:val="none" w:sz="0" w:space="0" w:color="auto"/>
            <w:bottom w:val="none" w:sz="0" w:space="0" w:color="auto"/>
            <w:right w:val="none" w:sz="0" w:space="0" w:color="auto"/>
          </w:divBdr>
        </w:div>
        <w:div w:id="437722469">
          <w:marLeft w:val="0"/>
          <w:marRight w:val="0"/>
          <w:marTop w:val="0"/>
          <w:marBottom w:val="0"/>
          <w:divBdr>
            <w:top w:val="none" w:sz="0" w:space="0" w:color="auto"/>
            <w:left w:val="none" w:sz="0" w:space="0" w:color="auto"/>
            <w:bottom w:val="none" w:sz="0" w:space="0" w:color="auto"/>
            <w:right w:val="none" w:sz="0" w:space="0" w:color="auto"/>
          </w:divBdr>
        </w:div>
        <w:div w:id="456341378">
          <w:marLeft w:val="0"/>
          <w:marRight w:val="0"/>
          <w:marTop w:val="0"/>
          <w:marBottom w:val="0"/>
          <w:divBdr>
            <w:top w:val="none" w:sz="0" w:space="0" w:color="auto"/>
            <w:left w:val="none" w:sz="0" w:space="0" w:color="auto"/>
            <w:bottom w:val="none" w:sz="0" w:space="0" w:color="auto"/>
            <w:right w:val="none" w:sz="0" w:space="0" w:color="auto"/>
          </w:divBdr>
        </w:div>
        <w:div w:id="463159575">
          <w:marLeft w:val="0"/>
          <w:marRight w:val="0"/>
          <w:marTop w:val="0"/>
          <w:marBottom w:val="0"/>
          <w:divBdr>
            <w:top w:val="none" w:sz="0" w:space="0" w:color="auto"/>
            <w:left w:val="none" w:sz="0" w:space="0" w:color="auto"/>
            <w:bottom w:val="none" w:sz="0" w:space="0" w:color="auto"/>
            <w:right w:val="none" w:sz="0" w:space="0" w:color="auto"/>
          </w:divBdr>
        </w:div>
        <w:div w:id="469634470">
          <w:marLeft w:val="0"/>
          <w:marRight w:val="0"/>
          <w:marTop w:val="0"/>
          <w:marBottom w:val="0"/>
          <w:divBdr>
            <w:top w:val="none" w:sz="0" w:space="0" w:color="auto"/>
            <w:left w:val="none" w:sz="0" w:space="0" w:color="auto"/>
            <w:bottom w:val="none" w:sz="0" w:space="0" w:color="auto"/>
            <w:right w:val="none" w:sz="0" w:space="0" w:color="auto"/>
          </w:divBdr>
        </w:div>
        <w:div w:id="473833956">
          <w:marLeft w:val="0"/>
          <w:marRight w:val="0"/>
          <w:marTop w:val="0"/>
          <w:marBottom w:val="0"/>
          <w:divBdr>
            <w:top w:val="none" w:sz="0" w:space="0" w:color="auto"/>
            <w:left w:val="none" w:sz="0" w:space="0" w:color="auto"/>
            <w:bottom w:val="none" w:sz="0" w:space="0" w:color="auto"/>
            <w:right w:val="none" w:sz="0" w:space="0" w:color="auto"/>
          </w:divBdr>
        </w:div>
        <w:div w:id="488255913">
          <w:marLeft w:val="0"/>
          <w:marRight w:val="0"/>
          <w:marTop w:val="0"/>
          <w:marBottom w:val="0"/>
          <w:divBdr>
            <w:top w:val="none" w:sz="0" w:space="0" w:color="auto"/>
            <w:left w:val="none" w:sz="0" w:space="0" w:color="auto"/>
            <w:bottom w:val="none" w:sz="0" w:space="0" w:color="auto"/>
            <w:right w:val="none" w:sz="0" w:space="0" w:color="auto"/>
          </w:divBdr>
        </w:div>
        <w:div w:id="496576008">
          <w:marLeft w:val="0"/>
          <w:marRight w:val="0"/>
          <w:marTop w:val="0"/>
          <w:marBottom w:val="0"/>
          <w:divBdr>
            <w:top w:val="none" w:sz="0" w:space="0" w:color="auto"/>
            <w:left w:val="none" w:sz="0" w:space="0" w:color="auto"/>
            <w:bottom w:val="none" w:sz="0" w:space="0" w:color="auto"/>
            <w:right w:val="none" w:sz="0" w:space="0" w:color="auto"/>
          </w:divBdr>
        </w:div>
        <w:div w:id="497768084">
          <w:marLeft w:val="0"/>
          <w:marRight w:val="0"/>
          <w:marTop w:val="0"/>
          <w:marBottom w:val="0"/>
          <w:divBdr>
            <w:top w:val="none" w:sz="0" w:space="0" w:color="auto"/>
            <w:left w:val="none" w:sz="0" w:space="0" w:color="auto"/>
            <w:bottom w:val="none" w:sz="0" w:space="0" w:color="auto"/>
            <w:right w:val="none" w:sz="0" w:space="0" w:color="auto"/>
          </w:divBdr>
        </w:div>
        <w:div w:id="499271970">
          <w:marLeft w:val="0"/>
          <w:marRight w:val="0"/>
          <w:marTop w:val="0"/>
          <w:marBottom w:val="0"/>
          <w:divBdr>
            <w:top w:val="none" w:sz="0" w:space="0" w:color="auto"/>
            <w:left w:val="none" w:sz="0" w:space="0" w:color="auto"/>
            <w:bottom w:val="none" w:sz="0" w:space="0" w:color="auto"/>
            <w:right w:val="none" w:sz="0" w:space="0" w:color="auto"/>
          </w:divBdr>
        </w:div>
        <w:div w:id="507408013">
          <w:marLeft w:val="0"/>
          <w:marRight w:val="0"/>
          <w:marTop w:val="0"/>
          <w:marBottom w:val="0"/>
          <w:divBdr>
            <w:top w:val="none" w:sz="0" w:space="0" w:color="auto"/>
            <w:left w:val="none" w:sz="0" w:space="0" w:color="auto"/>
            <w:bottom w:val="none" w:sz="0" w:space="0" w:color="auto"/>
            <w:right w:val="none" w:sz="0" w:space="0" w:color="auto"/>
          </w:divBdr>
        </w:div>
        <w:div w:id="509609125">
          <w:marLeft w:val="0"/>
          <w:marRight w:val="0"/>
          <w:marTop w:val="0"/>
          <w:marBottom w:val="0"/>
          <w:divBdr>
            <w:top w:val="none" w:sz="0" w:space="0" w:color="auto"/>
            <w:left w:val="none" w:sz="0" w:space="0" w:color="auto"/>
            <w:bottom w:val="none" w:sz="0" w:space="0" w:color="auto"/>
            <w:right w:val="none" w:sz="0" w:space="0" w:color="auto"/>
          </w:divBdr>
        </w:div>
        <w:div w:id="525796745">
          <w:marLeft w:val="0"/>
          <w:marRight w:val="0"/>
          <w:marTop w:val="0"/>
          <w:marBottom w:val="0"/>
          <w:divBdr>
            <w:top w:val="none" w:sz="0" w:space="0" w:color="auto"/>
            <w:left w:val="none" w:sz="0" w:space="0" w:color="auto"/>
            <w:bottom w:val="none" w:sz="0" w:space="0" w:color="auto"/>
            <w:right w:val="none" w:sz="0" w:space="0" w:color="auto"/>
          </w:divBdr>
        </w:div>
        <w:div w:id="528613448">
          <w:marLeft w:val="0"/>
          <w:marRight w:val="0"/>
          <w:marTop w:val="0"/>
          <w:marBottom w:val="0"/>
          <w:divBdr>
            <w:top w:val="none" w:sz="0" w:space="0" w:color="auto"/>
            <w:left w:val="none" w:sz="0" w:space="0" w:color="auto"/>
            <w:bottom w:val="none" w:sz="0" w:space="0" w:color="auto"/>
            <w:right w:val="none" w:sz="0" w:space="0" w:color="auto"/>
          </w:divBdr>
        </w:div>
        <w:div w:id="548152422">
          <w:marLeft w:val="0"/>
          <w:marRight w:val="0"/>
          <w:marTop w:val="0"/>
          <w:marBottom w:val="0"/>
          <w:divBdr>
            <w:top w:val="none" w:sz="0" w:space="0" w:color="auto"/>
            <w:left w:val="none" w:sz="0" w:space="0" w:color="auto"/>
            <w:bottom w:val="none" w:sz="0" w:space="0" w:color="auto"/>
            <w:right w:val="none" w:sz="0" w:space="0" w:color="auto"/>
          </w:divBdr>
        </w:div>
        <w:div w:id="549651871">
          <w:marLeft w:val="0"/>
          <w:marRight w:val="0"/>
          <w:marTop w:val="0"/>
          <w:marBottom w:val="0"/>
          <w:divBdr>
            <w:top w:val="none" w:sz="0" w:space="0" w:color="auto"/>
            <w:left w:val="none" w:sz="0" w:space="0" w:color="auto"/>
            <w:bottom w:val="none" w:sz="0" w:space="0" w:color="auto"/>
            <w:right w:val="none" w:sz="0" w:space="0" w:color="auto"/>
          </w:divBdr>
        </w:div>
        <w:div w:id="577901833">
          <w:marLeft w:val="0"/>
          <w:marRight w:val="0"/>
          <w:marTop w:val="0"/>
          <w:marBottom w:val="0"/>
          <w:divBdr>
            <w:top w:val="none" w:sz="0" w:space="0" w:color="auto"/>
            <w:left w:val="none" w:sz="0" w:space="0" w:color="auto"/>
            <w:bottom w:val="none" w:sz="0" w:space="0" w:color="auto"/>
            <w:right w:val="none" w:sz="0" w:space="0" w:color="auto"/>
          </w:divBdr>
        </w:div>
        <w:div w:id="579828072">
          <w:marLeft w:val="0"/>
          <w:marRight w:val="0"/>
          <w:marTop w:val="0"/>
          <w:marBottom w:val="0"/>
          <w:divBdr>
            <w:top w:val="none" w:sz="0" w:space="0" w:color="auto"/>
            <w:left w:val="none" w:sz="0" w:space="0" w:color="auto"/>
            <w:bottom w:val="none" w:sz="0" w:space="0" w:color="auto"/>
            <w:right w:val="none" w:sz="0" w:space="0" w:color="auto"/>
          </w:divBdr>
        </w:div>
        <w:div w:id="592130369">
          <w:marLeft w:val="0"/>
          <w:marRight w:val="0"/>
          <w:marTop w:val="0"/>
          <w:marBottom w:val="0"/>
          <w:divBdr>
            <w:top w:val="none" w:sz="0" w:space="0" w:color="auto"/>
            <w:left w:val="none" w:sz="0" w:space="0" w:color="auto"/>
            <w:bottom w:val="none" w:sz="0" w:space="0" w:color="auto"/>
            <w:right w:val="none" w:sz="0" w:space="0" w:color="auto"/>
          </w:divBdr>
        </w:div>
        <w:div w:id="602031842">
          <w:marLeft w:val="0"/>
          <w:marRight w:val="0"/>
          <w:marTop w:val="0"/>
          <w:marBottom w:val="0"/>
          <w:divBdr>
            <w:top w:val="none" w:sz="0" w:space="0" w:color="auto"/>
            <w:left w:val="none" w:sz="0" w:space="0" w:color="auto"/>
            <w:bottom w:val="none" w:sz="0" w:space="0" w:color="auto"/>
            <w:right w:val="none" w:sz="0" w:space="0" w:color="auto"/>
          </w:divBdr>
        </w:div>
        <w:div w:id="615869819">
          <w:marLeft w:val="0"/>
          <w:marRight w:val="0"/>
          <w:marTop w:val="0"/>
          <w:marBottom w:val="0"/>
          <w:divBdr>
            <w:top w:val="none" w:sz="0" w:space="0" w:color="auto"/>
            <w:left w:val="none" w:sz="0" w:space="0" w:color="auto"/>
            <w:bottom w:val="none" w:sz="0" w:space="0" w:color="auto"/>
            <w:right w:val="none" w:sz="0" w:space="0" w:color="auto"/>
          </w:divBdr>
        </w:div>
        <w:div w:id="631448458">
          <w:marLeft w:val="0"/>
          <w:marRight w:val="0"/>
          <w:marTop w:val="0"/>
          <w:marBottom w:val="0"/>
          <w:divBdr>
            <w:top w:val="none" w:sz="0" w:space="0" w:color="auto"/>
            <w:left w:val="none" w:sz="0" w:space="0" w:color="auto"/>
            <w:bottom w:val="none" w:sz="0" w:space="0" w:color="auto"/>
            <w:right w:val="none" w:sz="0" w:space="0" w:color="auto"/>
          </w:divBdr>
        </w:div>
        <w:div w:id="633952875">
          <w:marLeft w:val="0"/>
          <w:marRight w:val="0"/>
          <w:marTop w:val="0"/>
          <w:marBottom w:val="0"/>
          <w:divBdr>
            <w:top w:val="none" w:sz="0" w:space="0" w:color="auto"/>
            <w:left w:val="none" w:sz="0" w:space="0" w:color="auto"/>
            <w:bottom w:val="none" w:sz="0" w:space="0" w:color="auto"/>
            <w:right w:val="none" w:sz="0" w:space="0" w:color="auto"/>
          </w:divBdr>
        </w:div>
        <w:div w:id="655189050">
          <w:marLeft w:val="0"/>
          <w:marRight w:val="0"/>
          <w:marTop w:val="0"/>
          <w:marBottom w:val="0"/>
          <w:divBdr>
            <w:top w:val="none" w:sz="0" w:space="0" w:color="auto"/>
            <w:left w:val="none" w:sz="0" w:space="0" w:color="auto"/>
            <w:bottom w:val="none" w:sz="0" w:space="0" w:color="auto"/>
            <w:right w:val="none" w:sz="0" w:space="0" w:color="auto"/>
          </w:divBdr>
        </w:div>
        <w:div w:id="658195073">
          <w:marLeft w:val="0"/>
          <w:marRight w:val="0"/>
          <w:marTop w:val="0"/>
          <w:marBottom w:val="0"/>
          <w:divBdr>
            <w:top w:val="none" w:sz="0" w:space="0" w:color="auto"/>
            <w:left w:val="none" w:sz="0" w:space="0" w:color="auto"/>
            <w:bottom w:val="none" w:sz="0" w:space="0" w:color="auto"/>
            <w:right w:val="none" w:sz="0" w:space="0" w:color="auto"/>
          </w:divBdr>
        </w:div>
        <w:div w:id="662708775">
          <w:marLeft w:val="0"/>
          <w:marRight w:val="0"/>
          <w:marTop w:val="0"/>
          <w:marBottom w:val="0"/>
          <w:divBdr>
            <w:top w:val="none" w:sz="0" w:space="0" w:color="auto"/>
            <w:left w:val="none" w:sz="0" w:space="0" w:color="auto"/>
            <w:bottom w:val="none" w:sz="0" w:space="0" w:color="auto"/>
            <w:right w:val="none" w:sz="0" w:space="0" w:color="auto"/>
          </w:divBdr>
        </w:div>
        <w:div w:id="664474979">
          <w:marLeft w:val="0"/>
          <w:marRight w:val="0"/>
          <w:marTop w:val="0"/>
          <w:marBottom w:val="0"/>
          <w:divBdr>
            <w:top w:val="none" w:sz="0" w:space="0" w:color="auto"/>
            <w:left w:val="none" w:sz="0" w:space="0" w:color="auto"/>
            <w:bottom w:val="none" w:sz="0" w:space="0" w:color="auto"/>
            <w:right w:val="none" w:sz="0" w:space="0" w:color="auto"/>
          </w:divBdr>
        </w:div>
        <w:div w:id="665402388">
          <w:marLeft w:val="0"/>
          <w:marRight w:val="0"/>
          <w:marTop w:val="0"/>
          <w:marBottom w:val="0"/>
          <w:divBdr>
            <w:top w:val="none" w:sz="0" w:space="0" w:color="auto"/>
            <w:left w:val="none" w:sz="0" w:space="0" w:color="auto"/>
            <w:bottom w:val="none" w:sz="0" w:space="0" w:color="auto"/>
            <w:right w:val="none" w:sz="0" w:space="0" w:color="auto"/>
          </w:divBdr>
        </w:div>
        <w:div w:id="684793186">
          <w:marLeft w:val="0"/>
          <w:marRight w:val="0"/>
          <w:marTop w:val="0"/>
          <w:marBottom w:val="0"/>
          <w:divBdr>
            <w:top w:val="none" w:sz="0" w:space="0" w:color="auto"/>
            <w:left w:val="none" w:sz="0" w:space="0" w:color="auto"/>
            <w:bottom w:val="none" w:sz="0" w:space="0" w:color="auto"/>
            <w:right w:val="none" w:sz="0" w:space="0" w:color="auto"/>
          </w:divBdr>
        </w:div>
        <w:div w:id="685441623">
          <w:marLeft w:val="0"/>
          <w:marRight w:val="0"/>
          <w:marTop w:val="0"/>
          <w:marBottom w:val="0"/>
          <w:divBdr>
            <w:top w:val="none" w:sz="0" w:space="0" w:color="auto"/>
            <w:left w:val="none" w:sz="0" w:space="0" w:color="auto"/>
            <w:bottom w:val="none" w:sz="0" w:space="0" w:color="auto"/>
            <w:right w:val="none" w:sz="0" w:space="0" w:color="auto"/>
          </w:divBdr>
        </w:div>
        <w:div w:id="689600655">
          <w:marLeft w:val="0"/>
          <w:marRight w:val="0"/>
          <w:marTop w:val="0"/>
          <w:marBottom w:val="0"/>
          <w:divBdr>
            <w:top w:val="none" w:sz="0" w:space="0" w:color="auto"/>
            <w:left w:val="none" w:sz="0" w:space="0" w:color="auto"/>
            <w:bottom w:val="none" w:sz="0" w:space="0" w:color="auto"/>
            <w:right w:val="none" w:sz="0" w:space="0" w:color="auto"/>
          </w:divBdr>
        </w:div>
        <w:div w:id="694425893">
          <w:marLeft w:val="0"/>
          <w:marRight w:val="0"/>
          <w:marTop w:val="0"/>
          <w:marBottom w:val="0"/>
          <w:divBdr>
            <w:top w:val="none" w:sz="0" w:space="0" w:color="auto"/>
            <w:left w:val="none" w:sz="0" w:space="0" w:color="auto"/>
            <w:bottom w:val="none" w:sz="0" w:space="0" w:color="auto"/>
            <w:right w:val="none" w:sz="0" w:space="0" w:color="auto"/>
          </w:divBdr>
        </w:div>
        <w:div w:id="699672751">
          <w:marLeft w:val="0"/>
          <w:marRight w:val="0"/>
          <w:marTop w:val="0"/>
          <w:marBottom w:val="0"/>
          <w:divBdr>
            <w:top w:val="none" w:sz="0" w:space="0" w:color="auto"/>
            <w:left w:val="none" w:sz="0" w:space="0" w:color="auto"/>
            <w:bottom w:val="none" w:sz="0" w:space="0" w:color="auto"/>
            <w:right w:val="none" w:sz="0" w:space="0" w:color="auto"/>
          </w:divBdr>
        </w:div>
        <w:div w:id="714040977">
          <w:marLeft w:val="0"/>
          <w:marRight w:val="0"/>
          <w:marTop w:val="0"/>
          <w:marBottom w:val="0"/>
          <w:divBdr>
            <w:top w:val="none" w:sz="0" w:space="0" w:color="auto"/>
            <w:left w:val="none" w:sz="0" w:space="0" w:color="auto"/>
            <w:bottom w:val="none" w:sz="0" w:space="0" w:color="auto"/>
            <w:right w:val="none" w:sz="0" w:space="0" w:color="auto"/>
          </w:divBdr>
        </w:div>
        <w:div w:id="715202267">
          <w:marLeft w:val="0"/>
          <w:marRight w:val="0"/>
          <w:marTop w:val="0"/>
          <w:marBottom w:val="0"/>
          <w:divBdr>
            <w:top w:val="none" w:sz="0" w:space="0" w:color="auto"/>
            <w:left w:val="none" w:sz="0" w:space="0" w:color="auto"/>
            <w:bottom w:val="none" w:sz="0" w:space="0" w:color="auto"/>
            <w:right w:val="none" w:sz="0" w:space="0" w:color="auto"/>
          </w:divBdr>
        </w:div>
        <w:div w:id="718748581">
          <w:marLeft w:val="0"/>
          <w:marRight w:val="0"/>
          <w:marTop w:val="0"/>
          <w:marBottom w:val="0"/>
          <w:divBdr>
            <w:top w:val="none" w:sz="0" w:space="0" w:color="auto"/>
            <w:left w:val="none" w:sz="0" w:space="0" w:color="auto"/>
            <w:bottom w:val="none" w:sz="0" w:space="0" w:color="auto"/>
            <w:right w:val="none" w:sz="0" w:space="0" w:color="auto"/>
          </w:divBdr>
        </w:div>
        <w:div w:id="724791475">
          <w:marLeft w:val="0"/>
          <w:marRight w:val="0"/>
          <w:marTop w:val="0"/>
          <w:marBottom w:val="0"/>
          <w:divBdr>
            <w:top w:val="none" w:sz="0" w:space="0" w:color="auto"/>
            <w:left w:val="none" w:sz="0" w:space="0" w:color="auto"/>
            <w:bottom w:val="none" w:sz="0" w:space="0" w:color="auto"/>
            <w:right w:val="none" w:sz="0" w:space="0" w:color="auto"/>
          </w:divBdr>
        </w:div>
        <w:div w:id="731392769">
          <w:marLeft w:val="0"/>
          <w:marRight w:val="0"/>
          <w:marTop w:val="0"/>
          <w:marBottom w:val="0"/>
          <w:divBdr>
            <w:top w:val="none" w:sz="0" w:space="0" w:color="auto"/>
            <w:left w:val="none" w:sz="0" w:space="0" w:color="auto"/>
            <w:bottom w:val="none" w:sz="0" w:space="0" w:color="auto"/>
            <w:right w:val="none" w:sz="0" w:space="0" w:color="auto"/>
          </w:divBdr>
        </w:div>
        <w:div w:id="735977417">
          <w:marLeft w:val="0"/>
          <w:marRight w:val="0"/>
          <w:marTop w:val="0"/>
          <w:marBottom w:val="0"/>
          <w:divBdr>
            <w:top w:val="none" w:sz="0" w:space="0" w:color="auto"/>
            <w:left w:val="none" w:sz="0" w:space="0" w:color="auto"/>
            <w:bottom w:val="none" w:sz="0" w:space="0" w:color="auto"/>
            <w:right w:val="none" w:sz="0" w:space="0" w:color="auto"/>
          </w:divBdr>
        </w:div>
        <w:div w:id="741873660">
          <w:marLeft w:val="0"/>
          <w:marRight w:val="0"/>
          <w:marTop w:val="0"/>
          <w:marBottom w:val="0"/>
          <w:divBdr>
            <w:top w:val="none" w:sz="0" w:space="0" w:color="auto"/>
            <w:left w:val="none" w:sz="0" w:space="0" w:color="auto"/>
            <w:bottom w:val="none" w:sz="0" w:space="0" w:color="auto"/>
            <w:right w:val="none" w:sz="0" w:space="0" w:color="auto"/>
          </w:divBdr>
        </w:div>
        <w:div w:id="743187657">
          <w:marLeft w:val="0"/>
          <w:marRight w:val="0"/>
          <w:marTop w:val="0"/>
          <w:marBottom w:val="0"/>
          <w:divBdr>
            <w:top w:val="none" w:sz="0" w:space="0" w:color="auto"/>
            <w:left w:val="none" w:sz="0" w:space="0" w:color="auto"/>
            <w:bottom w:val="none" w:sz="0" w:space="0" w:color="auto"/>
            <w:right w:val="none" w:sz="0" w:space="0" w:color="auto"/>
          </w:divBdr>
        </w:div>
        <w:div w:id="746345549">
          <w:marLeft w:val="0"/>
          <w:marRight w:val="0"/>
          <w:marTop w:val="0"/>
          <w:marBottom w:val="0"/>
          <w:divBdr>
            <w:top w:val="none" w:sz="0" w:space="0" w:color="auto"/>
            <w:left w:val="none" w:sz="0" w:space="0" w:color="auto"/>
            <w:bottom w:val="none" w:sz="0" w:space="0" w:color="auto"/>
            <w:right w:val="none" w:sz="0" w:space="0" w:color="auto"/>
          </w:divBdr>
        </w:div>
        <w:div w:id="757561403">
          <w:marLeft w:val="0"/>
          <w:marRight w:val="0"/>
          <w:marTop w:val="0"/>
          <w:marBottom w:val="0"/>
          <w:divBdr>
            <w:top w:val="none" w:sz="0" w:space="0" w:color="auto"/>
            <w:left w:val="none" w:sz="0" w:space="0" w:color="auto"/>
            <w:bottom w:val="none" w:sz="0" w:space="0" w:color="auto"/>
            <w:right w:val="none" w:sz="0" w:space="0" w:color="auto"/>
          </w:divBdr>
        </w:div>
        <w:div w:id="761996767">
          <w:marLeft w:val="0"/>
          <w:marRight w:val="0"/>
          <w:marTop w:val="0"/>
          <w:marBottom w:val="0"/>
          <w:divBdr>
            <w:top w:val="none" w:sz="0" w:space="0" w:color="auto"/>
            <w:left w:val="none" w:sz="0" w:space="0" w:color="auto"/>
            <w:bottom w:val="none" w:sz="0" w:space="0" w:color="auto"/>
            <w:right w:val="none" w:sz="0" w:space="0" w:color="auto"/>
          </w:divBdr>
        </w:div>
        <w:div w:id="763496964">
          <w:marLeft w:val="0"/>
          <w:marRight w:val="0"/>
          <w:marTop w:val="0"/>
          <w:marBottom w:val="0"/>
          <w:divBdr>
            <w:top w:val="none" w:sz="0" w:space="0" w:color="auto"/>
            <w:left w:val="none" w:sz="0" w:space="0" w:color="auto"/>
            <w:bottom w:val="none" w:sz="0" w:space="0" w:color="auto"/>
            <w:right w:val="none" w:sz="0" w:space="0" w:color="auto"/>
          </w:divBdr>
        </w:div>
        <w:div w:id="764619255">
          <w:marLeft w:val="0"/>
          <w:marRight w:val="0"/>
          <w:marTop w:val="0"/>
          <w:marBottom w:val="0"/>
          <w:divBdr>
            <w:top w:val="none" w:sz="0" w:space="0" w:color="auto"/>
            <w:left w:val="none" w:sz="0" w:space="0" w:color="auto"/>
            <w:bottom w:val="none" w:sz="0" w:space="0" w:color="auto"/>
            <w:right w:val="none" w:sz="0" w:space="0" w:color="auto"/>
          </w:divBdr>
        </w:div>
        <w:div w:id="767503923">
          <w:marLeft w:val="0"/>
          <w:marRight w:val="0"/>
          <w:marTop w:val="0"/>
          <w:marBottom w:val="0"/>
          <w:divBdr>
            <w:top w:val="none" w:sz="0" w:space="0" w:color="auto"/>
            <w:left w:val="none" w:sz="0" w:space="0" w:color="auto"/>
            <w:bottom w:val="none" w:sz="0" w:space="0" w:color="auto"/>
            <w:right w:val="none" w:sz="0" w:space="0" w:color="auto"/>
          </w:divBdr>
        </w:div>
        <w:div w:id="768233583">
          <w:marLeft w:val="0"/>
          <w:marRight w:val="0"/>
          <w:marTop w:val="0"/>
          <w:marBottom w:val="0"/>
          <w:divBdr>
            <w:top w:val="none" w:sz="0" w:space="0" w:color="auto"/>
            <w:left w:val="none" w:sz="0" w:space="0" w:color="auto"/>
            <w:bottom w:val="none" w:sz="0" w:space="0" w:color="auto"/>
            <w:right w:val="none" w:sz="0" w:space="0" w:color="auto"/>
          </w:divBdr>
        </w:div>
        <w:div w:id="774405060">
          <w:marLeft w:val="0"/>
          <w:marRight w:val="0"/>
          <w:marTop w:val="0"/>
          <w:marBottom w:val="0"/>
          <w:divBdr>
            <w:top w:val="none" w:sz="0" w:space="0" w:color="auto"/>
            <w:left w:val="none" w:sz="0" w:space="0" w:color="auto"/>
            <w:bottom w:val="none" w:sz="0" w:space="0" w:color="auto"/>
            <w:right w:val="none" w:sz="0" w:space="0" w:color="auto"/>
          </w:divBdr>
        </w:div>
        <w:div w:id="796066172">
          <w:marLeft w:val="0"/>
          <w:marRight w:val="0"/>
          <w:marTop w:val="0"/>
          <w:marBottom w:val="0"/>
          <w:divBdr>
            <w:top w:val="none" w:sz="0" w:space="0" w:color="auto"/>
            <w:left w:val="none" w:sz="0" w:space="0" w:color="auto"/>
            <w:bottom w:val="none" w:sz="0" w:space="0" w:color="auto"/>
            <w:right w:val="none" w:sz="0" w:space="0" w:color="auto"/>
          </w:divBdr>
        </w:div>
        <w:div w:id="807631501">
          <w:marLeft w:val="0"/>
          <w:marRight w:val="0"/>
          <w:marTop w:val="0"/>
          <w:marBottom w:val="0"/>
          <w:divBdr>
            <w:top w:val="none" w:sz="0" w:space="0" w:color="auto"/>
            <w:left w:val="none" w:sz="0" w:space="0" w:color="auto"/>
            <w:bottom w:val="none" w:sz="0" w:space="0" w:color="auto"/>
            <w:right w:val="none" w:sz="0" w:space="0" w:color="auto"/>
          </w:divBdr>
        </w:div>
        <w:div w:id="815881000">
          <w:marLeft w:val="0"/>
          <w:marRight w:val="0"/>
          <w:marTop w:val="0"/>
          <w:marBottom w:val="0"/>
          <w:divBdr>
            <w:top w:val="none" w:sz="0" w:space="0" w:color="auto"/>
            <w:left w:val="none" w:sz="0" w:space="0" w:color="auto"/>
            <w:bottom w:val="none" w:sz="0" w:space="0" w:color="auto"/>
            <w:right w:val="none" w:sz="0" w:space="0" w:color="auto"/>
          </w:divBdr>
        </w:div>
        <w:div w:id="821897099">
          <w:marLeft w:val="0"/>
          <w:marRight w:val="0"/>
          <w:marTop w:val="0"/>
          <w:marBottom w:val="0"/>
          <w:divBdr>
            <w:top w:val="none" w:sz="0" w:space="0" w:color="auto"/>
            <w:left w:val="none" w:sz="0" w:space="0" w:color="auto"/>
            <w:bottom w:val="none" w:sz="0" w:space="0" w:color="auto"/>
            <w:right w:val="none" w:sz="0" w:space="0" w:color="auto"/>
          </w:divBdr>
        </w:div>
        <w:div w:id="827138032">
          <w:marLeft w:val="0"/>
          <w:marRight w:val="0"/>
          <w:marTop w:val="0"/>
          <w:marBottom w:val="0"/>
          <w:divBdr>
            <w:top w:val="none" w:sz="0" w:space="0" w:color="auto"/>
            <w:left w:val="none" w:sz="0" w:space="0" w:color="auto"/>
            <w:bottom w:val="none" w:sz="0" w:space="0" w:color="auto"/>
            <w:right w:val="none" w:sz="0" w:space="0" w:color="auto"/>
          </w:divBdr>
        </w:div>
        <w:div w:id="827941004">
          <w:marLeft w:val="0"/>
          <w:marRight w:val="0"/>
          <w:marTop w:val="0"/>
          <w:marBottom w:val="0"/>
          <w:divBdr>
            <w:top w:val="none" w:sz="0" w:space="0" w:color="auto"/>
            <w:left w:val="none" w:sz="0" w:space="0" w:color="auto"/>
            <w:bottom w:val="none" w:sz="0" w:space="0" w:color="auto"/>
            <w:right w:val="none" w:sz="0" w:space="0" w:color="auto"/>
          </w:divBdr>
        </w:div>
        <w:div w:id="857543016">
          <w:marLeft w:val="0"/>
          <w:marRight w:val="0"/>
          <w:marTop w:val="0"/>
          <w:marBottom w:val="0"/>
          <w:divBdr>
            <w:top w:val="none" w:sz="0" w:space="0" w:color="auto"/>
            <w:left w:val="none" w:sz="0" w:space="0" w:color="auto"/>
            <w:bottom w:val="none" w:sz="0" w:space="0" w:color="auto"/>
            <w:right w:val="none" w:sz="0" w:space="0" w:color="auto"/>
          </w:divBdr>
        </w:div>
        <w:div w:id="865828291">
          <w:marLeft w:val="0"/>
          <w:marRight w:val="0"/>
          <w:marTop w:val="0"/>
          <w:marBottom w:val="0"/>
          <w:divBdr>
            <w:top w:val="none" w:sz="0" w:space="0" w:color="auto"/>
            <w:left w:val="none" w:sz="0" w:space="0" w:color="auto"/>
            <w:bottom w:val="none" w:sz="0" w:space="0" w:color="auto"/>
            <w:right w:val="none" w:sz="0" w:space="0" w:color="auto"/>
          </w:divBdr>
        </w:div>
        <w:div w:id="866718132">
          <w:marLeft w:val="0"/>
          <w:marRight w:val="0"/>
          <w:marTop w:val="0"/>
          <w:marBottom w:val="0"/>
          <w:divBdr>
            <w:top w:val="none" w:sz="0" w:space="0" w:color="auto"/>
            <w:left w:val="none" w:sz="0" w:space="0" w:color="auto"/>
            <w:bottom w:val="none" w:sz="0" w:space="0" w:color="auto"/>
            <w:right w:val="none" w:sz="0" w:space="0" w:color="auto"/>
          </w:divBdr>
        </w:div>
        <w:div w:id="886264004">
          <w:marLeft w:val="0"/>
          <w:marRight w:val="0"/>
          <w:marTop w:val="0"/>
          <w:marBottom w:val="0"/>
          <w:divBdr>
            <w:top w:val="none" w:sz="0" w:space="0" w:color="auto"/>
            <w:left w:val="none" w:sz="0" w:space="0" w:color="auto"/>
            <w:bottom w:val="none" w:sz="0" w:space="0" w:color="auto"/>
            <w:right w:val="none" w:sz="0" w:space="0" w:color="auto"/>
          </w:divBdr>
        </w:div>
        <w:div w:id="901478630">
          <w:marLeft w:val="0"/>
          <w:marRight w:val="0"/>
          <w:marTop w:val="0"/>
          <w:marBottom w:val="0"/>
          <w:divBdr>
            <w:top w:val="none" w:sz="0" w:space="0" w:color="auto"/>
            <w:left w:val="none" w:sz="0" w:space="0" w:color="auto"/>
            <w:bottom w:val="none" w:sz="0" w:space="0" w:color="auto"/>
            <w:right w:val="none" w:sz="0" w:space="0" w:color="auto"/>
          </w:divBdr>
        </w:div>
        <w:div w:id="913971061">
          <w:marLeft w:val="0"/>
          <w:marRight w:val="0"/>
          <w:marTop w:val="0"/>
          <w:marBottom w:val="0"/>
          <w:divBdr>
            <w:top w:val="none" w:sz="0" w:space="0" w:color="auto"/>
            <w:left w:val="none" w:sz="0" w:space="0" w:color="auto"/>
            <w:bottom w:val="none" w:sz="0" w:space="0" w:color="auto"/>
            <w:right w:val="none" w:sz="0" w:space="0" w:color="auto"/>
          </w:divBdr>
        </w:div>
        <w:div w:id="917055724">
          <w:marLeft w:val="0"/>
          <w:marRight w:val="0"/>
          <w:marTop w:val="0"/>
          <w:marBottom w:val="0"/>
          <w:divBdr>
            <w:top w:val="none" w:sz="0" w:space="0" w:color="auto"/>
            <w:left w:val="none" w:sz="0" w:space="0" w:color="auto"/>
            <w:bottom w:val="none" w:sz="0" w:space="0" w:color="auto"/>
            <w:right w:val="none" w:sz="0" w:space="0" w:color="auto"/>
          </w:divBdr>
        </w:div>
        <w:div w:id="917638834">
          <w:marLeft w:val="0"/>
          <w:marRight w:val="0"/>
          <w:marTop w:val="0"/>
          <w:marBottom w:val="0"/>
          <w:divBdr>
            <w:top w:val="none" w:sz="0" w:space="0" w:color="auto"/>
            <w:left w:val="none" w:sz="0" w:space="0" w:color="auto"/>
            <w:bottom w:val="none" w:sz="0" w:space="0" w:color="auto"/>
            <w:right w:val="none" w:sz="0" w:space="0" w:color="auto"/>
          </w:divBdr>
        </w:div>
        <w:div w:id="948201916">
          <w:marLeft w:val="0"/>
          <w:marRight w:val="0"/>
          <w:marTop w:val="0"/>
          <w:marBottom w:val="0"/>
          <w:divBdr>
            <w:top w:val="none" w:sz="0" w:space="0" w:color="auto"/>
            <w:left w:val="none" w:sz="0" w:space="0" w:color="auto"/>
            <w:bottom w:val="none" w:sz="0" w:space="0" w:color="auto"/>
            <w:right w:val="none" w:sz="0" w:space="0" w:color="auto"/>
          </w:divBdr>
        </w:div>
        <w:div w:id="949513517">
          <w:marLeft w:val="0"/>
          <w:marRight w:val="0"/>
          <w:marTop w:val="0"/>
          <w:marBottom w:val="0"/>
          <w:divBdr>
            <w:top w:val="none" w:sz="0" w:space="0" w:color="auto"/>
            <w:left w:val="none" w:sz="0" w:space="0" w:color="auto"/>
            <w:bottom w:val="none" w:sz="0" w:space="0" w:color="auto"/>
            <w:right w:val="none" w:sz="0" w:space="0" w:color="auto"/>
          </w:divBdr>
        </w:div>
        <w:div w:id="952395541">
          <w:marLeft w:val="0"/>
          <w:marRight w:val="0"/>
          <w:marTop w:val="0"/>
          <w:marBottom w:val="0"/>
          <w:divBdr>
            <w:top w:val="none" w:sz="0" w:space="0" w:color="auto"/>
            <w:left w:val="none" w:sz="0" w:space="0" w:color="auto"/>
            <w:bottom w:val="none" w:sz="0" w:space="0" w:color="auto"/>
            <w:right w:val="none" w:sz="0" w:space="0" w:color="auto"/>
          </w:divBdr>
        </w:div>
        <w:div w:id="954674392">
          <w:marLeft w:val="0"/>
          <w:marRight w:val="0"/>
          <w:marTop w:val="0"/>
          <w:marBottom w:val="0"/>
          <w:divBdr>
            <w:top w:val="none" w:sz="0" w:space="0" w:color="auto"/>
            <w:left w:val="none" w:sz="0" w:space="0" w:color="auto"/>
            <w:bottom w:val="none" w:sz="0" w:space="0" w:color="auto"/>
            <w:right w:val="none" w:sz="0" w:space="0" w:color="auto"/>
          </w:divBdr>
        </w:div>
        <w:div w:id="977688536">
          <w:marLeft w:val="0"/>
          <w:marRight w:val="0"/>
          <w:marTop w:val="0"/>
          <w:marBottom w:val="0"/>
          <w:divBdr>
            <w:top w:val="none" w:sz="0" w:space="0" w:color="auto"/>
            <w:left w:val="none" w:sz="0" w:space="0" w:color="auto"/>
            <w:bottom w:val="none" w:sz="0" w:space="0" w:color="auto"/>
            <w:right w:val="none" w:sz="0" w:space="0" w:color="auto"/>
          </w:divBdr>
        </w:div>
        <w:div w:id="983658779">
          <w:marLeft w:val="0"/>
          <w:marRight w:val="0"/>
          <w:marTop w:val="0"/>
          <w:marBottom w:val="0"/>
          <w:divBdr>
            <w:top w:val="none" w:sz="0" w:space="0" w:color="auto"/>
            <w:left w:val="none" w:sz="0" w:space="0" w:color="auto"/>
            <w:bottom w:val="none" w:sz="0" w:space="0" w:color="auto"/>
            <w:right w:val="none" w:sz="0" w:space="0" w:color="auto"/>
          </w:divBdr>
        </w:div>
        <w:div w:id="985082731">
          <w:marLeft w:val="0"/>
          <w:marRight w:val="0"/>
          <w:marTop w:val="0"/>
          <w:marBottom w:val="0"/>
          <w:divBdr>
            <w:top w:val="none" w:sz="0" w:space="0" w:color="auto"/>
            <w:left w:val="none" w:sz="0" w:space="0" w:color="auto"/>
            <w:bottom w:val="none" w:sz="0" w:space="0" w:color="auto"/>
            <w:right w:val="none" w:sz="0" w:space="0" w:color="auto"/>
          </w:divBdr>
        </w:div>
        <w:div w:id="988047808">
          <w:marLeft w:val="0"/>
          <w:marRight w:val="0"/>
          <w:marTop w:val="0"/>
          <w:marBottom w:val="0"/>
          <w:divBdr>
            <w:top w:val="none" w:sz="0" w:space="0" w:color="auto"/>
            <w:left w:val="none" w:sz="0" w:space="0" w:color="auto"/>
            <w:bottom w:val="none" w:sz="0" w:space="0" w:color="auto"/>
            <w:right w:val="none" w:sz="0" w:space="0" w:color="auto"/>
          </w:divBdr>
        </w:div>
        <w:div w:id="990982227">
          <w:marLeft w:val="0"/>
          <w:marRight w:val="0"/>
          <w:marTop w:val="0"/>
          <w:marBottom w:val="0"/>
          <w:divBdr>
            <w:top w:val="none" w:sz="0" w:space="0" w:color="auto"/>
            <w:left w:val="none" w:sz="0" w:space="0" w:color="auto"/>
            <w:bottom w:val="none" w:sz="0" w:space="0" w:color="auto"/>
            <w:right w:val="none" w:sz="0" w:space="0" w:color="auto"/>
          </w:divBdr>
        </w:div>
        <w:div w:id="994450623">
          <w:marLeft w:val="0"/>
          <w:marRight w:val="0"/>
          <w:marTop w:val="0"/>
          <w:marBottom w:val="0"/>
          <w:divBdr>
            <w:top w:val="none" w:sz="0" w:space="0" w:color="auto"/>
            <w:left w:val="none" w:sz="0" w:space="0" w:color="auto"/>
            <w:bottom w:val="none" w:sz="0" w:space="0" w:color="auto"/>
            <w:right w:val="none" w:sz="0" w:space="0" w:color="auto"/>
          </w:divBdr>
        </w:div>
        <w:div w:id="994845837">
          <w:marLeft w:val="0"/>
          <w:marRight w:val="0"/>
          <w:marTop w:val="0"/>
          <w:marBottom w:val="0"/>
          <w:divBdr>
            <w:top w:val="none" w:sz="0" w:space="0" w:color="auto"/>
            <w:left w:val="none" w:sz="0" w:space="0" w:color="auto"/>
            <w:bottom w:val="none" w:sz="0" w:space="0" w:color="auto"/>
            <w:right w:val="none" w:sz="0" w:space="0" w:color="auto"/>
          </w:divBdr>
        </w:div>
        <w:div w:id="995107131">
          <w:marLeft w:val="0"/>
          <w:marRight w:val="0"/>
          <w:marTop w:val="0"/>
          <w:marBottom w:val="0"/>
          <w:divBdr>
            <w:top w:val="none" w:sz="0" w:space="0" w:color="auto"/>
            <w:left w:val="none" w:sz="0" w:space="0" w:color="auto"/>
            <w:bottom w:val="none" w:sz="0" w:space="0" w:color="auto"/>
            <w:right w:val="none" w:sz="0" w:space="0" w:color="auto"/>
          </w:divBdr>
        </w:div>
        <w:div w:id="1001078890">
          <w:marLeft w:val="0"/>
          <w:marRight w:val="0"/>
          <w:marTop w:val="0"/>
          <w:marBottom w:val="0"/>
          <w:divBdr>
            <w:top w:val="none" w:sz="0" w:space="0" w:color="auto"/>
            <w:left w:val="none" w:sz="0" w:space="0" w:color="auto"/>
            <w:bottom w:val="none" w:sz="0" w:space="0" w:color="auto"/>
            <w:right w:val="none" w:sz="0" w:space="0" w:color="auto"/>
          </w:divBdr>
        </w:div>
        <w:div w:id="1006521780">
          <w:marLeft w:val="0"/>
          <w:marRight w:val="0"/>
          <w:marTop w:val="0"/>
          <w:marBottom w:val="0"/>
          <w:divBdr>
            <w:top w:val="none" w:sz="0" w:space="0" w:color="auto"/>
            <w:left w:val="none" w:sz="0" w:space="0" w:color="auto"/>
            <w:bottom w:val="none" w:sz="0" w:space="0" w:color="auto"/>
            <w:right w:val="none" w:sz="0" w:space="0" w:color="auto"/>
          </w:divBdr>
        </w:div>
        <w:div w:id="1007292640">
          <w:marLeft w:val="0"/>
          <w:marRight w:val="0"/>
          <w:marTop w:val="0"/>
          <w:marBottom w:val="0"/>
          <w:divBdr>
            <w:top w:val="none" w:sz="0" w:space="0" w:color="auto"/>
            <w:left w:val="none" w:sz="0" w:space="0" w:color="auto"/>
            <w:bottom w:val="none" w:sz="0" w:space="0" w:color="auto"/>
            <w:right w:val="none" w:sz="0" w:space="0" w:color="auto"/>
          </w:divBdr>
        </w:div>
        <w:div w:id="1012537505">
          <w:marLeft w:val="0"/>
          <w:marRight w:val="0"/>
          <w:marTop w:val="0"/>
          <w:marBottom w:val="0"/>
          <w:divBdr>
            <w:top w:val="none" w:sz="0" w:space="0" w:color="auto"/>
            <w:left w:val="none" w:sz="0" w:space="0" w:color="auto"/>
            <w:bottom w:val="none" w:sz="0" w:space="0" w:color="auto"/>
            <w:right w:val="none" w:sz="0" w:space="0" w:color="auto"/>
          </w:divBdr>
        </w:div>
        <w:div w:id="1023214449">
          <w:marLeft w:val="0"/>
          <w:marRight w:val="0"/>
          <w:marTop w:val="0"/>
          <w:marBottom w:val="0"/>
          <w:divBdr>
            <w:top w:val="none" w:sz="0" w:space="0" w:color="auto"/>
            <w:left w:val="none" w:sz="0" w:space="0" w:color="auto"/>
            <w:bottom w:val="none" w:sz="0" w:space="0" w:color="auto"/>
            <w:right w:val="none" w:sz="0" w:space="0" w:color="auto"/>
          </w:divBdr>
        </w:div>
        <w:div w:id="1026055619">
          <w:marLeft w:val="0"/>
          <w:marRight w:val="0"/>
          <w:marTop w:val="0"/>
          <w:marBottom w:val="0"/>
          <w:divBdr>
            <w:top w:val="none" w:sz="0" w:space="0" w:color="auto"/>
            <w:left w:val="none" w:sz="0" w:space="0" w:color="auto"/>
            <w:bottom w:val="none" w:sz="0" w:space="0" w:color="auto"/>
            <w:right w:val="none" w:sz="0" w:space="0" w:color="auto"/>
          </w:divBdr>
        </w:div>
        <w:div w:id="1059522997">
          <w:marLeft w:val="0"/>
          <w:marRight w:val="0"/>
          <w:marTop w:val="0"/>
          <w:marBottom w:val="0"/>
          <w:divBdr>
            <w:top w:val="none" w:sz="0" w:space="0" w:color="auto"/>
            <w:left w:val="none" w:sz="0" w:space="0" w:color="auto"/>
            <w:bottom w:val="none" w:sz="0" w:space="0" w:color="auto"/>
            <w:right w:val="none" w:sz="0" w:space="0" w:color="auto"/>
          </w:divBdr>
        </w:div>
        <w:div w:id="1064639744">
          <w:marLeft w:val="0"/>
          <w:marRight w:val="0"/>
          <w:marTop w:val="0"/>
          <w:marBottom w:val="0"/>
          <w:divBdr>
            <w:top w:val="none" w:sz="0" w:space="0" w:color="auto"/>
            <w:left w:val="none" w:sz="0" w:space="0" w:color="auto"/>
            <w:bottom w:val="none" w:sz="0" w:space="0" w:color="auto"/>
            <w:right w:val="none" w:sz="0" w:space="0" w:color="auto"/>
          </w:divBdr>
        </w:div>
        <w:div w:id="1070883455">
          <w:marLeft w:val="0"/>
          <w:marRight w:val="0"/>
          <w:marTop w:val="0"/>
          <w:marBottom w:val="0"/>
          <w:divBdr>
            <w:top w:val="none" w:sz="0" w:space="0" w:color="auto"/>
            <w:left w:val="none" w:sz="0" w:space="0" w:color="auto"/>
            <w:bottom w:val="none" w:sz="0" w:space="0" w:color="auto"/>
            <w:right w:val="none" w:sz="0" w:space="0" w:color="auto"/>
          </w:divBdr>
        </w:div>
        <w:div w:id="1073892482">
          <w:marLeft w:val="0"/>
          <w:marRight w:val="0"/>
          <w:marTop w:val="0"/>
          <w:marBottom w:val="0"/>
          <w:divBdr>
            <w:top w:val="none" w:sz="0" w:space="0" w:color="auto"/>
            <w:left w:val="none" w:sz="0" w:space="0" w:color="auto"/>
            <w:bottom w:val="none" w:sz="0" w:space="0" w:color="auto"/>
            <w:right w:val="none" w:sz="0" w:space="0" w:color="auto"/>
          </w:divBdr>
        </w:div>
        <w:div w:id="1091508544">
          <w:marLeft w:val="0"/>
          <w:marRight w:val="0"/>
          <w:marTop w:val="0"/>
          <w:marBottom w:val="0"/>
          <w:divBdr>
            <w:top w:val="none" w:sz="0" w:space="0" w:color="auto"/>
            <w:left w:val="none" w:sz="0" w:space="0" w:color="auto"/>
            <w:bottom w:val="none" w:sz="0" w:space="0" w:color="auto"/>
            <w:right w:val="none" w:sz="0" w:space="0" w:color="auto"/>
          </w:divBdr>
        </w:div>
        <w:div w:id="1092049990">
          <w:marLeft w:val="0"/>
          <w:marRight w:val="0"/>
          <w:marTop w:val="0"/>
          <w:marBottom w:val="0"/>
          <w:divBdr>
            <w:top w:val="none" w:sz="0" w:space="0" w:color="auto"/>
            <w:left w:val="none" w:sz="0" w:space="0" w:color="auto"/>
            <w:bottom w:val="none" w:sz="0" w:space="0" w:color="auto"/>
            <w:right w:val="none" w:sz="0" w:space="0" w:color="auto"/>
          </w:divBdr>
        </w:div>
        <w:div w:id="1094206964">
          <w:marLeft w:val="0"/>
          <w:marRight w:val="0"/>
          <w:marTop w:val="0"/>
          <w:marBottom w:val="0"/>
          <w:divBdr>
            <w:top w:val="none" w:sz="0" w:space="0" w:color="auto"/>
            <w:left w:val="none" w:sz="0" w:space="0" w:color="auto"/>
            <w:bottom w:val="none" w:sz="0" w:space="0" w:color="auto"/>
            <w:right w:val="none" w:sz="0" w:space="0" w:color="auto"/>
          </w:divBdr>
        </w:div>
        <w:div w:id="1108041815">
          <w:marLeft w:val="0"/>
          <w:marRight w:val="0"/>
          <w:marTop w:val="0"/>
          <w:marBottom w:val="0"/>
          <w:divBdr>
            <w:top w:val="none" w:sz="0" w:space="0" w:color="auto"/>
            <w:left w:val="none" w:sz="0" w:space="0" w:color="auto"/>
            <w:bottom w:val="none" w:sz="0" w:space="0" w:color="auto"/>
            <w:right w:val="none" w:sz="0" w:space="0" w:color="auto"/>
          </w:divBdr>
        </w:div>
        <w:div w:id="1136876495">
          <w:marLeft w:val="0"/>
          <w:marRight w:val="0"/>
          <w:marTop w:val="0"/>
          <w:marBottom w:val="0"/>
          <w:divBdr>
            <w:top w:val="none" w:sz="0" w:space="0" w:color="auto"/>
            <w:left w:val="none" w:sz="0" w:space="0" w:color="auto"/>
            <w:bottom w:val="none" w:sz="0" w:space="0" w:color="auto"/>
            <w:right w:val="none" w:sz="0" w:space="0" w:color="auto"/>
          </w:divBdr>
        </w:div>
        <w:div w:id="1140800926">
          <w:marLeft w:val="0"/>
          <w:marRight w:val="0"/>
          <w:marTop w:val="0"/>
          <w:marBottom w:val="0"/>
          <w:divBdr>
            <w:top w:val="none" w:sz="0" w:space="0" w:color="auto"/>
            <w:left w:val="none" w:sz="0" w:space="0" w:color="auto"/>
            <w:bottom w:val="none" w:sz="0" w:space="0" w:color="auto"/>
            <w:right w:val="none" w:sz="0" w:space="0" w:color="auto"/>
          </w:divBdr>
        </w:div>
        <w:div w:id="1161039732">
          <w:marLeft w:val="0"/>
          <w:marRight w:val="0"/>
          <w:marTop w:val="0"/>
          <w:marBottom w:val="0"/>
          <w:divBdr>
            <w:top w:val="none" w:sz="0" w:space="0" w:color="auto"/>
            <w:left w:val="none" w:sz="0" w:space="0" w:color="auto"/>
            <w:bottom w:val="none" w:sz="0" w:space="0" w:color="auto"/>
            <w:right w:val="none" w:sz="0" w:space="0" w:color="auto"/>
          </w:divBdr>
        </w:div>
        <w:div w:id="1171867456">
          <w:marLeft w:val="0"/>
          <w:marRight w:val="0"/>
          <w:marTop w:val="0"/>
          <w:marBottom w:val="0"/>
          <w:divBdr>
            <w:top w:val="none" w:sz="0" w:space="0" w:color="auto"/>
            <w:left w:val="none" w:sz="0" w:space="0" w:color="auto"/>
            <w:bottom w:val="none" w:sz="0" w:space="0" w:color="auto"/>
            <w:right w:val="none" w:sz="0" w:space="0" w:color="auto"/>
          </w:divBdr>
        </w:div>
        <w:div w:id="1174690665">
          <w:marLeft w:val="0"/>
          <w:marRight w:val="0"/>
          <w:marTop w:val="0"/>
          <w:marBottom w:val="0"/>
          <w:divBdr>
            <w:top w:val="none" w:sz="0" w:space="0" w:color="auto"/>
            <w:left w:val="none" w:sz="0" w:space="0" w:color="auto"/>
            <w:bottom w:val="none" w:sz="0" w:space="0" w:color="auto"/>
            <w:right w:val="none" w:sz="0" w:space="0" w:color="auto"/>
          </w:divBdr>
        </w:div>
        <w:div w:id="1178419907">
          <w:marLeft w:val="0"/>
          <w:marRight w:val="0"/>
          <w:marTop w:val="0"/>
          <w:marBottom w:val="0"/>
          <w:divBdr>
            <w:top w:val="none" w:sz="0" w:space="0" w:color="auto"/>
            <w:left w:val="none" w:sz="0" w:space="0" w:color="auto"/>
            <w:bottom w:val="none" w:sz="0" w:space="0" w:color="auto"/>
            <w:right w:val="none" w:sz="0" w:space="0" w:color="auto"/>
          </w:divBdr>
        </w:div>
        <w:div w:id="1192232423">
          <w:marLeft w:val="0"/>
          <w:marRight w:val="0"/>
          <w:marTop w:val="0"/>
          <w:marBottom w:val="0"/>
          <w:divBdr>
            <w:top w:val="none" w:sz="0" w:space="0" w:color="auto"/>
            <w:left w:val="none" w:sz="0" w:space="0" w:color="auto"/>
            <w:bottom w:val="none" w:sz="0" w:space="0" w:color="auto"/>
            <w:right w:val="none" w:sz="0" w:space="0" w:color="auto"/>
          </w:divBdr>
        </w:div>
        <w:div w:id="1192918171">
          <w:marLeft w:val="0"/>
          <w:marRight w:val="0"/>
          <w:marTop w:val="0"/>
          <w:marBottom w:val="0"/>
          <w:divBdr>
            <w:top w:val="none" w:sz="0" w:space="0" w:color="auto"/>
            <w:left w:val="none" w:sz="0" w:space="0" w:color="auto"/>
            <w:bottom w:val="none" w:sz="0" w:space="0" w:color="auto"/>
            <w:right w:val="none" w:sz="0" w:space="0" w:color="auto"/>
          </w:divBdr>
        </w:div>
        <w:div w:id="1200703210">
          <w:marLeft w:val="0"/>
          <w:marRight w:val="0"/>
          <w:marTop w:val="0"/>
          <w:marBottom w:val="0"/>
          <w:divBdr>
            <w:top w:val="none" w:sz="0" w:space="0" w:color="auto"/>
            <w:left w:val="none" w:sz="0" w:space="0" w:color="auto"/>
            <w:bottom w:val="none" w:sz="0" w:space="0" w:color="auto"/>
            <w:right w:val="none" w:sz="0" w:space="0" w:color="auto"/>
          </w:divBdr>
        </w:div>
        <w:div w:id="1213036644">
          <w:marLeft w:val="0"/>
          <w:marRight w:val="0"/>
          <w:marTop w:val="0"/>
          <w:marBottom w:val="0"/>
          <w:divBdr>
            <w:top w:val="none" w:sz="0" w:space="0" w:color="auto"/>
            <w:left w:val="none" w:sz="0" w:space="0" w:color="auto"/>
            <w:bottom w:val="none" w:sz="0" w:space="0" w:color="auto"/>
            <w:right w:val="none" w:sz="0" w:space="0" w:color="auto"/>
          </w:divBdr>
        </w:div>
        <w:div w:id="1233082399">
          <w:marLeft w:val="0"/>
          <w:marRight w:val="0"/>
          <w:marTop w:val="0"/>
          <w:marBottom w:val="0"/>
          <w:divBdr>
            <w:top w:val="none" w:sz="0" w:space="0" w:color="auto"/>
            <w:left w:val="none" w:sz="0" w:space="0" w:color="auto"/>
            <w:bottom w:val="none" w:sz="0" w:space="0" w:color="auto"/>
            <w:right w:val="none" w:sz="0" w:space="0" w:color="auto"/>
          </w:divBdr>
        </w:div>
        <w:div w:id="1257791366">
          <w:marLeft w:val="0"/>
          <w:marRight w:val="0"/>
          <w:marTop w:val="0"/>
          <w:marBottom w:val="0"/>
          <w:divBdr>
            <w:top w:val="none" w:sz="0" w:space="0" w:color="auto"/>
            <w:left w:val="none" w:sz="0" w:space="0" w:color="auto"/>
            <w:bottom w:val="none" w:sz="0" w:space="0" w:color="auto"/>
            <w:right w:val="none" w:sz="0" w:space="0" w:color="auto"/>
          </w:divBdr>
        </w:div>
        <w:div w:id="1262108952">
          <w:marLeft w:val="0"/>
          <w:marRight w:val="0"/>
          <w:marTop w:val="0"/>
          <w:marBottom w:val="0"/>
          <w:divBdr>
            <w:top w:val="none" w:sz="0" w:space="0" w:color="auto"/>
            <w:left w:val="none" w:sz="0" w:space="0" w:color="auto"/>
            <w:bottom w:val="none" w:sz="0" w:space="0" w:color="auto"/>
            <w:right w:val="none" w:sz="0" w:space="0" w:color="auto"/>
          </w:divBdr>
        </w:div>
        <w:div w:id="1281497678">
          <w:marLeft w:val="0"/>
          <w:marRight w:val="0"/>
          <w:marTop w:val="0"/>
          <w:marBottom w:val="0"/>
          <w:divBdr>
            <w:top w:val="none" w:sz="0" w:space="0" w:color="auto"/>
            <w:left w:val="none" w:sz="0" w:space="0" w:color="auto"/>
            <w:bottom w:val="none" w:sz="0" w:space="0" w:color="auto"/>
            <w:right w:val="none" w:sz="0" w:space="0" w:color="auto"/>
          </w:divBdr>
        </w:div>
        <w:div w:id="1282221893">
          <w:marLeft w:val="0"/>
          <w:marRight w:val="0"/>
          <w:marTop w:val="0"/>
          <w:marBottom w:val="0"/>
          <w:divBdr>
            <w:top w:val="none" w:sz="0" w:space="0" w:color="auto"/>
            <w:left w:val="none" w:sz="0" w:space="0" w:color="auto"/>
            <w:bottom w:val="none" w:sz="0" w:space="0" w:color="auto"/>
            <w:right w:val="none" w:sz="0" w:space="0" w:color="auto"/>
          </w:divBdr>
        </w:div>
        <w:div w:id="1296713948">
          <w:marLeft w:val="0"/>
          <w:marRight w:val="0"/>
          <w:marTop w:val="0"/>
          <w:marBottom w:val="0"/>
          <w:divBdr>
            <w:top w:val="none" w:sz="0" w:space="0" w:color="auto"/>
            <w:left w:val="none" w:sz="0" w:space="0" w:color="auto"/>
            <w:bottom w:val="none" w:sz="0" w:space="0" w:color="auto"/>
            <w:right w:val="none" w:sz="0" w:space="0" w:color="auto"/>
          </w:divBdr>
        </w:div>
        <w:div w:id="1303193340">
          <w:marLeft w:val="0"/>
          <w:marRight w:val="0"/>
          <w:marTop w:val="0"/>
          <w:marBottom w:val="0"/>
          <w:divBdr>
            <w:top w:val="none" w:sz="0" w:space="0" w:color="auto"/>
            <w:left w:val="none" w:sz="0" w:space="0" w:color="auto"/>
            <w:bottom w:val="none" w:sz="0" w:space="0" w:color="auto"/>
            <w:right w:val="none" w:sz="0" w:space="0" w:color="auto"/>
          </w:divBdr>
          <w:divsChild>
            <w:div w:id="3673899">
              <w:marLeft w:val="0"/>
              <w:marRight w:val="0"/>
              <w:marTop w:val="0"/>
              <w:marBottom w:val="0"/>
              <w:divBdr>
                <w:top w:val="none" w:sz="0" w:space="0" w:color="auto"/>
                <w:left w:val="none" w:sz="0" w:space="0" w:color="auto"/>
                <w:bottom w:val="none" w:sz="0" w:space="0" w:color="auto"/>
                <w:right w:val="none" w:sz="0" w:space="0" w:color="auto"/>
              </w:divBdr>
            </w:div>
            <w:div w:id="13847886">
              <w:marLeft w:val="0"/>
              <w:marRight w:val="0"/>
              <w:marTop w:val="0"/>
              <w:marBottom w:val="0"/>
              <w:divBdr>
                <w:top w:val="none" w:sz="0" w:space="0" w:color="auto"/>
                <w:left w:val="none" w:sz="0" w:space="0" w:color="auto"/>
                <w:bottom w:val="none" w:sz="0" w:space="0" w:color="auto"/>
                <w:right w:val="none" w:sz="0" w:space="0" w:color="auto"/>
              </w:divBdr>
            </w:div>
            <w:div w:id="22707374">
              <w:marLeft w:val="0"/>
              <w:marRight w:val="0"/>
              <w:marTop w:val="0"/>
              <w:marBottom w:val="0"/>
              <w:divBdr>
                <w:top w:val="none" w:sz="0" w:space="0" w:color="auto"/>
                <w:left w:val="none" w:sz="0" w:space="0" w:color="auto"/>
                <w:bottom w:val="none" w:sz="0" w:space="0" w:color="auto"/>
                <w:right w:val="none" w:sz="0" w:space="0" w:color="auto"/>
              </w:divBdr>
            </w:div>
            <w:div w:id="24646869">
              <w:marLeft w:val="0"/>
              <w:marRight w:val="0"/>
              <w:marTop w:val="0"/>
              <w:marBottom w:val="0"/>
              <w:divBdr>
                <w:top w:val="none" w:sz="0" w:space="0" w:color="auto"/>
                <w:left w:val="none" w:sz="0" w:space="0" w:color="auto"/>
                <w:bottom w:val="none" w:sz="0" w:space="0" w:color="auto"/>
                <w:right w:val="none" w:sz="0" w:space="0" w:color="auto"/>
              </w:divBdr>
            </w:div>
            <w:div w:id="48505332">
              <w:marLeft w:val="0"/>
              <w:marRight w:val="0"/>
              <w:marTop w:val="0"/>
              <w:marBottom w:val="0"/>
              <w:divBdr>
                <w:top w:val="none" w:sz="0" w:space="0" w:color="auto"/>
                <w:left w:val="none" w:sz="0" w:space="0" w:color="auto"/>
                <w:bottom w:val="none" w:sz="0" w:space="0" w:color="auto"/>
                <w:right w:val="none" w:sz="0" w:space="0" w:color="auto"/>
              </w:divBdr>
            </w:div>
            <w:div w:id="61879838">
              <w:marLeft w:val="0"/>
              <w:marRight w:val="0"/>
              <w:marTop w:val="0"/>
              <w:marBottom w:val="0"/>
              <w:divBdr>
                <w:top w:val="none" w:sz="0" w:space="0" w:color="auto"/>
                <w:left w:val="none" w:sz="0" w:space="0" w:color="auto"/>
                <w:bottom w:val="none" w:sz="0" w:space="0" w:color="auto"/>
                <w:right w:val="none" w:sz="0" w:space="0" w:color="auto"/>
              </w:divBdr>
            </w:div>
            <w:div w:id="209269318">
              <w:marLeft w:val="0"/>
              <w:marRight w:val="0"/>
              <w:marTop w:val="0"/>
              <w:marBottom w:val="0"/>
              <w:divBdr>
                <w:top w:val="none" w:sz="0" w:space="0" w:color="auto"/>
                <w:left w:val="none" w:sz="0" w:space="0" w:color="auto"/>
                <w:bottom w:val="none" w:sz="0" w:space="0" w:color="auto"/>
                <w:right w:val="none" w:sz="0" w:space="0" w:color="auto"/>
              </w:divBdr>
            </w:div>
            <w:div w:id="230430686">
              <w:marLeft w:val="0"/>
              <w:marRight w:val="0"/>
              <w:marTop w:val="0"/>
              <w:marBottom w:val="0"/>
              <w:divBdr>
                <w:top w:val="none" w:sz="0" w:space="0" w:color="auto"/>
                <w:left w:val="none" w:sz="0" w:space="0" w:color="auto"/>
                <w:bottom w:val="none" w:sz="0" w:space="0" w:color="auto"/>
                <w:right w:val="none" w:sz="0" w:space="0" w:color="auto"/>
              </w:divBdr>
            </w:div>
            <w:div w:id="244265412">
              <w:marLeft w:val="0"/>
              <w:marRight w:val="0"/>
              <w:marTop w:val="0"/>
              <w:marBottom w:val="0"/>
              <w:divBdr>
                <w:top w:val="none" w:sz="0" w:space="0" w:color="auto"/>
                <w:left w:val="none" w:sz="0" w:space="0" w:color="auto"/>
                <w:bottom w:val="none" w:sz="0" w:space="0" w:color="auto"/>
                <w:right w:val="none" w:sz="0" w:space="0" w:color="auto"/>
              </w:divBdr>
            </w:div>
            <w:div w:id="269625895">
              <w:marLeft w:val="0"/>
              <w:marRight w:val="0"/>
              <w:marTop w:val="0"/>
              <w:marBottom w:val="0"/>
              <w:divBdr>
                <w:top w:val="none" w:sz="0" w:space="0" w:color="auto"/>
                <w:left w:val="none" w:sz="0" w:space="0" w:color="auto"/>
                <w:bottom w:val="none" w:sz="0" w:space="0" w:color="auto"/>
                <w:right w:val="none" w:sz="0" w:space="0" w:color="auto"/>
              </w:divBdr>
            </w:div>
            <w:div w:id="309944948">
              <w:marLeft w:val="0"/>
              <w:marRight w:val="0"/>
              <w:marTop w:val="0"/>
              <w:marBottom w:val="0"/>
              <w:divBdr>
                <w:top w:val="none" w:sz="0" w:space="0" w:color="auto"/>
                <w:left w:val="none" w:sz="0" w:space="0" w:color="auto"/>
                <w:bottom w:val="none" w:sz="0" w:space="0" w:color="auto"/>
                <w:right w:val="none" w:sz="0" w:space="0" w:color="auto"/>
              </w:divBdr>
            </w:div>
            <w:div w:id="311756465">
              <w:marLeft w:val="0"/>
              <w:marRight w:val="0"/>
              <w:marTop w:val="0"/>
              <w:marBottom w:val="0"/>
              <w:divBdr>
                <w:top w:val="none" w:sz="0" w:space="0" w:color="auto"/>
                <w:left w:val="none" w:sz="0" w:space="0" w:color="auto"/>
                <w:bottom w:val="none" w:sz="0" w:space="0" w:color="auto"/>
                <w:right w:val="none" w:sz="0" w:space="0" w:color="auto"/>
              </w:divBdr>
            </w:div>
            <w:div w:id="407535513">
              <w:marLeft w:val="0"/>
              <w:marRight w:val="0"/>
              <w:marTop w:val="0"/>
              <w:marBottom w:val="0"/>
              <w:divBdr>
                <w:top w:val="none" w:sz="0" w:space="0" w:color="auto"/>
                <w:left w:val="none" w:sz="0" w:space="0" w:color="auto"/>
                <w:bottom w:val="none" w:sz="0" w:space="0" w:color="auto"/>
                <w:right w:val="none" w:sz="0" w:space="0" w:color="auto"/>
              </w:divBdr>
            </w:div>
            <w:div w:id="416443931">
              <w:marLeft w:val="0"/>
              <w:marRight w:val="0"/>
              <w:marTop w:val="0"/>
              <w:marBottom w:val="0"/>
              <w:divBdr>
                <w:top w:val="none" w:sz="0" w:space="0" w:color="auto"/>
                <w:left w:val="none" w:sz="0" w:space="0" w:color="auto"/>
                <w:bottom w:val="none" w:sz="0" w:space="0" w:color="auto"/>
                <w:right w:val="none" w:sz="0" w:space="0" w:color="auto"/>
              </w:divBdr>
            </w:div>
            <w:div w:id="468935302">
              <w:marLeft w:val="0"/>
              <w:marRight w:val="0"/>
              <w:marTop w:val="0"/>
              <w:marBottom w:val="0"/>
              <w:divBdr>
                <w:top w:val="none" w:sz="0" w:space="0" w:color="auto"/>
                <w:left w:val="none" w:sz="0" w:space="0" w:color="auto"/>
                <w:bottom w:val="none" w:sz="0" w:space="0" w:color="auto"/>
                <w:right w:val="none" w:sz="0" w:space="0" w:color="auto"/>
              </w:divBdr>
            </w:div>
            <w:div w:id="470444128">
              <w:marLeft w:val="0"/>
              <w:marRight w:val="0"/>
              <w:marTop w:val="0"/>
              <w:marBottom w:val="0"/>
              <w:divBdr>
                <w:top w:val="none" w:sz="0" w:space="0" w:color="auto"/>
                <w:left w:val="none" w:sz="0" w:space="0" w:color="auto"/>
                <w:bottom w:val="none" w:sz="0" w:space="0" w:color="auto"/>
                <w:right w:val="none" w:sz="0" w:space="0" w:color="auto"/>
              </w:divBdr>
            </w:div>
            <w:div w:id="472678392">
              <w:marLeft w:val="0"/>
              <w:marRight w:val="0"/>
              <w:marTop w:val="0"/>
              <w:marBottom w:val="0"/>
              <w:divBdr>
                <w:top w:val="none" w:sz="0" w:space="0" w:color="auto"/>
                <w:left w:val="none" w:sz="0" w:space="0" w:color="auto"/>
                <w:bottom w:val="none" w:sz="0" w:space="0" w:color="auto"/>
                <w:right w:val="none" w:sz="0" w:space="0" w:color="auto"/>
              </w:divBdr>
            </w:div>
            <w:div w:id="516039243">
              <w:marLeft w:val="0"/>
              <w:marRight w:val="0"/>
              <w:marTop w:val="0"/>
              <w:marBottom w:val="0"/>
              <w:divBdr>
                <w:top w:val="none" w:sz="0" w:space="0" w:color="auto"/>
                <w:left w:val="none" w:sz="0" w:space="0" w:color="auto"/>
                <w:bottom w:val="none" w:sz="0" w:space="0" w:color="auto"/>
                <w:right w:val="none" w:sz="0" w:space="0" w:color="auto"/>
              </w:divBdr>
            </w:div>
            <w:div w:id="530145991">
              <w:marLeft w:val="0"/>
              <w:marRight w:val="0"/>
              <w:marTop w:val="0"/>
              <w:marBottom w:val="0"/>
              <w:divBdr>
                <w:top w:val="none" w:sz="0" w:space="0" w:color="auto"/>
                <w:left w:val="none" w:sz="0" w:space="0" w:color="auto"/>
                <w:bottom w:val="none" w:sz="0" w:space="0" w:color="auto"/>
                <w:right w:val="none" w:sz="0" w:space="0" w:color="auto"/>
              </w:divBdr>
            </w:div>
            <w:div w:id="544029901">
              <w:marLeft w:val="0"/>
              <w:marRight w:val="0"/>
              <w:marTop w:val="0"/>
              <w:marBottom w:val="0"/>
              <w:divBdr>
                <w:top w:val="none" w:sz="0" w:space="0" w:color="auto"/>
                <w:left w:val="none" w:sz="0" w:space="0" w:color="auto"/>
                <w:bottom w:val="none" w:sz="0" w:space="0" w:color="auto"/>
                <w:right w:val="none" w:sz="0" w:space="0" w:color="auto"/>
              </w:divBdr>
            </w:div>
            <w:div w:id="549462559">
              <w:marLeft w:val="0"/>
              <w:marRight w:val="0"/>
              <w:marTop w:val="0"/>
              <w:marBottom w:val="0"/>
              <w:divBdr>
                <w:top w:val="none" w:sz="0" w:space="0" w:color="auto"/>
                <w:left w:val="none" w:sz="0" w:space="0" w:color="auto"/>
                <w:bottom w:val="none" w:sz="0" w:space="0" w:color="auto"/>
                <w:right w:val="none" w:sz="0" w:space="0" w:color="auto"/>
              </w:divBdr>
            </w:div>
            <w:div w:id="560944413">
              <w:marLeft w:val="0"/>
              <w:marRight w:val="0"/>
              <w:marTop w:val="0"/>
              <w:marBottom w:val="0"/>
              <w:divBdr>
                <w:top w:val="none" w:sz="0" w:space="0" w:color="auto"/>
                <w:left w:val="none" w:sz="0" w:space="0" w:color="auto"/>
                <w:bottom w:val="none" w:sz="0" w:space="0" w:color="auto"/>
                <w:right w:val="none" w:sz="0" w:space="0" w:color="auto"/>
              </w:divBdr>
            </w:div>
            <w:div w:id="595988554">
              <w:marLeft w:val="0"/>
              <w:marRight w:val="0"/>
              <w:marTop w:val="0"/>
              <w:marBottom w:val="0"/>
              <w:divBdr>
                <w:top w:val="none" w:sz="0" w:space="0" w:color="auto"/>
                <w:left w:val="none" w:sz="0" w:space="0" w:color="auto"/>
                <w:bottom w:val="none" w:sz="0" w:space="0" w:color="auto"/>
                <w:right w:val="none" w:sz="0" w:space="0" w:color="auto"/>
              </w:divBdr>
            </w:div>
            <w:div w:id="614748613">
              <w:marLeft w:val="0"/>
              <w:marRight w:val="0"/>
              <w:marTop w:val="0"/>
              <w:marBottom w:val="0"/>
              <w:divBdr>
                <w:top w:val="none" w:sz="0" w:space="0" w:color="auto"/>
                <w:left w:val="none" w:sz="0" w:space="0" w:color="auto"/>
                <w:bottom w:val="none" w:sz="0" w:space="0" w:color="auto"/>
                <w:right w:val="none" w:sz="0" w:space="0" w:color="auto"/>
              </w:divBdr>
            </w:div>
            <w:div w:id="640423174">
              <w:marLeft w:val="0"/>
              <w:marRight w:val="0"/>
              <w:marTop w:val="0"/>
              <w:marBottom w:val="0"/>
              <w:divBdr>
                <w:top w:val="none" w:sz="0" w:space="0" w:color="auto"/>
                <w:left w:val="none" w:sz="0" w:space="0" w:color="auto"/>
                <w:bottom w:val="none" w:sz="0" w:space="0" w:color="auto"/>
                <w:right w:val="none" w:sz="0" w:space="0" w:color="auto"/>
              </w:divBdr>
            </w:div>
            <w:div w:id="643314018">
              <w:marLeft w:val="0"/>
              <w:marRight w:val="0"/>
              <w:marTop w:val="0"/>
              <w:marBottom w:val="0"/>
              <w:divBdr>
                <w:top w:val="none" w:sz="0" w:space="0" w:color="auto"/>
                <w:left w:val="none" w:sz="0" w:space="0" w:color="auto"/>
                <w:bottom w:val="none" w:sz="0" w:space="0" w:color="auto"/>
                <w:right w:val="none" w:sz="0" w:space="0" w:color="auto"/>
              </w:divBdr>
            </w:div>
            <w:div w:id="661736722">
              <w:marLeft w:val="0"/>
              <w:marRight w:val="0"/>
              <w:marTop w:val="0"/>
              <w:marBottom w:val="0"/>
              <w:divBdr>
                <w:top w:val="none" w:sz="0" w:space="0" w:color="auto"/>
                <w:left w:val="none" w:sz="0" w:space="0" w:color="auto"/>
                <w:bottom w:val="none" w:sz="0" w:space="0" w:color="auto"/>
                <w:right w:val="none" w:sz="0" w:space="0" w:color="auto"/>
              </w:divBdr>
            </w:div>
            <w:div w:id="693455266">
              <w:marLeft w:val="0"/>
              <w:marRight w:val="0"/>
              <w:marTop w:val="0"/>
              <w:marBottom w:val="0"/>
              <w:divBdr>
                <w:top w:val="none" w:sz="0" w:space="0" w:color="auto"/>
                <w:left w:val="none" w:sz="0" w:space="0" w:color="auto"/>
                <w:bottom w:val="none" w:sz="0" w:space="0" w:color="auto"/>
                <w:right w:val="none" w:sz="0" w:space="0" w:color="auto"/>
              </w:divBdr>
            </w:div>
            <w:div w:id="695036652">
              <w:marLeft w:val="0"/>
              <w:marRight w:val="0"/>
              <w:marTop w:val="0"/>
              <w:marBottom w:val="0"/>
              <w:divBdr>
                <w:top w:val="none" w:sz="0" w:space="0" w:color="auto"/>
                <w:left w:val="none" w:sz="0" w:space="0" w:color="auto"/>
                <w:bottom w:val="none" w:sz="0" w:space="0" w:color="auto"/>
                <w:right w:val="none" w:sz="0" w:space="0" w:color="auto"/>
              </w:divBdr>
            </w:div>
            <w:div w:id="720983316">
              <w:marLeft w:val="0"/>
              <w:marRight w:val="0"/>
              <w:marTop w:val="0"/>
              <w:marBottom w:val="0"/>
              <w:divBdr>
                <w:top w:val="none" w:sz="0" w:space="0" w:color="auto"/>
                <w:left w:val="none" w:sz="0" w:space="0" w:color="auto"/>
                <w:bottom w:val="none" w:sz="0" w:space="0" w:color="auto"/>
                <w:right w:val="none" w:sz="0" w:space="0" w:color="auto"/>
              </w:divBdr>
            </w:div>
            <w:div w:id="728959976">
              <w:marLeft w:val="0"/>
              <w:marRight w:val="0"/>
              <w:marTop w:val="0"/>
              <w:marBottom w:val="0"/>
              <w:divBdr>
                <w:top w:val="none" w:sz="0" w:space="0" w:color="auto"/>
                <w:left w:val="none" w:sz="0" w:space="0" w:color="auto"/>
                <w:bottom w:val="none" w:sz="0" w:space="0" w:color="auto"/>
                <w:right w:val="none" w:sz="0" w:space="0" w:color="auto"/>
              </w:divBdr>
            </w:div>
            <w:div w:id="736785816">
              <w:marLeft w:val="0"/>
              <w:marRight w:val="0"/>
              <w:marTop w:val="0"/>
              <w:marBottom w:val="0"/>
              <w:divBdr>
                <w:top w:val="none" w:sz="0" w:space="0" w:color="auto"/>
                <w:left w:val="none" w:sz="0" w:space="0" w:color="auto"/>
                <w:bottom w:val="none" w:sz="0" w:space="0" w:color="auto"/>
                <w:right w:val="none" w:sz="0" w:space="0" w:color="auto"/>
              </w:divBdr>
            </w:div>
            <w:div w:id="750469687">
              <w:marLeft w:val="0"/>
              <w:marRight w:val="0"/>
              <w:marTop w:val="0"/>
              <w:marBottom w:val="0"/>
              <w:divBdr>
                <w:top w:val="none" w:sz="0" w:space="0" w:color="auto"/>
                <w:left w:val="none" w:sz="0" w:space="0" w:color="auto"/>
                <w:bottom w:val="none" w:sz="0" w:space="0" w:color="auto"/>
                <w:right w:val="none" w:sz="0" w:space="0" w:color="auto"/>
              </w:divBdr>
            </w:div>
            <w:div w:id="791948048">
              <w:marLeft w:val="0"/>
              <w:marRight w:val="0"/>
              <w:marTop w:val="0"/>
              <w:marBottom w:val="0"/>
              <w:divBdr>
                <w:top w:val="none" w:sz="0" w:space="0" w:color="auto"/>
                <w:left w:val="none" w:sz="0" w:space="0" w:color="auto"/>
                <w:bottom w:val="none" w:sz="0" w:space="0" w:color="auto"/>
                <w:right w:val="none" w:sz="0" w:space="0" w:color="auto"/>
              </w:divBdr>
            </w:div>
            <w:div w:id="794442046">
              <w:marLeft w:val="0"/>
              <w:marRight w:val="0"/>
              <w:marTop w:val="0"/>
              <w:marBottom w:val="0"/>
              <w:divBdr>
                <w:top w:val="none" w:sz="0" w:space="0" w:color="auto"/>
                <w:left w:val="none" w:sz="0" w:space="0" w:color="auto"/>
                <w:bottom w:val="none" w:sz="0" w:space="0" w:color="auto"/>
                <w:right w:val="none" w:sz="0" w:space="0" w:color="auto"/>
              </w:divBdr>
            </w:div>
            <w:div w:id="800154119">
              <w:marLeft w:val="0"/>
              <w:marRight w:val="0"/>
              <w:marTop w:val="0"/>
              <w:marBottom w:val="0"/>
              <w:divBdr>
                <w:top w:val="none" w:sz="0" w:space="0" w:color="auto"/>
                <w:left w:val="none" w:sz="0" w:space="0" w:color="auto"/>
                <w:bottom w:val="none" w:sz="0" w:space="0" w:color="auto"/>
                <w:right w:val="none" w:sz="0" w:space="0" w:color="auto"/>
              </w:divBdr>
            </w:div>
            <w:div w:id="803234646">
              <w:marLeft w:val="0"/>
              <w:marRight w:val="0"/>
              <w:marTop w:val="0"/>
              <w:marBottom w:val="0"/>
              <w:divBdr>
                <w:top w:val="none" w:sz="0" w:space="0" w:color="auto"/>
                <w:left w:val="none" w:sz="0" w:space="0" w:color="auto"/>
                <w:bottom w:val="none" w:sz="0" w:space="0" w:color="auto"/>
                <w:right w:val="none" w:sz="0" w:space="0" w:color="auto"/>
              </w:divBdr>
            </w:div>
            <w:div w:id="812062334">
              <w:marLeft w:val="0"/>
              <w:marRight w:val="0"/>
              <w:marTop w:val="0"/>
              <w:marBottom w:val="0"/>
              <w:divBdr>
                <w:top w:val="none" w:sz="0" w:space="0" w:color="auto"/>
                <w:left w:val="none" w:sz="0" w:space="0" w:color="auto"/>
                <w:bottom w:val="none" w:sz="0" w:space="0" w:color="auto"/>
                <w:right w:val="none" w:sz="0" w:space="0" w:color="auto"/>
              </w:divBdr>
            </w:div>
            <w:div w:id="820855551">
              <w:marLeft w:val="0"/>
              <w:marRight w:val="0"/>
              <w:marTop w:val="0"/>
              <w:marBottom w:val="0"/>
              <w:divBdr>
                <w:top w:val="none" w:sz="0" w:space="0" w:color="auto"/>
                <w:left w:val="none" w:sz="0" w:space="0" w:color="auto"/>
                <w:bottom w:val="none" w:sz="0" w:space="0" w:color="auto"/>
                <w:right w:val="none" w:sz="0" w:space="0" w:color="auto"/>
              </w:divBdr>
            </w:div>
            <w:div w:id="836654098">
              <w:marLeft w:val="0"/>
              <w:marRight w:val="0"/>
              <w:marTop w:val="0"/>
              <w:marBottom w:val="0"/>
              <w:divBdr>
                <w:top w:val="none" w:sz="0" w:space="0" w:color="auto"/>
                <w:left w:val="none" w:sz="0" w:space="0" w:color="auto"/>
                <w:bottom w:val="none" w:sz="0" w:space="0" w:color="auto"/>
                <w:right w:val="none" w:sz="0" w:space="0" w:color="auto"/>
              </w:divBdr>
            </w:div>
            <w:div w:id="851919068">
              <w:marLeft w:val="0"/>
              <w:marRight w:val="0"/>
              <w:marTop w:val="0"/>
              <w:marBottom w:val="0"/>
              <w:divBdr>
                <w:top w:val="none" w:sz="0" w:space="0" w:color="auto"/>
                <w:left w:val="none" w:sz="0" w:space="0" w:color="auto"/>
                <w:bottom w:val="none" w:sz="0" w:space="0" w:color="auto"/>
                <w:right w:val="none" w:sz="0" w:space="0" w:color="auto"/>
              </w:divBdr>
            </w:div>
            <w:div w:id="964046769">
              <w:marLeft w:val="0"/>
              <w:marRight w:val="0"/>
              <w:marTop w:val="0"/>
              <w:marBottom w:val="0"/>
              <w:divBdr>
                <w:top w:val="none" w:sz="0" w:space="0" w:color="auto"/>
                <w:left w:val="none" w:sz="0" w:space="0" w:color="auto"/>
                <w:bottom w:val="none" w:sz="0" w:space="0" w:color="auto"/>
                <w:right w:val="none" w:sz="0" w:space="0" w:color="auto"/>
              </w:divBdr>
            </w:div>
            <w:div w:id="965233047">
              <w:marLeft w:val="0"/>
              <w:marRight w:val="0"/>
              <w:marTop w:val="0"/>
              <w:marBottom w:val="0"/>
              <w:divBdr>
                <w:top w:val="none" w:sz="0" w:space="0" w:color="auto"/>
                <w:left w:val="none" w:sz="0" w:space="0" w:color="auto"/>
                <w:bottom w:val="none" w:sz="0" w:space="0" w:color="auto"/>
                <w:right w:val="none" w:sz="0" w:space="0" w:color="auto"/>
              </w:divBdr>
            </w:div>
            <w:div w:id="971205530">
              <w:marLeft w:val="0"/>
              <w:marRight w:val="0"/>
              <w:marTop w:val="0"/>
              <w:marBottom w:val="0"/>
              <w:divBdr>
                <w:top w:val="none" w:sz="0" w:space="0" w:color="auto"/>
                <w:left w:val="none" w:sz="0" w:space="0" w:color="auto"/>
                <w:bottom w:val="none" w:sz="0" w:space="0" w:color="auto"/>
                <w:right w:val="none" w:sz="0" w:space="0" w:color="auto"/>
              </w:divBdr>
            </w:div>
            <w:div w:id="976647738">
              <w:marLeft w:val="0"/>
              <w:marRight w:val="0"/>
              <w:marTop w:val="0"/>
              <w:marBottom w:val="0"/>
              <w:divBdr>
                <w:top w:val="none" w:sz="0" w:space="0" w:color="auto"/>
                <w:left w:val="none" w:sz="0" w:space="0" w:color="auto"/>
                <w:bottom w:val="none" w:sz="0" w:space="0" w:color="auto"/>
                <w:right w:val="none" w:sz="0" w:space="0" w:color="auto"/>
              </w:divBdr>
            </w:div>
            <w:div w:id="988245601">
              <w:marLeft w:val="0"/>
              <w:marRight w:val="0"/>
              <w:marTop w:val="0"/>
              <w:marBottom w:val="0"/>
              <w:divBdr>
                <w:top w:val="none" w:sz="0" w:space="0" w:color="auto"/>
                <w:left w:val="none" w:sz="0" w:space="0" w:color="auto"/>
                <w:bottom w:val="none" w:sz="0" w:space="0" w:color="auto"/>
                <w:right w:val="none" w:sz="0" w:space="0" w:color="auto"/>
              </w:divBdr>
            </w:div>
            <w:div w:id="1009059615">
              <w:marLeft w:val="0"/>
              <w:marRight w:val="0"/>
              <w:marTop w:val="0"/>
              <w:marBottom w:val="0"/>
              <w:divBdr>
                <w:top w:val="none" w:sz="0" w:space="0" w:color="auto"/>
                <w:left w:val="none" w:sz="0" w:space="0" w:color="auto"/>
                <w:bottom w:val="none" w:sz="0" w:space="0" w:color="auto"/>
                <w:right w:val="none" w:sz="0" w:space="0" w:color="auto"/>
              </w:divBdr>
            </w:div>
            <w:div w:id="1025784817">
              <w:marLeft w:val="0"/>
              <w:marRight w:val="0"/>
              <w:marTop w:val="0"/>
              <w:marBottom w:val="0"/>
              <w:divBdr>
                <w:top w:val="none" w:sz="0" w:space="0" w:color="auto"/>
                <w:left w:val="none" w:sz="0" w:space="0" w:color="auto"/>
                <w:bottom w:val="none" w:sz="0" w:space="0" w:color="auto"/>
                <w:right w:val="none" w:sz="0" w:space="0" w:color="auto"/>
              </w:divBdr>
            </w:div>
            <w:div w:id="1033460895">
              <w:marLeft w:val="0"/>
              <w:marRight w:val="0"/>
              <w:marTop w:val="0"/>
              <w:marBottom w:val="0"/>
              <w:divBdr>
                <w:top w:val="none" w:sz="0" w:space="0" w:color="auto"/>
                <w:left w:val="none" w:sz="0" w:space="0" w:color="auto"/>
                <w:bottom w:val="none" w:sz="0" w:space="0" w:color="auto"/>
                <w:right w:val="none" w:sz="0" w:space="0" w:color="auto"/>
              </w:divBdr>
            </w:div>
            <w:div w:id="1073818899">
              <w:marLeft w:val="0"/>
              <w:marRight w:val="0"/>
              <w:marTop w:val="0"/>
              <w:marBottom w:val="0"/>
              <w:divBdr>
                <w:top w:val="none" w:sz="0" w:space="0" w:color="auto"/>
                <w:left w:val="none" w:sz="0" w:space="0" w:color="auto"/>
                <w:bottom w:val="none" w:sz="0" w:space="0" w:color="auto"/>
                <w:right w:val="none" w:sz="0" w:space="0" w:color="auto"/>
              </w:divBdr>
            </w:div>
            <w:div w:id="1075972326">
              <w:marLeft w:val="0"/>
              <w:marRight w:val="0"/>
              <w:marTop w:val="0"/>
              <w:marBottom w:val="0"/>
              <w:divBdr>
                <w:top w:val="none" w:sz="0" w:space="0" w:color="auto"/>
                <w:left w:val="none" w:sz="0" w:space="0" w:color="auto"/>
                <w:bottom w:val="none" w:sz="0" w:space="0" w:color="auto"/>
                <w:right w:val="none" w:sz="0" w:space="0" w:color="auto"/>
              </w:divBdr>
            </w:div>
            <w:div w:id="1078331536">
              <w:marLeft w:val="0"/>
              <w:marRight w:val="0"/>
              <w:marTop w:val="0"/>
              <w:marBottom w:val="0"/>
              <w:divBdr>
                <w:top w:val="none" w:sz="0" w:space="0" w:color="auto"/>
                <w:left w:val="none" w:sz="0" w:space="0" w:color="auto"/>
                <w:bottom w:val="none" w:sz="0" w:space="0" w:color="auto"/>
                <w:right w:val="none" w:sz="0" w:space="0" w:color="auto"/>
              </w:divBdr>
            </w:div>
            <w:div w:id="1086152178">
              <w:marLeft w:val="0"/>
              <w:marRight w:val="0"/>
              <w:marTop w:val="0"/>
              <w:marBottom w:val="0"/>
              <w:divBdr>
                <w:top w:val="none" w:sz="0" w:space="0" w:color="auto"/>
                <w:left w:val="none" w:sz="0" w:space="0" w:color="auto"/>
                <w:bottom w:val="none" w:sz="0" w:space="0" w:color="auto"/>
                <w:right w:val="none" w:sz="0" w:space="0" w:color="auto"/>
              </w:divBdr>
            </w:div>
            <w:div w:id="1121418146">
              <w:marLeft w:val="0"/>
              <w:marRight w:val="0"/>
              <w:marTop w:val="0"/>
              <w:marBottom w:val="0"/>
              <w:divBdr>
                <w:top w:val="none" w:sz="0" w:space="0" w:color="auto"/>
                <w:left w:val="none" w:sz="0" w:space="0" w:color="auto"/>
                <w:bottom w:val="none" w:sz="0" w:space="0" w:color="auto"/>
                <w:right w:val="none" w:sz="0" w:space="0" w:color="auto"/>
              </w:divBdr>
            </w:div>
            <w:div w:id="1156265062">
              <w:marLeft w:val="0"/>
              <w:marRight w:val="0"/>
              <w:marTop w:val="0"/>
              <w:marBottom w:val="0"/>
              <w:divBdr>
                <w:top w:val="none" w:sz="0" w:space="0" w:color="auto"/>
                <w:left w:val="none" w:sz="0" w:space="0" w:color="auto"/>
                <w:bottom w:val="none" w:sz="0" w:space="0" w:color="auto"/>
                <w:right w:val="none" w:sz="0" w:space="0" w:color="auto"/>
              </w:divBdr>
            </w:div>
            <w:div w:id="1160926229">
              <w:marLeft w:val="0"/>
              <w:marRight w:val="0"/>
              <w:marTop w:val="0"/>
              <w:marBottom w:val="0"/>
              <w:divBdr>
                <w:top w:val="none" w:sz="0" w:space="0" w:color="auto"/>
                <w:left w:val="none" w:sz="0" w:space="0" w:color="auto"/>
                <w:bottom w:val="none" w:sz="0" w:space="0" w:color="auto"/>
                <w:right w:val="none" w:sz="0" w:space="0" w:color="auto"/>
              </w:divBdr>
            </w:div>
            <w:div w:id="1197036605">
              <w:marLeft w:val="0"/>
              <w:marRight w:val="0"/>
              <w:marTop w:val="0"/>
              <w:marBottom w:val="0"/>
              <w:divBdr>
                <w:top w:val="none" w:sz="0" w:space="0" w:color="auto"/>
                <w:left w:val="none" w:sz="0" w:space="0" w:color="auto"/>
                <w:bottom w:val="none" w:sz="0" w:space="0" w:color="auto"/>
                <w:right w:val="none" w:sz="0" w:space="0" w:color="auto"/>
              </w:divBdr>
            </w:div>
            <w:div w:id="1202092290">
              <w:marLeft w:val="0"/>
              <w:marRight w:val="0"/>
              <w:marTop w:val="0"/>
              <w:marBottom w:val="0"/>
              <w:divBdr>
                <w:top w:val="none" w:sz="0" w:space="0" w:color="auto"/>
                <w:left w:val="none" w:sz="0" w:space="0" w:color="auto"/>
                <w:bottom w:val="none" w:sz="0" w:space="0" w:color="auto"/>
                <w:right w:val="none" w:sz="0" w:space="0" w:color="auto"/>
              </w:divBdr>
            </w:div>
            <w:div w:id="1202284047">
              <w:marLeft w:val="0"/>
              <w:marRight w:val="0"/>
              <w:marTop w:val="0"/>
              <w:marBottom w:val="0"/>
              <w:divBdr>
                <w:top w:val="none" w:sz="0" w:space="0" w:color="auto"/>
                <w:left w:val="none" w:sz="0" w:space="0" w:color="auto"/>
                <w:bottom w:val="none" w:sz="0" w:space="0" w:color="auto"/>
                <w:right w:val="none" w:sz="0" w:space="0" w:color="auto"/>
              </w:divBdr>
            </w:div>
            <w:div w:id="1204293086">
              <w:marLeft w:val="0"/>
              <w:marRight w:val="0"/>
              <w:marTop w:val="0"/>
              <w:marBottom w:val="0"/>
              <w:divBdr>
                <w:top w:val="none" w:sz="0" w:space="0" w:color="auto"/>
                <w:left w:val="none" w:sz="0" w:space="0" w:color="auto"/>
                <w:bottom w:val="none" w:sz="0" w:space="0" w:color="auto"/>
                <w:right w:val="none" w:sz="0" w:space="0" w:color="auto"/>
              </w:divBdr>
            </w:div>
            <w:div w:id="1209994122">
              <w:marLeft w:val="0"/>
              <w:marRight w:val="0"/>
              <w:marTop w:val="0"/>
              <w:marBottom w:val="0"/>
              <w:divBdr>
                <w:top w:val="none" w:sz="0" w:space="0" w:color="auto"/>
                <w:left w:val="none" w:sz="0" w:space="0" w:color="auto"/>
                <w:bottom w:val="none" w:sz="0" w:space="0" w:color="auto"/>
                <w:right w:val="none" w:sz="0" w:space="0" w:color="auto"/>
              </w:divBdr>
            </w:div>
            <w:div w:id="1222443417">
              <w:marLeft w:val="0"/>
              <w:marRight w:val="0"/>
              <w:marTop w:val="0"/>
              <w:marBottom w:val="0"/>
              <w:divBdr>
                <w:top w:val="none" w:sz="0" w:space="0" w:color="auto"/>
                <w:left w:val="none" w:sz="0" w:space="0" w:color="auto"/>
                <w:bottom w:val="none" w:sz="0" w:space="0" w:color="auto"/>
                <w:right w:val="none" w:sz="0" w:space="0" w:color="auto"/>
              </w:divBdr>
            </w:div>
            <w:div w:id="1254512837">
              <w:marLeft w:val="0"/>
              <w:marRight w:val="0"/>
              <w:marTop w:val="0"/>
              <w:marBottom w:val="0"/>
              <w:divBdr>
                <w:top w:val="none" w:sz="0" w:space="0" w:color="auto"/>
                <w:left w:val="none" w:sz="0" w:space="0" w:color="auto"/>
                <w:bottom w:val="none" w:sz="0" w:space="0" w:color="auto"/>
                <w:right w:val="none" w:sz="0" w:space="0" w:color="auto"/>
              </w:divBdr>
            </w:div>
            <w:div w:id="1272250743">
              <w:marLeft w:val="0"/>
              <w:marRight w:val="0"/>
              <w:marTop w:val="0"/>
              <w:marBottom w:val="0"/>
              <w:divBdr>
                <w:top w:val="none" w:sz="0" w:space="0" w:color="auto"/>
                <w:left w:val="none" w:sz="0" w:space="0" w:color="auto"/>
                <w:bottom w:val="none" w:sz="0" w:space="0" w:color="auto"/>
                <w:right w:val="none" w:sz="0" w:space="0" w:color="auto"/>
              </w:divBdr>
            </w:div>
            <w:div w:id="1290360389">
              <w:marLeft w:val="0"/>
              <w:marRight w:val="0"/>
              <w:marTop w:val="0"/>
              <w:marBottom w:val="0"/>
              <w:divBdr>
                <w:top w:val="none" w:sz="0" w:space="0" w:color="auto"/>
                <w:left w:val="none" w:sz="0" w:space="0" w:color="auto"/>
                <w:bottom w:val="none" w:sz="0" w:space="0" w:color="auto"/>
                <w:right w:val="none" w:sz="0" w:space="0" w:color="auto"/>
              </w:divBdr>
            </w:div>
            <w:div w:id="1323047477">
              <w:marLeft w:val="0"/>
              <w:marRight w:val="0"/>
              <w:marTop w:val="0"/>
              <w:marBottom w:val="0"/>
              <w:divBdr>
                <w:top w:val="none" w:sz="0" w:space="0" w:color="auto"/>
                <w:left w:val="none" w:sz="0" w:space="0" w:color="auto"/>
                <w:bottom w:val="none" w:sz="0" w:space="0" w:color="auto"/>
                <w:right w:val="none" w:sz="0" w:space="0" w:color="auto"/>
              </w:divBdr>
            </w:div>
            <w:div w:id="1401947443">
              <w:marLeft w:val="0"/>
              <w:marRight w:val="0"/>
              <w:marTop w:val="0"/>
              <w:marBottom w:val="0"/>
              <w:divBdr>
                <w:top w:val="none" w:sz="0" w:space="0" w:color="auto"/>
                <w:left w:val="none" w:sz="0" w:space="0" w:color="auto"/>
                <w:bottom w:val="none" w:sz="0" w:space="0" w:color="auto"/>
                <w:right w:val="none" w:sz="0" w:space="0" w:color="auto"/>
              </w:divBdr>
            </w:div>
            <w:div w:id="1430783171">
              <w:marLeft w:val="0"/>
              <w:marRight w:val="0"/>
              <w:marTop w:val="0"/>
              <w:marBottom w:val="0"/>
              <w:divBdr>
                <w:top w:val="none" w:sz="0" w:space="0" w:color="auto"/>
                <w:left w:val="none" w:sz="0" w:space="0" w:color="auto"/>
                <w:bottom w:val="none" w:sz="0" w:space="0" w:color="auto"/>
                <w:right w:val="none" w:sz="0" w:space="0" w:color="auto"/>
              </w:divBdr>
            </w:div>
            <w:div w:id="1441948802">
              <w:marLeft w:val="0"/>
              <w:marRight w:val="0"/>
              <w:marTop w:val="0"/>
              <w:marBottom w:val="0"/>
              <w:divBdr>
                <w:top w:val="none" w:sz="0" w:space="0" w:color="auto"/>
                <w:left w:val="none" w:sz="0" w:space="0" w:color="auto"/>
                <w:bottom w:val="none" w:sz="0" w:space="0" w:color="auto"/>
                <w:right w:val="none" w:sz="0" w:space="0" w:color="auto"/>
              </w:divBdr>
            </w:div>
            <w:div w:id="1466705340">
              <w:marLeft w:val="0"/>
              <w:marRight w:val="0"/>
              <w:marTop w:val="0"/>
              <w:marBottom w:val="0"/>
              <w:divBdr>
                <w:top w:val="none" w:sz="0" w:space="0" w:color="auto"/>
                <w:left w:val="none" w:sz="0" w:space="0" w:color="auto"/>
                <w:bottom w:val="none" w:sz="0" w:space="0" w:color="auto"/>
                <w:right w:val="none" w:sz="0" w:space="0" w:color="auto"/>
              </w:divBdr>
            </w:div>
            <w:div w:id="1481578523">
              <w:marLeft w:val="0"/>
              <w:marRight w:val="0"/>
              <w:marTop w:val="0"/>
              <w:marBottom w:val="0"/>
              <w:divBdr>
                <w:top w:val="none" w:sz="0" w:space="0" w:color="auto"/>
                <w:left w:val="none" w:sz="0" w:space="0" w:color="auto"/>
                <w:bottom w:val="none" w:sz="0" w:space="0" w:color="auto"/>
                <w:right w:val="none" w:sz="0" w:space="0" w:color="auto"/>
              </w:divBdr>
            </w:div>
            <w:div w:id="1490292833">
              <w:marLeft w:val="0"/>
              <w:marRight w:val="0"/>
              <w:marTop w:val="0"/>
              <w:marBottom w:val="0"/>
              <w:divBdr>
                <w:top w:val="none" w:sz="0" w:space="0" w:color="auto"/>
                <w:left w:val="none" w:sz="0" w:space="0" w:color="auto"/>
                <w:bottom w:val="none" w:sz="0" w:space="0" w:color="auto"/>
                <w:right w:val="none" w:sz="0" w:space="0" w:color="auto"/>
              </w:divBdr>
            </w:div>
            <w:div w:id="1532762045">
              <w:marLeft w:val="0"/>
              <w:marRight w:val="0"/>
              <w:marTop w:val="0"/>
              <w:marBottom w:val="0"/>
              <w:divBdr>
                <w:top w:val="none" w:sz="0" w:space="0" w:color="auto"/>
                <w:left w:val="none" w:sz="0" w:space="0" w:color="auto"/>
                <w:bottom w:val="none" w:sz="0" w:space="0" w:color="auto"/>
                <w:right w:val="none" w:sz="0" w:space="0" w:color="auto"/>
              </w:divBdr>
            </w:div>
            <w:div w:id="1544443865">
              <w:marLeft w:val="0"/>
              <w:marRight w:val="0"/>
              <w:marTop w:val="0"/>
              <w:marBottom w:val="0"/>
              <w:divBdr>
                <w:top w:val="none" w:sz="0" w:space="0" w:color="auto"/>
                <w:left w:val="none" w:sz="0" w:space="0" w:color="auto"/>
                <w:bottom w:val="none" w:sz="0" w:space="0" w:color="auto"/>
                <w:right w:val="none" w:sz="0" w:space="0" w:color="auto"/>
              </w:divBdr>
            </w:div>
            <w:div w:id="1549685703">
              <w:marLeft w:val="0"/>
              <w:marRight w:val="0"/>
              <w:marTop w:val="0"/>
              <w:marBottom w:val="0"/>
              <w:divBdr>
                <w:top w:val="none" w:sz="0" w:space="0" w:color="auto"/>
                <w:left w:val="none" w:sz="0" w:space="0" w:color="auto"/>
                <w:bottom w:val="none" w:sz="0" w:space="0" w:color="auto"/>
                <w:right w:val="none" w:sz="0" w:space="0" w:color="auto"/>
              </w:divBdr>
            </w:div>
            <w:div w:id="1570845033">
              <w:marLeft w:val="0"/>
              <w:marRight w:val="0"/>
              <w:marTop w:val="0"/>
              <w:marBottom w:val="0"/>
              <w:divBdr>
                <w:top w:val="none" w:sz="0" w:space="0" w:color="auto"/>
                <w:left w:val="none" w:sz="0" w:space="0" w:color="auto"/>
                <w:bottom w:val="none" w:sz="0" w:space="0" w:color="auto"/>
                <w:right w:val="none" w:sz="0" w:space="0" w:color="auto"/>
              </w:divBdr>
            </w:div>
            <w:div w:id="1648583107">
              <w:marLeft w:val="0"/>
              <w:marRight w:val="0"/>
              <w:marTop w:val="0"/>
              <w:marBottom w:val="0"/>
              <w:divBdr>
                <w:top w:val="none" w:sz="0" w:space="0" w:color="auto"/>
                <w:left w:val="none" w:sz="0" w:space="0" w:color="auto"/>
                <w:bottom w:val="none" w:sz="0" w:space="0" w:color="auto"/>
                <w:right w:val="none" w:sz="0" w:space="0" w:color="auto"/>
              </w:divBdr>
            </w:div>
            <w:div w:id="1672295436">
              <w:marLeft w:val="0"/>
              <w:marRight w:val="0"/>
              <w:marTop w:val="0"/>
              <w:marBottom w:val="0"/>
              <w:divBdr>
                <w:top w:val="none" w:sz="0" w:space="0" w:color="auto"/>
                <w:left w:val="none" w:sz="0" w:space="0" w:color="auto"/>
                <w:bottom w:val="none" w:sz="0" w:space="0" w:color="auto"/>
                <w:right w:val="none" w:sz="0" w:space="0" w:color="auto"/>
              </w:divBdr>
            </w:div>
            <w:div w:id="1699308350">
              <w:marLeft w:val="0"/>
              <w:marRight w:val="0"/>
              <w:marTop w:val="0"/>
              <w:marBottom w:val="0"/>
              <w:divBdr>
                <w:top w:val="none" w:sz="0" w:space="0" w:color="auto"/>
                <w:left w:val="none" w:sz="0" w:space="0" w:color="auto"/>
                <w:bottom w:val="none" w:sz="0" w:space="0" w:color="auto"/>
                <w:right w:val="none" w:sz="0" w:space="0" w:color="auto"/>
              </w:divBdr>
            </w:div>
            <w:div w:id="1723169120">
              <w:marLeft w:val="0"/>
              <w:marRight w:val="0"/>
              <w:marTop w:val="0"/>
              <w:marBottom w:val="0"/>
              <w:divBdr>
                <w:top w:val="none" w:sz="0" w:space="0" w:color="auto"/>
                <w:left w:val="none" w:sz="0" w:space="0" w:color="auto"/>
                <w:bottom w:val="none" w:sz="0" w:space="0" w:color="auto"/>
                <w:right w:val="none" w:sz="0" w:space="0" w:color="auto"/>
              </w:divBdr>
            </w:div>
            <w:div w:id="1738474104">
              <w:marLeft w:val="0"/>
              <w:marRight w:val="0"/>
              <w:marTop w:val="0"/>
              <w:marBottom w:val="0"/>
              <w:divBdr>
                <w:top w:val="none" w:sz="0" w:space="0" w:color="auto"/>
                <w:left w:val="none" w:sz="0" w:space="0" w:color="auto"/>
                <w:bottom w:val="none" w:sz="0" w:space="0" w:color="auto"/>
                <w:right w:val="none" w:sz="0" w:space="0" w:color="auto"/>
              </w:divBdr>
            </w:div>
            <w:div w:id="1760515669">
              <w:marLeft w:val="0"/>
              <w:marRight w:val="0"/>
              <w:marTop w:val="0"/>
              <w:marBottom w:val="0"/>
              <w:divBdr>
                <w:top w:val="none" w:sz="0" w:space="0" w:color="auto"/>
                <w:left w:val="none" w:sz="0" w:space="0" w:color="auto"/>
                <w:bottom w:val="none" w:sz="0" w:space="0" w:color="auto"/>
                <w:right w:val="none" w:sz="0" w:space="0" w:color="auto"/>
              </w:divBdr>
            </w:div>
            <w:div w:id="1778210442">
              <w:marLeft w:val="0"/>
              <w:marRight w:val="0"/>
              <w:marTop w:val="0"/>
              <w:marBottom w:val="0"/>
              <w:divBdr>
                <w:top w:val="none" w:sz="0" w:space="0" w:color="auto"/>
                <w:left w:val="none" w:sz="0" w:space="0" w:color="auto"/>
                <w:bottom w:val="none" w:sz="0" w:space="0" w:color="auto"/>
                <w:right w:val="none" w:sz="0" w:space="0" w:color="auto"/>
              </w:divBdr>
            </w:div>
            <w:div w:id="1839883314">
              <w:marLeft w:val="0"/>
              <w:marRight w:val="0"/>
              <w:marTop w:val="0"/>
              <w:marBottom w:val="0"/>
              <w:divBdr>
                <w:top w:val="none" w:sz="0" w:space="0" w:color="auto"/>
                <w:left w:val="none" w:sz="0" w:space="0" w:color="auto"/>
                <w:bottom w:val="none" w:sz="0" w:space="0" w:color="auto"/>
                <w:right w:val="none" w:sz="0" w:space="0" w:color="auto"/>
              </w:divBdr>
            </w:div>
            <w:div w:id="1884441893">
              <w:marLeft w:val="0"/>
              <w:marRight w:val="0"/>
              <w:marTop w:val="0"/>
              <w:marBottom w:val="0"/>
              <w:divBdr>
                <w:top w:val="none" w:sz="0" w:space="0" w:color="auto"/>
                <w:left w:val="none" w:sz="0" w:space="0" w:color="auto"/>
                <w:bottom w:val="none" w:sz="0" w:space="0" w:color="auto"/>
                <w:right w:val="none" w:sz="0" w:space="0" w:color="auto"/>
              </w:divBdr>
            </w:div>
            <w:div w:id="1891305678">
              <w:marLeft w:val="0"/>
              <w:marRight w:val="0"/>
              <w:marTop w:val="0"/>
              <w:marBottom w:val="0"/>
              <w:divBdr>
                <w:top w:val="none" w:sz="0" w:space="0" w:color="auto"/>
                <w:left w:val="none" w:sz="0" w:space="0" w:color="auto"/>
                <w:bottom w:val="none" w:sz="0" w:space="0" w:color="auto"/>
                <w:right w:val="none" w:sz="0" w:space="0" w:color="auto"/>
              </w:divBdr>
            </w:div>
            <w:div w:id="1919947669">
              <w:marLeft w:val="0"/>
              <w:marRight w:val="0"/>
              <w:marTop w:val="0"/>
              <w:marBottom w:val="0"/>
              <w:divBdr>
                <w:top w:val="none" w:sz="0" w:space="0" w:color="auto"/>
                <w:left w:val="none" w:sz="0" w:space="0" w:color="auto"/>
                <w:bottom w:val="none" w:sz="0" w:space="0" w:color="auto"/>
                <w:right w:val="none" w:sz="0" w:space="0" w:color="auto"/>
              </w:divBdr>
            </w:div>
            <w:div w:id="1944876852">
              <w:marLeft w:val="0"/>
              <w:marRight w:val="0"/>
              <w:marTop w:val="0"/>
              <w:marBottom w:val="0"/>
              <w:divBdr>
                <w:top w:val="none" w:sz="0" w:space="0" w:color="auto"/>
                <w:left w:val="none" w:sz="0" w:space="0" w:color="auto"/>
                <w:bottom w:val="none" w:sz="0" w:space="0" w:color="auto"/>
                <w:right w:val="none" w:sz="0" w:space="0" w:color="auto"/>
              </w:divBdr>
            </w:div>
            <w:div w:id="1955399603">
              <w:marLeft w:val="0"/>
              <w:marRight w:val="0"/>
              <w:marTop w:val="0"/>
              <w:marBottom w:val="0"/>
              <w:divBdr>
                <w:top w:val="none" w:sz="0" w:space="0" w:color="auto"/>
                <w:left w:val="none" w:sz="0" w:space="0" w:color="auto"/>
                <w:bottom w:val="none" w:sz="0" w:space="0" w:color="auto"/>
                <w:right w:val="none" w:sz="0" w:space="0" w:color="auto"/>
              </w:divBdr>
            </w:div>
            <w:div w:id="1976982839">
              <w:marLeft w:val="0"/>
              <w:marRight w:val="0"/>
              <w:marTop w:val="0"/>
              <w:marBottom w:val="0"/>
              <w:divBdr>
                <w:top w:val="none" w:sz="0" w:space="0" w:color="auto"/>
                <w:left w:val="none" w:sz="0" w:space="0" w:color="auto"/>
                <w:bottom w:val="none" w:sz="0" w:space="0" w:color="auto"/>
                <w:right w:val="none" w:sz="0" w:space="0" w:color="auto"/>
              </w:divBdr>
            </w:div>
            <w:div w:id="2001737923">
              <w:marLeft w:val="0"/>
              <w:marRight w:val="0"/>
              <w:marTop w:val="0"/>
              <w:marBottom w:val="0"/>
              <w:divBdr>
                <w:top w:val="none" w:sz="0" w:space="0" w:color="auto"/>
                <w:left w:val="none" w:sz="0" w:space="0" w:color="auto"/>
                <w:bottom w:val="none" w:sz="0" w:space="0" w:color="auto"/>
                <w:right w:val="none" w:sz="0" w:space="0" w:color="auto"/>
              </w:divBdr>
            </w:div>
            <w:div w:id="2016489221">
              <w:marLeft w:val="0"/>
              <w:marRight w:val="0"/>
              <w:marTop w:val="0"/>
              <w:marBottom w:val="0"/>
              <w:divBdr>
                <w:top w:val="none" w:sz="0" w:space="0" w:color="auto"/>
                <w:left w:val="none" w:sz="0" w:space="0" w:color="auto"/>
                <w:bottom w:val="none" w:sz="0" w:space="0" w:color="auto"/>
                <w:right w:val="none" w:sz="0" w:space="0" w:color="auto"/>
              </w:divBdr>
            </w:div>
            <w:div w:id="2031951105">
              <w:marLeft w:val="0"/>
              <w:marRight w:val="0"/>
              <w:marTop w:val="0"/>
              <w:marBottom w:val="0"/>
              <w:divBdr>
                <w:top w:val="none" w:sz="0" w:space="0" w:color="auto"/>
                <w:left w:val="none" w:sz="0" w:space="0" w:color="auto"/>
                <w:bottom w:val="none" w:sz="0" w:space="0" w:color="auto"/>
                <w:right w:val="none" w:sz="0" w:space="0" w:color="auto"/>
              </w:divBdr>
            </w:div>
            <w:div w:id="2052993443">
              <w:marLeft w:val="0"/>
              <w:marRight w:val="0"/>
              <w:marTop w:val="0"/>
              <w:marBottom w:val="0"/>
              <w:divBdr>
                <w:top w:val="none" w:sz="0" w:space="0" w:color="auto"/>
                <w:left w:val="none" w:sz="0" w:space="0" w:color="auto"/>
                <w:bottom w:val="none" w:sz="0" w:space="0" w:color="auto"/>
                <w:right w:val="none" w:sz="0" w:space="0" w:color="auto"/>
              </w:divBdr>
            </w:div>
            <w:div w:id="2065978429">
              <w:marLeft w:val="0"/>
              <w:marRight w:val="0"/>
              <w:marTop w:val="0"/>
              <w:marBottom w:val="0"/>
              <w:divBdr>
                <w:top w:val="none" w:sz="0" w:space="0" w:color="auto"/>
                <w:left w:val="none" w:sz="0" w:space="0" w:color="auto"/>
                <w:bottom w:val="none" w:sz="0" w:space="0" w:color="auto"/>
                <w:right w:val="none" w:sz="0" w:space="0" w:color="auto"/>
              </w:divBdr>
            </w:div>
            <w:div w:id="2072384780">
              <w:marLeft w:val="0"/>
              <w:marRight w:val="0"/>
              <w:marTop w:val="0"/>
              <w:marBottom w:val="0"/>
              <w:divBdr>
                <w:top w:val="none" w:sz="0" w:space="0" w:color="auto"/>
                <w:left w:val="none" w:sz="0" w:space="0" w:color="auto"/>
                <w:bottom w:val="none" w:sz="0" w:space="0" w:color="auto"/>
                <w:right w:val="none" w:sz="0" w:space="0" w:color="auto"/>
              </w:divBdr>
            </w:div>
            <w:div w:id="2084404704">
              <w:marLeft w:val="0"/>
              <w:marRight w:val="0"/>
              <w:marTop w:val="0"/>
              <w:marBottom w:val="0"/>
              <w:divBdr>
                <w:top w:val="none" w:sz="0" w:space="0" w:color="auto"/>
                <w:left w:val="none" w:sz="0" w:space="0" w:color="auto"/>
                <w:bottom w:val="none" w:sz="0" w:space="0" w:color="auto"/>
                <w:right w:val="none" w:sz="0" w:space="0" w:color="auto"/>
              </w:divBdr>
            </w:div>
            <w:div w:id="2105178393">
              <w:marLeft w:val="0"/>
              <w:marRight w:val="0"/>
              <w:marTop w:val="0"/>
              <w:marBottom w:val="0"/>
              <w:divBdr>
                <w:top w:val="none" w:sz="0" w:space="0" w:color="auto"/>
                <w:left w:val="none" w:sz="0" w:space="0" w:color="auto"/>
                <w:bottom w:val="none" w:sz="0" w:space="0" w:color="auto"/>
                <w:right w:val="none" w:sz="0" w:space="0" w:color="auto"/>
              </w:divBdr>
            </w:div>
            <w:div w:id="2123068531">
              <w:marLeft w:val="0"/>
              <w:marRight w:val="0"/>
              <w:marTop w:val="0"/>
              <w:marBottom w:val="0"/>
              <w:divBdr>
                <w:top w:val="none" w:sz="0" w:space="0" w:color="auto"/>
                <w:left w:val="none" w:sz="0" w:space="0" w:color="auto"/>
                <w:bottom w:val="none" w:sz="0" w:space="0" w:color="auto"/>
                <w:right w:val="none" w:sz="0" w:space="0" w:color="auto"/>
              </w:divBdr>
            </w:div>
            <w:div w:id="2140801561">
              <w:marLeft w:val="0"/>
              <w:marRight w:val="0"/>
              <w:marTop w:val="0"/>
              <w:marBottom w:val="0"/>
              <w:divBdr>
                <w:top w:val="none" w:sz="0" w:space="0" w:color="auto"/>
                <w:left w:val="none" w:sz="0" w:space="0" w:color="auto"/>
                <w:bottom w:val="none" w:sz="0" w:space="0" w:color="auto"/>
                <w:right w:val="none" w:sz="0" w:space="0" w:color="auto"/>
              </w:divBdr>
            </w:div>
          </w:divsChild>
        </w:div>
        <w:div w:id="1313559494">
          <w:marLeft w:val="0"/>
          <w:marRight w:val="0"/>
          <w:marTop w:val="0"/>
          <w:marBottom w:val="0"/>
          <w:divBdr>
            <w:top w:val="none" w:sz="0" w:space="0" w:color="auto"/>
            <w:left w:val="none" w:sz="0" w:space="0" w:color="auto"/>
            <w:bottom w:val="none" w:sz="0" w:space="0" w:color="auto"/>
            <w:right w:val="none" w:sz="0" w:space="0" w:color="auto"/>
          </w:divBdr>
        </w:div>
        <w:div w:id="1314333346">
          <w:marLeft w:val="0"/>
          <w:marRight w:val="0"/>
          <w:marTop w:val="0"/>
          <w:marBottom w:val="0"/>
          <w:divBdr>
            <w:top w:val="none" w:sz="0" w:space="0" w:color="auto"/>
            <w:left w:val="none" w:sz="0" w:space="0" w:color="auto"/>
            <w:bottom w:val="none" w:sz="0" w:space="0" w:color="auto"/>
            <w:right w:val="none" w:sz="0" w:space="0" w:color="auto"/>
          </w:divBdr>
        </w:div>
        <w:div w:id="1325430017">
          <w:marLeft w:val="0"/>
          <w:marRight w:val="0"/>
          <w:marTop w:val="0"/>
          <w:marBottom w:val="0"/>
          <w:divBdr>
            <w:top w:val="none" w:sz="0" w:space="0" w:color="auto"/>
            <w:left w:val="none" w:sz="0" w:space="0" w:color="auto"/>
            <w:bottom w:val="none" w:sz="0" w:space="0" w:color="auto"/>
            <w:right w:val="none" w:sz="0" w:space="0" w:color="auto"/>
          </w:divBdr>
        </w:div>
        <w:div w:id="1331561633">
          <w:marLeft w:val="0"/>
          <w:marRight w:val="0"/>
          <w:marTop w:val="0"/>
          <w:marBottom w:val="0"/>
          <w:divBdr>
            <w:top w:val="none" w:sz="0" w:space="0" w:color="auto"/>
            <w:left w:val="none" w:sz="0" w:space="0" w:color="auto"/>
            <w:bottom w:val="none" w:sz="0" w:space="0" w:color="auto"/>
            <w:right w:val="none" w:sz="0" w:space="0" w:color="auto"/>
          </w:divBdr>
        </w:div>
        <w:div w:id="1338580036">
          <w:marLeft w:val="0"/>
          <w:marRight w:val="0"/>
          <w:marTop w:val="0"/>
          <w:marBottom w:val="0"/>
          <w:divBdr>
            <w:top w:val="none" w:sz="0" w:space="0" w:color="auto"/>
            <w:left w:val="none" w:sz="0" w:space="0" w:color="auto"/>
            <w:bottom w:val="none" w:sz="0" w:space="0" w:color="auto"/>
            <w:right w:val="none" w:sz="0" w:space="0" w:color="auto"/>
          </w:divBdr>
        </w:div>
        <w:div w:id="1348289504">
          <w:marLeft w:val="0"/>
          <w:marRight w:val="0"/>
          <w:marTop w:val="0"/>
          <w:marBottom w:val="0"/>
          <w:divBdr>
            <w:top w:val="none" w:sz="0" w:space="0" w:color="auto"/>
            <w:left w:val="none" w:sz="0" w:space="0" w:color="auto"/>
            <w:bottom w:val="none" w:sz="0" w:space="0" w:color="auto"/>
            <w:right w:val="none" w:sz="0" w:space="0" w:color="auto"/>
          </w:divBdr>
        </w:div>
        <w:div w:id="1350915047">
          <w:marLeft w:val="0"/>
          <w:marRight w:val="0"/>
          <w:marTop w:val="0"/>
          <w:marBottom w:val="0"/>
          <w:divBdr>
            <w:top w:val="none" w:sz="0" w:space="0" w:color="auto"/>
            <w:left w:val="none" w:sz="0" w:space="0" w:color="auto"/>
            <w:bottom w:val="none" w:sz="0" w:space="0" w:color="auto"/>
            <w:right w:val="none" w:sz="0" w:space="0" w:color="auto"/>
          </w:divBdr>
        </w:div>
        <w:div w:id="1352412262">
          <w:marLeft w:val="0"/>
          <w:marRight w:val="0"/>
          <w:marTop w:val="0"/>
          <w:marBottom w:val="0"/>
          <w:divBdr>
            <w:top w:val="none" w:sz="0" w:space="0" w:color="auto"/>
            <w:left w:val="none" w:sz="0" w:space="0" w:color="auto"/>
            <w:bottom w:val="none" w:sz="0" w:space="0" w:color="auto"/>
            <w:right w:val="none" w:sz="0" w:space="0" w:color="auto"/>
          </w:divBdr>
        </w:div>
        <w:div w:id="1356224775">
          <w:marLeft w:val="0"/>
          <w:marRight w:val="0"/>
          <w:marTop w:val="0"/>
          <w:marBottom w:val="0"/>
          <w:divBdr>
            <w:top w:val="none" w:sz="0" w:space="0" w:color="auto"/>
            <w:left w:val="none" w:sz="0" w:space="0" w:color="auto"/>
            <w:bottom w:val="none" w:sz="0" w:space="0" w:color="auto"/>
            <w:right w:val="none" w:sz="0" w:space="0" w:color="auto"/>
          </w:divBdr>
        </w:div>
        <w:div w:id="1360203939">
          <w:marLeft w:val="0"/>
          <w:marRight w:val="0"/>
          <w:marTop w:val="0"/>
          <w:marBottom w:val="0"/>
          <w:divBdr>
            <w:top w:val="none" w:sz="0" w:space="0" w:color="auto"/>
            <w:left w:val="none" w:sz="0" w:space="0" w:color="auto"/>
            <w:bottom w:val="none" w:sz="0" w:space="0" w:color="auto"/>
            <w:right w:val="none" w:sz="0" w:space="0" w:color="auto"/>
          </w:divBdr>
        </w:div>
        <w:div w:id="1361780325">
          <w:marLeft w:val="0"/>
          <w:marRight w:val="0"/>
          <w:marTop w:val="0"/>
          <w:marBottom w:val="0"/>
          <w:divBdr>
            <w:top w:val="none" w:sz="0" w:space="0" w:color="auto"/>
            <w:left w:val="none" w:sz="0" w:space="0" w:color="auto"/>
            <w:bottom w:val="none" w:sz="0" w:space="0" w:color="auto"/>
            <w:right w:val="none" w:sz="0" w:space="0" w:color="auto"/>
          </w:divBdr>
        </w:div>
        <w:div w:id="1375619525">
          <w:marLeft w:val="0"/>
          <w:marRight w:val="0"/>
          <w:marTop w:val="0"/>
          <w:marBottom w:val="0"/>
          <w:divBdr>
            <w:top w:val="none" w:sz="0" w:space="0" w:color="auto"/>
            <w:left w:val="none" w:sz="0" w:space="0" w:color="auto"/>
            <w:bottom w:val="none" w:sz="0" w:space="0" w:color="auto"/>
            <w:right w:val="none" w:sz="0" w:space="0" w:color="auto"/>
          </w:divBdr>
        </w:div>
        <w:div w:id="1382945773">
          <w:marLeft w:val="0"/>
          <w:marRight w:val="0"/>
          <w:marTop w:val="0"/>
          <w:marBottom w:val="0"/>
          <w:divBdr>
            <w:top w:val="none" w:sz="0" w:space="0" w:color="auto"/>
            <w:left w:val="none" w:sz="0" w:space="0" w:color="auto"/>
            <w:bottom w:val="none" w:sz="0" w:space="0" w:color="auto"/>
            <w:right w:val="none" w:sz="0" w:space="0" w:color="auto"/>
          </w:divBdr>
        </w:div>
        <w:div w:id="1386684665">
          <w:marLeft w:val="0"/>
          <w:marRight w:val="0"/>
          <w:marTop w:val="0"/>
          <w:marBottom w:val="0"/>
          <w:divBdr>
            <w:top w:val="none" w:sz="0" w:space="0" w:color="auto"/>
            <w:left w:val="none" w:sz="0" w:space="0" w:color="auto"/>
            <w:bottom w:val="none" w:sz="0" w:space="0" w:color="auto"/>
            <w:right w:val="none" w:sz="0" w:space="0" w:color="auto"/>
          </w:divBdr>
        </w:div>
        <w:div w:id="1409838899">
          <w:marLeft w:val="0"/>
          <w:marRight w:val="0"/>
          <w:marTop w:val="0"/>
          <w:marBottom w:val="0"/>
          <w:divBdr>
            <w:top w:val="none" w:sz="0" w:space="0" w:color="auto"/>
            <w:left w:val="none" w:sz="0" w:space="0" w:color="auto"/>
            <w:bottom w:val="none" w:sz="0" w:space="0" w:color="auto"/>
            <w:right w:val="none" w:sz="0" w:space="0" w:color="auto"/>
          </w:divBdr>
        </w:div>
        <w:div w:id="1413089693">
          <w:marLeft w:val="0"/>
          <w:marRight w:val="0"/>
          <w:marTop w:val="0"/>
          <w:marBottom w:val="0"/>
          <w:divBdr>
            <w:top w:val="none" w:sz="0" w:space="0" w:color="auto"/>
            <w:left w:val="none" w:sz="0" w:space="0" w:color="auto"/>
            <w:bottom w:val="none" w:sz="0" w:space="0" w:color="auto"/>
            <w:right w:val="none" w:sz="0" w:space="0" w:color="auto"/>
          </w:divBdr>
        </w:div>
        <w:div w:id="1417903326">
          <w:marLeft w:val="0"/>
          <w:marRight w:val="0"/>
          <w:marTop w:val="0"/>
          <w:marBottom w:val="0"/>
          <w:divBdr>
            <w:top w:val="none" w:sz="0" w:space="0" w:color="auto"/>
            <w:left w:val="none" w:sz="0" w:space="0" w:color="auto"/>
            <w:bottom w:val="none" w:sz="0" w:space="0" w:color="auto"/>
            <w:right w:val="none" w:sz="0" w:space="0" w:color="auto"/>
          </w:divBdr>
        </w:div>
        <w:div w:id="1446999910">
          <w:marLeft w:val="0"/>
          <w:marRight w:val="0"/>
          <w:marTop w:val="0"/>
          <w:marBottom w:val="0"/>
          <w:divBdr>
            <w:top w:val="none" w:sz="0" w:space="0" w:color="auto"/>
            <w:left w:val="none" w:sz="0" w:space="0" w:color="auto"/>
            <w:bottom w:val="none" w:sz="0" w:space="0" w:color="auto"/>
            <w:right w:val="none" w:sz="0" w:space="0" w:color="auto"/>
          </w:divBdr>
        </w:div>
        <w:div w:id="1449856531">
          <w:marLeft w:val="0"/>
          <w:marRight w:val="0"/>
          <w:marTop w:val="0"/>
          <w:marBottom w:val="0"/>
          <w:divBdr>
            <w:top w:val="none" w:sz="0" w:space="0" w:color="auto"/>
            <w:left w:val="none" w:sz="0" w:space="0" w:color="auto"/>
            <w:bottom w:val="none" w:sz="0" w:space="0" w:color="auto"/>
            <w:right w:val="none" w:sz="0" w:space="0" w:color="auto"/>
          </w:divBdr>
        </w:div>
        <w:div w:id="1462069908">
          <w:marLeft w:val="0"/>
          <w:marRight w:val="0"/>
          <w:marTop w:val="0"/>
          <w:marBottom w:val="0"/>
          <w:divBdr>
            <w:top w:val="none" w:sz="0" w:space="0" w:color="auto"/>
            <w:left w:val="none" w:sz="0" w:space="0" w:color="auto"/>
            <w:bottom w:val="none" w:sz="0" w:space="0" w:color="auto"/>
            <w:right w:val="none" w:sz="0" w:space="0" w:color="auto"/>
          </w:divBdr>
        </w:div>
        <w:div w:id="1470978361">
          <w:marLeft w:val="0"/>
          <w:marRight w:val="0"/>
          <w:marTop w:val="0"/>
          <w:marBottom w:val="0"/>
          <w:divBdr>
            <w:top w:val="none" w:sz="0" w:space="0" w:color="auto"/>
            <w:left w:val="none" w:sz="0" w:space="0" w:color="auto"/>
            <w:bottom w:val="none" w:sz="0" w:space="0" w:color="auto"/>
            <w:right w:val="none" w:sz="0" w:space="0" w:color="auto"/>
          </w:divBdr>
        </w:div>
        <w:div w:id="1471635784">
          <w:marLeft w:val="0"/>
          <w:marRight w:val="0"/>
          <w:marTop w:val="0"/>
          <w:marBottom w:val="0"/>
          <w:divBdr>
            <w:top w:val="none" w:sz="0" w:space="0" w:color="auto"/>
            <w:left w:val="none" w:sz="0" w:space="0" w:color="auto"/>
            <w:bottom w:val="none" w:sz="0" w:space="0" w:color="auto"/>
            <w:right w:val="none" w:sz="0" w:space="0" w:color="auto"/>
          </w:divBdr>
        </w:div>
        <w:div w:id="1483161167">
          <w:marLeft w:val="0"/>
          <w:marRight w:val="0"/>
          <w:marTop w:val="0"/>
          <w:marBottom w:val="0"/>
          <w:divBdr>
            <w:top w:val="none" w:sz="0" w:space="0" w:color="auto"/>
            <w:left w:val="none" w:sz="0" w:space="0" w:color="auto"/>
            <w:bottom w:val="none" w:sz="0" w:space="0" w:color="auto"/>
            <w:right w:val="none" w:sz="0" w:space="0" w:color="auto"/>
          </w:divBdr>
        </w:div>
        <w:div w:id="1489515471">
          <w:marLeft w:val="0"/>
          <w:marRight w:val="0"/>
          <w:marTop w:val="0"/>
          <w:marBottom w:val="0"/>
          <w:divBdr>
            <w:top w:val="none" w:sz="0" w:space="0" w:color="auto"/>
            <w:left w:val="none" w:sz="0" w:space="0" w:color="auto"/>
            <w:bottom w:val="none" w:sz="0" w:space="0" w:color="auto"/>
            <w:right w:val="none" w:sz="0" w:space="0" w:color="auto"/>
          </w:divBdr>
        </w:div>
        <w:div w:id="1509522677">
          <w:marLeft w:val="0"/>
          <w:marRight w:val="0"/>
          <w:marTop w:val="0"/>
          <w:marBottom w:val="0"/>
          <w:divBdr>
            <w:top w:val="none" w:sz="0" w:space="0" w:color="auto"/>
            <w:left w:val="none" w:sz="0" w:space="0" w:color="auto"/>
            <w:bottom w:val="none" w:sz="0" w:space="0" w:color="auto"/>
            <w:right w:val="none" w:sz="0" w:space="0" w:color="auto"/>
          </w:divBdr>
        </w:div>
        <w:div w:id="1509636353">
          <w:marLeft w:val="0"/>
          <w:marRight w:val="0"/>
          <w:marTop w:val="0"/>
          <w:marBottom w:val="0"/>
          <w:divBdr>
            <w:top w:val="none" w:sz="0" w:space="0" w:color="auto"/>
            <w:left w:val="none" w:sz="0" w:space="0" w:color="auto"/>
            <w:bottom w:val="none" w:sz="0" w:space="0" w:color="auto"/>
            <w:right w:val="none" w:sz="0" w:space="0" w:color="auto"/>
          </w:divBdr>
        </w:div>
        <w:div w:id="1525049771">
          <w:marLeft w:val="0"/>
          <w:marRight w:val="0"/>
          <w:marTop w:val="0"/>
          <w:marBottom w:val="0"/>
          <w:divBdr>
            <w:top w:val="none" w:sz="0" w:space="0" w:color="auto"/>
            <w:left w:val="none" w:sz="0" w:space="0" w:color="auto"/>
            <w:bottom w:val="none" w:sz="0" w:space="0" w:color="auto"/>
            <w:right w:val="none" w:sz="0" w:space="0" w:color="auto"/>
          </w:divBdr>
        </w:div>
        <w:div w:id="1532498262">
          <w:marLeft w:val="0"/>
          <w:marRight w:val="0"/>
          <w:marTop w:val="0"/>
          <w:marBottom w:val="0"/>
          <w:divBdr>
            <w:top w:val="none" w:sz="0" w:space="0" w:color="auto"/>
            <w:left w:val="none" w:sz="0" w:space="0" w:color="auto"/>
            <w:bottom w:val="none" w:sz="0" w:space="0" w:color="auto"/>
            <w:right w:val="none" w:sz="0" w:space="0" w:color="auto"/>
          </w:divBdr>
        </w:div>
        <w:div w:id="1532916974">
          <w:marLeft w:val="0"/>
          <w:marRight w:val="0"/>
          <w:marTop w:val="0"/>
          <w:marBottom w:val="0"/>
          <w:divBdr>
            <w:top w:val="none" w:sz="0" w:space="0" w:color="auto"/>
            <w:left w:val="none" w:sz="0" w:space="0" w:color="auto"/>
            <w:bottom w:val="none" w:sz="0" w:space="0" w:color="auto"/>
            <w:right w:val="none" w:sz="0" w:space="0" w:color="auto"/>
          </w:divBdr>
        </w:div>
        <w:div w:id="1557467511">
          <w:marLeft w:val="0"/>
          <w:marRight w:val="0"/>
          <w:marTop w:val="0"/>
          <w:marBottom w:val="0"/>
          <w:divBdr>
            <w:top w:val="none" w:sz="0" w:space="0" w:color="auto"/>
            <w:left w:val="none" w:sz="0" w:space="0" w:color="auto"/>
            <w:bottom w:val="none" w:sz="0" w:space="0" w:color="auto"/>
            <w:right w:val="none" w:sz="0" w:space="0" w:color="auto"/>
          </w:divBdr>
        </w:div>
        <w:div w:id="1564485584">
          <w:marLeft w:val="0"/>
          <w:marRight w:val="0"/>
          <w:marTop w:val="0"/>
          <w:marBottom w:val="0"/>
          <w:divBdr>
            <w:top w:val="none" w:sz="0" w:space="0" w:color="auto"/>
            <w:left w:val="none" w:sz="0" w:space="0" w:color="auto"/>
            <w:bottom w:val="none" w:sz="0" w:space="0" w:color="auto"/>
            <w:right w:val="none" w:sz="0" w:space="0" w:color="auto"/>
          </w:divBdr>
        </w:div>
        <w:div w:id="1573007932">
          <w:marLeft w:val="0"/>
          <w:marRight w:val="0"/>
          <w:marTop w:val="0"/>
          <w:marBottom w:val="0"/>
          <w:divBdr>
            <w:top w:val="none" w:sz="0" w:space="0" w:color="auto"/>
            <w:left w:val="none" w:sz="0" w:space="0" w:color="auto"/>
            <w:bottom w:val="none" w:sz="0" w:space="0" w:color="auto"/>
            <w:right w:val="none" w:sz="0" w:space="0" w:color="auto"/>
          </w:divBdr>
        </w:div>
        <w:div w:id="1583293578">
          <w:marLeft w:val="0"/>
          <w:marRight w:val="0"/>
          <w:marTop w:val="0"/>
          <w:marBottom w:val="0"/>
          <w:divBdr>
            <w:top w:val="none" w:sz="0" w:space="0" w:color="auto"/>
            <w:left w:val="none" w:sz="0" w:space="0" w:color="auto"/>
            <w:bottom w:val="none" w:sz="0" w:space="0" w:color="auto"/>
            <w:right w:val="none" w:sz="0" w:space="0" w:color="auto"/>
          </w:divBdr>
        </w:div>
        <w:div w:id="1586185839">
          <w:marLeft w:val="0"/>
          <w:marRight w:val="0"/>
          <w:marTop w:val="0"/>
          <w:marBottom w:val="0"/>
          <w:divBdr>
            <w:top w:val="none" w:sz="0" w:space="0" w:color="auto"/>
            <w:left w:val="none" w:sz="0" w:space="0" w:color="auto"/>
            <w:bottom w:val="none" w:sz="0" w:space="0" w:color="auto"/>
            <w:right w:val="none" w:sz="0" w:space="0" w:color="auto"/>
          </w:divBdr>
        </w:div>
        <w:div w:id="1592662061">
          <w:marLeft w:val="0"/>
          <w:marRight w:val="0"/>
          <w:marTop w:val="0"/>
          <w:marBottom w:val="0"/>
          <w:divBdr>
            <w:top w:val="none" w:sz="0" w:space="0" w:color="auto"/>
            <w:left w:val="none" w:sz="0" w:space="0" w:color="auto"/>
            <w:bottom w:val="none" w:sz="0" w:space="0" w:color="auto"/>
            <w:right w:val="none" w:sz="0" w:space="0" w:color="auto"/>
          </w:divBdr>
        </w:div>
        <w:div w:id="1592734445">
          <w:marLeft w:val="0"/>
          <w:marRight w:val="0"/>
          <w:marTop w:val="0"/>
          <w:marBottom w:val="0"/>
          <w:divBdr>
            <w:top w:val="none" w:sz="0" w:space="0" w:color="auto"/>
            <w:left w:val="none" w:sz="0" w:space="0" w:color="auto"/>
            <w:bottom w:val="none" w:sz="0" w:space="0" w:color="auto"/>
            <w:right w:val="none" w:sz="0" w:space="0" w:color="auto"/>
          </w:divBdr>
        </w:div>
        <w:div w:id="1599096010">
          <w:marLeft w:val="0"/>
          <w:marRight w:val="0"/>
          <w:marTop w:val="0"/>
          <w:marBottom w:val="0"/>
          <w:divBdr>
            <w:top w:val="none" w:sz="0" w:space="0" w:color="auto"/>
            <w:left w:val="none" w:sz="0" w:space="0" w:color="auto"/>
            <w:bottom w:val="none" w:sz="0" w:space="0" w:color="auto"/>
            <w:right w:val="none" w:sz="0" w:space="0" w:color="auto"/>
          </w:divBdr>
        </w:div>
        <w:div w:id="1600679379">
          <w:marLeft w:val="0"/>
          <w:marRight w:val="0"/>
          <w:marTop w:val="0"/>
          <w:marBottom w:val="0"/>
          <w:divBdr>
            <w:top w:val="none" w:sz="0" w:space="0" w:color="auto"/>
            <w:left w:val="none" w:sz="0" w:space="0" w:color="auto"/>
            <w:bottom w:val="none" w:sz="0" w:space="0" w:color="auto"/>
            <w:right w:val="none" w:sz="0" w:space="0" w:color="auto"/>
          </w:divBdr>
        </w:div>
        <w:div w:id="1638797906">
          <w:marLeft w:val="0"/>
          <w:marRight w:val="0"/>
          <w:marTop w:val="0"/>
          <w:marBottom w:val="0"/>
          <w:divBdr>
            <w:top w:val="none" w:sz="0" w:space="0" w:color="auto"/>
            <w:left w:val="none" w:sz="0" w:space="0" w:color="auto"/>
            <w:bottom w:val="none" w:sz="0" w:space="0" w:color="auto"/>
            <w:right w:val="none" w:sz="0" w:space="0" w:color="auto"/>
          </w:divBdr>
        </w:div>
        <w:div w:id="1640184529">
          <w:marLeft w:val="0"/>
          <w:marRight w:val="0"/>
          <w:marTop w:val="0"/>
          <w:marBottom w:val="0"/>
          <w:divBdr>
            <w:top w:val="none" w:sz="0" w:space="0" w:color="auto"/>
            <w:left w:val="none" w:sz="0" w:space="0" w:color="auto"/>
            <w:bottom w:val="none" w:sz="0" w:space="0" w:color="auto"/>
            <w:right w:val="none" w:sz="0" w:space="0" w:color="auto"/>
          </w:divBdr>
        </w:div>
        <w:div w:id="1644381619">
          <w:marLeft w:val="0"/>
          <w:marRight w:val="0"/>
          <w:marTop w:val="0"/>
          <w:marBottom w:val="0"/>
          <w:divBdr>
            <w:top w:val="none" w:sz="0" w:space="0" w:color="auto"/>
            <w:left w:val="none" w:sz="0" w:space="0" w:color="auto"/>
            <w:bottom w:val="none" w:sz="0" w:space="0" w:color="auto"/>
            <w:right w:val="none" w:sz="0" w:space="0" w:color="auto"/>
          </w:divBdr>
        </w:div>
        <w:div w:id="1650749144">
          <w:marLeft w:val="0"/>
          <w:marRight w:val="0"/>
          <w:marTop w:val="0"/>
          <w:marBottom w:val="0"/>
          <w:divBdr>
            <w:top w:val="none" w:sz="0" w:space="0" w:color="auto"/>
            <w:left w:val="none" w:sz="0" w:space="0" w:color="auto"/>
            <w:bottom w:val="none" w:sz="0" w:space="0" w:color="auto"/>
            <w:right w:val="none" w:sz="0" w:space="0" w:color="auto"/>
          </w:divBdr>
        </w:div>
        <w:div w:id="1652828037">
          <w:marLeft w:val="0"/>
          <w:marRight w:val="0"/>
          <w:marTop w:val="0"/>
          <w:marBottom w:val="0"/>
          <w:divBdr>
            <w:top w:val="none" w:sz="0" w:space="0" w:color="auto"/>
            <w:left w:val="none" w:sz="0" w:space="0" w:color="auto"/>
            <w:bottom w:val="none" w:sz="0" w:space="0" w:color="auto"/>
            <w:right w:val="none" w:sz="0" w:space="0" w:color="auto"/>
          </w:divBdr>
        </w:div>
        <w:div w:id="1657340171">
          <w:marLeft w:val="0"/>
          <w:marRight w:val="0"/>
          <w:marTop w:val="0"/>
          <w:marBottom w:val="0"/>
          <w:divBdr>
            <w:top w:val="none" w:sz="0" w:space="0" w:color="auto"/>
            <w:left w:val="none" w:sz="0" w:space="0" w:color="auto"/>
            <w:bottom w:val="none" w:sz="0" w:space="0" w:color="auto"/>
            <w:right w:val="none" w:sz="0" w:space="0" w:color="auto"/>
          </w:divBdr>
        </w:div>
        <w:div w:id="1664354844">
          <w:marLeft w:val="0"/>
          <w:marRight w:val="0"/>
          <w:marTop w:val="0"/>
          <w:marBottom w:val="0"/>
          <w:divBdr>
            <w:top w:val="none" w:sz="0" w:space="0" w:color="auto"/>
            <w:left w:val="none" w:sz="0" w:space="0" w:color="auto"/>
            <w:bottom w:val="none" w:sz="0" w:space="0" w:color="auto"/>
            <w:right w:val="none" w:sz="0" w:space="0" w:color="auto"/>
          </w:divBdr>
        </w:div>
        <w:div w:id="1666005949">
          <w:marLeft w:val="0"/>
          <w:marRight w:val="0"/>
          <w:marTop w:val="0"/>
          <w:marBottom w:val="0"/>
          <w:divBdr>
            <w:top w:val="none" w:sz="0" w:space="0" w:color="auto"/>
            <w:left w:val="none" w:sz="0" w:space="0" w:color="auto"/>
            <w:bottom w:val="none" w:sz="0" w:space="0" w:color="auto"/>
            <w:right w:val="none" w:sz="0" w:space="0" w:color="auto"/>
          </w:divBdr>
        </w:div>
        <w:div w:id="1668241448">
          <w:marLeft w:val="0"/>
          <w:marRight w:val="0"/>
          <w:marTop w:val="0"/>
          <w:marBottom w:val="0"/>
          <w:divBdr>
            <w:top w:val="none" w:sz="0" w:space="0" w:color="auto"/>
            <w:left w:val="none" w:sz="0" w:space="0" w:color="auto"/>
            <w:bottom w:val="none" w:sz="0" w:space="0" w:color="auto"/>
            <w:right w:val="none" w:sz="0" w:space="0" w:color="auto"/>
          </w:divBdr>
        </w:div>
        <w:div w:id="1674212844">
          <w:marLeft w:val="0"/>
          <w:marRight w:val="0"/>
          <w:marTop w:val="0"/>
          <w:marBottom w:val="0"/>
          <w:divBdr>
            <w:top w:val="none" w:sz="0" w:space="0" w:color="auto"/>
            <w:left w:val="none" w:sz="0" w:space="0" w:color="auto"/>
            <w:bottom w:val="none" w:sz="0" w:space="0" w:color="auto"/>
            <w:right w:val="none" w:sz="0" w:space="0" w:color="auto"/>
          </w:divBdr>
        </w:div>
        <w:div w:id="1675649561">
          <w:marLeft w:val="0"/>
          <w:marRight w:val="0"/>
          <w:marTop w:val="0"/>
          <w:marBottom w:val="0"/>
          <w:divBdr>
            <w:top w:val="none" w:sz="0" w:space="0" w:color="auto"/>
            <w:left w:val="none" w:sz="0" w:space="0" w:color="auto"/>
            <w:bottom w:val="none" w:sz="0" w:space="0" w:color="auto"/>
            <w:right w:val="none" w:sz="0" w:space="0" w:color="auto"/>
          </w:divBdr>
        </w:div>
        <w:div w:id="1683048124">
          <w:marLeft w:val="0"/>
          <w:marRight w:val="0"/>
          <w:marTop w:val="0"/>
          <w:marBottom w:val="0"/>
          <w:divBdr>
            <w:top w:val="none" w:sz="0" w:space="0" w:color="auto"/>
            <w:left w:val="none" w:sz="0" w:space="0" w:color="auto"/>
            <w:bottom w:val="none" w:sz="0" w:space="0" w:color="auto"/>
            <w:right w:val="none" w:sz="0" w:space="0" w:color="auto"/>
          </w:divBdr>
        </w:div>
        <w:div w:id="1685860774">
          <w:marLeft w:val="0"/>
          <w:marRight w:val="0"/>
          <w:marTop w:val="0"/>
          <w:marBottom w:val="0"/>
          <w:divBdr>
            <w:top w:val="none" w:sz="0" w:space="0" w:color="auto"/>
            <w:left w:val="none" w:sz="0" w:space="0" w:color="auto"/>
            <w:bottom w:val="none" w:sz="0" w:space="0" w:color="auto"/>
            <w:right w:val="none" w:sz="0" w:space="0" w:color="auto"/>
          </w:divBdr>
        </w:div>
        <w:div w:id="1685979656">
          <w:marLeft w:val="0"/>
          <w:marRight w:val="0"/>
          <w:marTop w:val="0"/>
          <w:marBottom w:val="0"/>
          <w:divBdr>
            <w:top w:val="none" w:sz="0" w:space="0" w:color="auto"/>
            <w:left w:val="none" w:sz="0" w:space="0" w:color="auto"/>
            <w:bottom w:val="none" w:sz="0" w:space="0" w:color="auto"/>
            <w:right w:val="none" w:sz="0" w:space="0" w:color="auto"/>
          </w:divBdr>
        </w:div>
        <w:div w:id="1691030177">
          <w:marLeft w:val="0"/>
          <w:marRight w:val="0"/>
          <w:marTop w:val="0"/>
          <w:marBottom w:val="0"/>
          <w:divBdr>
            <w:top w:val="none" w:sz="0" w:space="0" w:color="auto"/>
            <w:left w:val="none" w:sz="0" w:space="0" w:color="auto"/>
            <w:bottom w:val="none" w:sz="0" w:space="0" w:color="auto"/>
            <w:right w:val="none" w:sz="0" w:space="0" w:color="auto"/>
          </w:divBdr>
        </w:div>
        <w:div w:id="1702828218">
          <w:marLeft w:val="0"/>
          <w:marRight w:val="0"/>
          <w:marTop w:val="0"/>
          <w:marBottom w:val="0"/>
          <w:divBdr>
            <w:top w:val="none" w:sz="0" w:space="0" w:color="auto"/>
            <w:left w:val="none" w:sz="0" w:space="0" w:color="auto"/>
            <w:bottom w:val="none" w:sz="0" w:space="0" w:color="auto"/>
            <w:right w:val="none" w:sz="0" w:space="0" w:color="auto"/>
          </w:divBdr>
        </w:div>
        <w:div w:id="1708598957">
          <w:marLeft w:val="0"/>
          <w:marRight w:val="0"/>
          <w:marTop w:val="0"/>
          <w:marBottom w:val="0"/>
          <w:divBdr>
            <w:top w:val="none" w:sz="0" w:space="0" w:color="auto"/>
            <w:left w:val="none" w:sz="0" w:space="0" w:color="auto"/>
            <w:bottom w:val="none" w:sz="0" w:space="0" w:color="auto"/>
            <w:right w:val="none" w:sz="0" w:space="0" w:color="auto"/>
          </w:divBdr>
        </w:div>
        <w:div w:id="1711145381">
          <w:marLeft w:val="0"/>
          <w:marRight w:val="0"/>
          <w:marTop w:val="0"/>
          <w:marBottom w:val="0"/>
          <w:divBdr>
            <w:top w:val="none" w:sz="0" w:space="0" w:color="auto"/>
            <w:left w:val="none" w:sz="0" w:space="0" w:color="auto"/>
            <w:bottom w:val="none" w:sz="0" w:space="0" w:color="auto"/>
            <w:right w:val="none" w:sz="0" w:space="0" w:color="auto"/>
          </w:divBdr>
        </w:div>
        <w:div w:id="1732381974">
          <w:marLeft w:val="0"/>
          <w:marRight w:val="0"/>
          <w:marTop w:val="0"/>
          <w:marBottom w:val="0"/>
          <w:divBdr>
            <w:top w:val="none" w:sz="0" w:space="0" w:color="auto"/>
            <w:left w:val="none" w:sz="0" w:space="0" w:color="auto"/>
            <w:bottom w:val="none" w:sz="0" w:space="0" w:color="auto"/>
            <w:right w:val="none" w:sz="0" w:space="0" w:color="auto"/>
          </w:divBdr>
        </w:div>
        <w:div w:id="1743529164">
          <w:marLeft w:val="0"/>
          <w:marRight w:val="0"/>
          <w:marTop w:val="0"/>
          <w:marBottom w:val="0"/>
          <w:divBdr>
            <w:top w:val="none" w:sz="0" w:space="0" w:color="auto"/>
            <w:left w:val="none" w:sz="0" w:space="0" w:color="auto"/>
            <w:bottom w:val="none" w:sz="0" w:space="0" w:color="auto"/>
            <w:right w:val="none" w:sz="0" w:space="0" w:color="auto"/>
          </w:divBdr>
        </w:div>
        <w:div w:id="1754281768">
          <w:marLeft w:val="0"/>
          <w:marRight w:val="0"/>
          <w:marTop w:val="0"/>
          <w:marBottom w:val="0"/>
          <w:divBdr>
            <w:top w:val="none" w:sz="0" w:space="0" w:color="auto"/>
            <w:left w:val="none" w:sz="0" w:space="0" w:color="auto"/>
            <w:bottom w:val="none" w:sz="0" w:space="0" w:color="auto"/>
            <w:right w:val="none" w:sz="0" w:space="0" w:color="auto"/>
          </w:divBdr>
        </w:div>
        <w:div w:id="1757557379">
          <w:marLeft w:val="0"/>
          <w:marRight w:val="0"/>
          <w:marTop w:val="0"/>
          <w:marBottom w:val="0"/>
          <w:divBdr>
            <w:top w:val="none" w:sz="0" w:space="0" w:color="auto"/>
            <w:left w:val="none" w:sz="0" w:space="0" w:color="auto"/>
            <w:bottom w:val="none" w:sz="0" w:space="0" w:color="auto"/>
            <w:right w:val="none" w:sz="0" w:space="0" w:color="auto"/>
          </w:divBdr>
        </w:div>
        <w:div w:id="1757558655">
          <w:marLeft w:val="0"/>
          <w:marRight w:val="0"/>
          <w:marTop w:val="0"/>
          <w:marBottom w:val="0"/>
          <w:divBdr>
            <w:top w:val="none" w:sz="0" w:space="0" w:color="auto"/>
            <w:left w:val="none" w:sz="0" w:space="0" w:color="auto"/>
            <w:bottom w:val="none" w:sz="0" w:space="0" w:color="auto"/>
            <w:right w:val="none" w:sz="0" w:space="0" w:color="auto"/>
          </w:divBdr>
        </w:div>
        <w:div w:id="1759979895">
          <w:marLeft w:val="0"/>
          <w:marRight w:val="0"/>
          <w:marTop w:val="0"/>
          <w:marBottom w:val="0"/>
          <w:divBdr>
            <w:top w:val="none" w:sz="0" w:space="0" w:color="auto"/>
            <w:left w:val="none" w:sz="0" w:space="0" w:color="auto"/>
            <w:bottom w:val="none" w:sz="0" w:space="0" w:color="auto"/>
            <w:right w:val="none" w:sz="0" w:space="0" w:color="auto"/>
          </w:divBdr>
        </w:div>
        <w:div w:id="1760103270">
          <w:marLeft w:val="0"/>
          <w:marRight w:val="0"/>
          <w:marTop w:val="0"/>
          <w:marBottom w:val="0"/>
          <w:divBdr>
            <w:top w:val="none" w:sz="0" w:space="0" w:color="auto"/>
            <w:left w:val="none" w:sz="0" w:space="0" w:color="auto"/>
            <w:bottom w:val="none" w:sz="0" w:space="0" w:color="auto"/>
            <w:right w:val="none" w:sz="0" w:space="0" w:color="auto"/>
          </w:divBdr>
        </w:div>
        <w:div w:id="1776097378">
          <w:marLeft w:val="0"/>
          <w:marRight w:val="0"/>
          <w:marTop w:val="0"/>
          <w:marBottom w:val="0"/>
          <w:divBdr>
            <w:top w:val="none" w:sz="0" w:space="0" w:color="auto"/>
            <w:left w:val="none" w:sz="0" w:space="0" w:color="auto"/>
            <w:bottom w:val="none" w:sz="0" w:space="0" w:color="auto"/>
            <w:right w:val="none" w:sz="0" w:space="0" w:color="auto"/>
          </w:divBdr>
        </w:div>
        <w:div w:id="1792161292">
          <w:marLeft w:val="0"/>
          <w:marRight w:val="0"/>
          <w:marTop w:val="0"/>
          <w:marBottom w:val="0"/>
          <w:divBdr>
            <w:top w:val="none" w:sz="0" w:space="0" w:color="auto"/>
            <w:left w:val="none" w:sz="0" w:space="0" w:color="auto"/>
            <w:bottom w:val="none" w:sz="0" w:space="0" w:color="auto"/>
            <w:right w:val="none" w:sz="0" w:space="0" w:color="auto"/>
          </w:divBdr>
        </w:div>
        <w:div w:id="1794210002">
          <w:marLeft w:val="0"/>
          <w:marRight w:val="0"/>
          <w:marTop w:val="0"/>
          <w:marBottom w:val="0"/>
          <w:divBdr>
            <w:top w:val="none" w:sz="0" w:space="0" w:color="auto"/>
            <w:left w:val="none" w:sz="0" w:space="0" w:color="auto"/>
            <w:bottom w:val="none" w:sz="0" w:space="0" w:color="auto"/>
            <w:right w:val="none" w:sz="0" w:space="0" w:color="auto"/>
          </w:divBdr>
        </w:div>
        <w:div w:id="1794790843">
          <w:marLeft w:val="0"/>
          <w:marRight w:val="0"/>
          <w:marTop w:val="0"/>
          <w:marBottom w:val="0"/>
          <w:divBdr>
            <w:top w:val="none" w:sz="0" w:space="0" w:color="auto"/>
            <w:left w:val="none" w:sz="0" w:space="0" w:color="auto"/>
            <w:bottom w:val="none" w:sz="0" w:space="0" w:color="auto"/>
            <w:right w:val="none" w:sz="0" w:space="0" w:color="auto"/>
          </w:divBdr>
        </w:div>
        <w:div w:id="1818764986">
          <w:marLeft w:val="0"/>
          <w:marRight w:val="0"/>
          <w:marTop w:val="0"/>
          <w:marBottom w:val="0"/>
          <w:divBdr>
            <w:top w:val="none" w:sz="0" w:space="0" w:color="auto"/>
            <w:left w:val="none" w:sz="0" w:space="0" w:color="auto"/>
            <w:bottom w:val="none" w:sz="0" w:space="0" w:color="auto"/>
            <w:right w:val="none" w:sz="0" w:space="0" w:color="auto"/>
          </w:divBdr>
        </w:div>
        <w:div w:id="1829055485">
          <w:marLeft w:val="0"/>
          <w:marRight w:val="0"/>
          <w:marTop w:val="0"/>
          <w:marBottom w:val="0"/>
          <w:divBdr>
            <w:top w:val="none" w:sz="0" w:space="0" w:color="auto"/>
            <w:left w:val="none" w:sz="0" w:space="0" w:color="auto"/>
            <w:bottom w:val="none" w:sz="0" w:space="0" w:color="auto"/>
            <w:right w:val="none" w:sz="0" w:space="0" w:color="auto"/>
          </w:divBdr>
        </w:div>
        <w:div w:id="1849636770">
          <w:marLeft w:val="0"/>
          <w:marRight w:val="0"/>
          <w:marTop w:val="0"/>
          <w:marBottom w:val="0"/>
          <w:divBdr>
            <w:top w:val="none" w:sz="0" w:space="0" w:color="auto"/>
            <w:left w:val="none" w:sz="0" w:space="0" w:color="auto"/>
            <w:bottom w:val="none" w:sz="0" w:space="0" w:color="auto"/>
            <w:right w:val="none" w:sz="0" w:space="0" w:color="auto"/>
          </w:divBdr>
        </w:div>
        <w:div w:id="1853639214">
          <w:marLeft w:val="0"/>
          <w:marRight w:val="0"/>
          <w:marTop w:val="0"/>
          <w:marBottom w:val="0"/>
          <w:divBdr>
            <w:top w:val="none" w:sz="0" w:space="0" w:color="auto"/>
            <w:left w:val="none" w:sz="0" w:space="0" w:color="auto"/>
            <w:bottom w:val="none" w:sz="0" w:space="0" w:color="auto"/>
            <w:right w:val="none" w:sz="0" w:space="0" w:color="auto"/>
          </w:divBdr>
        </w:div>
        <w:div w:id="1854373333">
          <w:marLeft w:val="0"/>
          <w:marRight w:val="0"/>
          <w:marTop w:val="0"/>
          <w:marBottom w:val="0"/>
          <w:divBdr>
            <w:top w:val="none" w:sz="0" w:space="0" w:color="auto"/>
            <w:left w:val="none" w:sz="0" w:space="0" w:color="auto"/>
            <w:bottom w:val="none" w:sz="0" w:space="0" w:color="auto"/>
            <w:right w:val="none" w:sz="0" w:space="0" w:color="auto"/>
          </w:divBdr>
        </w:div>
        <w:div w:id="1860318558">
          <w:marLeft w:val="0"/>
          <w:marRight w:val="0"/>
          <w:marTop w:val="0"/>
          <w:marBottom w:val="0"/>
          <w:divBdr>
            <w:top w:val="none" w:sz="0" w:space="0" w:color="auto"/>
            <w:left w:val="none" w:sz="0" w:space="0" w:color="auto"/>
            <w:bottom w:val="none" w:sz="0" w:space="0" w:color="auto"/>
            <w:right w:val="none" w:sz="0" w:space="0" w:color="auto"/>
          </w:divBdr>
        </w:div>
        <w:div w:id="1862354464">
          <w:marLeft w:val="0"/>
          <w:marRight w:val="0"/>
          <w:marTop w:val="0"/>
          <w:marBottom w:val="0"/>
          <w:divBdr>
            <w:top w:val="none" w:sz="0" w:space="0" w:color="auto"/>
            <w:left w:val="none" w:sz="0" w:space="0" w:color="auto"/>
            <w:bottom w:val="none" w:sz="0" w:space="0" w:color="auto"/>
            <w:right w:val="none" w:sz="0" w:space="0" w:color="auto"/>
          </w:divBdr>
        </w:div>
        <w:div w:id="1867870371">
          <w:marLeft w:val="0"/>
          <w:marRight w:val="0"/>
          <w:marTop w:val="0"/>
          <w:marBottom w:val="0"/>
          <w:divBdr>
            <w:top w:val="none" w:sz="0" w:space="0" w:color="auto"/>
            <w:left w:val="none" w:sz="0" w:space="0" w:color="auto"/>
            <w:bottom w:val="none" w:sz="0" w:space="0" w:color="auto"/>
            <w:right w:val="none" w:sz="0" w:space="0" w:color="auto"/>
          </w:divBdr>
        </w:div>
        <w:div w:id="1877043353">
          <w:marLeft w:val="0"/>
          <w:marRight w:val="0"/>
          <w:marTop w:val="0"/>
          <w:marBottom w:val="0"/>
          <w:divBdr>
            <w:top w:val="none" w:sz="0" w:space="0" w:color="auto"/>
            <w:left w:val="none" w:sz="0" w:space="0" w:color="auto"/>
            <w:bottom w:val="none" w:sz="0" w:space="0" w:color="auto"/>
            <w:right w:val="none" w:sz="0" w:space="0" w:color="auto"/>
          </w:divBdr>
        </w:div>
        <w:div w:id="1887377269">
          <w:marLeft w:val="0"/>
          <w:marRight w:val="0"/>
          <w:marTop w:val="0"/>
          <w:marBottom w:val="0"/>
          <w:divBdr>
            <w:top w:val="none" w:sz="0" w:space="0" w:color="auto"/>
            <w:left w:val="none" w:sz="0" w:space="0" w:color="auto"/>
            <w:bottom w:val="none" w:sz="0" w:space="0" w:color="auto"/>
            <w:right w:val="none" w:sz="0" w:space="0" w:color="auto"/>
          </w:divBdr>
        </w:div>
        <w:div w:id="1905095027">
          <w:marLeft w:val="0"/>
          <w:marRight w:val="0"/>
          <w:marTop w:val="0"/>
          <w:marBottom w:val="0"/>
          <w:divBdr>
            <w:top w:val="none" w:sz="0" w:space="0" w:color="auto"/>
            <w:left w:val="none" w:sz="0" w:space="0" w:color="auto"/>
            <w:bottom w:val="none" w:sz="0" w:space="0" w:color="auto"/>
            <w:right w:val="none" w:sz="0" w:space="0" w:color="auto"/>
          </w:divBdr>
        </w:div>
        <w:div w:id="1915318547">
          <w:marLeft w:val="0"/>
          <w:marRight w:val="0"/>
          <w:marTop w:val="0"/>
          <w:marBottom w:val="0"/>
          <w:divBdr>
            <w:top w:val="none" w:sz="0" w:space="0" w:color="auto"/>
            <w:left w:val="none" w:sz="0" w:space="0" w:color="auto"/>
            <w:bottom w:val="none" w:sz="0" w:space="0" w:color="auto"/>
            <w:right w:val="none" w:sz="0" w:space="0" w:color="auto"/>
          </w:divBdr>
        </w:div>
        <w:div w:id="1919364235">
          <w:marLeft w:val="0"/>
          <w:marRight w:val="0"/>
          <w:marTop w:val="0"/>
          <w:marBottom w:val="0"/>
          <w:divBdr>
            <w:top w:val="none" w:sz="0" w:space="0" w:color="auto"/>
            <w:left w:val="none" w:sz="0" w:space="0" w:color="auto"/>
            <w:bottom w:val="none" w:sz="0" w:space="0" w:color="auto"/>
            <w:right w:val="none" w:sz="0" w:space="0" w:color="auto"/>
          </w:divBdr>
        </w:div>
        <w:div w:id="1923249989">
          <w:marLeft w:val="0"/>
          <w:marRight w:val="0"/>
          <w:marTop w:val="0"/>
          <w:marBottom w:val="0"/>
          <w:divBdr>
            <w:top w:val="none" w:sz="0" w:space="0" w:color="auto"/>
            <w:left w:val="none" w:sz="0" w:space="0" w:color="auto"/>
            <w:bottom w:val="none" w:sz="0" w:space="0" w:color="auto"/>
            <w:right w:val="none" w:sz="0" w:space="0" w:color="auto"/>
          </w:divBdr>
        </w:div>
        <w:div w:id="1926185812">
          <w:marLeft w:val="0"/>
          <w:marRight w:val="0"/>
          <w:marTop w:val="0"/>
          <w:marBottom w:val="0"/>
          <w:divBdr>
            <w:top w:val="none" w:sz="0" w:space="0" w:color="auto"/>
            <w:left w:val="none" w:sz="0" w:space="0" w:color="auto"/>
            <w:bottom w:val="none" w:sz="0" w:space="0" w:color="auto"/>
            <w:right w:val="none" w:sz="0" w:space="0" w:color="auto"/>
          </w:divBdr>
        </w:div>
        <w:div w:id="1935431172">
          <w:marLeft w:val="0"/>
          <w:marRight w:val="0"/>
          <w:marTop w:val="0"/>
          <w:marBottom w:val="0"/>
          <w:divBdr>
            <w:top w:val="none" w:sz="0" w:space="0" w:color="auto"/>
            <w:left w:val="none" w:sz="0" w:space="0" w:color="auto"/>
            <w:bottom w:val="none" w:sz="0" w:space="0" w:color="auto"/>
            <w:right w:val="none" w:sz="0" w:space="0" w:color="auto"/>
          </w:divBdr>
        </w:div>
        <w:div w:id="1937596479">
          <w:marLeft w:val="0"/>
          <w:marRight w:val="0"/>
          <w:marTop w:val="0"/>
          <w:marBottom w:val="0"/>
          <w:divBdr>
            <w:top w:val="none" w:sz="0" w:space="0" w:color="auto"/>
            <w:left w:val="none" w:sz="0" w:space="0" w:color="auto"/>
            <w:bottom w:val="none" w:sz="0" w:space="0" w:color="auto"/>
            <w:right w:val="none" w:sz="0" w:space="0" w:color="auto"/>
          </w:divBdr>
        </w:div>
        <w:div w:id="1947541974">
          <w:marLeft w:val="0"/>
          <w:marRight w:val="0"/>
          <w:marTop w:val="0"/>
          <w:marBottom w:val="0"/>
          <w:divBdr>
            <w:top w:val="none" w:sz="0" w:space="0" w:color="auto"/>
            <w:left w:val="none" w:sz="0" w:space="0" w:color="auto"/>
            <w:bottom w:val="none" w:sz="0" w:space="0" w:color="auto"/>
            <w:right w:val="none" w:sz="0" w:space="0" w:color="auto"/>
          </w:divBdr>
        </w:div>
        <w:div w:id="1948613882">
          <w:marLeft w:val="0"/>
          <w:marRight w:val="0"/>
          <w:marTop w:val="0"/>
          <w:marBottom w:val="0"/>
          <w:divBdr>
            <w:top w:val="none" w:sz="0" w:space="0" w:color="auto"/>
            <w:left w:val="none" w:sz="0" w:space="0" w:color="auto"/>
            <w:bottom w:val="none" w:sz="0" w:space="0" w:color="auto"/>
            <w:right w:val="none" w:sz="0" w:space="0" w:color="auto"/>
          </w:divBdr>
        </w:div>
        <w:div w:id="1950578191">
          <w:marLeft w:val="0"/>
          <w:marRight w:val="0"/>
          <w:marTop w:val="0"/>
          <w:marBottom w:val="0"/>
          <w:divBdr>
            <w:top w:val="none" w:sz="0" w:space="0" w:color="auto"/>
            <w:left w:val="none" w:sz="0" w:space="0" w:color="auto"/>
            <w:bottom w:val="none" w:sz="0" w:space="0" w:color="auto"/>
            <w:right w:val="none" w:sz="0" w:space="0" w:color="auto"/>
          </w:divBdr>
        </w:div>
        <w:div w:id="1961448083">
          <w:marLeft w:val="0"/>
          <w:marRight w:val="0"/>
          <w:marTop w:val="0"/>
          <w:marBottom w:val="0"/>
          <w:divBdr>
            <w:top w:val="none" w:sz="0" w:space="0" w:color="auto"/>
            <w:left w:val="none" w:sz="0" w:space="0" w:color="auto"/>
            <w:bottom w:val="none" w:sz="0" w:space="0" w:color="auto"/>
            <w:right w:val="none" w:sz="0" w:space="0" w:color="auto"/>
          </w:divBdr>
        </w:div>
        <w:div w:id="1961640557">
          <w:marLeft w:val="0"/>
          <w:marRight w:val="0"/>
          <w:marTop w:val="0"/>
          <w:marBottom w:val="0"/>
          <w:divBdr>
            <w:top w:val="none" w:sz="0" w:space="0" w:color="auto"/>
            <w:left w:val="none" w:sz="0" w:space="0" w:color="auto"/>
            <w:bottom w:val="none" w:sz="0" w:space="0" w:color="auto"/>
            <w:right w:val="none" w:sz="0" w:space="0" w:color="auto"/>
          </w:divBdr>
        </w:div>
        <w:div w:id="1993827611">
          <w:marLeft w:val="0"/>
          <w:marRight w:val="0"/>
          <w:marTop w:val="0"/>
          <w:marBottom w:val="0"/>
          <w:divBdr>
            <w:top w:val="none" w:sz="0" w:space="0" w:color="auto"/>
            <w:left w:val="none" w:sz="0" w:space="0" w:color="auto"/>
            <w:bottom w:val="none" w:sz="0" w:space="0" w:color="auto"/>
            <w:right w:val="none" w:sz="0" w:space="0" w:color="auto"/>
          </w:divBdr>
        </w:div>
        <w:div w:id="2032031168">
          <w:marLeft w:val="0"/>
          <w:marRight w:val="0"/>
          <w:marTop w:val="0"/>
          <w:marBottom w:val="0"/>
          <w:divBdr>
            <w:top w:val="none" w:sz="0" w:space="0" w:color="auto"/>
            <w:left w:val="none" w:sz="0" w:space="0" w:color="auto"/>
            <w:bottom w:val="none" w:sz="0" w:space="0" w:color="auto"/>
            <w:right w:val="none" w:sz="0" w:space="0" w:color="auto"/>
          </w:divBdr>
        </w:div>
        <w:div w:id="2044473170">
          <w:marLeft w:val="0"/>
          <w:marRight w:val="0"/>
          <w:marTop w:val="0"/>
          <w:marBottom w:val="0"/>
          <w:divBdr>
            <w:top w:val="none" w:sz="0" w:space="0" w:color="auto"/>
            <w:left w:val="none" w:sz="0" w:space="0" w:color="auto"/>
            <w:bottom w:val="none" w:sz="0" w:space="0" w:color="auto"/>
            <w:right w:val="none" w:sz="0" w:space="0" w:color="auto"/>
          </w:divBdr>
        </w:div>
        <w:div w:id="2048411589">
          <w:marLeft w:val="0"/>
          <w:marRight w:val="0"/>
          <w:marTop w:val="0"/>
          <w:marBottom w:val="0"/>
          <w:divBdr>
            <w:top w:val="none" w:sz="0" w:space="0" w:color="auto"/>
            <w:left w:val="none" w:sz="0" w:space="0" w:color="auto"/>
            <w:bottom w:val="none" w:sz="0" w:space="0" w:color="auto"/>
            <w:right w:val="none" w:sz="0" w:space="0" w:color="auto"/>
          </w:divBdr>
        </w:div>
        <w:div w:id="2079397723">
          <w:marLeft w:val="0"/>
          <w:marRight w:val="0"/>
          <w:marTop w:val="0"/>
          <w:marBottom w:val="0"/>
          <w:divBdr>
            <w:top w:val="none" w:sz="0" w:space="0" w:color="auto"/>
            <w:left w:val="none" w:sz="0" w:space="0" w:color="auto"/>
            <w:bottom w:val="none" w:sz="0" w:space="0" w:color="auto"/>
            <w:right w:val="none" w:sz="0" w:space="0" w:color="auto"/>
          </w:divBdr>
        </w:div>
        <w:div w:id="2080865965">
          <w:marLeft w:val="0"/>
          <w:marRight w:val="0"/>
          <w:marTop w:val="0"/>
          <w:marBottom w:val="0"/>
          <w:divBdr>
            <w:top w:val="none" w:sz="0" w:space="0" w:color="auto"/>
            <w:left w:val="none" w:sz="0" w:space="0" w:color="auto"/>
            <w:bottom w:val="none" w:sz="0" w:space="0" w:color="auto"/>
            <w:right w:val="none" w:sz="0" w:space="0" w:color="auto"/>
          </w:divBdr>
        </w:div>
        <w:div w:id="2117675067">
          <w:marLeft w:val="0"/>
          <w:marRight w:val="0"/>
          <w:marTop w:val="0"/>
          <w:marBottom w:val="0"/>
          <w:divBdr>
            <w:top w:val="none" w:sz="0" w:space="0" w:color="auto"/>
            <w:left w:val="none" w:sz="0" w:space="0" w:color="auto"/>
            <w:bottom w:val="none" w:sz="0" w:space="0" w:color="auto"/>
            <w:right w:val="none" w:sz="0" w:space="0" w:color="auto"/>
          </w:divBdr>
        </w:div>
        <w:div w:id="2117751949">
          <w:marLeft w:val="0"/>
          <w:marRight w:val="0"/>
          <w:marTop w:val="0"/>
          <w:marBottom w:val="0"/>
          <w:divBdr>
            <w:top w:val="none" w:sz="0" w:space="0" w:color="auto"/>
            <w:left w:val="none" w:sz="0" w:space="0" w:color="auto"/>
            <w:bottom w:val="none" w:sz="0" w:space="0" w:color="auto"/>
            <w:right w:val="none" w:sz="0" w:space="0" w:color="auto"/>
          </w:divBdr>
        </w:div>
        <w:div w:id="2127504667">
          <w:marLeft w:val="0"/>
          <w:marRight w:val="0"/>
          <w:marTop w:val="0"/>
          <w:marBottom w:val="0"/>
          <w:divBdr>
            <w:top w:val="none" w:sz="0" w:space="0" w:color="auto"/>
            <w:left w:val="none" w:sz="0" w:space="0" w:color="auto"/>
            <w:bottom w:val="none" w:sz="0" w:space="0" w:color="auto"/>
            <w:right w:val="none" w:sz="0" w:space="0" w:color="auto"/>
          </w:divBdr>
        </w:div>
        <w:div w:id="2146118848">
          <w:marLeft w:val="0"/>
          <w:marRight w:val="0"/>
          <w:marTop w:val="0"/>
          <w:marBottom w:val="0"/>
          <w:divBdr>
            <w:top w:val="none" w:sz="0" w:space="0" w:color="auto"/>
            <w:left w:val="none" w:sz="0" w:space="0" w:color="auto"/>
            <w:bottom w:val="none" w:sz="0" w:space="0" w:color="auto"/>
            <w:right w:val="none" w:sz="0" w:space="0" w:color="auto"/>
          </w:divBdr>
        </w:div>
      </w:divsChild>
    </w:div>
    <w:div w:id="222369374">
      <w:bodyDiv w:val="1"/>
      <w:marLeft w:val="0"/>
      <w:marRight w:val="0"/>
      <w:marTop w:val="0"/>
      <w:marBottom w:val="0"/>
      <w:divBdr>
        <w:top w:val="none" w:sz="0" w:space="0" w:color="auto"/>
        <w:left w:val="none" w:sz="0" w:space="0" w:color="auto"/>
        <w:bottom w:val="none" w:sz="0" w:space="0" w:color="auto"/>
        <w:right w:val="none" w:sz="0" w:space="0" w:color="auto"/>
      </w:divBdr>
    </w:div>
    <w:div w:id="245765847">
      <w:bodyDiv w:val="1"/>
      <w:marLeft w:val="0"/>
      <w:marRight w:val="0"/>
      <w:marTop w:val="0"/>
      <w:marBottom w:val="0"/>
      <w:divBdr>
        <w:top w:val="none" w:sz="0" w:space="0" w:color="auto"/>
        <w:left w:val="none" w:sz="0" w:space="0" w:color="auto"/>
        <w:bottom w:val="none" w:sz="0" w:space="0" w:color="auto"/>
        <w:right w:val="none" w:sz="0" w:space="0" w:color="auto"/>
      </w:divBdr>
    </w:div>
    <w:div w:id="252394805">
      <w:bodyDiv w:val="1"/>
      <w:marLeft w:val="0"/>
      <w:marRight w:val="0"/>
      <w:marTop w:val="0"/>
      <w:marBottom w:val="0"/>
      <w:divBdr>
        <w:top w:val="none" w:sz="0" w:space="0" w:color="auto"/>
        <w:left w:val="none" w:sz="0" w:space="0" w:color="auto"/>
        <w:bottom w:val="none" w:sz="0" w:space="0" w:color="auto"/>
        <w:right w:val="none" w:sz="0" w:space="0" w:color="auto"/>
      </w:divBdr>
    </w:div>
    <w:div w:id="282274533">
      <w:bodyDiv w:val="1"/>
      <w:marLeft w:val="0"/>
      <w:marRight w:val="0"/>
      <w:marTop w:val="0"/>
      <w:marBottom w:val="0"/>
      <w:divBdr>
        <w:top w:val="none" w:sz="0" w:space="0" w:color="auto"/>
        <w:left w:val="none" w:sz="0" w:space="0" w:color="auto"/>
        <w:bottom w:val="none" w:sz="0" w:space="0" w:color="auto"/>
        <w:right w:val="none" w:sz="0" w:space="0" w:color="auto"/>
      </w:divBdr>
      <w:divsChild>
        <w:div w:id="266235402">
          <w:marLeft w:val="0"/>
          <w:marRight w:val="0"/>
          <w:marTop w:val="0"/>
          <w:marBottom w:val="0"/>
          <w:divBdr>
            <w:top w:val="none" w:sz="0" w:space="0" w:color="auto"/>
            <w:left w:val="none" w:sz="0" w:space="0" w:color="auto"/>
            <w:bottom w:val="none" w:sz="0" w:space="0" w:color="auto"/>
            <w:right w:val="none" w:sz="0" w:space="0" w:color="auto"/>
          </w:divBdr>
        </w:div>
        <w:div w:id="269511768">
          <w:marLeft w:val="0"/>
          <w:marRight w:val="0"/>
          <w:marTop w:val="0"/>
          <w:marBottom w:val="0"/>
          <w:divBdr>
            <w:top w:val="none" w:sz="0" w:space="0" w:color="auto"/>
            <w:left w:val="none" w:sz="0" w:space="0" w:color="auto"/>
            <w:bottom w:val="none" w:sz="0" w:space="0" w:color="auto"/>
            <w:right w:val="none" w:sz="0" w:space="0" w:color="auto"/>
          </w:divBdr>
        </w:div>
        <w:div w:id="345519722">
          <w:marLeft w:val="0"/>
          <w:marRight w:val="0"/>
          <w:marTop w:val="0"/>
          <w:marBottom w:val="0"/>
          <w:divBdr>
            <w:top w:val="none" w:sz="0" w:space="0" w:color="auto"/>
            <w:left w:val="none" w:sz="0" w:space="0" w:color="auto"/>
            <w:bottom w:val="none" w:sz="0" w:space="0" w:color="auto"/>
            <w:right w:val="none" w:sz="0" w:space="0" w:color="auto"/>
          </w:divBdr>
        </w:div>
        <w:div w:id="1029724318">
          <w:marLeft w:val="0"/>
          <w:marRight w:val="0"/>
          <w:marTop w:val="0"/>
          <w:marBottom w:val="0"/>
          <w:divBdr>
            <w:top w:val="none" w:sz="0" w:space="0" w:color="auto"/>
            <w:left w:val="none" w:sz="0" w:space="0" w:color="auto"/>
            <w:bottom w:val="none" w:sz="0" w:space="0" w:color="auto"/>
            <w:right w:val="none" w:sz="0" w:space="0" w:color="auto"/>
          </w:divBdr>
        </w:div>
        <w:div w:id="1275750835">
          <w:marLeft w:val="0"/>
          <w:marRight w:val="0"/>
          <w:marTop w:val="0"/>
          <w:marBottom w:val="0"/>
          <w:divBdr>
            <w:top w:val="none" w:sz="0" w:space="0" w:color="auto"/>
            <w:left w:val="none" w:sz="0" w:space="0" w:color="auto"/>
            <w:bottom w:val="none" w:sz="0" w:space="0" w:color="auto"/>
            <w:right w:val="none" w:sz="0" w:space="0" w:color="auto"/>
          </w:divBdr>
        </w:div>
        <w:div w:id="1349453683">
          <w:marLeft w:val="0"/>
          <w:marRight w:val="0"/>
          <w:marTop w:val="0"/>
          <w:marBottom w:val="0"/>
          <w:divBdr>
            <w:top w:val="none" w:sz="0" w:space="0" w:color="auto"/>
            <w:left w:val="none" w:sz="0" w:space="0" w:color="auto"/>
            <w:bottom w:val="none" w:sz="0" w:space="0" w:color="auto"/>
            <w:right w:val="none" w:sz="0" w:space="0" w:color="auto"/>
          </w:divBdr>
        </w:div>
        <w:div w:id="1538011017">
          <w:marLeft w:val="0"/>
          <w:marRight w:val="0"/>
          <w:marTop w:val="0"/>
          <w:marBottom w:val="0"/>
          <w:divBdr>
            <w:top w:val="none" w:sz="0" w:space="0" w:color="auto"/>
            <w:left w:val="none" w:sz="0" w:space="0" w:color="auto"/>
            <w:bottom w:val="none" w:sz="0" w:space="0" w:color="auto"/>
            <w:right w:val="none" w:sz="0" w:space="0" w:color="auto"/>
          </w:divBdr>
        </w:div>
      </w:divsChild>
    </w:div>
    <w:div w:id="317156408">
      <w:bodyDiv w:val="1"/>
      <w:marLeft w:val="0"/>
      <w:marRight w:val="0"/>
      <w:marTop w:val="0"/>
      <w:marBottom w:val="0"/>
      <w:divBdr>
        <w:top w:val="none" w:sz="0" w:space="0" w:color="auto"/>
        <w:left w:val="none" w:sz="0" w:space="0" w:color="auto"/>
        <w:bottom w:val="none" w:sz="0" w:space="0" w:color="auto"/>
        <w:right w:val="none" w:sz="0" w:space="0" w:color="auto"/>
      </w:divBdr>
    </w:div>
    <w:div w:id="347176767">
      <w:bodyDiv w:val="1"/>
      <w:marLeft w:val="0"/>
      <w:marRight w:val="0"/>
      <w:marTop w:val="0"/>
      <w:marBottom w:val="0"/>
      <w:divBdr>
        <w:top w:val="none" w:sz="0" w:space="0" w:color="auto"/>
        <w:left w:val="none" w:sz="0" w:space="0" w:color="auto"/>
        <w:bottom w:val="none" w:sz="0" w:space="0" w:color="auto"/>
        <w:right w:val="none" w:sz="0" w:space="0" w:color="auto"/>
      </w:divBdr>
    </w:div>
    <w:div w:id="435446934">
      <w:bodyDiv w:val="1"/>
      <w:marLeft w:val="0"/>
      <w:marRight w:val="0"/>
      <w:marTop w:val="0"/>
      <w:marBottom w:val="0"/>
      <w:divBdr>
        <w:top w:val="none" w:sz="0" w:space="0" w:color="auto"/>
        <w:left w:val="none" w:sz="0" w:space="0" w:color="auto"/>
        <w:bottom w:val="none" w:sz="0" w:space="0" w:color="auto"/>
        <w:right w:val="none" w:sz="0" w:space="0" w:color="auto"/>
      </w:divBdr>
    </w:div>
    <w:div w:id="488133681">
      <w:bodyDiv w:val="1"/>
      <w:marLeft w:val="0"/>
      <w:marRight w:val="0"/>
      <w:marTop w:val="0"/>
      <w:marBottom w:val="0"/>
      <w:divBdr>
        <w:top w:val="none" w:sz="0" w:space="0" w:color="auto"/>
        <w:left w:val="none" w:sz="0" w:space="0" w:color="auto"/>
        <w:bottom w:val="none" w:sz="0" w:space="0" w:color="auto"/>
        <w:right w:val="none" w:sz="0" w:space="0" w:color="auto"/>
      </w:divBdr>
      <w:divsChild>
        <w:div w:id="6059507">
          <w:marLeft w:val="0"/>
          <w:marRight w:val="0"/>
          <w:marTop w:val="0"/>
          <w:marBottom w:val="0"/>
          <w:divBdr>
            <w:top w:val="none" w:sz="0" w:space="0" w:color="auto"/>
            <w:left w:val="none" w:sz="0" w:space="0" w:color="auto"/>
            <w:bottom w:val="none" w:sz="0" w:space="0" w:color="auto"/>
            <w:right w:val="none" w:sz="0" w:space="0" w:color="auto"/>
          </w:divBdr>
        </w:div>
        <w:div w:id="445806877">
          <w:marLeft w:val="0"/>
          <w:marRight w:val="0"/>
          <w:marTop w:val="0"/>
          <w:marBottom w:val="0"/>
          <w:divBdr>
            <w:top w:val="none" w:sz="0" w:space="0" w:color="auto"/>
            <w:left w:val="none" w:sz="0" w:space="0" w:color="auto"/>
            <w:bottom w:val="none" w:sz="0" w:space="0" w:color="auto"/>
            <w:right w:val="none" w:sz="0" w:space="0" w:color="auto"/>
          </w:divBdr>
        </w:div>
        <w:div w:id="552421844">
          <w:marLeft w:val="0"/>
          <w:marRight w:val="0"/>
          <w:marTop w:val="0"/>
          <w:marBottom w:val="0"/>
          <w:divBdr>
            <w:top w:val="none" w:sz="0" w:space="0" w:color="auto"/>
            <w:left w:val="none" w:sz="0" w:space="0" w:color="auto"/>
            <w:bottom w:val="none" w:sz="0" w:space="0" w:color="auto"/>
            <w:right w:val="none" w:sz="0" w:space="0" w:color="auto"/>
          </w:divBdr>
        </w:div>
        <w:div w:id="1293251398">
          <w:marLeft w:val="0"/>
          <w:marRight w:val="0"/>
          <w:marTop w:val="0"/>
          <w:marBottom w:val="0"/>
          <w:divBdr>
            <w:top w:val="none" w:sz="0" w:space="0" w:color="auto"/>
            <w:left w:val="none" w:sz="0" w:space="0" w:color="auto"/>
            <w:bottom w:val="none" w:sz="0" w:space="0" w:color="auto"/>
            <w:right w:val="none" w:sz="0" w:space="0" w:color="auto"/>
          </w:divBdr>
        </w:div>
        <w:div w:id="1474830108">
          <w:marLeft w:val="0"/>
          <w:marRight w:val="0"/>
          <w:marTop w:val="0"/>
          <w:marBottom w:val="0"/>
          <w:divBdr>
            <w:top w:val="none" w:sz="0" w:space="0" w:color="auto"/>
            <w:left w:val="none" w:sz="0" w:space="0" w:color="auto"/>
            <w:bottom w:val="none" w:sz="0" w:space="0" w:color="auto"/>
            <w:right w:val="none" w:sz="0" w:space="0" w:color="auto"/>
          </w:divBdr>
        </w:div>
        <w:div w:id="1921138890">
          <w:marLeft w:val="0"/>
          <w:marRight w:val="0"/>
          <w:marTop w:val="0"/>
          <w:marBottom w:val="0"/>
          <w:divBdr>
            <w:top w:val="none" w:sz="0" w:space="0" w:color="auto"/>
            <w:left w:val="none" w:sz="0" w:space="0" w:color="auto"/>
            <w:bottom w:val="none" w:sz="0" w:space="0" w:color="auto"/>
            <w:right w:val="none" w:sz="0" w:space="0" w:color="auto"/>
          </w:divBdr>
        </w:div>
        <w:div w:id="2106028148">
          <w:marLeft w:val="0"/>
          <w:marRight w:val="0"/>
          <w:marTop w:val="0"/>
          <w:marBottom w:val="0"/>
          <w:divBdr>
            <w:top w:val="none" w:sz="0" w:space="0" w:color="auto"/>
            <w:left w:val="none" w:sz="0" w:space="0" w:color="auto"/>
            <w:bottom w:val="none" w:sz="0" w:space="0" w:color="auto"/>
            <w:right w:val="none" w:sz="0" w:space="0" w:color="auto"/>
          </w:divBdr>
        </w:div>
      </w:divsChild>
    </w:div>
    <w:div w:id="553857163">
      <w:bodyDiv w:val="1"/>
      <w:marLeft w:val="0"/>
      <w:marRight w:val="0"/>
      <w:marTop w:val="0"/>
      <w:marBottom w:val="0"/>
      <w:divBdr>
        <w:top w:val="none" w:sz="0" w:space="0" w:color="auto"/>
        <w:left w:val="none" w:sz="0" w:space="0" w:color="auto"/>
        <w:bottom w:val="none" w:sz="0" w:space="0" w:color="auto"/>
        <w:right w:val="none" w:sz="0" w:space="0" w:color="auto"/>
      </w:divBdr>
    </w:div>
    <w:div w:id="579481345">
      <w:bodyDiv w:val="1"/>
      <w:marLeft w:val="0"/>
      <w:marRight w:val="0"/>
      <w:marTop w:val="0"/>
      <w:marBottom w:val="0"/>
      <w:divBdr>
        <w:top w:val="none" w:sz="0" w:space="0" w:color="auto"/>
        <w:left w:val="none" w:sz="0" w:space="0" w:color="auto"/>
        <w:bottom w:val="none" w:sz="0" w:space="0" w:color="auto"/>
        <w:right w:val="none" w:sz="0" w:space="0" w:color="auto"/>
      </w:divBdr>
    </w:div>
    <w:div w:id="618337816">
      <w:bodyDiv w:val="1"/>
      <w:marLeft w:val="0"/>
      <w:marRight w:val="0"/>
      <w:marTop w:val="0"/>
      <w:marBottom w:val="0"/>
      <w:divBdr>
        <w:top w:val="none" w:sz="0" w:space="0" w:color="auto"/>
        <w:left w:val="none" w:sz="0" w:space="0" w:color="auto"/>
        <w:bottom w:val="none" w:sz="0" w:space="0" w:color="auto"/>
        <w:right w:val="none" w:sz="0" w:space="0" w:color="auto"/>
      </w:divBdr>
    </w:div>
    <w:div w:id="636683006">
      <w:bodyDiv w:val="1"/>
      <w:marLeft w:val="0"/>
      <w:marRight w:val="0"/>
      <w:marTop w:val="0"/>
      <w:marBottom w:val="0"/>
      <w:divBdr>
        <w:top w:val="none" w:sz="0" w:space="0" w:color="auto"/>
        <w:left w:val="none" w:sz="0" w:space="0" w:color="auto"/>
        <w:bottom w:val="none" w:sz="0" w:space="0" w:color="auto"/>
        <w:right w:val="none" w:sz="0" w:space="0" w:color="auto"/>
      </w:divBdr>
    </w:div>
    <w:div w:id="688726917">
      <w:bodyDiv w:val="1"/>
      <w:marLeft w:val="0"/>
      <w:marRight w:val="0"/>
      <w:marTop w:val="0"/>
      <w:marBottom w:val="0"/>
      <w:divBdr>
        <w:top w:val="none" w:sz="0" w:space="0" w:color="auto"/>
        <w:left w:val="none" w:sz="0" w:space="0" w:color="auto"/>
        <w:bottom w:val="none" w:sz="0" w:space="0" w:color="auto"/>
        <w:right w:val="none" w:sz="0" w:space="0" w:color="auto"/>
      </w:divBdr>
    </w:div>
    <w:div w:id="770317164">
      <w:bodyDiv w:val="1"/>
      <w:marLeft w:val="0"/>
      <w:marRight w:val="0"/>
      <w:marTop w:val="0"/>
      <w:marBottom w:val="0"/>
      <w:divBdr>
        <w:top w:val="none" w:sz="0" w:space="0" w:color="auto"/>
        <w:left w:val="none" w:sz="0" w:space="0" w:color="auto"/>
        <w:bottom w:val="none" w:sz="0" w:space="0" w:color="auto"/>
        <w:right w:val="none" w:sz="0" w:space="0" w:color="auto"/>
      </w:divBdr>
      <w:divsChild>
        <w:div w:id="448546903">
          <w:marLeft w:val="1080"/>
          <w:marRight w:val="0"/>
          <w:marTop w:val="50"/>
          <w:marBottom w:val="50"/>
          <w:divBdr>
            <w:top w:val="none" w:sz="0" w:space="0" w:color="auto"/>
            <w:left w:val="none" w:sz="0" w:space="0" w:color="auto"/>
            <w:bottom w:val="none" w:sz="0" w:space="0" w:color="auto"/>
            <w:right w:val="none" w:sz="0" w:space="0" w:color="auto"/>
          </w:divBdr>
        </w:div>
        <w:div w:id="580068439">
          <w:marLeft w:val="1080"/>
          <w:marRight w:val="0"/>
          <w:marTop w:val="50"/>
          <w:marBottom w:val="50"/>
          <w:divBdr>
            <w:top w:val="none" w:sz="0" w:space="0" w:color="auto"/>
            <w:left w:val="none" w:sz="0" w:space="0" w:color="auto"/>
            <w:bottom w:val="none" w:sz="0" w:space="0" w:color="auto"/>
            <w:right w:val="none" w:sz="0" w:space="0" w:color="auto"/>
          </w:divBdr>
        </w:div>
        <w:div w:id="836191996">
          <w:marLeft w:val="288"/>
          <w:marRight w:val="0"/>
          <w:marTop w:val="240"/>
          <w:marBottom w:val="0"/>
          <w:divBdr>
            <w:top w:val="none" w:sz="0" w:space="0" w:color="auto"/>
            <w:left w:val="none" w:sz="0" w:space="0" w:color="auto"/>
            <w:bottom w:val="none" w:sz="0" w:space="0" w:color="auto"/>
            <w:right w:val="none" w:sz="0" w:space="0" w:color="auto"/>
          </w:divBdr>
        </w:div>
        <w:div w:id="951594432">
          <w:marLeft w:val="1080"/>
          <w:marRight w:val="0"/>
          <w:marTop w:val="50"/>
          <w:marBottom w:val="50"/>
          <w:divBdr>
            <w:top w:val="none" w:sz="0" w:space="0" w:color="auto"/>
            <w:left w:val="none" w:sz="0" w:space="0" w:color="auto"/>
            <w:bottom w:val="none" w:sz="0" w:space="0" w:color="auto"/>
            <w:right w:val="none" w:sz="0" w:space="0" w:color="auto"/>
          </w:divBdr>
        </w:div>
        <w:div w:id="1623609296">
          <w:marLeft w:val="1080"/>
          <w:marRight w:val="0"/>
          <w:marTop w:val="50"/>
          <w:marBottom w:val="50"/>
          <w:divBdr>
            <w:top w:val="none" w:sz="0" w:space="0" w:color="auto"/>
            <w:left w:val="none" w:sz="0" w:space="0" w:color="auto"/>
            <w:bottom w:val="none" w:sz="0" w:space="0" w:color="auto"/>
            <w:right w:val="none" w:sz="0" w:space="0" w:color="auto"/>
          </w:divBdr>
        </w:div>
      </w:divsChild>
    </w:div>
    <w:div w:id="805005594">
      <w:bodyDiv w:val="1"/>
      <w:marLeft w:val="0"/>
      <w:marRight w:val="0"/>
      <w:marTop w:val="0"/>
      <w:marBottom w:val="0"/>
      <w:divBdr>
        <w:top w:val="none" w:sz="0" w:space="0" w:color="auto"/>
        <w:left w:val="none" w:sz="0" w:space="0" w:color="auto"/>
        <w:bottom w:val="none" w:sz="0" w:space="0" w:color="auto"/>
        <w:right w:val="none" w:sz="0" w:space="0" w:color="auto"/>
      </w:divBdr>
    </w:div>
    <w:div w:id="852648035">
      <w:bodyDiv w:val="1"/>
      <w:marLeft w:val="0"/>
      <w:marRight w:val="0"/>
      <w:marTop w:val="0"/>
      <w:marBottom w:val="0"/>
      <w:divBdr>
        <w:top w:val="none" w:sz="0" w:space="0" w:color="auto"/>
        <w:left w:val="none" w:sz="0" w:space="0" w:color="auto"/>
        <w:bottom w:val="none" w:sz="0" w:space="0" w:color="auto"/>
        <w:right w:val="none" w:sz="0" w:space="0" w:color="auto"/>
      </w:divBdr>
    </w:div>
    <w:div w:id="862937759">
      <w:bodyDiv w:val="1"/>
      <w:marLeft w:val="0"/>
      <w:marRight w:val="0"/>
      <w:marTop w:val="0"/>
      <w:marBottom w:val="0"/>
      <w:divBdr>
        <w:top w:val="none" w:sz="0" w:space="0" w:color="auto"/>
        <w:left w:val="none" w:sz="0" w:space="0" w:color="auto"/>
        <w:bottom w:val="none" w:sz="0" w:space="0" w:color="auto"/>
        <w:right w:val="none" w:sz="0" w:space="0" w:color="auto"/>
      </w:divBdr>
    </w:div>
    <w:div w:id="878057294">
      <w:bodyDiv w:val="1"/>
      <w:marLeft w:val="0"/>
      <w:marRight w:val="0"/>
      <w:marTop w:val="0"/>
      <w:marBottom w:val="0"/>
      <w:divBdr>
        <w:top w:val="none" w:sz="0" w:space="0" w:color="auto"/>
        <w:left w:val="none" w:sz="0" w:space="0" w:color="auto"/>
        <w:bottom w:val="none" w:sz="0" w:space="0" w:color="auto"/>
        <w:right w:val="none" w:sz="0" w:space="0" w:color="auto"/>
      </w:divBdr>
    </w:div>
    <w:div w:id="985471285">
      <w:bodyDiv w:val="1"/>
      <w:marLeft w:val="0"/>
      <w:marRight w:val="0"/>
      <w:marTop w:val="0"/>
      <w:marBottom w:val="0"/>
      <w:divBdr>
        <w:top w:val="none" w:sz="0" w:space="0" w:color="auto"/>
        <w:left w:val="none" w:sz="0" w:space="0" w:color="auto"/>
        <w:bottom w:val="none" w:sz="0" w:space="0" w:color="auto"/>
        <w:right w:val="none" w:sz="0" w:space="0" w:color="auto"/>
      </w:divBdr>
    </w:div>
    <w:div w:id="1015036201">
      <w:bodyDiv w:val="1"/>
      <w:marLeft w:val="0"/>
      <w:marRight w:val="0"/>
      <w:marTop w:val="0"/>
      <w:marBottom w:val="0"/>
      <w:divBdr>
        <w:top w:val="none" w:sz="0" w:space="0" w:color="auto"/>
        <w:left w:val="none" w:sz="0" w:space="0" w:color="auto"/>
        <w:bottom w:val="none" w:sz="0" w:space="0" w:color="auto"/>
        <w:right w:val="none" w:sz="0" w:space="0" w:color="auto"/>
      </w:divBdr>
    </w:div>
    <w:div w:id="1091857469">
      <w:bodyDiv w:val="1"/>
      <w:marLeft w:val="0"/>
      <w:marRight w:val="0"/>
      <w:marTop w:val="0"/>
      <w:marBottom w:val="0"/>
      <w:divBdr>
        <w:top w:val="none" w:sz="0" w:space="0" w:color="auto"/>
        <w:left w:val="none" w:sz="0" w:space="0" w:color="auto"/>
        <w:bottom w:val="none" w:sz="0" w:space="0" w:color="auto"/>
        <w:right w:val="none" w:sz="0" w:space="0" w:color="auto"/>
      </w:divBdr>
    </w:div>
    <w:div w:id="1155612278">
      <w:bodyDiv w:val="1"/>
      <w:marLeft w:val="0"/>
      <w:marRight w:val="0"/>
      <w:marTop w:val="0"/>
      <w:marBottom w:val="0"/>
      <w:divBdr>
        <w:top w:val="none" w:sz="0" w:space="0" w:color="auto"/>
        <w:left w:val="none" w:sz="0" w:space="0" w:color="auto"/>
        <w:bottom w:val="none" w:sz="0" w:space="0" w:color="auto"/>
        <w:right w:val="none" w:sz="0" w:space="0" w:color="auto"/>
      </w:divBdr>
    </w:div>
    <w:div w:id="1216509002">
      <w:bodyDiv w:val="1"/>
      <w:marLeft w:val="0"/>
      <w:marRight w:val="0"/>
      <w:marTop w:val="0"/>
      <w:marBottom w:val="0"/>
      <w:divBdr>
        <w:top w:val="none" w:sz="0" w:space="0" w:color="auto"/>
        <w:left w:val="none" w:sz="0" w:space="0" w:color="auto"/>
        <w:bottom w:val="none" w:sz="0" w:space="0" w:color="auto"/>
        <w:right w:val="none" w:sz="0" w:space="0" w:color="auto"/>
      </w:divBdr>
    </w:div>
    <w:div w:id="1220097491">
      <w:bodyDiv w:val="1"/>
      <w:marLeft w:val="0"/>
      <w:marRight w:val="0"/>
      <w:marTop w:val="0"/>
      <w:marBottom w:val="0"/>
      <w:divBdr>
        <w:top w:val="none" w:sz="0" w:space="0" w:color="auto"/>
        <w:left w:val="none" w:sz="0" w:space="0" w:color="auto"/>
        <w:bottom w:val="none" w:sz="0" w:space="0" w:color="auto"/>
        <w:right w:val="none" w:sz="0" w:space="0" w:color="auto"/>
      </w:divBdr>
    </w:div>
    <w:div w:id="1264875609">
      <w:bodyDiv w:val="1"/>
      <w:marLeft w:val="0"/>
      <w:marRight w:val="0"/>
      <w:marTop w:val="0"/>
      <w:marBottom w:val="0"/>
      <w:divBdr>
        <w:top w:val="none" w:sz="0" w:space="0" w:color="auto"/>
        <w:left w:val="none" w:sz="0" w:space="0" w:color="auto"/>
        <w:bottom w:val="none" w:sz="0" w:space="0" w:color="auto"/>
        <w:right w:val="none" w:sz="0" w:space="0" w:color="auto"/>
      </w:divBdr>
      <w:divsChild>
        <w:div w:id="262421126">
          <w:marLeft w:val="1080"/>
          <w:marRight w:val="0"/>
          <w:marTop w:val="50"/>
          <w:marBottom w:val="50"/>
          <w:divBdr>
            <w:top w:val="none" w:sz="0" w:space="0" w:color="auto"/>
            <w:left w:val="none" w:sz="0" w:space="0" w:color="auto"/>
            <w:bottom w:val="none" w:sz="0" w:space="0" w:color="auto"/>
            <w:right w:val="none" w:sz="0" w:space="0" w:color="auto"/>
          </w:divBdr>
        </w:div>
        <w:div w:id="603926052">
          <w:marLeft w:val="1080"/>
          <w:marRight w:val="0"/>
          <w:marTop w:val="50"/>
          <w:marBottom w:val="50"/>
          <w:divBdr>
            <w:top w:val="none" w:sz="0" w:space="0" w:color="auto"/>
            <w:left w:val="none" w:sz="0" w:space="0" w:color="auto"/>
            <w:bottom w:val="none" w:sz="0" w:space="0" w:color="auto"/>
            <w:right w:val="none" w:sz="0" w:space="0" w:color="auto"/>
          </w:divBdr>
        </w:div>
        <w:div w:id="764695085">
          <w:marLeft w:val="1080"/>
          <w:marRight w:val="0"/>
          <w:marTop w:val="50"/>
          <w:marBottom w:val="50"/>
          <w:divBdr>
            <w:top w:val="none" w:sz="0" w:space="0" w:color="auto"/>
            <w:left w:val="none" w:sz="0" w:space="0" w:color="auto"/>
            <w:bottom w:val="none" w:sz="0" w:space="0" w:color="auto"/>
            <w:right w:val="none" w:sz="0" w:space="0" w:color="auto"/>
          </w:divBdr>
        </w:div>
        <w:div w:id="1895921120">
          <w:marLeft w:val="1080"/>
          <w:marRight w:val="0"/>
          <w:marTop w:val="50"/>
          <w:marBottom w:val="50"/>
          <w:divBdr>
            <w:top w:val="none" w:sz="0" w:space="0" w:color="auto"/>
            <w:left w:val="none" w:sz="0" w:space="0" w:color="auto"/>
            <w:bottom w:val="none" w:sz="0" w:space="0" w:color="auto"/>
            <w:right w:val="none" w:sz="0" w:space="0" w:color="auto"/>
          </w:divBdr>
        </w:div>
        <w:div w:id="2019303878">
          <w:marLeft w:val="288"/>
          <w:marRight w:val="0"/>
          <w:marTop w:val="240"/>
          <w:marBottom w:val="0"/>
          <w:divBdr>
            <w:top w:val="none" w:sz="0" w:space="0" w:color="auto"/>
            <w:left w:val="none" w:sz="0" w:space="0" w:color="auto"/>
            <w:bottom w:val="none" w:sz="0" w:space="0" w:color="auto"/>
            <w:right w:val="none" w:sz="0" w:space="0" w:color="auto"/>
          </w:divBdr>
        </w:div>
      </w:divsChild>
    </w:div>
    <w:div w:id="1276786133">
      <w:bodyDiv w:val="1"/>
      <w:marLeft w:val="0"/>
      <w:marRight w:val="0"/>
      <w:marTop w:val="0"/>
      <w:marBottom w:val="0"/>
      <w:divBdr>
        <w:top w:val="none" w:sz="0" w:space="0" w:color="auto"/>
        <w:left w:val="none" w:sz="0" w:space="0" w:color="auto"/>
        <w:bottom w:val="none" w:sz="0" w:space="0" w:color="auto"/>
        <w:right w:val="none" w:sz="0" w:space="0" w:color="auto"/>
      </w:divBdr>
    </w:div>
    <w:div w:id="1347176907">
      <w:bodyDiv w:val="1"/>
      <w:marLeft w:val="0"/>
      <w:marRight w:val="0"/>
      <w:marTop w:val="0"/>
      <w:marBottom w:val="0"/>
      <w:divBdr>
        <w:top w:val="none" w:sz="0" w:space="0" w:color="auto"/>
        <w:left w:val="none" w:sz="0" w:space="0" w:color="auto"/>
        <w:bottom w:val="none" w:sz="0" w:space="0" w:color="auto"/>
        <w:right w:val="none" w:sz="0" w:space="0" w:color="auto"/>
      </w:divBdr>
      <w:divsChild>
        <w:div w:id="55055284">
          <w:marLeft w:val="0"/>
          <w:marRight w:val="0"/>
          <w:marTop w:val="0"/>
          <w:marBottom w:val="0"/>
          <w:divBdr>
            <w:top w:val="none" w:sz="0" w:space="0" w:color="auto"/>
            <w:left w:val="none" w:sz="0" w:space="0" w:color="auto"/>
            <w:bottom w:val="none" w:sz="0" w:space="0" w:color="auto"/>
            <w:right w:val="none" w:sz="0" w:space="0" w:color="auto"/>
          </w:divBdr>
        </w:div>
        <w:div w:id="114830039">
          <w:marLeft w:val="0"/>
          <w:marRight w:val="0"/>
          <w:marTop w:val="0"/>
          <w:marBottom w:val="0"/>
          <w:divBdr>
            <w:top w:val="none" w:sz="0" w:space="0" w:color="auto"/>
            <w:left w:val="none" w:sz="0" w:space="0" w:color="auto"/>
            <w:bottom w:val="none" w:sz="0" w:space="0" w:color="auto"/>
            <w:right w:val="none" w:sz="0" w:space="0" w:color="auto"/>
          </w:divBdr>
        </w:div>
        <w:div w:id="147744718">
          <w:marLeft w:val="0"/>
          <w:marRight w:val="0"/>
          <w:marTop w:val="0"/>
          <w:marBottom w:val="0"/>
          <w:divBdr>
            <w:top w:val="none" w:sz="0" w:space="0" w:color="auto"/>
            <w:left w:val="none" w:sz="0" w:space="0" w:color="auto"/>
            <w:bottom w:val="none" w:sz="0" w:space="0" w:color="auto"/>
            <w:right w:val="none" w:sz="0" w:space="0" w:color="auto"/>
          </w:divBdr>
        </w:div>
        <w:div w:id="151719492">
          <w:marLeft w:val="0"/>
          <w:marRight w:val="0"/>
          <w:marTop w:val="0"/>
          <w:marBottom w:val="0"/>
          <w:divBdr>
            <w:top w:val="none" w:sz="0" w:space="0" w:color="auto"/>
            <w:left w:val="none" w:sz="0" w:space="0" w:color="auto"/>
            <w:bottom w:val="none" w:sz="0" w:space="0" w:color="auto"/>
            <w:right w:val="none" w:sz="0" w:space="0" w:color="auto"/>
          </w:divBdr>
        </w:div>
        <w:div w:id="251473277">
          <w:marLeft w:val="0"/>
          <w:marRight w:val="0"/>
          <w:marTop w:val="0"/>
          <w:marBottom w:val="0"/>
          <w:divBdr>
            <w:top w:val="none" w:sz="0" w:space="0" w:color="auto"/>
            <w:left w:val="none" w:sz="0" w:space="0" w:color="auto"/>
            <w:bottom w:val="none" w:sz="0" w:space="0" w:color="auto"/>
            <w:right w:val="none" w:sz="0" w:space="0" w:color="auto"/>
          </w:divBdr>
        </w:div>
        <w:div w:id="253441304">
          <w:marLeft w:val="0"/>
          <w:marRight w:val="0"/>
          <w:marTop w:val="0"/>
          <w:marBottom w:val="0"/>
          <w:divBdr>
            <w:top w:val="none" w:sz="0" w:space="0" w:color="auto"/>
            <w:left w:val="none" w:sz="0" w:space="0" w:color="auto"/>
            <w:bottom w:val="none" w:sz="0" w:space="0" w:color="auto"/>
            <w:right w:val="none" w:sz="0" w:space="0" w:color="auto"/>
          </w:divBdr>
        </w:div>
        <w:div w:id="253515670">
          <w:marLeft w:val="0"/>
          <w:marRight w:val="0"/>
          <w:marTop w:val="0"/>
          <w:marBottom w:val="0"/>
          <w:divBdr>
            <w:top w:val="none" w:sz="0" w:space="0" w:color="auto"/>
            <w:left w:val="none" w:sz="0" w:space="0" w:color="auto"/>
            <w:bottom w:val="none" w:sz="0" w:space="0" w:color="auto"/>
            <w:right w:val="none" w:sz="0" w:space="0" w:color="auto"/>
          </w:divBdr>
        </w:div>
        <w:div w:id="300423133">
          <w:marLeft w:val="0"/>
          <w:marRight w:val="0"/>
          <w:marTop w:val="0"/>
          <w:marBottom w:val="0"/>
          <w:divBdr>
            <w:top w:val="none" w:sz="0" w:space="0" w:color="auto"/>
            <w:left w:val="none" w:sz="0" w:space="0" w:color="auto"/>
            <w:bottom w:val="none" w:sz="0" w:space="0" w:color="auto"/>
            <w:right w:val="none" w:sz="0" w:space="0" w:color="auto"/>
          </w:divBdr>
        </w:div>
        <w:div w:id="308828210">
          <w:marLeft w:val="0"/>
          <w:marRight w:val="0"/>
          <w:marTop w:val="0"/>
          <w:marBottom w:val="0"/>
          <w:divBdr>
            <w:top w:val="none" w:sz="0" w:space="0" w:color="auto"/>
            <w:left w:val="none" w:sz="0" w:space="0" w:color="auto"/>
            <w:bottom w:val="none" w:sz="0" w:space="0" w:color="auto"/>
            <w:right w:val="none" w:sz="0" w:space="0" w:color="auto"/>
          </w:divBdr>
        </w:div>
        <w:div w:id="326828684">
          <w:marLeft w:val="0"/>
          <w:marRight w:val="0"/>
          <w:marTop w:val="0"/>
          <w:marBottom w:val="0"/>
          <w:divBdr>
            <w:top w:val="none" w:sz="0" w:space="0" w:color="auto"/>
            <w:left w:val="none" w:sz="0" w:space="0" w:color="auto"/>
            <w:bottom w:val="none" w:sz="0" w:space="0" w:color="auto"/>
            <w:right w:val="none" w:sz="0" w:space="0" w:color="auto"/>
          </w:divBdr>
        </w:div>
        <w:div w:id="377553176">
          <w:marLeft w:val="0"/>
          <w:marRight w:val="0"/>
          <w:marTop w:val="0"/>
          <w:marBottom w:val="0"/>
          <w:divBdr>
            <w:top w:val="none" w:sz="0" w:space="0" w:color="auto"/>
            <w:left w:val="none" w:sz="0" w:space="0" w:color="auto"/>
            <w:bottom w:val="none" w:sz="0" w:space="0" w:color="auto"/>
            <w:right w:val="none" w:sz="0" w:space="0" w:color="auto"/>
          </w:divBdr>
        </w:div>
        <w:div w:id="503596178">
          <w:marLeft w:val="0"/>
          <w:marRight w:val="0"/>
          <w:marTop w:val="0"/>
          <w:marBottom w:val="0"/>
          <w:divBdr>
            <w:top w:val="none" w:sz="0" w:space="0" w:color="auto"/>
            <w:left w:val="none" w:sz="0" w:space="0" w:color="auto"/>
            <w:bottom w:val="none" w:sz="0" w:space="0" w:color="auto"/>
            <w:right w:val="none" w:sz="0" w:space="0" w:color="auto"/>
          </w:divBdr>
        </w:div>
        <w:div w:id="506139660">
          <w:marLeft w:val="0"/>
          <w:marRight w:val="0"/>
          <w:marTop w:val="0"/>
          <w:marBottom w:val="0"/>
          <w:divBdr>
            <w:top w:val="none" w:sz="0" w:space="0" w:color="auto"/>
            <w:left w:val="none" w:sz="0" w:space="0" w:color="auto"/>
            <w:bottom w:val="none" w:sz="0" w:space="0" w:color="auto"/>
            <w:right w:val="none" w:sz="0" w:space="0" w:color="auto"/>
          </w:divBdr>
        </w:div>
        <w:div w:id="540551980">
          <w:marLeft w:val="0"/>
          <w:marRight w:val="0"/>
          <w:marTop w:val="0"/>
          <w:marBottom w:val="0"/>
          <w:divBdr>
            <w:top w:val="none" w:sz="0" w:space="0" w:color="auto"/>
            <w:left w:val="none" w:sz="0" w:space="0" w:color="auto"/>
            <w:bottom w:val="none" w:sz="0" w:space="0" w:color="auto"/>
            <w:right w:val="none" w:sz="0" w:space="0" w:color="auto"/>
          </w:divBdr>
        </w:div>
        <w:div w:id="628245836">
          <w:marLeft w:val="0"/>
          <w:marRight w:val="0"/>
          <w:marTop w:val="0"/>
          <w:marBottom w:val="0"/>
          <w:divBdr>
            <w:top w:val="none" w:sz="0" w:space="0" w:color="auto"/>
            <w:left w:val="none" w:sz="0" w:space="0" w:color="auto"/>
            <w:bottom w:val="none" w:sz="0" w:space="0" w:color="auto"/>
            <w:right w:val="none" w:sz="0" w:space="0" w:color="auto"/>
          </w:divBdr>
        </w:div>
        <w:div w:id="702249663">
          <w:marLeft w:val="0"/>
          <w:marRight w:val="0"/>
          <w:marTop w:val="0"/>
          <w:marBottom w:val="0"/>
          <w:divBdr>
            <w:top w:val="none" w:sz="0" w:space="0" w:color="auto"/>
            <w:left w:val="none" w:sz="0" w:space="0" w:color="auto"/>
            <w:bottom w:val="none" w:sz="0" w:space="0" w:color="auto"/>
            <w:right w:val="none" w:sz="0" w:space="0" w:color="auto"/>
          </w:divBdr>
        </w:div>
        <w:div w:id="760949940">
          <w:marLeft w:val="0"/>
          <w:marRight w:val="0"/>
          <w:marTop w:val="0"/>
          <w:marBottom w:val="0"/>
          <w:divBdr>
            <w:top w:val="none" w:sz="0" w:space="0" w:color="auto"/>
            <w:left w:val="none" w:sz="0" w:space="0" w:color="auto"/>
            <w:bottom w:val="none" w:sz="0" w:space="0" w:color="auto"/>
            <w:right w:val="none" w:sz="0" w:space="0" w:color="auto"/>
          </w:divBdr>
        </w:div>
        <w:div w:id="787821849">
          <w:marLeft w:val="0"/>
          <w:marRight w:val="0"/>
          <w:marTop w:val="0"/>
          <w:marBottom w:val="0"/>
          <w:divBdr>
            <w:top w:val="none" w:sz="0" w:space="0" w:color="auto"/>
            <w:left w:val="none" w:sz="0" w:space="0" w:color="auto"/>
            <w:bottom w:val="none" w:sz="0" w:space="0" w:color="auto"/>
            <w:right w:val="none" w:sz="0" w:space="0" w:color="auto"/>
          </w:divBdr>
        </w:div>
        <w:div w:id="825241189">
          <w:marLeft w:val="0"/>
          <w:marRight w:val="0"/>
          <w:marTop w:val="0"/>
          <w:marBottom w:val="0"/>
          <w:divBdr>
            <w:top w:val="none" w:sz="0" w:space="0" w:color="auto"/>
            <w:left w:val="none" w:sz="0" w:space="0" w:color="auto"/>
            <w:bottom w:val="none" w:sz="0" w:space="0" w:color="auto"/>
            <w:right w:val="none" w:sz="0" w:space="0" w:color="auto"/>
          </w:divBdr>
        </w:div>
        <w:div w:id="845635042">
          <w:marLeft w:val="0"/>
          <w:marRight w:val="0"/>
          <w:marTop w:val="0"/>
          <w:marBottom w:val="0"/>
          <w:divBdr>
            <w:top w:val="none" w:sz="0" w:space="0" w:color="auto"/>
            <w:left w:val="none" w:sz="0" w:space="0" w:color="auto"/>
            <w:bottom w:val="none" w:sz="0" w:space="0" w:color="auto"/>
            <w:right w:val="none" w:sz="0" w:space="0" w:color="auto"/>
          </w:divBdr>
        </w:div>
        <w:div w:id="848059550">
          <w:marLeft w:val="0"/>
          <w:marRight w:val="0"/>
          <w:marTop w:val="0"/>
          <w:marBottom w:val="0"/>
          <w:divBdr>
            <w:top w:val="none" w:sz="0" w:space="0" w:color="auto"/>
            <w:left w:val="none" w:sz="0" w:space="0" w:color="auto"/>
            <w:bottom w:val="none" w:sz="0" w:space="0" w:color="auto"/>
            <w:right w:val="none" w:sz="0" w:space="0" w:color="auto"/>
          </w:divBdr>
        </w:div>
        <w:div w:id="1010646326">
          <w:marLeft w:val="0"/>
          <w:marRight w:val="0"/>
          <w:marTop w:val="0"/>
          <w:marBottom w:val="0"/>
          <w:divBdr>
            <w:top w:val="none" w:sz="0" w:space="0" w:color="auto"/>
            <w:left w:val="none" w:sz="0" w:space="0" w:color="auto"/>
            <w:bottom w:val="none" w:sz="0" w:space="0" w:color="auto"/>
            <w:right w:val="none" w:sz="0" w:space="0" w:color="auto"/>
          </w:divBdr>
        </w:div>
        <w:div w:id="1011566989">
          <w:marLeft w:val="0"/>
          <w:marRight w:val="0"/>
          <w:marTop w:val="0"/>
          <w:marBottom w:val="0"/>
          <w:divBdr>
            <w:top w:val="none" w:sz="0" w:space="0" w:color="auto"/>
            <w:left w:val="none" w:sz="0" w:space="0" w:color="auto"/>
            <w:bottom w:val="none" w:sz="0" w:space="0" w:color="auto"/>
            <w:right w:val="none" w:sz="0" w:space="0" w:color="auto"/>
          </w:divBdr>
        </w:div>
        <w:div w:id="1078211376">
          <w:marLeft w:val="0"/>
          <w:marRight w:val="0"/>
          <w:marTop w:val="0"/>
          <w:marBottom w:val="0"/>
          <w:divBdr>
            <w:top w:val="none" w:sz="0" w:space="0" w:color="auto"/>
            <w:left w:val="none" w:sz="0" w:space="0" w:color="auto"/>
            <w:bottom w:val="none" w:sz="0" w:space="0" w:color="auto"/>
            <w:right w:val="none" w:sz="0" w:space="0" w:color="auto"/>
          </w:divBdr>
        </w:div>
        <w:div w:id="1078869849">
          <w:marLeft w:val="0"/>
          <w:marRight w:val="0"/>
          <w:marTop w:val="0"/>
          <w:marBottom w:val="0"/>
          <w:divBdr>
            <w:top w:val="none" w:sz="0" w:space="0" w:color="auto"/>
            <w:left w:val="none" w:sz="0" w:space="0" w:color="auto"/>
            <w:bottom w:val="none" w:sz="0" w:space="0" w:color="auto"/>
            <w:right w:val="none" w:sz="0" w:space="0" w:color="auto"/>
          </w:divBdr>
        </w:div>
        <w:div w:id="1232814876">
          <w:marLeft w:val="0"/>
          <w:marRight w:val="0"/>
          <w:marTop w:val="0"/>
          <w:marBottom w:val="0"/>
          <w:divBdr>
            <w:top w:val="none" w:sz="0" w:space="0" w:color="auto"/>
            <w:left w:val="none" w:sz="0" w:space="0" w:color="auto"/>
            <w:bottom w:val="none" w:sz="0" w:space="0" w:color="auto"/>
            <w:right w:val="none" w:sz="0" w:space="0" w:color="auto"/>
          </w:divBdr>
        </w:div>
        <w:div w:id="1247374062">
          <w:marLeft w:val="0"/>
          <w:marRight w:val="0"/>
          <w:marTop w:val="0"/>
          <w:marBottom w:val="0"/>
          <w:divBdr>
            <w:top w:val="none" w:sz="0" w:space="0" w:color="auto"/>
            <w:left w:val="none" w:sz="0" w:space="0" w:color="auto"/>
            <w:bottom w:val="none" w:sz="0" w:space="0" w:color="auto"/>
            <w:right w:val="none" w:sz="0" w:space="0" w:color="auto"/>
          </w:divBdr>
        </w:div>
        <w:div w:id="1272320728">
          <w:marLeft w:val="0"/>
          <w:marRight w:val="0"/>
          <w:marTop w:val="0"/>
          <w:marBottom w:val="0"/>
          <w:divBdr>
            <w:top w:val="none" w:sz="0" w:space="0" w:color="auto"/>
            <w:left w:val="none" w:sz="0" w:space="0" w:color="auto"/>
            <w:bottom w:val="none" w:sz="0" w:space="0" w:color="auto"/>
            <w:right w:val="none" w:sz="0" w:space="0" w:color="auto"/>
          </w:divBdr>
        </w:div>
        <w:div w:id="1276869416">
          <w:marLeft w:val="0"/>
          <w:marRight w:val="0"/>
          <w:marTop w:val="0"/>
          <w:marBottom w:val="0"/>
          <w:divBdr>
            <w:top w:val="none" w:sz="0" w:space="0" w:color="auto"/>
            <w:left w:val="none" w:sz="0" w:space="0" w:color="auto"/>
            <w:bottom w:val="none" w:sz="0" w:space="0" w:color="auto"/>
            <w:right w:val="none" w:sz="0" w:space="0" w:color="auto"/>
          </w:divBdr>
        </w:div>
        <w:div w:id="1278176919">
          <w:marLeft w:val="0"/>
          <w:marRight w:val="0"/>
          <w:marTop w:val="0"/>
          <w:marBottom w:val="0"/>
          <w:divBdr>
            <w:top w:val="none" w:sz="0" w:space="0" w:color="auto"/>
            <w:left w:val="none" w:sz="0" w:space="0" w:color="auto"/>
            <w:bottom w:val="none" w:sz="0" w:space="0" w:color="auto"/>
            <w:right w:val="none" w:sz="0" w:space="0" w:color="auto"/>
          </w:divBdr>
        </w:div>
        <w:div w:id="1298562731">
          <w:marLeft w:val="0"/>
          <w:marRight w:val="0"/>
          <w:marTop w:val="0"/>
          <w:marBottom w:val="0"/>
          <w:divBdr>
            <w:top w:val="none" w:sz="0" w:space="0" w:color="auto"/>
            <w:left w:val="none" w:sz="0" w:space="0" w:color="auto"/>
            <w:bottom w:val="none" w:sz="0" w:space="0" w:color="auto"/>
            <w:right w:val="none" w:sz="0" w:space="0" w:color="auto"/>
          </w:divBdr>
        </w:div>
        <w:div w:id="1315061404">
          <w:marLeft w:val="0"/>
          <w:marRight w:val="0"/>
          <w:marTop w:val="0"/>
          <w:marBottom w:val="0"/>
          <w:divBdr>
            <w:top w:val="none" w:sz="0" w:space="0" w:color="auto"/>
            <w:left w:val="none" w:sz="0" w:space="0" w:color="auto"/>
            <w:bottom w:val="none" w:sz="0" w:space="0" w:color="auto"/>
            <w:right w:val="none" w:sz="0" w:space="0" w:color="auto"/>
          </w:divBdr>
        </w:div>
        <w:div w:id="1443720270">
          <w:marLeft w:val="0"/>
          <w:marRight w:val="0"/>
          <w:marTop w:val="0"/>
          <w:marBottom w:val="0"/>
          <w:divBdr>
            <w:top w:val="none" w:sz="0" w:space="0" w:color="auto"/>
            <w:left w:val="none" w:sz="0" w:space="0" w:color="auto"/>
            <w:bottom w:val="none" w:sz="0" w:space="0" w:color="auto"/>
            <w:right w:val="none" w:sz="0" w:space="0" w:color="auto"/>
          </w:divBdr>
        </w:div>
        <w:div w:id="1593200520">
          <w:marLeft w:val="0"/>
          <w:marRight w:val="0"/>
          <w:marTop w:val="0"/>
          <w:marBottom w:val="0"/>
          <w:divBdr>
            <w:top w:val="none" w:sz="0" w:space="0" w:color="auto"/>
            <w:left w:val="none" w:sz="0" w:space="0" w:color="auto"/>
            <w:bottom w:val="none" w:sz="0" w:space="0" w:color="auto"/>
            <w:right w:val="none" w:sz="0" w:space="0" w:color="auto"/>
          </w:divBdr>
        </w:div>
        <w:div w:id="1609774874">
          <w:marLeft w:val="0"/>
          <w:marRight w:val="0"/>
          <w:marTop w:val="0"/>
          <w:marBottom w:val="0"/>
          <w:divBdr>
            <w:top w:val="none" w:sz="0" w:space="0" w:color="auto"/>
            <w:left w:val="none" w:sz="0" w:space="0" w:color="auto"/>
            <w:bottom w:val="none" w:sz="0" w:space="0" w:color="auto"/>
            <w:right w:val="none" w:sz="0" w:space="0" w:color="auto"/>
          </w:divBdr>
        </w:div>
        <w:div w:id="1620524995">
          <w:marLeft w:val="0"/>
          <w:marRight w:val="0"/>
          <w:marTop w:val="0"/>
          <w:marBottom w:val="0"/>
          <w:divBdr>
            <w:top w:val="none" w:sz="0" w:space="0" w:color="auto"/>
            <w:left w:val="none" w:sz="0" w:space="0" w:color="auto"/>
            <w:bottom w:val="none" w:sz="0" w:space="0" w:color="auto"/>
            <w:right w:val="none" w:sz="0" w:space="0" w:color="auto"/>
          </w:divBdr>
        </w:div>
        <w:div w:id="1724215065">
          <w:marLeft w:val="0"/>
          <w:marRight w:val="0"/>
          <w:marTop w:val="0"/>
          <w:marBottom w:val="0"/>
          <w:divBdr>
            <w:top w:val="none" w:sz="0" w:space="0" w:color="auto"/>
            <w:left w:val="none" w:sz="0" w:space="0" w:color="auto"/>
            <w:bottom w:val="none" w:sz="0" w:space="0" w:color="auto"/>
            <w:right w:val="none" w:sz="0" w:space="0" w:color="auto"/>
          </w:divBdr>
        </w:div>
        <w:div w:id="1820877617">
          <w:marLeft w:val="0"/>
          <w:marRight w:val="0"/>
          <w:marTop w:val="0"/>
          <w:marBottom w:val="0"/>
          <w:divBdr>
            <w:top w:val="none" w:sz="0" w:space="0" w:color="auto"/>
            <w:left w:val="none" w:sz="0" w:space="0" w:color="auto"/>
            <w:bottom w:val="none" w:sz="0" w:space="0" w:color="auto"/>
            <w:right w:val="none" w:sz="0" w:space="0" w:color="auto"/>
          </w:divBdr>
        </w:div>
        <w:div w:id="1900287921">
          <w:marLeft w:val="0"/>
          <w:marRight w:val="0"/>
          <w:marTop w:val="0"/>
          <w:marBottom w:val="0"/>
          <w:divBdr>
            <w:top w:val="none" w:sz="0" w:space="0" w:color="auto"/>
            <w:left w:val="none" w:sz="0" w:space="0" w:color="auto"/>
            <w:bottom w:val="none" w:sz="0" w:space="0" w:color="auto"/>
            <w:right w:val="none" w:sz="0" w:space="0" w:color="auto"/>
          </w:divBdr>
        </w:div>
        <w:div w:id="1901859731">
          <w:marLeft w:val="0"/>
          <w:marRight w:val="0"/>
          <w:marTop w:val="0"/>
          <w:marBottom w:val="0"/>
          <w:divBdr>
            <w:top w:val="none" w:sz="0" w:space="0" w:color="auto"/>
            <w:left w:val="none" w:sz="0" w:space="0" w:color="auto"/>
            <w:bottom w:val="none" w:sz="0" w:space="0" w:color="auto"/>
            <w:right w:val="none" w:sz="0" w:space="0" w:color="auto"/>
          </w:divBdr>
        </w:div>
        <w:div w:id="1964655359">
          <w:marLeft w:val="0"/>
          <w:marRight w:val="0"/>
          <w:marTop w:val="0"/>
          <w:marBottom w:val="0"/>
          <w:divBdr>
            <w:top w:val="none" w:sz="0" w:space="0" w:color="auto"/>
            <w:left w:val="none" w:sz="0" w:space="0" w:color="auto"/>
            <w:bottom w:val="none" w:sz="0" w:space="0" w:color="auto"/>
            <w:right w:val="none" w:sz="0" w:space="0" w:color="auto"/>
          </w:divBdr>
        </w:div>
        <w:div w:id="1964966639">
          <w:marLeft w:val="0"/>
          <w:marRight w:val="0"/>
          <w:marTop w:val="0"/>
          <w:marBottom w:val="0"/>
          <w:divBdr>
            <w:top w:val="none" w:sz="0" w:space="0" w:color="auto"/>
            <w:left w:val="none" w:sz="0" w:space="0" w:color="auto"/>
            <w:bottom w:val="none" w:sz="0" w:space="0" w:color="auto"/>
            <w:right w:val="none" w:sz="0" w:space="0" w:color="auto"/>
          </w:divBdr>
        </w:div>
        <w:div w:id="2024360237">
          <w:marLeft w:val="0"/>
          <w:marRight w:val="0"/>
          <w:marTop w:val="0"/>
          <w:marBottom w:val="0"/>
          <w:divBdr>
            <w:top w:val="none" w:sz="0" w:space="0" w:color="auto"/>
            <w:left w:val="none" w:sz="0" w:space="0" w:color="auto"/>
            <w:bottom w:val="none" w:sz="0" w:space="0" w:color="auto"/>
            <w:right w:val="none" w:sz="0" w:space="0" w:color="auto"/>
          </w:divBdr>
        </w:div>
        <w:div w:id="2036421490">
          <w:marLeft w:val="0"/>
          <w:marRight w:val="0"/>
          <w:marTop w:val="0"/>
          <w:marBottom w:val="0"/>
          <w:divBdr>
            <w:top w:val="none" w:sz="0" w:space="0" w:color="auto"/>
            <w:left w:val="none" w:sz="0" w:space="0" w:color="auto"/>
            <w:bottom w:val="none" w:sz="0" w:space="0" w:color="auto"/>
            <w:right w:val="none" w:sz="0" w:space="0" w:color="auto"/>
          </w:divBdr>
        </w:div>
        <w:div w:id="2145535502">
          <w:marLeft w:val="0"/>
          <w:marRight w:val="0"/>
          <w:marTop w:val="0"/>
          <w:marBottom w:val="0"/>
          <w:divBdr>
            <w:top w:val="none" w:sz="0" w:space="0" w:color="auto"/>
            <w:left w:val="none" w:sz="0" w:space="0" w:color="auto"/>
            <w:bottom w:val="none" w:sz="0" w:space="0" w:color="auto"/>
            <w:right w:val="none" w:sz="0" w:space="0" w:color="auto"/>
          </w:divBdr>
        </w:div>
      </w:divsChild>
    </w:div>
    <w:div w:id="1382098372">
      <w:bodyDiv w:val="1"/>
      <w:marLeft w:val="0"/>
      <w:marRight w:val="0"/>
      <w:marTop w:val="0"/>
      <w:marBottom w:val="0"/>
      <w:divBdr>
        <w:top w:val="none" w:sz="0" w:space="0" w:color="auto"/>
        <w:left w:val="none" w:sz="0" w:space="0" w:color="auto"/>
        <w:bottom w:val="none" w:sz="0" w:space="0" w:color="auto"/>
        <w:right w:val="none" w:sz="0" w:space="0" w:color="auto"/>
      </w:divBdr>
    </w:div>
    <w:div w:id="1430466939">
      <w:bodyDiv w:val="1"/>
      <w:marLeft w:val="0"/>
      <w:marRight w:val="0"/>
      <w:marTop w:val="0"/>
      <w:marBottom w:val="0"/>
      <w:divBdr>
        <w:top w:val="none" w:sz="0" w:space="0" w:color="auto"/>
        <w:left w:val="none" w:sz="0" w:space="0" w:color="auto"/>
        <w:bottom w:val="none" w:sz="0" w:space="0" w:color="auto"/>
        <w:right w:val="none" w:sz="0" w:space="0" w:color="auto"/>
      </w:divBdr>
      <w:divsChild>
        <w:div w:id="19162933">
          <w:marLeft w:val="0"/>
          <w:marRight w:val="0"/>
          <w:marTop w:val="0"/>
          <w:marBottom w:val="0"/>
          <w:divBdr>
            <w:top w:val="none" w:sz="0" w:space="0" w:color="auto"/>
            <w:left w:val="none" w:sz="0" w:space="0" w:color="auto"/>
            <w:bottom w:val="none" w:sz="0" w:space="0" w:color="auto"/>
            <w:right w:val="none" w:sz="0" w:space="0" w:color="auto"/>
          </w:divBdr>
        </w:div>
        <w:div w:id="1105199833">
          <w:marLeft w:val="0"/>
          <w:marRight w:val="0"/>
          <w:marTop w:val="0"/>
          <w:marBottom w:val="0"/>
          <w:divBdr>
            <w:top w:val="none" w:sz="0" w:space="0" w:color="auto"/>
            <w:left w:val="none" w:sz="0" w:space="0" w:color="auto"/>
            <w:bottom w:val="none" w:sz="0" w:space="0" w:color="auto"/>
            <w:right w:val="none" w:sz="0" w:space="0" w:color="auto"/>
          </w:divBdr>
        </w:div>
        <w:div w:id="1131443187">
          <w:marLeft w:val="0"/>
          <w:marRight w:val="0"/>
          <w:marTop w:val="0"/>
          <w:marBottom w:val="0"/>
          <w:divBdr>
            <w:top w:val="none" w:sz="0" w:space="0" w:color="auto"/>
            <w:left w:val="none" w:sz="0" w:space="0" w:color="auto"/>
            <w:bottom w:val="none" w:sz="0" w:space="0" w:color="auto"/>
            <w:right w:val="none" w:sz="0" w:space="0" w:color="auto"/>
          </w:divBdr>
        </w:div>
        <w:div w:id="1133527271">
          <w:marLeft w:val="0"/>
          <w:marRight w:val="0"/>
          <w:marTop w:val="0"/>
          <w:marBottom w:val="0"/>
          <w:divBdr>
            <w:top w:val="none" w:sz="0" w:space="0" w:color="auto"/>
            <w:left w:val="none" w:sz="0" w:space="0" w:color="auto"/>
            <w:bottom w:val="none" w:sz="0" w:space="0" w:color="auto"/>
            <w:right w:val="none" w:sz="0" w:space="0" w:color="auto"/>
          </w:divBdr>
        </w:div>
        <w:div w:id="1713915642">
          <w:marLeft w:val="0"/>
          <w:marRight w:val="0"/>
          <w:marTop w:val="0"/>
          <w:marBottom w:val="0"/>
          <w:divBdr>
            <w:top w:val="none" w:sz="0" w:space="0" w:color="auto"/>
            <w:left w:val="none" w:sz="0" w:space="0" w:color="auto"/>
            <w:bottom w:val="none" w:sz="0" w:space="0" w:color="auto"/>
            <w:right w:val="none" w:sz="0" w:space="0" w:color="auto"/>
          </w:divBdr>
        </w:div>
        <w:div w:id="2044750740">
          <w:marLeft w:val="0"/>
          <w:marRight w:val="0"/>
          <w:marTop w:val="0"/>
          <w:marBottom w:val="0"/>
          <w:divBdr>
            <w:top w:val="none" w:sz="0" w:space="0" w:color="auto"/>
            <w:left w:val="none" w:sz="0" w:space="0" w:color="auto"/>
            <w:bottom w:val="none" w:sz="0" w:space="0" w:color="auto"/>
            <w:right w:val="none" w:sz="0" w:space="0" w:color="auto"/>
          </w:divBdr>
        </w:div>
        <w:div w:id="2112046797">
          <w:marLeft w:val="0"/>
          <w:marRight w:val="0"/>
          <w:marTop w:val="0"/>
          <w:marBottom w:val="0"/>
          <w:divBdr>
            <w:top w:val="none" w:sz="0" w:space="0" w:color="auto"/>
            <w:left w:val="none" w:sz="0" w:space="0" w:color="auto"/>
            <w:bottom w:val="none" w:sz="0" w:space="0" w:color="auto"/>
            <w:right w:val="none" w:sz="0" w:space="0" w:color="auto"/>
          </w:divBdr>
        </w:div>
      </w:divsChild>
    </w:div>
    <w:div w:id="1434790130">
      <w:bodyDiv w:val="1"/>
      <w:marLeft w:val="0"/>
      <w:marRight w:val="0"/>
      <w:marTop w:val="0"/>
      <w:marBottom w:val="0"/>
      <w:divBdr>
        <w:top w:val="none" w:sz="0" w:space="0" w:color="auto"/>
        <w:left w:val="none" w:sz="0" w:space="0" w:color="auto"/>
        <w:bottom w:val="none" w:sz="0" w:space="0" w:color="auto"/>
        <w:right w:val="none" w:sz="0" w:space="0" w:color="auto"/>
      </w:divBdr>
    </w:div>
    <w:div w:id="1474175865">
      <w:bodyDiv w:val="1"/>
      <w:marLeft w:val="0"/>
      <w:marRight w:val="0"/>
      <w:marTop w:val="0"/>
      <w:marBottom w:val="0"/>
      <w:divBdr>
        <w:top w:val="none" w:sz="0" w:space="0" w:color="auto"/>
        <w:left w:val="none" w:sz="0" w:space="0" w:color="auto"/>
        <w:bottom w:val="none" w:sz="0" w:space="0" w:color="auto"/>
        <w:right w:val="none" w:sz="0" w:space="0" w:color="auto"/>
      </w:divBdr>
    </w:div>
    <w:div w:id="1535734437">
      <w:bodyDiv w:val="1"/>
      <w:marLeft w:val="0"/>
      <w:marRight w:val="0"/>
      <w:marTop w:val="0"/>
      <w:marBottom w:val="0"/>
      <w:divBdr>
        <w:top w:val="none" w:sz="0" w:space="0" w:color="auto"/>
        <w:left w:val="none" w:sz="0" w:space="0" w:color="auto"/>
        <w:bottom w:val="none" w:sz="0" w:space="0" w:color="auto"/>
        <w:right w:val="none" w:sz="0" w:space="0" w:color="auto"/>
      </w:divBdr>
      <w:divsChild>
        <w:div w:id="74330418">
          <w:marLeft w:val="0"/>
          <w:marRight w:val="0"/>
          <w:marTop w:val="0"/>
          <w:marBottom w:val="0"/>
          <w:divBdr>
            <w:top w:val="none" w:sz="0" w:space="0" w:color="auto"/>
            <w:left w:val="none" w:sz="0" w:space="0" w:color="auto"/>
            <w:bottom w:val="none" w:sz="0" w:space="0" w:color="auto"/>
            <w:right w:val="none" w:sz="0" w:space="0" w:color="auto"/>
          </w:divBdr>
        </w:div>
        <w:div w:id="76446202">
          <w:marLeft w:val="0"/>
          <w:marRight w:val="0"/>
          <w:marTop w:val="0"/>
          <w:marBottom w:val="0"/>
          <w:divBdr>
            <w:top w:val="none" w:sz="0" w:space="0" w:color="auto"/>
            <w:left w:val="none" w:sz="0" w:space="0" w:color="auto"/>
            <w:bottom w:val="none" w:sz="0" w:space="0" w:color="auto"/>
            <w:right w:val="none" w:sz="0" w:space="0" w:color="auto"/>
          </w:divBdr>
        </w:div>
        <w:div w:id="88896378">
          <w:marLeft w:val="0"/>
          <w:marRight w:val="0"/>
          <w:marTop w:val="0"/>
          <w:marBottom w:val="0"/>
          <w:divBdr>
            <w:top w:val="none" w:sz="0" w:space="0" w:color="auto"/>
            <w:left w:val="none" w:sz="0" w:space="0" w:color="auto"/>
            <w:bottom w:val="none" w:sz="0" w:space="0" w:color="auto"/>
            <w:right w:val="none" w:sz="0" w:space="0" w:color="auto"/>
          </w:divBdr>
        </w:div>
        <w:div w:id="189532765">
          <w:marLeft w:val="0"/>
          <w:marRight w:val="0"/>
          <w:marTop w:val="0"/>
          <w:marBottom w:val="0"/>
          <w:divBdr>
            <w:top w:val="none" w:sz="0" w:space="0" w:color="auto"/>
            <w:left w:val="none" w:sz="0" w:space="0" w:color="auto"/>
            <w:bottom w:val="none" w:sz="0" w:space="0" w:color="auto"/>
            <w:right w:val="none" w:sz="0" w:space="0" w:color="auto"/>
          </w:divBdr>
        </w:div>
        <w:div w:id="212352003">
          <w:marLeft w:val="0"/>
          <w:marRight w:val="0"/>
          <w:marTop w:val="0"/>
          <w:marBottom w:val="0"/>
          <w:divBdr>
            <w:top w:val="none" w:sz="0" w:space="0" w:color="auto"/>
            <w:left w:val="none" w:sz="0" w:space="0" w:color="auto"/>
            <w:bottom w:val="none" w:sz="0" w:space="0" w:color="auto"/>
            <w:right w:val="none" w:sz="0" w:space="0" w:color="auto"/>
          </w:divBdr>
        </w:div>
        <w:div w:id="234558210">
          <w:marLeft w:val="0"/>
          <w:marRight w:val="0"/>
          <w:marTop w:val="0"/>
          <w:marBottom w:val="0"/>
          <w:divBdr>
            <w:top w:val="none" w:sz="0" w:space="0" w:color="auto"/>
            <w:left w:val="none" w:sz="0" w:space="0" w:color="auto"/>
            <w:bottom w:val="none" w:sz="0" w:space="0" w:color="auto"/>
            <w:right w:val="none" w:sz="0" w:space="0" w:color="auto"/>
          </w:divBdr>
        </w:div>
        <w:div w:id="259608293">
          <w:marLeft w:val="0"/>
          <w:marRight w:val="0"/>
          <w:marTop w:val="0"/>
          <w:marBottom w:val="0"/>
          <w:divBdr>
            <w:top w:val="none" w:sz="0" w:space="0" w:color="auto"/>
            <w:left w:val="none" w:sz="0" w:space="0" w:color="auto"/>
            <w:bottom w:val="none" w:sz="0" w:space="0" w:color="auto"/>
            <w:right w:val="none" w:sz="0" w:space="0" w:color="auto"/>
          </w:divBdr>
        </w:div>
        <w:div w:id="270016199">
          <w:marLeft w:val="0"/>
          <w:marRight w:val="0"/>
          <w:marTop w:val="0"/>
          <w:marBottom w:val="0"/>
          <w:divBdr>
            <w:top w:val="none" w:sz="0" w:space="0" w:color="auto"/>
            <w:left w:val="none" w:sz="0" w:space="0" w:color="auto"/>
            <w:bottom w:val="none" w:sz="0" w:space="0" w:color="auto"/>
            <w:right w:val="none" w:sz="0" w:space="0" w:color="auto"/>
          </w:divBdr>
        </w:div>
        <w:div w:id="279387399">
          <w:marLeft w:val="0"/>
          <w:marRight w:val="0"/>
          <w:marTop w:val="0"/>
          <w:marBottom w:val="0"/>
          <w:divBdr>
            <w:top w:val="none" w:sz="0" w:space="0" w:color="auto"/>
            <w:left w:val="none" w:sz="0" w:space="0" w:color="auto"/>
            <w:bottom w:val="none" w:sz="0" w:space="0" w:color="auto"/>
            <w:right w:val="none" w:sz="0" w:space="0" w:color="auto"/>
          </w:divBdr>
        </w:div>
        <w:div w:id="298994793">
          <w:marLeft w:val="0"/>
          <w:marRight w:val="0"/>
          <w:marTop w:val="0"/>
          <w:marBottom w:val="0"/>
          <w:divBdr>
            <w:top w:val="none" w:sz="0" w:space="0" w:color="auto"/>
            <w:left w:val="none" w:sz="0" w:space="0" w:color="auto"/>
            <w:bottom w:val="none" w:sz="0" w:space="0" w:color="auto"/>
            <w:right w:val="none" w:sz="0" w:space="0" w:color="auto"/>
          </w:divBdr>
        </w:div>
        <w:div w:id="325397527">
          <w:marLeft w:val="0"/>
          <w:marRight w:val="0"/>
          <w:marTop w:val="0"/>
          <w:marBottom w:val="0"/>
          <w:divBdr>
            <w:top w:val="none" w:sz="0" w:space="0" w:color="auto"/>
            <w:left w:val="none" w:sz="0" w:space="0" w:color="auto"/>
            <w:bottom w:val="none" w:sz="0" w:space="0" w:color="auto"/>
            <w:right w:val="none" w:sz="0" w:space="0" w:color="auto"/>
          </w:divBdr>
        </w:div>
        <w:div w:id="516889285">
          <w:marLeft w:val="0"/>
          <w:marRight w:val="0"/>
          <w:marTop w:val="0"/>
          <w:marBottom w:val="0"/>
          <w:divBdr>
            <w:top w:val="none" w:sz="0" w:space="0" w:color="auto"/>
            <w:left w:val="none" w:sz="0" w:space="0" w:color="auto"/>
            <w:bottom w:val="none" w:sz="0" w:space="0" w:color="auto"/>
            <w:right w:val="none" w:sz="0" w:space="0" w:color="auto"/>
          </w:divBdr>
        </w:div>
        <w:div w:id="544486644">
          <w:marLeft w:val="0"/>
          <w:marRight w:val="0"/>
          <w:marTop w:val="0"/>
          <w:marBottom w:val="0"/>
          <w:divBdr>
            <w:top w:val="none" w:sz="0" w:space="0" w:color="auto"/>
            <w:left w:val="none" w:sz="0" w:space="0" w:color="auto"/>
            <w:bottom w:val="none" w:sz="0" w:space="0" w:color="auto"/>
            <w:right w:val="none" w:sz="0" w:space="0" w:color="auto"/>
          </w:divBdr>
        </w:div>
        <w:div w:id="612249577">
          <w:marLeft w:val="0"/>
          <w:marRight w:val="0"/>
          <w:marTop w:val="0"/>
          <w:marBottom w:val="0"/>
          <w:divBdr>
            <w:top w:val="none" w:sz="0" w:space="0" w:color="auto"/>
            <w:left w:val="none" w:sz="0" w:space="0" w:color="auto"/>
            <w:bottom w:val="none" w:sz="0" w:space="0" w:color="auto"/>
            <w:right w:val="none" w:sz="0" w:space="0" w:color="auto"/>
          </w:divBdr>
        </w:div>
        <w:div w:id="617178969">
          <w:marLeft w:val="0"/>
          <w:marRight w:val="0"/>
          <w:marTop w:val="0"/>
          <w:marBottom w:val="0"/>
          <w:divBdr>
            <w:top w:val="none" w:sz="0" w:space="0" w:color="auto"/>
            <w:left w:val="none" w:sz="0" w:space="0" w:color="auto"/>
            <w:bottom w:val="none" w:sz="0" w:space="0" w:color="auto"/>
            <w:right w:val="none" w:sz="0" w:space="0" w:color="auto"/>
          </w:divBdr>
        </w:div>
        <w:div w:id="708529931">
          <w:marLeft w:val="0"/>
          <w:marRight w:val="0"/>
          <w:marTop w:val="0"/>
          <w:marBottom w:val="0"/>
          <w:divBdr>
            <w:top w:val="none" w:sz="0" w:space="0" w:color="auto"/>
            <w:left w:val="none" w:sz="0" w:space="0" w:color="auto"/>
            <w:bottom w:val="none" w:sz="0" w:space="0" w:color="auto"/>
            <w:right w:val="none" w:sz="0" w:space="0" w:color="auto"/>
          </w:divBdr>
        </w:div>
        <w:div w:id="776606906">
          <w:marLeft w:val="0"/>
          <w:marRight w:val="0"/>
          <w:marTop w:val="0"/>
          <w:marBottom w:val="0"/>
          <w:divBdr>
            <w:top w:val="none" w:sz="0" w:space="0" w:color="auto"/>
            <w:left w:val="none" w:sz="0" w:space="0" w:color="auto"/>
            <w:bottom w:val="none" w:sz="0" w:space="0" w:color="auto"/>
            <w:right w:val="none" w:sz="0" w:space="0" w:color="auto"/>
          </w:divBdr>
        </w:div>
        <w:div w:id="801190739">
          <w:marLeft w:val="0"/>
          <w:marRight w:val="0"/>
          <w:marTop w:val="0"/>
          <w:marBottom w:val="0"/>
          <w:divBdr>
            <w:top w:val="none" w:sz="0" w:space="0" w:color="auto"/>
            <w:left w:val="none" w:sz="0" w:space="0" w:color="auto"/>
            <w:bottom w:val="none" w:sz="0" w:space="0" w:color="auto"/>
            <w:right w:val="none" w:sz="0" w:space="0" w:color="auto"/>
          </w:divBdr>
        </w:div>
        <w:div w:id="804468836">
          <w:marLeft w:val="0"/>
          <w:marRight w:val="0"/>
          <w:marTop w:val="0"/>
          <w:marBottom w:val="0"/>
          <w:divBdr>
            <w:top w:val="none" w:sz="0" w:space="0" w:color="auto"/>
            <w:left w:val="none" w:sz="0" w:space="0" w:color="auto"/>
            <w:bottom w:val="none" w:sz="0" w:space="0" w:color="auto"/>
            <w:right w:val="none" w:sz="0" w:space="0" w:color="auto"/>
          </w:divBdr>
        </w:div>
        <w:div w:id="831406432">
          <w:marLeft w:val="0"/>
          <w:marRight w:val="0"/>
          <w:marTop w:val="0"/>
          <w:marBottom w:val="0"/>
          <w:divBdr>
            <w:top w:val="none" w:sz="0" w:space="0" w:color="auto"/>
            <w:left w:val="none" w:sz="0" w:space="0" w:color="auto"/>
            <w:bottom w:val="none" w:sz="0" w:space="0" w:color="auto"/>
            <w:right w:val="none" w:sz="0" w:space="0" w:color="auto"/>
          </w:divBdr>
        </w:div>
        <w:div w:id="842553742">
          <w:marLeft w:val="0"/>
          <w:marRight w:val="0"/>
          <w:marTop w:val="0"/>
          <w:marBottom w:val="0"/>
          <w:divBdr>
            <w:top w:val="none" w:sz="0" w:space="0" w:color="auto"/>
            <w:left w:val="none" w:sz="0" w:space="0" w:color="auto"/>
            <w:bottom w:val="none" w:sz="0" w:space="0" w:color="auto"/>
            <w:right w:val="none" w:sz="0" w:space="0" w:color="auto"/>
          </w:divBdr>
        </w:div>
        <w:div w:id="846364147">
          <w:marLeft w:val="0"/>
          <w:marRight w:val="0"/>
          <w:marTop w:val="0"/>
          <w:marBottom w:val="0"/>
          <w:divBdr>
            <w:top w:val="none" w:sz="0" w:space="0" w:color="auto"/>
            <w:left w:val="none" w:sz="0" w:space="0" w:color="auto"/>
            <w:bottom w:val="none" w:sz="0" w:space="0" w:color="auto"/>
            <w:right w:val="none" w:sz="0" w:space="0" w:color="auto"/>
          </w:divBdr>
        </w:div>
        <w:div w:id="990253968">
          <w:marLeft w:val="0"/>
          <w:marRight w:val="0"/>
          <w:marTop w:val="0"/>
          <w:marBottom w:val="0"/>
          <w:divBdr>
            <w:top w:val="none" w:sz="0" w:space="0" w:color="auto"/>
            <w:left w:val="none" w:sz="0" w:space="0" w:color="auto"/>
            <w:bottom w:val="none" w:sz="0" w:space="0" w:color="auto"/>
            <w:right w:val="none" w:sz="0" w:space="0" w:color="auto"/>
          </w:divBdr>
        </w:div>
        <w:div w:id="1017192932">
          <w:marLeft w:val="0"/>
          <w:marRight w:val="0"/>
          <w:marTop w:val="0"/>
          <w:marBottom w:val="0"/>
          <w:divBdr>
            <w:top w:val="none" w:sz="0" w:space="0" w:color="auto"/>
            <w:left w:val="none" w:sz="0" w:space="0" w:color="auto"/>
            <w:bottom w:val="none" w:sz="0" w:space="0" w:color="auto"/>
            <w:right w:val="none" w:sz="0" w:space="0" w:color="auto"/>
          </w:divBdr>
        </w:div>
        <w:div w:id="1049106660">
          <w:marLeft w:val="0"/>
          <w:marRight w:val="0"/>
          <w:marTop w:val="0"/>
          <w:marBottom w:val="0"/>
          <w:divBdr>
            <w:top w:val="none" w:sz="0" w:space="0" w:color="auto"/>
            <w:left w:val="none" w:sz="0" w:space="0" w:color="auto"/>
            <w:bottom w:val="none" w:sz="0" w:space="0" w:color="auto"/>
            <w:right w:val="none" w:sz="0" w:space="0" w:color="auto"/>
          </w:divBdr>
        </w:div>
        <w:div w:id="1059402905">
          <w:marLeft w:val="0"/>
          <w:marRight w:val="0"/>
          <w:marTop w:val="0"/>
          <w:marBottom w:val="0"/>
          <w:divBdr>
            <w:top w:val="none" w:sz="0" w:space="0" w:color="auto"/>
            <w:left w:val="none" w:sz="0" w:space="0" w:color="auto"/>
            <w:bottom w:val="none" w:sz="0" w:space="0" w:color="auto"/>
            <w:right w:val="none" w:sz="0" w:space="0" w:color="auto"/>
          </w:divBdr>
        </w:div>
        <w:div w:id="1065832223">
          <w:marLeft w:val="0"/>
          <w:marRight w:val="0"/>
          <w:marTop w:val="0"/>
          <w:marBottom w:val="0"/>
          <w:divBdr>
            <w:top w:val="none" w:sz="0" w:space="0" w:color="auto"/>
            <w:left w:val="none" w:sz="0" w:space="0" w:color="auto"/>
            <w:bottom w:val="none" w:sz="0" w:space="0" w:color="auto"/>
            <w:right w:val="none" w:sz="0" w:space="0" w:color="auto"/>
          </w:divBdr>
        </w:div>
        <w:div w:id="1076317472">
          <w:marLeft w:val="0"/>
          <w:marRight w:val="0"/>
          <w:marTop w:val="0"/>
          <w:marBottom w:val="0"/>
          <w:divBdr>
            <w:top w:val="none" w:sz="0" w:space="0" w:color="auto"/>
            <w:left w:val="none" w:sz="0" w:space="0" w:color="auto"/>
            <w:bottom w:val="none" w:sz="0" w:space="0" w:color="auto"/>
            <w:right w:val="none" w:sz="0" w:space="0" w:color="auto"/>
          </w:divBdr>
        </w:div>
        <w:div w:id="1179853100">
          <w:marLeft w:val="0"/>
          <w:marRight w:val="0"/>
          <w:marTop w:val="0"/>
          <w:marBottom w:val="0"/>
          <w:divBdr>
            <w:top w:val="none" w:sz="0" w:space="0" w:color="auto"/>
            <w:left w:val="none" w:sz="0" w:space="0" w:color="auto"/>
            <w:bottom w:val="none" w:sz="0" w:space="0" w:color="auto"/>
            <w:right w:val="none" w:sz="0" w:space="0" w:color="auto"/>
          </w:divBdr>
        </w:div>
        <w:div w:id="1267468770">
          <w:marLeft w:val="0"/>
          <w:marRight w:val="0"/>
          <w:marTop w:val="0"/>
          <w:marBottom w:val="0"/>
          <w:divBdr>
            <w:top w:val="none" w:sz="0" w:space="0" w:color="auto"/>
            <w:left w:val="none" w:sz="0" w:space="0" w:color="auto"/>
            <w:bottom w:val="none" w:sz="0" w:space="0" w:color="auto"/>
            <w:right w:val="none" w:sz="0" w:space="0" w:color="auto"/>
          </w:divBdr>
        </w:div>
        <w:div w:id="1325816865">
          <w:marLeft w:val="0"/>
          <w:marRight w:val="0"/>
          <w:marTop w:val="0"/>
          <w:marBottom w:val="0"/>
          <w:divBdr>
            <w:top w:val="none" w:sz="0" w:space="0" w:color="auto"/>
            <w:left w:val="none" w:sz="0" w:space="0" w:color="auto"/>
            <w:bottom w:val="none" w:sz="0" w:space="0" w:color="auto"/>
            <w:right w:val="none" w:sz="0" w:space="0" w:color="auto"/>
          </w:divBdr>
        </w:div>
        <w:div w:id="1379741904">
          <w:marLeft w:val="0"/>
          <w:marRight w:val="0"/>
          <w:marTop w:val="0"/>
          <w:marBottom w:val="0"/>
          <w:divBdr>
            <w:top w:val="none" w:sz="0" w:space="0" w:color="auto"/>
            <w:left w:val="none" w:sz="0" w:space="0" w:color="auto"/>
            <w:bottom w:val="none" w:sz="0" w:space="0" w:color="auto"/>
            <w:right w:val="none" w:sz="0" w:space="0" w:color="auto"/>
          </w:divBdr>
        </w:div>
        <w:div w:id="1404403223">
          <w:marLeft w:val="0"/>
          <w:marRight w:val="0"/>
          <w:marTop w:val="0"/>
          <w:marBottom w:val="0"/>
          <w:divBdr>
            <w:top w:val="none" w:sz="0" w:space="0" w:color="auto"/>
            <w:left w:val="none" w:sz="0" w:space="0" w:color="auto"/>
            <w:bottom w:val="none" w:sz="0" w:space="0" w:color="auto"/>
            <w:right w:val="none" w:sz="0" w:space="0" w:color="auto"/>
          </w:divBdr>
        </w:div>
        <w:div w:id="1414425216">
          <w:marLeft w:val="0"/>
          <w:marRight w:val="0"/>
          <w:marTop w:val="0"/>
          <w:marBottom w:val="0"/>
          <w:divBdr>
            <w:top w:val="none" w:sz="0" w:space="0" w:color="auto"/>
            <w:left w:val="none" w:sz="0" w:space="0" w:color="auto"/>
            <w:bottom w:val="none" w:sz="0" w:space="0" w:color="auto"/>
            <w:right w:val="none" w:sz="0" w:space="0" w:color="auto"/>
          </w:divBdr>
        </w:div>
        <w:div w:id="1646666823">
          <w:marLeft w:val="0"/>
          <w:marRight w:val="0"/>
          <w:marTop w:val="0"/>
          <w:marBottom w:val="0"/>
          <w:divBdr>
            <w:top w:val="none" w:sz="0" w:space="0" w:color="auto"/>
            <w:left w:val="none" w:sz="0" w:space="0" w:color="auto"/>
            <w:bottom w:val="none" w:sz="0" w:space="0" w:color="auto"/>
            <w:right w:val="none" w:sz="0" w:space="0" w:color="auto"/>
          </w:divBdr>
        </w:div>
        <w:div w:id="1675105156">
          <w:marLeft w:val="0"/>
          <w:marRight w:val="0"/>
          <w:marTop w:val="0"/>
          <w:marBottom w:val="0"/>
          <w:divBdr>
            <w:top w:val="none" w:sz="0" w:space="0" w:color="auto"/>
            <w:left w:val="none" w:sz="0" w:space="0" w:color="auto"/>
            <w:bottom w:val="none" w:sz="0" w:space="0" w:color="auto"/>
            <w:right w:val="none" w:sz="0" w:space="0" w:color="auto"/>
          </w:divBdr>
        </w:div>
        <w:div w:id="1705055256">
          <w:marLeft w:val="0"/>
          <w:marRight w:val="0"/>
          <w:marTop w:val="0"/>
          <w:marBottom w:val="0"/>
          <w:divBdr>
            <w:top w:val="none" w:sz="0" w:space="0" w:color="auto"/>
            <w:left w:val="none" w:sz="0" w:space="0" w:color="auto"/>
            <w:bottom w:val="none" w:sz="0" w:space="0" w:color="auto"/>
            <w:right w:val="none" w:sz="0" w:space="0" w:color="auto"/>
          </w:divBdr>
        </w:div>
        <w:div w:id="1708876087">
          <w:marLeft w:val="0"/>
          <w:marRight w:val="0"/>
          <w:marTop w:val="0"/>
          <w:marBottom w:val="0"/>
          <w:divBdr>
            <w:top w:val="none" w:sz="0" w:space="0" w:color="auto"/>
            <w:left w:val="none" w:sz="0" w:space="0" w:color="auto"/>
            <w:bottom w:val="none" w:sz="0" w:space="0" w:color="auto"/>
            <w:right w:val="none" w:sz="0" w:space="0" w:color="auto"/>
          </w:divBdr>
        </w:div>
        <w:div w:id="1758094080">
          <w:marLeft w:val="0"/>
          <w:marRight w:val="0"/>
          <w:marTop w:val="0"/>
          <w:marBottom w:val="0"/>
          <w:divBdr>
            <w:top w:val="none" w:sz="0" w:space="0" w:color="auto"/>
            <w:left w:val="none" w:sz="0" w:space="0" w:color="auto"/>
            <w:bottom w:val="none" w:sz="0" w:space="0" w:color="auto"/>
            <w:right w:val="none" w:sz="0" w:space="0" w:color="auto"/>
          </w:divBdr>
        </w:div>
        <w:div w:id="1776485888">
          <w:marLeft w:val="0"/>
          <w:marRight w:val="0"/>
          <w:marTop w:val="0"/>
          <w:marBottom w:val="0"/>
          <w:divBdr>
            <w:top w:val="none" w:sz="0" w:space="0" w:color="auto"/>
            <w:left w:val="none" w:sz="0" w:space="0" w:color="auto"/>
            <w:bottom w:val="none" w:sz="0" w:space="0" w:color="auto"/>
            <w:right w:val="none" w:sz="0" w:space="0" w:color="auto"/>
          </w:divBdr>
        </w:div>
        <w:div w:id="1866090525">
          <w:marLeft w:val="0"/>
          <w:marRight w:val="0"/>
          <w:marTop w:val="0"/>
          <w:marBottom w:val="0"/>
          <w:divBdr>
            <w:top w:val="none" w:sz="0" w:space="0" w:color="auto"/>
            <w:left w:val="none" w:sz="0" w:space="0" w:color="auto"/>
            <w:bottom w:val="none" w:sz="0" w:space="0" w:color="auto"/>
            <w:right w:val="none" w:sz="0" w:space="0" w:color="auto"/>
          </w:divBdr>
        </w:div>
        <w:div w:id="1951164398">
          <w:marLeft w:val="0"/>
          <w:marRight w:val="0"/>
          <w:marTop w:val="0"/>
          <w:marBottom w:val="0"/>
          <w:divBdr>
            <w:top w:val="none" w:sz="0" w:space="0" w:color="auto"/>
            <w:left w:val="none" w:sz="0" w:space="0" w:color="auto"/>
            <w:bottom w:val="none" w:sz="0" w:space="0" w:color="auto"/>
            <w:right w:val="none" w:sz="0" w:space="0" w:color="auto"/>
          </w:divBdr>
        </w:div>
        <w:div w:id="2000503841">
          <w:marLeft w:val="0"/>
          <w:marRight w:val="0"/>
          <w:marTop w:val="0"/>
          <w:marBottom w:val="0"/>
          <w:divBdr>
            <w:top w:val="none" w:sz="0" w:space="0" w:color="auto"/>
            <w:left w:val="none" w:sz="0" w:space="0" w:color="auto"/>
            <w:bottom w:val="none" w:sz="0" w:space="0" w:color="auto"/>
            <w:right w:val="none" w:sz="0" w:space="0" w:color="auto"/>
          </w:divBdr>
        </w:div>
        <w:div w:id="2046060316">
          <w:marLeft w:val="0"/>
          <w:marRight w:val="0"/>
          <w:marTop w:val="0"/>
          <w:marBottom w:val="0"/>
          <w:divBdr>
            <w:top w:val="none" w:sz="0" w:space="0" w:color="auto"/>
            <w:left w:val="none" w:sz="0" w:space="0" w:color="auto"/>
            <w:bottom w:val="none" w:sz="0" w:space="0" w:color="auto"/>
            <w:right w:val="none" w:sz="0" w:space="0" w:color="auto"/>
          </w:divBdr>
        </w:div>
        <w:div w:id="2074623047">
          <w:marLeft w:val="0"/>
          <w:marRight w:val="0"/>
          <w:marTop w:val="0"/>
          <w:marBottom w:val="0"/>
          <w:divBdr>
            <w:top w:val="none" w:sz="0" w:space="0" w:color="auto"/>
            <w:left w:val="none" w:sz="0" w:space="0" w:color="auto"/>
            <w:bottom w:val="none" w:sz="0" w:space="0" w:color="auto"/>
            <w:right w:val="none" w:sz="0" w:space="0" w:color="auto"/>
          </w:divBdr>
        </w:div>
      </w:divsChild>
    </w:div>
    <w:div w:id="1541089171">
      <w:bodyDiv w:val="1"/>
      <w:marLeft w:val="0"/>
      <w:marRight w:val="0"/>
      <w:marTop w:val="0"/>
      <w:marBottom w:val="0"/>
      <w:divBdr>
        <w:top w:val="none" w:sz="0" w:space="0" w:color="auto"/>
        <w:left w:val="none" w:sz="0" w:space="0" w:color="auto"/>
        <w:bottom w:val="none" w:sz="0" w:space="0" w:color="auto"/>
        <w:right w:val="none" w:sz="0" w:space="0" w:color="auto"/>
      </w:divBdr>
      <w:divsChild>
        <w:div w:id="52891943">
          <w:marLeft w:val="0"/>
          <w:marRight w:val="0"/>
          <w:marTop w:val="0"/>
          <w:marBottom w:val="0"/>
          <w:divBdr>
            <w:top w:val="none" w:sz="0" w:space="0" w:color="auto"/>
            <w:left w:val="none" w:sz="0" w:space="0" w:color="auto"/>
            <w:bottom w:val="none" w:sz="0" w:space="0" w:color="auto"/>
            <w:right w:val="none" w:sz="0" w:space="0" w:color="auto"/>
          </w:divBdr>
        </w:div>
        <w:div w:id="160006010">
          <w:marLeft w:val="0"/>
          <w:marRight w:val="0"/>
          <w:marTop w:val="0"/>
          <w:marBottom w:val="0"/>
          <w:divBdr>
            <w:top w:val="none" w:sz="0" w:space="0" w:color="auto"/>
            <w:left w:val="none" w:sz="0" w:space="0" w:color="auto"/>
            <w:bottom w:val="none" w:sz="0" w:space="0" w:color="auto"/>
            <w:right w:val="none" w:sz="0" w:space="0" w:color="auto"/>
          </w:divBdr>
        </w:div>
        <w:div w:id="263419589">
          <w:marLeft w:val="0"/>
          <w:marRight w:val="0"/>
          <w:marTop w:val="0"/>
          <w:marBottom w:val="0"/>
          <w:divBdr>
            <w:top w:val="none" w:sz="0" w:space="0" w:color="auto"/>
            <w:left w:val="none" w:sz="0" w:space="0" w:color="auto"/>
            <w:bottom w:val="none" w:sz="0" w:space="0" w:color="auto"/>
            <w:right w:val="none" w:sz="0" w:space="0" w:color="auto"/>
          </w:divBdr>
        </w:div>
        <w:div w:id="353729182">
          <w:marLeft w:val="0"/>
          <w:marRight w:val="0"/>
          <w:marTop w:val="0"/>
          <w:marBottom w:val="0"/>
          <w:divBdr>
            <w:top w:val="none" w:sz="0" w:space="0" w:color="auto"/>
            <w:left w:val="none" w:sz="0" w:space="0" w:color="auto"/>
            <w:bottom w:val="none" w:sz="0" w:space="0" w:color="auto"/>
            <w:right w:val="none" w:sz="0" w:space="0" w:color="auto"/>
          </w:divBdr>
        </w:div>
        <w:div w:id="712315195">
          <w:marLeft w:val="0"/>
          <w:marRight w:val="0"/>
          <w:marTop w:val="0"/>
          <w:marBottom w:val="0"/>
          <w:divBdr>
            <w:top w:val="none" w:sz="0" w:space="0" w:color="auto"/>
            <w:left w:val="none" w:sz="0" w:space="0" w:color="auto"/>
            <w:bottom w:val="none" w:sz="0" w:space="0" w:color="auto"/>
            <w:right w:val="none" w:sz="0" w:space="0" w:color="auto"/>
          </w:divBdr>
        </w:div>
        <w:div w:id="1992900753">
          <w:marLeft w:val="0"/>
          <w:marRight w:val="0"/>
          <w:marTop w:val="0"/>
          <w:marBottom w:val="0"/>
          <w:divBdr>
            <w:top w:val="none" w:sz="0" w:space="0" w:color="auto"/>
            <w:left w:val="none" w:sz="0" w:space="0" w:color="auto"/>
            <w:bottom w:val="none" w:sz="0" w:space="0" w:color="auto"/>
            <w:right w:val="none" w:sz="0" w:space="0" w:color="auto"/>
          </w:divBdr>
        </w:div>
        <w:div w:id="2125223661">
          <w:marLeft w:val="0"/>
          <w:marRight w:val="0"/>
          <w:marTop w:val="0"/>
          <w:marBottom w:val="0"/>
          <w:divBdr>
            <w:top w:val="none" w:sz="0" w:space="0" w:color="auto"/>
            <w:left w:val="none" w:sz="0" w:space="0" w:color="auto"/>
            <w:bottom w:val="none" w:sz="0" w:space="0" w:color="auto"/>
            <w:right w:val="none" w:sz="0" w:space="0" w:color="auto"/>
          </w:divBdr>
        </w:div>
      </w:divsChild>
    </w:div>
    <w:div w:id="1568422217">
      <w:bodyDiv w:val="1"/>
      <w:marLeft w:val="0"/>
      <w:marRight w:val="0"/>
      <w:marTop w:val="0"/>
      <w:marBottom w:val="0"/>
      <w:divBdr>
        <w:top w:val="none" w:sz="0" w:space="0" w:color="auto"/>
        <w:left w:val="none" w:sz="0" w:space="0" w:color="auto"/>
        <w:bottom w:val="none" w:sz="0" w:space="0" w:color="auto"/>
        <w:right w:val="none" w:sz="0" w:space="0" w:color="auto"/>
      </w:divBdr>
      <w:divsChild>
        <w:div w:id="328139095">
          <w:marLeft w:val="0"/>
          <w:marRight w:val="0"/>
          <w:marTop w:val="0"/>
          <w:marBottom w:val="0"/>
          <w:divBdr>
            <w:top w:val="none" w:sz="0" w:space="0" w:color="auto"/>
            <w:left w:val="none" w:sz="0" w:space="0" w:color="auto"/>
            <w:bottom w:val="none" w:sz="0" w:space="0" w:color="auto"/>
            <w:right w:val="none" w:sz="0" w:space="0" w:color="auto"/>
          </w:divBdr>
        </w:div>
        <w:div w:id="341666152">
          <w:marLeft w:val="0"/>
          <w:marRight w:val="0"/>
          <w:marTop w:val="0"/>
          <w:marBottom w:val="0"/>
          <w:divBdr>
            <w:top w:val="none" w:sz="0" w:space="0" w:color="auto"/>
            <w:left w:val="none" w:sz="0" w:space="0" w:color="auto"/>
            <w:bottom w:val="none" w:sz="0" w:space="0" w:color="auto"/>
            <w:right w:val="none" w:sz="0" w:space="0" w:color="auto"/>
          </w:divBdr>
        </w:div>
        <w:div w:id="1220824600">
          <w:marLeft w:val="0"/>
          <w:marRight w:val="0"/>
          <w:marTop w:val="0"/>
          <w:marBottom w:val="0"/>
          <w:divBdr>
            <w:top w:val="none" w:sz="0" w:space="0" w:color="auto"/>
            <w:left w:val="none" w:sz="0" w:space="0" w:color="auto"/>
            <w:bottom w:val="none" w:sz="0" w:space="0" w:color="auto"/>
            <w:right w:val="none" w:sz="0" w:space="0" w:color="auto"/>
          </w:divBdr>
        </w:div>
        <w:div w:id="1526750168">
          <w:marLeft w:val="0"/>
          <w:marRight w:val="0"/>
          <w:marTop w:val="0"/>
          <w:marBottom w:val="0"/>
          <w:divBdr>
            <w:top w:val="none" w:sz="0" w:space="0" w:color="auto"/>
            <w:left w:val="none" w:sz="0" w:space="0" w:color="auto"/>
            <w:bottom w:val="none" w:sz="0" w:space="0" w:color="auto"/>
            <w:right w:val="none" w:sz="0" w:space="0" w:color="auto"/>
          </w:divBdr>
        </w:div>
        <w:div w:id="1704593624">
          <w:marLeft w:val="0"/>
          <w:marRight w:val="0"/>
          <w:marTop w:val="0"/>
          <w:marBottom w:val="0"/>
          <w:divBdr>
            <w:top w:val="none" w:sz="0" w:space="0" w:color="auto"/>
            <w:left w:val="none" w:sz="0" w:space="0" w:color="auto"/>
            <w:bottom w:val="none" w:sz="0" w:space="0" w:color="auto"/>
            <w:right w:val="none" w:sz="0" w:space="0" w:color="auto"/>
          </w:divBdr>
        </w:div>
        <w:div w:id="1828596127">
          <w:marLeft w:val="0"/>
          <w:marRight w:val="0"/>
          <w:marTop w:val="0"/>
          <w:marBottom w:val="0"/>
          <w:divBdr>
            <w:top w:val="none" w:sz="0" w:space="0" w:color="auto"/>
            <w:left w:val="none" w:sz="0" w:space="0" w:color="auto"/>
            <w:bottom w:val="none" w:sz="0" w:space="0" w:color="auto"/>
            <w:right w:val="none" w:sz="0" w:space="0" w:color="auto"/>
          </w:divBdr>
        </w:div>
        <w:div w:id="2006931868">
          <w:marLeft w:val="0"/>
          <w:marRight w:val="0"/>
          <w:marTop w:val="0"/>
          <w:marBottom w:val="0"/>
          <w:divBdr>
            <w:top w:val="none" w:sz="0" w:space="0" w:color="auto"/>
            <w:left w:val="none" w:sz="0" w:space="0" w:color="auto"/>
            <w:bottom w:val="none" w:sz="0" w:space="0" w:color="auto"/>
            <w:right w:val="none" w:sz="0" w:space="0" w:color="auto"/>
          </w:divBdr>
        </w:div>
      </w:divsChild>
    </w:div>
    <w:div w:id="1646004110">
      <w:bodyDiv w:val="1"/>
      <w:marLeft w:val="0"/>
      <w:marRight w:val="0"/>
      <w:marTop w:val="0"/>
      <w:marBottom w:val="0"/>
      <w:divBdr>
        <w:top w:val="none" w:sz="0" w:space="0" w:color="auto"/>
        <w:left w:val="none" w:sz="0" w:space="0" w:color="auto"/>
        <w:bottom w:val="none" w:sz="0" w:space="0" w:color="auto"/>
        <w:right w:val="none" w:sz="0" w:space="0" w:color="auto"/>
      </w:divBdr>
    </w:div>
    <w:div w:id="1649241602">
      <w:bodyDiv w:val="1"/>
      <w:marLeft w:val="0"/>
      <w:marRight w:val="0"/>
      <w:marTop w:val="0"/>
      <w:marBottom w:val="0"/>
      <w:divBdr>
        <w:top w:val="none" w:sz="0" w:space="0" w:color="auto"/>
        <w:left w:val="none" w:sz="0" w:space="0" w:color="auto"/>
        <w:bottom w:val="none" w:sz="0" w:space="0" w:color="auto"/>
        <w:right w:val="none" w:sz="0" w:space="0" w:color="auto"/>
      </w:divBdr>
    </w:div>
    <w:div w:id="1665158449">
      <w:bodyDiv w:val="1"/>
      <w:marLeft w:val="0"/>
      <w:marRight w:val="0"/>
      <w:marTop w:val="0"/>
      <w:marBottom w:val="0"/>
      <w:divBdr>
        <w:top w:val="none" w:sz="0" w:space="0" w:color="auto"/>
        <w:left w:val="none" w:sz="0" w:space="0" w:color="auto"/>
        <w:bottom w:val="none" w:sz="0" w:space="0" w:color="auto"/>
        <w:right w:val="none" w:sz="0" w:space="0" w:color="auto"/>
      </w:divBdr>
      <w:divsChild>
        <w:div w:id="12927510">
          <w:marLeft w:val="0"/>
          <w:marRight w:val="0"/>
          <w:marTop w:val="0"/>
          <w:marBottom w:val="0"/>
          <w:divBdr>
            <w:top w:val="none" w:sz="0" w:space="0" w:color="auto"/>
            <w:left w:val="none" w:sz="0" w:space="0" w:color="auto"/>
            <w:bottom w:val="none" w:sz="0" w:space="0" w:color="auto"/>
            <w:right w:val="none" w:sz="0" w:space="0" w:color="auto"/>
          </w:divBdr>
        </w:div>
        <w:div w:id="715737170">
          <w:marLeft w:val="0"/>
          <w:marRight w:val="0"/>
          <w:marTop w:val="0"/>
          <w:marBottom w:val="0"/>
          <w:divBdr>
            <w:top w:val="none" w:sz="0" w:space="0" w:color="auto"/>
            <w:left w:val="none" w:sz="0" w:space="0" w:color="auto"/>
            <w:bottom w:val="none" w:sz="0" w:space="0" w:color="auto"/>
            <w:right w:val="none" w:sz="0" w:space="0" w:color="auto"/>
          </w:divBdr>
          <w:divsChild>
            <w:div w:id="284653244">
              <w:marLeft w:val="0"/>
              <w:marRight w:val="0"/>
              <w:marTop w:val="0"/>
              <w:marBottom w:val="0"/>
              <w:divBdr>
                <w:top w:val="none" w:sz="0" w:space="0" w:color="auto"/>
                <w:left w:val="none" w:sz="0" w:space="0" w:color="auto"/>
                <w:bottom w:val="none" w:sz="0" w:space="0" w:color="auto"/>
                <w:right w:val="none" w:sz="0" w:space="0" w:color="auto"/>
              </w:divBdr>
            </w:div>
            <w:div w:id="298999518">
              <w:marLeft w:val="0"/>
              <w:marRight w:val="0"/>
              <w:marTop w:val="0"/>
              <w:marBottom w:val="0"/>
              <w:divBdr>
                <w:top w:val="none" w:sz="0" w:space="0" w:color="auto"/>
                <w:left w:val="none" w:sz="0" w:space="0" w:color="auto"/>
                <w:bottom w:val="none" w:sz="0" w:space="0" w:color="auto"/>
                <w:right w:val="none" w:sz="0" w:space="0" w:color="auto"/>
              </w:divBdr>
            </w:div>
            <w:div w:id="345785856">
              <w:marLeft w:val="0"/>
              <w:marRight w:val="0"/>
              <w:marTop w:val="0"/>
              <w:marBottom w:val="0"/>
              <w:divBdr>
                <w:top w:val="none" w:sz="0" w:space="0" w:color="auto"/>
                <w:left w:val="none" w:sz="0" w:space="0" w:color="auto"/>
                <w:bottom w:val="none" w:sz="0" w:space="0" w:color="auto"/>
                <w:right w:val="none" w:sz="0" w:space="0" w:color="auto"/>
              </w:divBdr>
            </w:div>
            <w:div w:id="1902864599">
              <w:marLeft w:val="0"/>
              <w:marRight w:val="0"/>
              <w:marTop w:val="225"/>
              <w:marBottom w:val="0"/>
              <w:divBdr>
                <w:top w:val="none" w:sz="0" w:space="0" w:color="auto"/>
                <w:left w:val="none" w:sz="0" w:space="0" w:color="auto"/>
                <w:bottom w:val="none" w:sz="0" w:space="0" w:color="auto"/>
                <w:right w:val="none" w:sz="0" w:space="0" w:color="auto"/>
              </w:divBdr>
              <w:divsChild>
                <w:div w:id="1091975552">
                  <w:marLeft w:val="0"/>
                  <w:marRight w:val="0"/>
                  <w:marTop w:val="0"/>
                  <w:marBottom w:val="0"/>
                  <w:divBdr>
                    <w:top w:val="none" w:sz="0" w:space="0" w:color="auto"/>
                    <w:left w:val="none" w:sz="0" w:space="0" w:color="auto"/>
                    <w:bottom w:val="none" w:sz="0" w:space="0" w:color="auto"/>
                    <w:right w:val="none" w:sz="0" w:space="0" w:color="auto"/>
                  </w:divBdr>
                  <w:divsChild>
                    <w:div w:id="1978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4273">
      <w:bodyDiv w:val="1"/>
      <w:marLeft w:val="0"/>
      <w:marRight w:val="0"/>
      <w:marTop w:val="0"/>
      <w:marBottom w:val="0"/>
      <w:divBdr>
        <w:top w:val="none" w:sz="0" w:space="0" w:color="auto"/>
        <w:left w:val="none" w:sz="0" w:space="0" w:color="auto"/>
        <w:bottom w:val="none" w:sz="0" w:space="0" w:color="auto"/>
        <w:right w:val="none" w:sz="0" w:space="0" w:color="auto"/>
      </w:divBdr>
      <w:divsChild>
        <w:div w:id="486367056">
          <w:marLeft w:val="0"/>
          <w:marRight w:val="0"/>
          <w:marTop w:val="0"/>
          <w:marBottom w:val="0"/>
          <w:divBdr>
            <w:top w:val="none" w:sz="0" w:space="0" w:color="auto"/>
            <w:left w:val="none" w:sz="0" w:space="0" w:color="auto"/>
            <w:bottom w:val="none" w:sz="0" w:space="0" w:color="auto"/>
            <w:right w:val="none" w:sz="0" w:space="0" w:color="auto"/>
          </w:divBdr>
        </w:div>
        <w:div w:id="499778428">
          <w:marLeft w:val="0"/>
          <w:marRight w:val="0"/>
          <w:marTop w:val="0"/>
          <w:marBottom w:val="0"/>
          <w:divBdr>
            <w:top w:val="none" w:sz="0" w:space="0" w:color="auto"/>
            <w:left w:val="none" w:sz="0" w:space="0" w:color="auto"/>
            <w:bottom w:val="none" w:sz="0" w:space="0" w:color="auto"/>
            <w:right w:val="none" w:sz="0" w:space="0" w:color="auto"/>
          </w:divBdr>
        </w:div>
        <w:div w:id="586959323">
          <w:marLeft w:val="0"/>
          <w:marRight w:val="0"/>
          <w:marTop w:val="0"/>
          <w:marBottom w:val="0"/>
          <w:divBdr>
            <w:top w:val="none" w:sz="0" w:space="0" w:color="auto"/>
            <w:left w:val="none" w:sz="0" w:space="0" w:color="auto"/>
            <w:bottom w:val="none" w:sz="0" w:space="0" w:color="auto"/>
            <w:right w:val="none" w:sz="0" w:space="0" w:color="auto"/>
          </w:divBdr>
        </w:div>
        <w:div w:id="672802589">
          <w:marLeft w:val="0"/>
          <w:marRight w:val="0"/>
          <w:marTop w:val="0"/>
          <w:marBottom w:val="0"/>
          <w:divBdr>
            <w:top w:val="none" w:sz="0" w:space="0" w:color="auto"/>
            <w:left w:val="none" w:sz="0" w:space="0" w:color="auto"/>
            <w:bottom w:val="none" w:sz="0" w:space="0" w:color="auto"/>
            <w:right w:val="none" w:sz="0" w:space="0" w:color="auto"/>
          </w:divBdr>
        </w:div>
        <w:div w:id="750585806">
          <w:marLeft w:val="0"/>
          <w:marRight w:val="0"/>
          <w:marTop w:val="0"/>
          <w:marBottom w:val="0"/>
          <w:divBdr>
            <w:top w:val="none" w:sz="0" w:space="0" w:color="auto"/>
            <w:left w:val="none" w:sz="0" w:space="0" w:color="auto"/>
            <w:bottom w:val="none" w:sz="0" w:space="0" w:color="auto"/>
            <w:right w:val="none" w:sz="0" w:space="0" w:color="auto"/>
          </w:divBdr>
        </w:div>
        <w:div w:id="1790584498">
          <w:marLeft w:val="0"/>
          <w:marRight w:val="0"/>
          <w:marTop w:val="0"/>
          <w:marBottom w:val="0"/>
          <w:divBdr>
            <w:top w:val="none" w:sz="0" w:space="0" w:color="auto"/>
            <w:left w:val="none" w:sz="0" w:space="0" w:color="auto"/>
            <w:bottom w:val="none" w:sz="0" w:space="0" w:color="auto"/>
            <w:right w:val="none" w:sz="0" w:space="0" w:color="auto"/>
          </w:divBdr>
        </w:div>
        <w:div w:id="1828741448">
          <w:marLeft w:val="0"/>
          <w:marRight w:val="0"/>
          <w:marTop w:val="0"/>
          <w:marBottom w:val="0"/>
          <w:divBdr>
            <w:top w:val="none" w:sz="0" w:space="0" w:color="auto"/>
            <w:left w:val="none" w:sz="0" w:space="0" w:color="auto"/>
            <w:bottom w:val="none" w:sz="0" w:space="0" w:color="auto"/>
            <w:right w:val="none" w:sz="0" w:space="0" w:color="auto"/>
          </w:divBdr>
        </w:div>
      </w:divsChild>
    </w:div>
    <w:div w:id="1751200014">
      <w:bodyDiv w:val="1"/>
      <w:marLeft w:val="0"/>
      <w:marRight w:val="0"/>
      <w:marTop w:val="0"/>
      <w:marBottom w:val="0"/>
      <w:divBdr>
        <w:top w:val="none" w:sz="0" w:space="0" w:color="auto"/>
        <w:left w:val="none" w:sz="0" w:space="0" w:color="auto"/>
        <w:bottom w:val="none" w:sz="0" w:space="0" w:color="auto"/>
        <w:right w:val="none" w:sz="0" w:space="0" w:color="auto"/>
      </w:divBdr>
      <w:divsChild>
        <w:div w:id="22555501">
          <w:marLeft w:val="0"/>
          <w:marRight w:val="0"/>
          <w:marTop w:val="0"/>
          <w:marBottom w:val="0"/>
          <w:divBdr>
            <w:top w:val="none" w:sz="0" w:space="0" w:color="auto"/>
            <w:left w:val="none" w:sz="0" w:space="0" w:color="auto"/>
            <w:bottom w:val="none" w:sz="0" w:space="0" w:color="auto"/>
            <w:right w:val="none" w:sz="0" w:space="0" w:color="auto"/>
          </w:divBdr>
        </w:div>
        <w:div w:id="44644529">
          <w:marLeft w:val="0"/>
          <w:marRight w:val="0"/>
          <w:marTop w:val="0"/>
          <w:marBottom w:val="0"/>
          <w:divBdr>
            <w:top w:val="none" w:sz="0" w:space="0" w:color="auto"/>
            <w:left w:val="none" w:sz="0" w:space="0" w:color="auto"/>
            <w:bottom w:val="none" w:sz="0" w:space="0" w:color="auto"/>
            <w:right w:val="none" w:sz="0" w:space="0" w:color="auto"/>
          </w:divBdr>
        </w:div>
        <w:div w:id="64452548">
          <w:marLeft w:val="0"/>
          <w:marRight w:val="0"/>
          <w:marTop w:val="0"/>
          <w:marBottom w:val="0"/>
          <w:divBdr>
            <w:top w:val="none" w:sz="0" w:space="0" w:color="auto"/>
            <w:left w:val="none" w:sz="0" w:space="0" w:color="auto"/>
            <w:bottom w:val="none" w:sz="0" w:space="0" w:color="auto"/>
            <w:right w:val="none" w:sz="0" w:space="0" w:color="auto"/>
          </w:divBdr>
        </w:div>
        <w:div w:id="90863079">
          <w:marLeft w:val="0"/>
          <w:marRight w:val="0"/>
          <w:marTop w:val="0"/>
          <w:marBottom w:val="0"/>
          <w:divBdr>
            <w:top w:val="none" w:sz="0" w:space="0" w:color="auto"/>
            <w:left w:val="none" w:sz="0" w:space="0" w:color="auto"/>
            <w:bottom w:val="none" w:sz="0" w:space="0" w:color="auto"/>
            <w:right w:val="none" w:sz="0" w:space="0" w:color="auto"/>
          </w:divBdr>
        </w:div>
        <w:div w:id="287014456">
          <w:marLeft w:val="0"/>
          <w:marRight w:val="0"/>
          <w:marTop w:val="0"/>
          <w:marBottom w:val="0"/>
          <w:divBdr>
            <w:top w:val="none" w:sz="0" w:space="0" w:color="auto"/>
            <w:left w:val="none" w:sz="0" w:space="0" w:color="auto"/>
            <w:bottom w:val="none" w:sz="0" w:space="0" w:color="auto"/>
            <w:right w:val="none" w:sz="0" w:space="0" w:color="auto"/>
          </w:divBdr>
        </w:div>
        <w:div w:id="404769186">
          <w:marLeft w:val="0"/>
          <w:marRight w:val="0"/>
          <w:marTop w:val="0"/>
          <w:marBottom w:val="0"/>
          <w:divBdr>
            <w:top w:val="none" w:sz="0" w:space="0" w:color="auto"/>
            <w:left w:val="none" w:sz="0" w:space="0" w:color="auto"/>
            <w:bottom w:val="none" w:sz="0" w:space="0" w:color="auto"/>
            <w:right w:val="none" w:sz="0" w:space="0" w:color="auto"/>
          </w:divBdr>
        </w:div>
        <w:div w:id="406152674">
          <w:marLeft w:val="0"/>
          <w:marRight w:val="0"/>
          <w:marTop w:val="0"/>
          <w:marBottom w:val="0"/>
          <w:divBdr>
            <w:top w:val="none" w:sz="0" w:space="0" w:color="auto"/>
            <w:left w:val="none" w:sz="0" w:space="0" w:color="auto"/>
            <w:bottom w:val="none" w:sz="0" w:space="0" w:color="auto"/>
            <w:right w:val="none" w:sz="0" w:space="0" w:color="auto"/>
          </w:divBdr>
        </w:div>
        <w:div w:id="519125520">
          <w:marLeft w:val="0"/>
          <w:marRight w:val="0"/>
          <w:marTop w:val="0"/>
          <w:marBottom w:val="0"/>
          <w:divBdr>
            <w:top w:val="none" w:sz="0" w:space="0" w:color="auto"/>
            <w:left w:val="none" w:sz="0" w:space="0" w:color="auto"/>
            <w:bottom w:val="none" w:sz="0" w:space="0" w:color="auto"/>
            <w:right w:val="none" w:sz="0" w:space="0" w:color="auto"/>
          </w:divBdr>
        </w:div>
        <w:div w:id="552697414">
          <w:marLeft w:val="0"/>
          <w:marRight w:val="0"/>
          <w:marTop w:val="0"/>
          <w:marBottom w:val="0"/>
          <w:divBdr>
            <w:top w:val="none" w:sz="0" w:space="0" w:color="auto"/>
            <w:left w:val="none" w:sz="0" w:space="0" w:color="auto"/>
            <w:bottom w:val="none" w:sz="0" w:space="0" w:color="auto"/>
            <w:right w:val="none" w:sz="0" w:space="0" w:color="auto"/>
          </w:divBdr>
        </w:div>
        <w:div w:id="555971746">
          <w:marLeft w:val="0"/>
          <w:marRight w:val="0"/>
          <w:marTop w:val="0"/>
          <w:marBottom w:val="0"/>
          <w:divBdr>
            <w:top w:val="none" w:sz="0" w:space="0" w:color="auto"/>
            <w:left w:val="none" w:sz="0" w:space="0" w:color="auto"/>
            <w:bottom w:val="none" w:sz="0" w:space="0" w:color="auto"/>
            <w:right w:val="none" w:sz="0" w:space="0" w:color="auto"/>
          </w:divBdr>
        </w:div>
        <w:div w:id="588536801">
          <w:marLeft w:val="0"/>
          <w:marRight w:val="0"/>
          <w:marTop w:val="0"/>
          <w:marBottom w:val="0"/>
          <w:divBdr>
            <w:top w:val="none" w:sz="0" w:space="0" w:color="auto"/>
            <w:left w:val="none" w:sz="0" w:space="0" w:color="auto"/>
            <w:bottom w:val="none" w:sz="0" w:space="0" w:color="auto"/>
            <w:right w:val="none" w:sz="0" w:space="0" w:color="auto"/>
          </w:divBdr>
        </w:div>
        <w:div w:id="633026841">
          <w:marLeft w:val="0"/>
          <w:marRight w:val="0"/>
          <w:marTop w:val="0"/>
          <w:marBottom w:val="0"/>
          <w:divBdr>
            <w:top w:val="none" w:sz="0" w:space="0" w:color="auto"/>
            <w:left w:val="none" w:sz="0" w:space="0" w:color="auto"/>
            <w:bottom w:val="none" w:sz="0" w:space="0" w:color="auto"/>
            <w:right w:val="none" w:sz="0" w:space="0" w:color="auto"/>
          </w:divBdr>
        </w:div>
        <w:div w:id="748430390">
          <w:marLeft w:val="0"/>
          <w:marRight w:val="0"/>
          <w:marTop w:val="0"/>
          <w:marBottom w:val="0"/>
          <w:divBdr>
            <w:top w:val="none" w:sz="0" w:space="0" w:color="auto"/>
            <w:left w:val="none" w:sz="0" w:space="0" w:color="auto"/>
            <w:bottom w:val="none" w:sz="0" w:space="0" w:color="auto"/>
            <w:right w:val="none" w:sz="0" w:space="0" w:color="auto"/>
          </w:divBdr>
        </w:div>
        <w:div w:id="751123235">
          <w:marLeft w:val="0"/>
          <w:marRight w:val="0"/>
          <w:marTop w:val="0"/>
          <w:marBottom w:val="0"/>
          <w:divBdr>
            <w:top w:val="none" w:sz="0" w:space="0" w:color="auto"/>
            <w:left w:val="none" w:sz="0" w:space="0" w:color="auto"/>
            <w:bottom w:val="none" w:sz="0" w:space="0" w:color="auto"/>
            <w:right w:val="none" w:sz="0" w:space="0" w:color="auto"/>
          </w:divBdr>
        </w:div>
        <w:div w:id="782765253">
          <w:marLeft w:val="0"/>
          <w:marRight w:val="0"/>
          <w:marTop w:val="0"/>
          <w:marBottom w:val="0"/>
          <w:divBdr>
            <w:top w:val="none" w:sz="0" w:space="0" w:color="auto"/>
            <w:left w:val="none" w:sz="0" w:space="0" w:color="auto"/>
            <w:bottom w:val="none" w:sz="0" w:space="0" w:color="auto"/>
            <w:right w:val="none" w:sz="0" w:space="0" w:color="auto"/>
          </w:divBdr>
        </w:div>
        <w:div w:id="856696436">
          <w:marLeft w:val="0"/>
          <w:marRight w:val="0"/>
          <w:marTop w:val="0"/>
          <w:marBottom w:val="0"/>
          <w:divBdr>
            <w:top w:val="none" w:sz="0" w:space="0" w:color="auto"/>
            <w:left w:val="none" w:sz="0" w:space="0" w:color="auto"/>
            <w:bottom w:val="none" w:sz="0" w:space="0" w:color="auto"/>
            <w:right w:val="none" w:sz="0" w:space="0" w:color="auto"/>
          </w:divBdr>
        </w:div>
        <w:div w:id="881748531">
          <w:marLeft w:val="0"/>
          <w:marRight w:val="0"/>
          <w:marTop w:val="0"/>
          <w:marBottom w:val="0"/>
          <w:divBdr>
            <w:top w:val="none" w:sz="0" w:space="0" w:color="auto"/>
            <w:left w:val="none" w:sz="0" w:space="0" w:color="auto"/>
            <w:bottom w:val="none" w:sz="0" w:space="0" w:color="auto"/>
            <w:right w:val="none" w:sz="0" w:space="0" w:color="auto"/>
          </w:divBdr>
        </w:div>
        <w:div w:id="923302049">
          <w:marLeft w:val="0"/>
          <w:marRight w:val="0"/>
          <w:marTop w:val="0"/>
          <w:marBottom w:val="0"/>
          <w:divBdr>
            <w:top w:val="none" w:sz="0" w:space="0" w:color="auto"/>
            <w:left w:val="none" w:sz="0" w:space="0" w:color="auto"/>
            <w:bottom w:val="none" w:sz="0" w:space="0" w:color="auto"/>
            <w:right w:val="none" w:sz="0" w:space="0" w:color="auto"/>
          </w:divBdr>
        </w:div>
        <w:div w:id="940457514">
          <w:marLeft w:val="0"/>
          <w:marRight w:val="0"/>
          <w:marTop w:val="0"/>
          <w:marBottom w:val="0"/>
          <w:divBdr>
            <w:top w:val="none" w:sz="0" w:space="0" w:color="auto"/>
            <w:left w:val="none" w:sz="0" w:space="0" w:color="auto"/>
            <w:bottom w:val="none" w:sz="0" w:space="0" w:color="auto"/>
            <w:right w:val="none" w:sz="0" w:space="0" w:color="auto"/>
          </w:divBdr>
        </w:div>
        <w:div w:id="947086351">
          <w:marLeft w:val="0"/>
          <w:marRight w:val="0"/>
          <w:marTop w:val="0"/>
          <w:marBottom w:val="0"/>
          <w:divBdr>
            <w:top w:val="none" w:sz="0" w:space="0" w:color="auto"/>
            <w:left w:val="none" w:sz="0" w:space="0" w:color="auto"/>
            <w:bottom w:val="none" w:sz="0" w:space="0" w:color="auto"/>
            <w:right w:val="none" w:sz="0" w:space="0" w:color="auto"/>
          </w:divBdr>
        </w:div>
        <w:div w:id="1129788659">
          <w:marLeft w:val="0"/>
          <w:marRight w:val="0"/>
          <w:marTop w:val="0"/>
          <w:marBottom w:val="0"/>
          <w:divBdr>
            <w:top w:val="none" w:sz="0" w:space="0" w:color="auto"/>
            <w:left w:val="none" w:sz="0" w:space="0" w:color="auto"/>
            <w:bottom w:val="none" w:sz="0" w:space="0" w:color="auto"/>
            <w:right w:val="none" w:sz="0" w:space="0" w:color="auto"/>
          </w:divBdr>
        </w:div>
        <w:div w:id="1232691348">
          <w:marLeft w:val="0"/>
          <w:marRight w:val="0"/>
          <w:marTop w:val="0"/>
          <w:marBottom w:val="0"/>
          <w:divBdr>
            <w:top w:val="none" w:sz="0" w:space="0" w:color="auto"/>
            <w:left w:val="none" w:sz="0" w:space="0" w:color="auto"/>
            <w:bottom w:val="none" w:sz="0" w:space="0" w:color="auto"/>
            <w:right w:val="none" w:sz="0" w:space="0" w:color="auto"/>
          </w:divBdr>
        </w:div>
        <w:div w:id="1238396164">
          <w:marLeft w:val="0"/>
          <w:marRight w:val="0"/>
          <w:marTop w:val="0"/>
          <w:marBottom w:val="0"/>
          <w:divBdr>
            <w:top w:val="none" w:sz="0" w:space="0" w:color="auto"/>
            <w:left w:val="none" w:sz="0" w:space="0" w:color="auto"/>
            <w:bottom w:val="none" w:sz="0" w:space="0" w:color="auto"/>
            <w:right w:val="none" w:sz="0" w:space="0" w:color="auto"/>
          </w:divBdr>
        </w:div>
        <w:div w:id="1249269536">
          <w:marLeft w:val="0"/>
          <w:marRight w:val="0"/>
          <w:marTop w:val="0"/>
          <w:marBottom w:val="0"/>
          <w:divBdr>
            <w:top w:val="none" w:sz="0" w:space="0" w:color="auto"/>
            <w:left w:val="none" w:sz="0" w:space="0" w:color="auto"/>
            <w:bottom w:val="none" w:sz="0" w:space="0" w:color="auto"/>
            <w:right w:val="none" w:sz="0" w:space="0" w:color="auto"/>
          </w:divBdr>
        </w:div>
        <w:div w:id="1281457378">
          <w:marLeft w:val="0"/>
          <w:marRight w:val="0"/>
          <w:marTop w:val="0"/>
          <w:marBottom w:val="0"/>
          <w:divBdr>
            <w:top w:val="none" w:sz="0" w:space="0" w:color="auto"/>
            <w:left w:val="none" w:sz="0" w:space="0" w:color="auto"/>
            <w:bottom w:val="none" w:sz="0" w:space="0" w:color="auto"/>
            <w:right w:val="none" w:sz="0" w:space="0" w:color="auto"/>
          </w:divBdr>
        </w:div>
        <w:div w:id="1292901326">
          <w:marLeft w:val="0"/>
          <w:marRight w:val="0"/>
          <w:marTop w:val="0"/>
          <w:marBottom w:val="0"/>
          <w:divBdr>
            <w:top w:val="none" w:sz="0" w:space="0" w:color="auto"/>
            <w:left w:val="none" w:sz="0" w:space="0" w:color="auto"/>
            <w:bottom w:val="none" w:sz="0" w:space="0" w:color="auto"/>
            <w:right w:val="none" w:sz="0" w:space="0" w:color="auto"/>
          </w:divBdr>
        </w:div>
        <w:div w:id="1305428417">
          <w:marLeft w:val="0"/>
          <w:marRight w:val="0"/>
          <w:marTop w:val="0"/>
          <w:marBottom w:val="0"/>
          <w:divBdr>
            <w:top w:val="none" w:sz="0" w:space="0" w:color="auto"/>
            <w:left w:val="none" w:sz="0" w:space="0" w:color="auto"/>
            <w:bottom w:val="none" w:sz="0" w:space="0" w:color="auto"/>
            <w:right w:val="none" w:sz="0" w:space="0" w:color="auto"/>
          </w:divBdr>
        </w:div>
        <w:div w:id="1322152452">
          <w:marLeft w:val="0"/>
          <w:marRight w:val="0"/>
          <w:marTop w:val="0"/>
          <w:marBottom w:val="0"/>
          <w:divBdr>
            <w:top w:val="none" w:sz="0" w:space="0" w:color="auto"/>
            <w:left w:val="none" w:sz="0" w:space="0" w:color="auto"/>
            <w:bottom w:val="none" w:sz="0" w:space="0" w:color="auto"/>
            <w:right w:val="none" w:sz="0" w:space="0" w:color="auto"/>
          </w:divBdr>
        </w:div>
        <w:div w:id="1359502213">
          <w:marLeft w:val="0"/>
          <w:marRight w:val="0"/>
          <w:marTop w:val="0"/>
          <w:marBottom w:val="0"/>
          <w:divBdr>
            <w:top w:val="none" w:sz="0" w:space="0" w:color="auto"/>
            <w:left w:val="none" w:sz="0" w:space="0" w:color="auto"/>
            <w:bottom w:val="none" w:sz="0" w:space="0" w:color="auto"/>
            <w:right w:val="none" w:sz="0" w:space="0" w:color="auto"/>
          </w:divBdr>
        </w:div>
        <w:div w:id="1393381284">
          <w:marLeft w:val="0"/>
          <w:marRight w:val="0"/>
          <w:marTop w:val="0"/>
          <w:marBottom w:val="0"/>
          <w:divBdr>
            <w:top w:val="none" w:sz="0" w:space="0" w:color="auto"/>
            <w:left w:val="none" w:sz="0" w:space="0" w:color="auto"/>
            <w:bottom w:val="none" w:sz="0" w:space="0" w:color="auto"/>
            <w:right w:val="none" w:sz="0" w:space="0" w:color="auto"/>
          </w:divBdr>
        </w:div>
        <w:div w:id="1416320480">
          <w:marLeft w:val="0"/>
          <w:marRight w:val="0"/>
          <w:marTop w:val="0"/>
          <w:marBottom w:val="0"/>
          <w:divBdr>
            <w:top w:val="none" w:sz="0" w:space="0" w:color="auto"/>
            <w:left w:val="none" w:sz="0" w:space="0" w:color="auto"/>
            <w:bottom w:val="none" w:sz="0" w:space="0" w:color="auto"/>
            <w:right w:val="none" w:sz="0" w:space="0" w:color="auto"/>
          </w:divBdr>
        </w:div>
        <w:div w:id="1599557864">
          <w:marLeft w:val="0"/>
          <w:marRight w:val="0"/>
          <w:marTop w:val="0"/>
          <w:marBottom w:val="0"/>
          <w:divBdr>
            <w:top w:val="none" w:sz="0" w:space="0" w:color="auto"/>
            <w:left w:val="none" w:sz="0" w:space="0" w:color="auto"/>
            <w:bottom w:val="none" w:sz="0" w:space="0" w:color="auto"/>
            <w:right w:val="none" w:sz="0" w:space="0" w:color="auto"/>
          </w:divBdr>
        </w:div>
        <w:div w:id="1601335661">
          <w:marLeft w:val="0"/>
          <w:marRight w:val="0"/>
          <w:marTop w:val="0"/>
          <w:marBottom w:val="0"/>
          <w:divBdr>
            <w:top w:val="none" w:sz="0" w:space="0" w:color="auto"/>
            <w:left w:val="none" w:sz="0" w:space="0" w:color="auto"/>
            <w:bottom w:val="none" w:sz="0" w:space="0" w:color="auto"/>
            <w:right w:val="none" w:sz="0" w:space="0" w:color="auto"/>
          </w:divBdr>
        </w:div>
        <w:div w:id="1618370358">
          <w:marLeft w:val="0"/>
          <w:marRight w:val="0"/>
          <w:marTop w:val="0"/>
          <w:marBottom w:val="0"/>
          <w:divBdr>
            <w:top w:val="none" w:sz="0" w:space="0" w:color="auto"/>
            <w:left w:val="none" w:sz="0" w:space="0" w:color="auto"/>
            <w:bottom w:val="none" w:sz="0" w:space="0" w:color="auto"/>
            <w:right w:val="none" w:sz="0" w:space="0" w:color="auto"/>
          </w:divBdr>
        </w:div>
        <w:div w:id="1651324934">
          <w:marLeft w:val="0"/>
          <w:marRight w:val="0"/>
          <w:marTop w:val="0"/>
          <w:marBottom w:val="0"/>
          <w:divBdr>
            <w:top w:val="none" w:sz="0" w:space="0" w:color="auto"/>
            <w:left w:val="none" w:sz="0" w:space="0" w:color="auto"/>
            <w:bottom w:val="none" w:sz="0" w:space="0" w:color="auto"/>
            <w:right w:val="none" w:sz="0" w:space="0" w:color="auto"/>
          </w:divBdr>
        </w:div>
        <w:div w:id="1719820380">
          <w:marLeft w:val="0"/>
          <w:marRight w:val="0"/>
          <w:marTop w:val="0"/>
          <w:marBottom w:val="0"/>
          <w:divBdr>
            <w:top w:val="none" w:sz="0" w:space="0" w:color="auto"/>
            <w:left w:val="none" w:sz="0" w:space="0" w:color="auto"/>
            <w:bottom w:val="none" w:sz="0" w:space="0" w:color="auto"/>
            <w:right w:val="none" w:sz="0" w:space="0" w:color="auto"/>
          </w:divBdr>
        </w:div>
        <w:div w:id="1744715291">
          <w:marLeft w:val="0"/>
          <w:marRight w:val="0"/>
          <w:marTop w:val="0"/>
          <w:marBottom w:val="0"/>
          <w:divBdr>
            <w:top w:val="none" w:sz="0" w:space="0" w:color="auto"/>
            <w:left w:val="none" w:sz="0" w:space="0" w:color="auto"/>
            <w:bottom w:val="none" w:sz="0" w:space="0" w:color="auto"/>
            <w:right w:val="none" w:sz="0" w:space="0" w:color="auto"/>
          </w:divBdr>
        </w:div>
        <w:div w:id="1798986516">
          <w:marLeft w:val="0"/>
          <w:marRight w:val="0"/>
          <w:marTop w:val="0"/>
          <w:marBottom w:val="0"/>
          <w:divBdr>
            <w:top w:val="none" w:sz="0" w:space="0" w:color="auto"/>
            <w:left w:val="none" w:sz="0" w:space="0" w:color="auto"/>
            <w:bottom w:val="none" w:sz="0" w:space="0" w:color="auto"/>
            <w:right w:val="none" w:sz="0" w:space="0" w:color="auto"/>
          </w:divBdr>
        </w:div>
        <w:div w:id="1820684074">
          <w:marLeft w:val="0"/>
          <w:marRight w:val="0"/>
          <w:marTop w:val="0"/>
          <w:marBottom w:val="0"/>
          <w:divBdr>
            <w:top w:val="none" w:sz="0" w:space="0" w:color="auto"/>
            <w:left w:val="none" w:sz="0" w:space="0" w:color="auto"/>
            <w:bottom w:val="none" w:sz="0" w:space="0" w:color="auto"/>
            <w:right w:val="none" w:sz="0" w:space="0" w:color="auto"/>
          </w:divBdr>
        </w:div>
        <w:div w:id="1913587090">
          <w:marLeft w:val="0"/>
          <w:marRight w:val="0"/>
          <w:marTop w:val="0"/>
          <w:marBottom w:val="0"/>
          <w:divBdr>
            <w:top w:val="none" w:sz="0" w:space="0" w:color="auto"/>
            <w:left w:val="none" w:sz="0" w:space="0" w:color="auto"/>
            <w:bottom w:val="none" w:sz="0" w:space="0" w:color="auto"/>
            <w:right w:val="none" w:sz="0" w:space="0" w:color="auto"/>
          </w:divBdr>
        </w:div>
        <w:div w:id="1916041727">
          <w:marLeft w:val="0"/>
          <w:marRight w:val="0"/>
          <w:marTop w:val="0"/>
          <w:marBottom w:val="0"/>
          <w:divBdr>
            <w:top w:val="none" w:sz="0" w:space="0" w:color="auto"/>
            <w:left w:val="none" w:sz="0" w:space="0" w:color="auto"/>
            <w:bottom w:val="none" w:sz="0" w:space="0" w:color="auto"/>
            <w:right w:val="none" w:sz="0" w:space="0" w:color="auto"/>
          </w:divBdr>
        </w:div>
        <w:div w:id="1988165964">
          <w:marLeft w:val="0"/>
          <w:marRight w:val="0"/>
          <w:marTop w:val="0"/>
          <w:marBottom w:val="0"/>
          <w:divBdr>
            <w:top w:val="none" w:sz="0" w:space="0" w:color="auto"/>
            <w:left w:val="none" w:sz="0" w:space="0" w:color="auto"/>
            <w:bottom w:val="none" w:sz="0" w:space="0" w:color="auto"/>
            <w:right w:val="none" w:sz="0" w:space="0" w:color="auto"/>
          </w:divBdr>
        </w:div>
        <w:div w:id="2040275778">
          <w:marLeft w:val="0"/>
          <w:marRight w:val="0"/>
          <w:marTop w:val="0"/>
          <w:marBottom w:val="0"/>
          <w:divBdr>
            <w:top w:val="none" w:sz="0" w:space="0" w:color="auto"/>
            <w:left w:val="none" w:sz="0" w:space="0" w:color="auto"/>
            <w:bottom w:val="none" w:sz="0" w:space="0" w:color="auto"/>
            <w:right w:val="none" w:sz="0" w:space="0" w:color="auto"/>
          </w:divBdr>
        </w:div>
        <w:div w:id="2050103764">
          <w:marLeft w:val="0"/>
          <w:marRight w:val="0"/>
          <w:marTop w:val="0"/>
          <w:marBottom w:val="0"/>
          <w:divBdr>
            <w:top w:val="none" w:sz="0" w:space="0" w:color="auto"/>
            <w:left w:val="none" w:sz="0" w:space="0" w:color="auto"/>
            <w:bottom w:val="none" w:sz="0" w:space="0" w:color="auto"/>
            <w:right w:val="none" w:sz="0" w:space="0" w:color="auto"/>
          </w:divBdr>
        </w:div>
        <w:div w:id="2121412984">
          <w:marLeft w:val="0"/>
          <w:marRight w:val="0"/>
          <w:marTop w:val="0"/>
          <w:marBottom w:val="0"/>
          <w:divBdr>
            <w:top w:val="none" w:sz="0" w:space="0" w:color="auto"/>
            <w:left w:val="none" w:sz="0" w:space="0" w:color="auto"/>
            <w:bottom w:val="none" w:sz="0" w:space="0" w:color="auto"/>
            <w:right w:val="none" w:sz="0" w:space="0" w:color="auto"/>
          </w:divBdr>
        </w:div>
      </w:divsChild>
    </w:div>
    <w:div w:id="1763842290">
      <w:bodyDiv w:val="1"/>
      <w:marLeft w:val="0"/>
      <w:marRight w:val="0"/>
      <w:marTop w:val="0"/>
      <w:marBottom w:val="0"/>
      <w:divBdr>
        <w:top w:val="none" w:sz="0" w:space="0" w:color="auto"/>
        <w:left w:val="none" w:sz="0" w:space="0" w:color="auto"/>
        <w:bottom w:val="none" w:sz="0" w:space="0" w:color="auto"/>
        <w:right w:val="none" w:sz="0" w:space="0" w:color="auto"/>
      </w:divBdr>
    </w:div>
    <w:div w:id="1770200893">
      <w:bodyDiv w:val="1"/>
      <w:marLeft w:val="0"/>
      <w:marRight w:val="0"/>
      <w:marTop w:val="0"/>
      <w:marBottom w:val="0"/>
      <w:divBdr>
        <w:top w:val="none" w:sz="0" w:space="0" w:color="auto"/>
        <w:left w:val="none" w:sz="0" w:space="0" w:color="auto"/>
        <w:bottom w:val="none" w:sz="0" w:space="0" w:color="auto"/>
        <w:right w:val="none" w:sz="0" w:space="0" w:color="auto"/>
      </w:divBdr>
      <w:divsChild>
        <w:div w:id="425733539">
          <w:marLeft w:val="0"/>
          <w:marRight w:val="0"/>
          <w:marTop w:val="0"/>
          <w:marBottom w:val="0"/>
          <w:divBdr>
            <w:top w:val="none" w:sz="0" w:space="0" w:color="auto"/>
            <w:left w:val="none" w:sz="0" w:space="0" w:color="auto"/>
            <w:bottom w:val="none" w:sz="0" w:space="0" w:color="auto"/>
            <w:right w:val="none" w:sz="0" w:space="0" w:color="auto"/>
          </w:divBdr>
        </w:div>
        <w:div w:id="1500929570">
          <w:marLeft w:val="0"/>
          <w:marRight w:val="0"/>
          <w:marTop w:val="0"/>
          <w:marBottom w:val="0"/>
          <w:divBdr>
            <w:top w:val="none" w:sz="0" w:space="0" w:color="auto"/>
            <w:left w:val="none" w:sz="0" w:space="0" w:color="auto"/>
            <w:bottom w:val="none" w:sz="0" w:space="0" w:color="auto"/>
            <w:right w:val="none" w:sz="0" w:space="0" w:color="auto"/>
          </w:divBdr>
        </w:div>
        <w:div w:id="1566716630">
          <w:marLeft w:val="0"/>
          <w:marRight w:val="0"/>
          <w:marTop w:val="0"/>
          <w:marBottom w:val="0"/>
          <w:divBdr>
            <w:top w:val="none" w:sz="0" w:space="0" w:color="auto"/>
            <w:left w:val="none" w:sz="0" w:space="0" w:color="auto"/>
            <w:bottom w:val="none" w:sz="0" w:space="0" w:color="auto"/>
            <w:right w:val="none" w:sz="0" w:space="0" w:color="auto"/>
          </w:divBdr>
        </w:div>
        <w:div w:id="1616212962">
          <w:marLeft w:val="0"/>
          <w:marRight w:val="0"/>
          <w:marTop w:val="0"/>
          <w:marBottom w:val="0"/>
          <w:divBdr>
            <w:top w:val="none" w:sz="0" w:space="0" w:color="auto"/>
            <w:left w:val="none" w:sz="0" w:space="0" w:color="auto"/>
            <w:bottom w:val="none" w:sz="0" w:space="0" w:color="auto"/>
            <w:right w:val="none" w:sz="0" w:space="0" w:color="auto"/>
          </w:divBdr>
        </w:div>
        <w:div w:id="1689746483">
          <w:marLeft w:val="0"/>
          <w:marRight w:val="0"/>
          <w:marTop w:val="0"/>
          <w:marBottom w:val="0"/>
          <w:divBdr>
            <w:top w:val="none" w:sz="0" w:space="0" w:color="auto"/>
            <w:left w:val="none" w:sz="0" w:space="0" w:color="auto"/>
            <w:bottom w:val="none" w:sz="0" w:space="0" w:color="auto"/>
            <w:right w:val="none" w:sz="0" w:space="0" w:color="auto"/>
          </w:divBdr>
        </w:div>
        <w:div w:id="1775784838">
          <w:marLeft w:val="0"/>
          <w:marRight w:val="0"/>
          <w:marTop w:val="0"/>
          <w:marBottom w:val="0"/>
          <w:divBdr>
            <w:top w:val="none" w:sz="0" w:space="0" w:color="auto"/>
            <w:left w:val="none" w:sz="0" w:space="0" w:color="auto"/>
            <w:bottom w:val="none" w:sz="0" w:space="0" w:color="auto"/>
            <w:right w:val="none" w:sz="0" w:space="0" w:color="auto"/>
          </w:divBdr>
        </w:div>
        <w:div w:id="1865052722">
          <w:marLeft w:val="0"/>
          <w:marRight w:val="0"/>
          <w:marTop w:val="0"/>
          <w:marBottom w:val="0"/>
          <w:divBdr>
            <w:top w:val="none" w:sz="0" w:space="0" w:color="auto"/>
            <w:left w:val="none" w:sz="0" w:space="0" w:color="auto"/>
            <w:bottom w:val="none" w:sz="0" w:space="0" w:color="auto"/>
            <w:right w:val="none" w:sz="0" w:space="0" w:color="auto"/>
          </w:divBdr>
        </w:div>
      </w:divsChild>
    </w:div>
    <w:div w:id="1813593256">
      <w:bodyDiv w:val="1"/>
      <w:marLeft w:val="0"/>
      <w:marRight w:val="0"/>
      <w:marTop w:val="0"/>
      <w:marBottom w:val="0"/>
      <w:divBdr>
        <w:top w:val="none" w:sz="0" w:space="0" w:color="auto"/>
        <w:left w:val="none" w:sz="0" w:space="0" w:color="auto"/>
        <w:bottom w:val="none" w:sz="0" w:space="0" w:color="auto"/>
        <w:right w:val="none" w:sz="0" w:space="0" w:color="auto"/>
      </w:divBdr>
      <w:divsChild>
        <w:div w:id="28645862">
          <w:marLeft w:val="0"/>
          <w:marRight w:val="0"/>
          <w:marTop w:val="0"/>
          <w:marBottom w:val="0"/>
          <w:divBdr>
            <w:top w:val="none" w:sz="0" w:space="0" w:color="auto"/>
            <w:left w:val="none" w:sz="0" w:space="0" w:color="auto"/>
            <w:bottom w:val="none" w:sz="0" w:space="0" w:color="auto"/>
            <w:right w:val="none" w:sz="0" w:space="0" w:color="auto"/>
          </w:divBdr>
        </w:div>
        <w:div w:id="96948468">
          <w:marLeft w:val="0"/>
          <w:marRight w:val="0"/>
          <w:marTop w:val="0"/>
          <w:marBottom w:val="0"/>
          <w:divBdr>
            <w:top w:val="none" w:sz="0" w:space="0" w:color="auto"/>
            <w:left w:val="none" w:sz="0" w:space="0" w:color="auto"/>
            <w:bottom w:val="none" w:sz="0" w:space="0" w:color="auto"/>
            <w:right w:val="none" w:sz="0" w:space="0" w:color="auto"/>
          </w:divBdr>
        </w:div>
        <w:div w:id="128401477">
          <w:marLeft w:val="0"/>
          <w:marRight w:val="0"/>
          <w:marTop w:val="0"/>
          <w:marBottom w:val="0"/>
          <w:divBdr>
            <w:top w:val="none" w:sz="0" w:space="0" w:color="auto"/>
            <w:left w:val="none" w:sz="0" w:space="0" w:color="auto"/>
            <w:bottom w:val="none" w:sz="0" w:space="0" w:color="auto"/>
            <w:right w:val="none" w:sz="0" w:space="0" w:color="auto"/>
          </w:divBdr>
        </w:div>
        <w:div w:id="147720715">
          <w:marLeft w:val="0"/>
          <w:marRight w:val="0"/>
          <w:marTop w:val="0"/>
          <w:marBottom w:val="0"/>
          <w:divBdr>
            <w:top w:val="none" w:sz="0" w:space="0" w:color="auto"/>
            <w:left w:val="none" w:sz="0" w:space="0" w:color="auto"/>
            <w:bottom w:val="none" w:sz="0" w:space="0" w:color="auto"/>
            <w:right w:val="none" w:sz="0" w:space="0" w:color="auto"/>
          </w:divBdr>
        </w:div>
        <w:div w:id="200826486">
          <w:marLeft w:val="0"/>
          <w:marRight w:val="0"/>
          <w:marTop w:val="0"/>
          <w:marBottom w:val="0"/>
          <w:divBdr>
            <w:top w:val="none" w:sz="0" w:space="0" w:color="auto"/>
            <w:left w:val="none" w:sz="0" w:space="0" w:color="auto"/>
            <w:bottom w:val="none" w:sz="0" w:space="0" w:color="auto"/>
            <w:right w:val="none" w:sz="0" w:space="0" w:color="auto"/>
          </w:divBdr>
        </w:div>
        <w:div w:id="240794073">
          <w:marLeft w:val="0"/>
          <w:marRight w:val="0"/>
          <w:marTop w:val="0"/>
          <w:marBottom w:val="0"/>
          <w:divBdr>
            <w:top w:val="none" w:sz="0" w:space="0" w:color="auto"/>
            <w:left w:val="none" w:sz="0" w:space="0" w:color="auto"/>
            <w:bottom w:val="none" w:sz="0" w:space="0" w:color="auto"/>
            <w:right w:val="none" w:sz="0" w:space="0" w:color="auto"/>
          </w:divBdr>
        </w:div>
        <w:div w:id="396443706">
          <w:marLeft w:val="0"/>
          <w:marRight w:val="0"/>
          <w:marTop w:val="0"/>
          <w:marBottom w:val="0"/>
          <w:divBdr>
            <w:top w:val="none" w:sz="0" w:space="0" w:color="auto"/>
            <w:left w:val="none" w:sz="0" w:space="0" w:color="auto"/>
            <w:bottom w:val="none" w:sz="0" w:space="0" w:color="auto"/>
            <w:right w:val="none" w:sz="0" w:space="0" w:color="auto"/>
          </w:divBdr>
        </w:div>
        <w:div w:id="443158601">
          <w:marLeft w:val="0"/>
          <w:marRight w:val="0"/>
          <w:marTop w:val="0"/>
          <w:marBottom w:val="0"/>
          <w:divBdr>
            <w:top w:val="none" w:sz="0" w:space="0" w:color="auto"/>
            <w:left w:val="none" w:sz="0" w:space="0" w:color="auto"/>
            <w:bottom w:val="none" w:sz="0" w:space="0" w:color="auto"/>
            <w:right w:val="none" w:sz="0" w:space="0" w:color="auto"/>
          </w:divBdr>
        </w:div>
        <w:div w:id="492455685">
          <w:marLeft w:val="0"/>
          <w:marRight w:val="0"/>
          <w:marTop w:val="0"/>
          <w:marBottom w:val="0"/>
          <w:divBdr>
            <w:top w:val="none" w:sz="0" w:space="0" w:color="auto"/>
            <w:left w:val="none" w:sz="0" w:space="0" w:color="auto"/>
            <w:bottom w:val="none" w:sz="0" w:space="0" w:color="auto"/>
            <w:right w:val="none" w:sz="0" w:space="0" w:color="auto"/>
          </w:divBdr>
        </w:div>
        <w:div w:id="527839716">
          <w:marLeft w:val="0"/>
          <w:marRight w:val="0"/>
          <w:marTop w:val="0"/>
          <w:marBottom w:val="0"/>
          <w:divBdr>
            <w:top w:val="none" w:sz="0" w:space="0" w:color="auto"/>
            <w:left w:val="none" w:sz="0" w:space="0" w:color="auto"/>
            <w:bottom w:val="none" w:sz="0" w:space="0" w:color="auto"/>
            <w:right w:val="none" w:sz="0" w:space="0" w:color="auto"/>
          </w:divBdr>
        </w:div>
        <w:div w:id="560024782">
          <w:marLeft w:val="0"/>
          <w:marRight w:val="0"/>
          <w:marTop w:val="0"/>
          <w:marBottom w:val="0"/>
          <w:divBdr>
            <w:top w:val="none" w:sz="0" w:space="0" w:color="auto"/>
            <w:left w:val="none" w:sz="0" w:space="0" w:color="auto"/>
            <w:bottom w:val="none" w:sz="0" w:space="0" w:color="auto"/>
            <w:right w:val="none" w:sz="0" w:space="0" w:color="auto"/>
          </w:divBdr>
        </w:div>
        <w:div w:id="574435738">
          <w:marLeft w:val="0"/>
          <w:marRight w:val="0"/>
          <w:marTop w:val="0"/>
          <w:marBottom w:val="0"/>
          <w:divBdr>
            <w:top w:val="none" w:sz="0" w:space="0" w:color="auto"/>
            <w:left w:val="none" w:sz="0" w:space="0" w:color="auto"/>
            <w:bottom w:val="none" w:sz="0" w:space="0" w:color="auto"/>
            <w:right w:val="none" w:sz="0" w:space="0" w:color="auto"/>
          </w:divBdr>
          <w:divsChild>
            <w:div w:id="22096571">
              <w:marLeft w:val="0"/>
              <w:marRight w:val="0"/>
              <w:marTop w:val="0"/>
              <w:marBottom w:val="0"/>
              <w:divBdr>
                <w:top w:val="none" w:sz="0" w:space="0" w:color="auto"/>
                <w:left w:val="none" w:sz="0" w:space="0" w:color="auto"/>
                <w:bottom w:val="none" w:sz="0" w:space="0" w:color="auto"/>
                <w:right w:val="none" w:sz="0" w:space="0" w:color="auto"/>
              </w:divBdr>
            </w:div>
            <w:div w:id="24452710">
              <w:marLeft w:val="0"/>
              <w:marRight w:val="0"/>
              <w:marTop w:val="0"/>
              <w:marBottom w:val="0"/>
              <w:divBdr>
                <w:top w:val="none" w:sz="0" w:space="0" w:color="auto"/>
                <w:left w:val="none" w:sz="0" w:space="0" w:color="auto"/>
                <w:bottom w:val="none" w:sz="0" w:space="0" w:color="auto"/>
                <w:right w:val="none" w:sz="0" w:space="0" w:color="auto"/>
              </w:divBdr>
            </w:div>
            <w:div w:id="39327668">
              <w:marLeft w:val="0"/>
              <w:marRight w:val="0"/>
              <w:marTop w:val="0"/>
              <w:marBottom w:val="0"/>
              <w:divBdr>
                <w:top w:val="none" w:sz="0" w:space="0" w:color="auto"/>
                <w:left w:val="none" w:sz="0" w:space="0" w:color="auto"/>
                <w:bottom w:val="none" w:sz="0" w:space="0" w:color="auto"/>
                <w:right w:val="none" w:sz="0" w:space="0" w:color="auto"/>
              </w:divBdr>
            </w:div>
            <w:div w:id="53239593">
              <w:marLeft w:val="0"/>
              <w:marRight w:val="0"/>
              <w:marTop w:val="0"/>
              <w:marBottom w:val="0"/>
              <w:divBdr>
                <w:top w:val="none" w:sz="0" w:space="0" w:color="auto"/>
                <w:left w:val="none" w:sz="0" w:space="0" w:color="auto"/>
                <w:bottom w:val="none" w:sz="0" w:space="0" w:color="auto"/>
                <w:right w:val="none" w:sz="0" w:space="0" w:color="auto"/>
              </w:divBdr>
            </w:div>
            <w:div w:id="88937376">
              <w:marLeft w:val="0"/>
              <w:marRight w:val="0"/>
              <w:marTop w:val="0"/>
              <w:marBottom w:val="0"/>
              <w:divBdr>
                <w:top w:val="none" w:sz="0" w:space="0" w:color="auto"/>
                <w:left w:val="none" w:sz="0" w:space="0" w:color="auto"/>
                <w:bottom w:val="none" w:sz="0" w:space="0" w:color="auto"/>
                <w:right w:val="none" w:sz="0" w:space="0" w:color="auto"/>
              </w:divBdr>
            </w:div>
            <w:div w:id="157886541">
              <w:marLeft w:val="0"/>
              <w:marRight w:val="0"/>
              <w:marTop w:val="0"/>
              <w:marBottom w:val="0"/>
              <w:divBdr>
                <w:top w:val="none" w:sz="0" w:space="0" w:color="auto"/>
                <w:left w:val="none" w:sz="0" w:space="0" w:color="auto"/>
                <w:bottom w:val="none" w:sz="0" w:space="0" w:color="auto"/>
                <w:right w:val="none" w:sz="0" w:space="0" w:color="auto"/>
              </w:divBdr>
            </w:div>
            <w:div w:id="310867399">
              <w:marLeft w:val="0"/>
              <w:marRight w:val="0"/>
              <w:marTop w:val="0"/>
              <w:marBottom w:val="0"/>
              <w:divBdr>
                <w:top w:val="none" w:sz="0" w:space="0" w:color="auto"/>
                <w:left w:val="none" w:sz="0" w:space="0" w:color="auto"/>
                <w:bottom w:val="none" w:sz="0" w:space="0" w:color="auto"/>
                <w:right w:val="none" w:sz="0" w:space="0" w:color="auto"/>
              </w:divBdr>
            </w:div>
            <w:div w:id="343632906">
              <w:marLeft w:val="0"/>
              <w:marRight w:val="0"/>
              <w:marTop w:val="0"/>
              <w:marBottom w:val="0"/>
              <w:divBdr>
                <w:top w:val="none" w:sz="0" w:space="0" w:color="auto"/>
                <w:left w:val="none" w:sz="0" w:space="0" w:color="auto"/>
                <w:bottom w:val="none" w:sz="0" w:space="0" w:color="auto"/>
                <w:right w:val="none" w:sz="0" w:space="0" w:color="auto"/>
              </w:divBdr>
            </w:div>
            <w:div w:id="356590457">
              <w:marLeft w:val="0"/>
              <w:marRight w:val="0"/>
              <w:marTop w:val="0"/>
              <w:marBottom w:val="0"/>
              <w:divBdr>
                <w:top w:val="none" w:sz="0" w:space="0" w:color="auto"/>
                <w:left w:val="none" w:sz="0" w:space="0" w:color="auto"/>
                <w:bottom w:val="none" w:sz="0" w:space="0" w:color="auto"/>
                <w:right w:val="none" w:sz="0" w:space="0" w:color="auto"/>
              </w:divBdr>
            </w:div>
            <w:div w:id="378021190">
              <w:marLeft w:val="0"/>
              <w:marRight w:val="0"/>
              <w:marTop w:val="0"/>
              <w:marBottom w:val="0"/>
              <w:divBdr>
                <w:top w:val="none" w:sz="0" w:space="0" w:color="auto"/>
                <w:left w:val="none" w:sz="0" w:space="0" w:color="auto"/>
                <w:bottom w:val="none" w:sz="0" w:space="0" w:color="auto"/>
                <w:right w:val="none" w:sz="0" w:space="0" w:color="auto"/>
              </w:divBdr>
            </w:div>
            <w:div w:id="379986358">
              <w:marLeft w:val="0"/>
              <w:marRight w:val="0"/>
              <w:marTop w:val="0"/>
              <w:marBottom w:val="0"/>
              <w:divBdr>
                <w:top w:val="none" w:sz="0" w:space="0" w:color="auto"/>
                <w:left w:val="none" w:sz="0" w:space="0" w:color="auto"/>
                <w:bottom w:val="none" w:sz="0" w:space="0" w:color="auto"/>
                <w:right w:val="none" w:sz="0" w:space="0" w:color="auto"/>
              </w:divBdr>
            </w:div>
            <w:div w:id="481779702">
              <w:marLeft w:val="0"/>
              <w:marRight w:val="0"/>
              <w:marTop w:val="0"/>
              <w:marBottom w:val="0"/>
              <w:divBdr>
                <w:top w:val="none" w:sz="0" w:space="0" w:color="auto"/>
                <w:left w:val="none" w:sz="0" w:space="0" w:color="auto"/>
                <w:bottom w:val="none" w:sz="0" w:space="0" w:color="auto"/>
                <w:right w:val="none" w:sz="0" w:space="0" w:color="auto"/>
              </w:divBdr>
            </w:div>
            <w:div w:id="491798830">
              <w:marLeft w:val="0"/>
              <w:marRight w:val="0"/>
              <w:marTop w:val="0"/>
              <w:marBottom w:val="0"/>
              <w:divBdr>
                <w:top w:val="none" w:sz="0" w:space="0" w:color="auto"/>
                <w:left w:val="none" w:sz="0" w:space="0" w:color="auto"/>
                <w:bottom w:val="none" w:sz="0" w:space="0" w:color="auto"/>
                <w:right w:val="none" w:sz="0" w:space="0" w:color="auto"/>
              </w:divBdr>
            </w:div>
            <w:div w:id="501776156">
              <w:marLeft w:val="0"/>
              <w:marRight w:val="0"/>
              <w:marTop w:val="0"/>
              <w:marBottom w:val="0"/>
              <w:divBdr>
                <w:top w:val="none" w:sz="0" w:space="0" w:color="auto"/>
                <w:left w:val="none" w:sz="0" w:space="0" w:color="auto"/>
                <w:bottom w:val="none" w:sz="0" w:space="0" w:color="auto"/>
                <w:right w:val="none" w:sz="0" w:space="0" w:color="auto"/>
              </w:divBdr>
            </w:div>
            <w:div w:id="576675447">
              <w:marLeft w:val="0"/>
              <w:marRight w:val="0"/>
              <w:marTop w:val="0"/>
              <w:marBottom w:val="0"/>
              <w:divBdr>
                <w:top w:val="none" w:sz="0" w:space="0" w:color="auto"/>
                <w:left w:val="none" w:sz="0" w:space="0" w:color="auto"/>
                <w:bottom w:val="none" w:sz="0" w:space="0" w:color="auto"/>
                <w:right w:val="none" w:sz="0" w:space="0" w:color="auto"/>
              </w:divBdr>
            </w:div>
            <w:div w:id="653143607">
              <w:marLeft w:val="0"/>
              <w:marRight w:val="0"/>
              <w:marTop w:val="0"/>
              <w:marBottom w:val="0"/>
              <w:divBdr>
                <w:top w:val="none" w:sz="0" w:space="0" w:color="auto"/>
                <w:left w:val="none" w:sz="0" w:space="0" w:color="auto"/>
                <w:bottom w:val="none" w:sz="0" w:space="0" w:color="auto"/>
                <w:right w:val="none" w:sz="0" w:space="0" w:color="auto"/>
              </w:divBdr>
            </w:div>
            <w:div w:id="689524596">
              <w:marLeft w:val="0"/>
              <w:marRight w:val="0"/>
              <w:marTop w:val="0"/>
              <w:marBottom w:val="0"/>
              <w:divBdr>
                <w:top w:val="none" w:sz="0" w:space="0" w:color="auto"/>
                <w:left w:val="none" w:sz="0" w:space="0" w:color="auto"/>
                <w:bottom w:val="none" w:sz="0" w:space="0" w:color="auto"/>
                <w:right w:val="none" w:sz="0" w:space="0" w:color="auto"/>
              </w:divBdr>
            </w:div>
            <w:div w:id="718167650">
              <w:marLeft w:val="0"/>
              <w:marRight w:val="0"/>
              <w:marTop w:val="0"/>
              <w:marBottom w:val="0"/>
              <w:divBdr>
                <w:top w:val="none" w:sz="0" w:space="0" w:color="auto"/>
                <w:left w:val="none" w:sz="0" w:space="0" w:color="auto"/>
                <w:bottom w:val="none" w:sz="0" w:space="0" w:color="auto"/>
                <w:right w:val="none" w:sz="0" w:space="0" w:color="auto"/>
              </w:divBdr>
            </w:div>
            <w:div w:id="744183832">
              <w:marLeft w:val="0"/>
              <w:marRight w:val="0"/>
              <w:marTop w:val="0"/>
              <w:marBottom w:val="0"/>
              <w:divBdr>
                <w:top w:val="none" w:sz="0" w:space="0" w:color="auto"/>
                <w:left w:val="none" w:sz="0" w:space="0" w:color="auto"/>
                <w:bottom w:val="none" w:sz="0" w:space="0" w:color="auto"/>
                <w:right w:val="none" w:sz="0" w:space="0" w:color="auto"/>
              </w:divBdr>
            </w:div>
            <w:div w:id="754666409">
              <w:marLeft w:val="0"/>
              <w:marRight w:val="0"/>
              <w:marTop w:val="0"/>
              <w:marBottom w:val="0"/>
              <w:divBdr>
                <w:top w:val="none" w:sz="0" w:space="0" w:color="auto"/>
                <w:left w:val="none" w:sz="0" w:space="0" w:color="auto"/>
                <w:bottom w:val="none" w:sz="0" w:space="0" w:color="auto"/>
                <w:right w:val="none" w:sz="0" w:space="0" w:color="auto"/>
              </w:divBdr>
            </w:div>
            <w:div w:id="763956147">
              <w:marLeft w:val="0"/>
              <w:marRight w:val="0"/>
              <w:marTop w:val="0"/>
              <w:marBottom w:val="0"/>
              <w:divBdr>
                <w:top w:val="none" w:sz="0" w:space="0" w:color="auto"/>
                <w:left w:val="none" w:sz="0" w:space="0" w:color="auto"/>
                <w:bottom w:val="none" w:sz="0" w:space="0" w:color="auto"/>
                <w:right w:val="none" w:sz="0" w:space="0" w:color="auto"/>
              </w:divBdr>
            </w:div>
            <w:div w:id="835539623">
              <w:marLeft w:val="0"/>
              <w:marRight w:val="0"/>
              <w:marTop w:val="0"/>
              <w:marBottom w:val="0"/>
              <w:divBdr>
                <w:top w:val="none" w:sz="0" w:space="0" w:color="auto"/>
                <w:left w:val="none" w:sz="0" w:space="0" w:color="auto"/>
                <w:bottom w:val="none" w:sz="0" w:space="0" w:color="auto"/>
                <w:right w:val="none" w:sz="0" w:space="0" w:color="auto"/>
              </w:divBdr>
            </w:div>
            <w:div w:id="849179414">
              <w:marLeft w:val="0"/>
              <w:marRight w:val="0"/>
              <w:marTop w:val="0"/>
              <w:marBottom w:val="0"/>
              <w:divBdr>
                <w:top w:val="none" w:sz="0" w:space="0" w:color="auto"/>
                <w:left w:val="none" w:sz="0" w:space="0" w:color="auto"/>
                <w:bottom w:val="none" w:sz="0" w:space="0" w:color="auto"/>
                <w:right w:val="none" w:sz="0" w:space="0" w:color="auto"/>
              </w:divBdr>
            </w:div>
            <w:div w:id="857618824">
              <w:marLeft w:val="0"/>
              <w:marRight w:val="0"/>
              <w:marTop w:val="0"/>
              <w:marBottom w:val="0"/>
              <w:divBdr>
                <w:top w:val="none" w:sz="0" w:space="0" w:color="auto"/>
                <w:left w:val="none" w:sz="0" w:space="0" w:color="auto"/>
                <w:bottom w:val="none" w:sz="0" w:space="0" w:color="auto"/>
                <w:right w:val="none" w:sz="0" w:space="0" w:color="auto"/>
              </w:divBdr>
            </w:div>
            <w:div w:id="885990026">
              <w:marLeft w:val="0"/>
              <w:marRight w:val="0"/>
              <w:marTop w:val="0"/>
              <w:marBottom w:val="0"/>
              <w:divBdr>
                <w:top w:val="none" w:sz="0" w:space="0" w:color="auto"/>
                <w:left w:val="none" w:sz="0" w:space="0" w:color="auto"/>
                <w:bottom w:val="none" w:sz="0" w:space="0" w:color="auto"/>
                <w:right w:val="none" w:sz="0" w:space="0" w:color="auto"/>
              </w:divBdr>
            </w:div>
            <w:div w:id="925267674">
              <w:marLeft w:val="0"/>
              <w:marRight w:val="0"/>
              <w:marTop w:val="0"/>
              <w:marBottom w:val="0"/>
              <w:divBdr>
                <w:top w:val="none" w:sz="0" w:space="0" w:color="auto"/>
                <w:left w:val="none" w:sz="0" w:space="0" w:color="auto"/>
                <w:bottom w:val="none" w:sz="0" w:space="0" w:color="auto"/>
                <w:right w:val="none" w:sz="0" w:space="0" w:color="auto"/>
              </w:divBdr>
            </w:div>
            <w:div w:id="941688137">
              <w:marLeft w:val="0"/>
              <w:marRight w:val="0"/>
              <w:marTop w:val="0"/>
              <w:marBottom w:val="0"/>
              <w:divBdr>
                <w:top w:val="none" w:sz="0" w:space="0" w:color="auto"/>
                <w:left w:val="none" w:sz="0" w:space="0" w:color="auto"/>
                <w:bottom w:val="none" w:sz="0" w:space="0" w:color="auto"/>
                <w:right w:val="none" w:sz="0" w:space="0" w:color="auto"/>
              </w:divBdr>
            </w:div>
            <w:div w:id="956330879">
              <w:marLeft w:val="0"/>
              <w:marRight w:val="0"/>
              <w:marTop w:val="0"/>
              <w:marBottom w:val="0"/>
              <w:divBdr>
                <w:top w:val="none" w:sz="0" w:space="0" w:color="auto"/>
                <w:left w:val="none" w:sz="0" w:space="0" w:color="auto"/>
                <w:bottom w:val="none" w:sz="0" w:space="0" w:color="auto"/>
                <w:right w:val="none" w:sz="0" w:space="0" w:color="auto"/>
              </w:divBdr>
            </w:div>
            <w:div w:id="958342138">
              <w:marLeft w:val="0"/>
              <w:marRight w:val="0"/>
              <w:marTop w:val="0"/>
              <w:marBottom w:val="0"/>
              <w:divBdr>
                <w:top w:val="none" w:sz="0" w:space="0" w:color="auto"/>
                <w:left w:val="none" w:sz="0" w:space="0" w:color="auto"/>
                <w:bottom w:val="none" w:sz="0" w:space="0" w:color="auto"/>
                <w:right w:val="none" w:sz="0" w:space="0" w:color="auto"/>
              </w:divBdr>
            </w:div>
            <w:div w:id="988553927">
              <w:marLeft w:val="0"/>
              <w:marRight w:val="0"/>
              <w:marTop w:val="0"/>
              <w:marBottom w:val="0"/>
              <w:divBdr>
                <w:top w:val="none" w:sz="0" w:space="0" w:color="auto"/>
                <w:left w:val="none" w:sz="0" w:space="0" w:color="auto"/>
                <w:bottom w:val="none" w:sz="0" w:space="0" w:color="auto"/>
                <w:right w:val="none" w:sz="0" w:space="0" w:color="auto"/>
              </w:divBdr>
            </w:div>
            <w:div w:id="1020937257">
              <w:marLeft w:val="0"/>
              <w:marRight w:val="0"/>
              <w:marTop w:val="0"/>
              <w:marBottom w:val="0"/>
              <w:divBdr>
                <w:top w:val="none" w:sz="0" w:space="0" w:color="auto"/>
                <w:left w:val="none" w:sz="0" w:space="0" w:color="auto"/>
                <w:bottom w:val="none" w:sz="0" w:space="0" w:color="auto"/>
                <w:right w:val="none" w:sz="0" w:space="0" w:color="auto"/>
              </w:divBdr>
            </w:div>
            <w:div w:id="1173104863">
              <w:marLeft w:val="0"/>
              <w:marRight w:val="0"/>
              <w:marTop w:val="0"/>
              <w:marBottom w:val="0"/>
              <w:divBdr>
                <w:top w:val="none" w:sz="0" w:space="0" w:color="auto"/>
                <w:left w:val="none" w:sz="0" w:space="0" w:color="auto"/>
                <w:bottom w:val="none" w:sz="0" w:space="0" w:color="auto"/>
                <w:right w:val="none" w:sz="0" w:space="0" w:color="auto"/>
              </w:divBdr>
            </w:div>
            <w:div w:id="1211191156">
              <w:marLeft w:val="0"/>
              <w:marRight w:val="0"/>
              <w:marTop w:val="0"/>
              <w:marBottom w:val="0"/>
              <w:divBdr>
                <w:top w:val="none" w:sz="0" w:space="0" w:color="auto"/>
                <w:left w:val="none" w:sz="0" w:space="0" w:color="auto"/>
                <w:bottom w:val="none" w:sz="0" w:space="0" w:color="auto"/>
                <w:right w:val="none" w:sz="0" w:space="0" w:color="auto"/>
              </w:divBdr>
            </w:div>
            <w:div w:id="1222713573">
              <w:marLeft w:val="0"/>
              <w:marRight w:val="0"/>
              <w:marTop w:val="0"/>
              <w:marBottom w:val="0"/>
              <w:divBdr>
                <w:top w:val="none" w:sz="0" w:space="0" w:color="auto"/>
                <w:left w:val="none" w:sz="0" w:space="0" w:color="auto"/>
                <w:bottom w:val="none" w:sz="0" w:space="0" w:color="auto"/>
                <w:right w:val="none" w:sz="0" w:space="0" w:color="auto"/>
              </w:divBdr>
            </w:div>
            <w:div w:id="1236234977">
              <w:marLeft w:val="0"/>
              <w:marRight w:val="0"/>
              <w:marTop w:val="0"/>
              <w:marBottom w:val="0"/>
              <w:divBdr>
                <w:top w:val="none" w:sz="0" w:space="0" w:color="auto"/>
                <w:left w:val="none" w:sz="0" w:space="0" w:color="auto"/>
                <w:bottom w:val="none" w:sz="0" w:space="0" w:color="auto"/>
                <w:right w:val="none" w:sz="0" w:space="0" w:color="auto"/>
              </w:divBdr>
            </w:div>
            <w:div w:id="1269892218">
              <w:marLeft w:val="0"/>
              <w:marRight w:val="0"/>
              <w:marTop w:val="0"/>
              <w:marBottom w:val="0"/>
              <w:divBdr>
                <w:top w:val="none" w:sz="0" w:space="0" w:color="auto"/>
                <w:left w:val="none" w:sz="0" w:space="0" w:color="auto"/>
                <w:bottom w:val="none" w:sz="0" w:space="0" w:color="auto"/>
                <w:right w:val="none" w:sz="0" w:space="0" w:color="auto"/>
              </w:divBdr>
            </w:div>
            <w:div w:id="1277713814">
              <w:marLeft w:val="0"/>
              <w:marRight w:val="0"/>
              <w:marTop w:val="0"/>
              <w:marBottom w:val="0"/>
              <w:divBdr>
                <w:top w:val="none" w:sz="0" w:space="0" w:color="auto"/>
                <w:left w:val="none" w:sz="0" w:space="0" w:color="auto"/>
                <w:bottom w:val="none" w:sz="0" w:space="0" w:color="auto"/>
                <w:right w:val="none" w:sz="0" w:space="0" w:color="auto"/>
              </w:divBdr>
            </w:div>
            <w:div w:id="1352947926">
              <w:marLeft w:val="0"/>
              <w:marRight w:val="0"/>
              <w:marTop w:val="0"/>
              <w:marBottom w:val="0"/>
              <w:divBdr>
                <w:top w:val="none" w:sz="0" w:space="0" w:color="auto"/>
                <w:left w:val="none" w:sz="0" w:space="0" w:color="auto"/>
                <w:bottom w:val="none" w:sz="0" w:space="0" w:color="auto"/>
                <w:right w:val="none" w:sz="0" w:space="0" w:color="auto"/>
              </w:divBdr>
            </w:div>
            <w:div w:id="1353803662">
              <w:marLeft w:val="0"/>
              <w:marRight w:val="0"/>
              <w:marTop w:val="0"/>
              <w:marBottom w:val="0"/>
              <w:divBdr>
                <w:top w:val="none" w:sz="0" w:space="0" w:color="auto"/>
                <w:left w:val="none" w:sz="0" w:space="0" w:color="auto"/>
                <w:bottom w:val="none" w:sz="0" w:space="0" w:color="auto"/>
                <w:right w:val="none" w:sz="0" w:space="0" w:color="auto"/>
              </w:divBdr>
            </w:div>
            <w:div w:id="1363438252">
              <w:marLeft w:val="0"/>
              <w:marRight w:val="0"/>
              <w:marTop w:val="0"/>
              <w:marBottom w:val="0"/>
              <w:divBdr>
                <w:top w:val="none" w:sz="0" w:space="0" w:color="auto"/>
                <w:left w:val="none" w:sz="0" w:space="0" w:color="auto"/>
                <w:bottom w:val="none" w:sz="0" w:space="0" w:color="auto"/>
                <w:right w:val="none" w:sz="0" w:space="0" w:color="auto"/>
              </w:divBdr>
            </w:div>
            <w:div w:id="1380856870">
              <w:marLeft w:val="0"/>
              <w:marRight w:val="0"/>
              <w:marTop w:val="0"/>
              <w:marBottom w:val="0"/>
              <w:divBdr>
                <w:top w:val="none" w:sz="0" w:space="0" w:color="auto"/>
                <w:left w:val="none" w:sz="0" w:space="0" w:color="auto"/>
                <w:bottom w:val="none" w:sz="0" w:space="0" w:color="auto"/>
                <w:right w:val="none" w:sz="0" w:space="0" w:color="auto"/>
              </w:divBdr>
            </w:div>
            <w:div w:id="1388991600">
              <w:marLeft w:val="0"/>
              <w:marRight w:val="0"/>
              <w:marTop w:val="0"/>
              <w:marBottom w:val="0"/>
              <w:divBdr>
                <w:top w:val="none" w:sz="0" w:space="0" w:color="auto"/>
                <w:left w:val="none" w:sz="0" w:space="0" w:color="auto"/>
                <w:bottom w:val="none" w:sz="0" w:space="0" w:color="auto"/>
                <w:right w:val="none" w:sz="0" w:space="0" w:color="auto"/>
              </w:divBdr>
            </w:div>
            <w:div w:id="1451044614">
              <w:marLeft w:val="0"/>
              <w:marRight w:val="0"/>
              <w:marTop w:val="0"/>
              <w:marBottom w:val="0"/>
              <w:divBdr>
                <w:top w:val="none" w:sz="0" w:space="0" w:color="auto"/>
                <w:left w:val="none" w:sz="0" w:space="0" w:color="auto"/>
                <w:bottom w:val="none" w:sz="0" w:space="0" w:color="auto"/>
                <w:right w:val="none" w:sz="0" w:space="0" w:color="auto"/>
              </w:divBdr>
            </w:div>
            <w:div w:id="1539007019">
              <w:marLeft w:val="0"/>
              <w:marRight w:val="0"/>
              <w:marTop w:val="0"/>
              <w:marBottom w:val="0"/>
              <w:divBdr>
                <w:top w:val="none" w:sz="0" w:space="0" w:color="auto"/>
                <w:left w:val="none" w:sz="0" w:space="0" w:color="auto"/>
                <w:bottom w:val="none" w:sz="0" w:space="0" w:color="auto"/>
                <w:right w:val="none" w:sz="0" w:space="0" w:color="auto"/>
              </w:divBdr>
            </w:div>
            <w:div w:id="1545092713">
              <w:marLeft w:val="0"/>
              <w:marRight w:val="0"/>
              <w:marTop w:val="0"/>
              <w:marBottom w:val="0"/>
              <w:divBdr>
                <w:top w:val="none" w:sz="0" w:space="0" w:color="auto"/>
                <w:left w:val="none" w:sz="0" w:space="0" w:color="auto"/>
                <w:bottom w:val="none" w:sz="0" w:space="0" w:color="auto"/>
                <w:right w:val="none" w:sz="0" w:space="0" w:color="auto"/>
              </w:divBdr>
            </w:div>
            <w:div w:id="1549608723">
              <w:marLeft w:val="0"/>
              <w:marRight w:val="0"/>
              <w:marTop w:val="0"/>
              <w:marBottom w:val="0"/>
              <w:divBdr>
                <w:top w:val="none" w:sz="0" w:space="0" w:color="auto"/>
                <w:left w:val="none" w:sz="0" w:space="0" w:color="auto"/>
                <w:bottom w:val="none" w:sz="0" w:space="0" w:color="auto"/>
                <w:right w:val="none" w:sz="0" w:space="0" w:color="auto"/>
              </w:divBdr>
            </w:div>
            <w:div w:id="1610505843">
              <w:marLeft w:val="0"/>
              <w:marRight w:val="0"/>
              <w:marTop w:val="0"/>
              <w:marBottom w:val="0"/>
              <w:divBdr>
                <w:top w:val="none" w:sz="0" w:space="0" w:color="auto"/>
                <w:left w:val="none" w:sz="0" w:space="0" w:color="auto"/>
                <w:bottom w:val="none" w:sz="0" w:space="0" w:color="auto"/>
                <w:right w:val="none" w:sz="0" w:space="0" w:color="auto"/>
              </w:divBdr>
            </w:div>
            <w:div w:id="1631088983">
              <w:marLeft w:val="0"/>
              <w:marRight w:val="0"/>
              <w:marTop w:val="0"/>
              <w:marBottom w:val="0"/>
              <w:divBdr>
                <w:top w:val="none" w:sz="0" w:space="0" w:color="auto"/>
                <w:left w:val="none" w:sz="0" w:space="0" w:color="auto"/>
                <w:bottom w:val="none" w:sz="0" w:space="0" w:color="auto"/>
                <w:right w:val="none" w:sz="0" w:space="0" w:color="auto"/>
              </w:divBdr>
            </w:div>
            <w:div w:id="1642538078">
              <w:marLeft w:val="0"/>
              <w:marRight w:val="0"/>
              <w:marTop w:val="0"/>
              <w:marBottom w:val="0"/>
              <w:divBdr>
                <w:top w:val="none" w:sz="0" w:space="0" w:color="auto"/>
                <w:left w:val="none" w:sz="0" w:space="0" w:color="auto"/>
                <w:bottom w:val="none" w:sz="0" w:space="0" w:color="auto"/>
                <w:right w:val="none" w:sz="0" w:space="0" w:color="auto"/>
              </w:divBdr>
            </w:div>
            <w:div w:id="1649941084">
              <w:marLeft w:val="0"/>
              <w:marRight w:val="0"/>
              <w:marTop w:val="0"/>
              <w:marBottom w:val="0"/>
              <w:divBdr>
                <w:top w:val="none" w:sz="0" w:space="0" w:color="auto"/>
                <w:left w:val="none" w:sz="0" w:space="0" w:color="auto"/>
                <w:bottom w:val="none" w:sz="0" w:space="0" w:color="auto"/>
                <w:right w:val="none" w:sz="0" w:space="0" w:color="auto"/>
              </w:divBdr>
            </w:div>
            <w:div w:id="1666517686">
              <w:marLeft w:val="0"/>
              <w:marRight w:val="0"/>
              <w:marTop w:val="0"/>
              <w:marBottom w:val="0"/>
              <w:divBdr>
                <w:top w:val="none" w:sz="0" w:space="0" w:color="auto"/>
                <w:left w:val="none" w:sz="0" w:space="0" w:color="auto"/>
                <w:bottom w:val="none" w:sz="0" w:space="0" w:color="auto"/>
                <w:right w:val="none" w:sz="0" w:space="0" w:color="auto"/>
              </w:divBdr>
            </w:div>
            <w:div w:id="1681740741">
              <w:marLeft w:val="0"/>
              <w:marRight w:val="0"/>
              <w:marTop w:val="0"/>
              <w:marBottom w:val="0"/>
              <w:divBdr>
                <w:top w:val="none" w:sz="0" w:space="0" w:color="auto"/>
                <w:left w:val="none" w:sz="0" w:space="0" w:color="auto"/>
                <w:bottom w:val="none" w:sz="0" w:space="0" w:color="auto"/>
                <w:right w:val="none" w:sz="0" w:space="0" w:color="auto"/>
              </w:divBdr>
            </w:div>
            <w:div w:id="1752118940">
              <w:marLeft w:val="0"/>
              <w:marRight w:val="0"/>
              <w:marTop w:val="0"/>
              <w:marBottom w:val="0"/>
              <w:divBdr>
                <w:top w:val="none" w:sz="0" w:space="0" w:color="auto"/>
                <w:left w:val="none" w:sz="0" w:space="0" w:color="auto"/>
                <w:bottom w:val="none" w:sz="0" w:space="0" w:color="auto"/>
                <w:right w:val="none" w:sz="0" w:space="0" w:color="auto"/>
              </w:divBdr>
            </w:div>
            <w:div w:id="1763574057">
              <w:marLeft w:val="0"/>
              <w:marRight w:val="0"/>
              <w:marTop w:val="0"/>
              <w:marBottom w:val="0"/>
              <w:divBdr>
                <w:top w:val="none" w:sz="0" w:space="0" w:color="auto"/>
                <w:left w:val="none" w:sz="0" w:space="0" w:color="auto"/>
                <w:bottom w:val="none" w:sz="0" w:space="0" w:color="auto"/>
                <w:right w:val="none" w:sz="0" w:space="0" w:color="auto"/>
              </w:divBdr>
            </w:div>
            <w:div w:id="1766919957">
              <w:marLeft w:val="0"/>
              <w:marRight w:val="0"/>
              <w:marTop w:val="0"/>
              <w:marBottom w:val="0"/>
              <w:divBdr>
                <w:top w:val="none" w:sz="0" w:space="0" w:color="auto"/>
                <w:left w:val="none" w:sz="0" w:space="0" w:color="auto"/>
                <w:bottom w:val="none" w:sz="0" w:space="0" w:color="auto"/>
                <w:right w:val="none" w:sz="0" w:space="0" w:color="auto"/>
              </w:divBdr>
            </w:div>
            <w:div w:id="1779714986">
              <w:marLeft w:val="0"/>
              <w:marRight w:val="0"/>
              <w:marTop w:val="0"/>
              <w:marBottom w:val="0"/>
              <w:divBdr>
                <w:top w:val="none" w:sz="0" w:space="0" w:color="auto"/>
                <w:left w:val="none" w:sz="0" w:space="0" w:color="auto"/>
                <w:bottom w:val="none" w:sz="0" w:space="0" w:color="auto"/>
                <w:right w:val="none" w:sz="0" w:space="0" w:color="auto"/>
              </w:divBdr>
            </w:div>
            <w:div w:id="1815025136">
              <w:marLeft w:val="0"/>
              <w:marRight w:val="0"/>
              <w:marTop w:val="0"/>
              <w:marBottom w:val="0"/>
              <w:divBdr>
                <w:top w:val="none" w:sz="0" w:space="0" w:color="auto"/>
                <w:left w:val="none" w:sz="0" w:space="0" w:color="auto"/>
                <w:bottom w:val="none" w:sz="0" w:space="0" w:color="auto"/>
                <w:right w:val="none" w:sz="0" w:space="0" w:color="auto"/>
              </w:divBdr>
            </w:div>
            <w:div w:id="1910652319">
              <w:marLeft w:val="0"/>
              <w:marRight w:val="0"/>
              <w:marTop w:val="0"/>
              <w:marBottom w:val="0"/>
              <w:divBdr>
                <w:top w:val="none" w:sz="0" w:space="0" w:color="auto"/>
                <w:left w:val="none" w:sz="0" w:space="0" w:color="auto"/>
                <w:bottom w:val="none" w:sz="0" w:space="0" w:color="auto"/>
                <w:right w:val="none" w:sz="0" w:space="0" w:color="auto"/>
              </w:divBdr>
            </w:div>
            <w:div w:id="1916891019">
              <w:marLeft w:val="0"/>
              <w:marRight w:val="0"/>
              <w:marTop w:val="0"/>
              <w:marBottom w:val="0"/>
              <w:divBdr>
                <w:top w:val="none" w:sz="0" w:space="0" w:color="auto"/>
                <w:left w:val="none" w:sz="0" w:space="0" w:color="auto"/>
                <w:bottom w:val="none" w:sz="0" w:space="0" w:color="auto"/>
                <w:right w:val="none" w:sz="0" w:space="0" w:color="auto"/>
              </w:divBdr>
            </w:div>
            <w:div w:id="1957759921">
              <w:marLeft w:val="0"/>
              <w:marRight w:val="0"/>
              <w:marTop w:val="0"/>
              <w:marBottom w:val="0"/>
              <w:divBdr>
                <w:top w:val="none" w:sz="0" w:space="0" w:color="auto"/>
                <w:left w:val="none" w:sz="0" w:space="0" w:color="auto"/>
                <w:bottom w:val="none" w:sz="0" w:space="0" w:color="auto"/>
                <w:right w:val="none" w:sz="0" w:space="0" w:color="auto"/>
              </w:divBdr>
            </w:div>
            <w:div w:id="1960454906">
              <w:marLeft w:val="0"/>
              <w:marRight w:val="0"/>
              <w:marTop w:val="0"/>
              <w:marBottom w:val="0"/>
              <w:divBdr>
                <w:top w:val="none" w:sz="0" w:space="0" w:color="auto"/>
                <w:left w:val="none" w:sz="0" w:space="0" w:color="auto"/>
                <w:bottom w:val="none" w:sz="0" w:space="0" w:color="auto"/>
                <w:right w:val="none" w:sz="0" w:space="0" w:color="auto"/>
              </w:divBdr>
            </w:div>
            <w:div w:id="1999914619">
              <w:marLeft w:val="0"/>
              <w:marRight w:val="0"/>
              <w:marTop w:val="0"/>
              <w:marBottom w:val="0"/>
              <w:divBdr>
                <w:top w:val="none" w:sz="0" w:space="0" w:color="auto"/>
                <w:left w:val="none" w:sz="0" w:space="0" w:color="auto"/>
                <w:bottom w:val="none" w:sz="0" w:space="0" w:color="auto"/>
                <w:right w:val="none" w:sz="0" w:space="0" w:color="auto"/>
              </w:divBdr>
            </w:div>
            <w:div w:id="2003578092">
              <w:marLeft w:val="0"/>
              <w:marRight w:val="0"/>
              <w:marTop w:val="0"/>
              <w:marBottom w:val="0"/>
              <w:divBdr>
                <w:top w:val="none" w:sz="0" w:space="0" w:color="auto"/>
                <w:left w:val="none" w:sz="0" w:space="0" w:color="auto"/>
                <w:bottom w:val="none" w:sz="0" w:space="0" w:color="auto"/>
                <w:right w:val="none" w:sz="0" w:space="0" w:color="auto"/>
              </w:divBdr>
            </w:div>
            <w:div w:id="2020153140">
              <w:marLeft w:val="0"/>
              <w:marRight w:val="0"/>
              <w:marTop w:val="0"/>
              <w:marBottom w:val="0"/>
              <w:divBdr>
                <w:top w:val="none" w:sz="0" w:space="0" w:color="auto"/>
                <w:left w:val="none" w:sz="0" w:space="0" w:color="auto"/>
                <w:bottom w:val="none" w:sz="0" w:space="0" w:color="auto"/>
                <w:right w:val="none" w:sz="0" w:space="0" w:color="auto"/>
              </w:divBdr>
            </w:div>
            <w:div w:id="2033148304">
              <w:marLeft w:val="0"/>
              <w:marRight w:val="0"/>
              <w:marTop w:val="0"/>
              <w:marBottom w:val="0"/>
              <w:divBdr>
                <w:top w:val="none" w:sz="0" w:space="0" w:color="auto"/>
                <w:left w:val="none" w:sz="0" w:space="0" w:color="auto"/>
                <w:bottom w:val="none" w:sz="0" w:space="0" w:color="auto"/>
                <w:right w:val="none" w:sz="0" w:space="0" w:color="auto"/>
              </w:divBdr>
            </w:div>
            <w:div w:id="2069913167">
              <w:marLeft w:val="0"/>
              <w:marRight w:val="0"/>
              <w:marTop w:val="0"/>
              <w:marBottom w:val="0"/>
              <w:divBdr>
                <w:top w:val="none" w:sz="0" w:space="0" w:color="auto"/>
                <w:left w:val="none" w:sz="0" w:space="0" w:color="auto"/>
                <w:bottom w:val="none" w:sz="0" w:space="0" w:color="auto"/>
                <w:right w:val="none" w:sz="0" w:space="0" w:color="auto"/>
              </w:divBdr>
            </w:div>
            <w:div w:id="2121757817">
              <w:marLeft w:val="0"/>
              <w:marRight w:val="0"/>
              <w:marTop w:val="0"/>
              <w:marBottom w:val="0"/>
              <w:divBdr>
                <w:top w:val="none" w:sz="0" w:space="0" w:color="auto"/>
                <w:left w:val="none" w:sz="0" w:space="0" w:color="auto"/>
                <w:bottom w:val="none" w:sz="0" w:space="0" w:color="auto"/>
                <w:right w:val="none" w:sz="0" w:space="0" w:color="auto"/>
              </w:divBdr>
            </w:div>
          </w:divsChild>
        </w:div>
        <w:div w:id="677004280">
          <w:marLeft w:val="0"/>
          <w:marRight w:val="0"/>
          <w:marTop w:val="0"/>
          <w:marBottom w:val="0"/>
          <w:divBdr>
            <w:top w:val="none" w:sz="0" w:space="0" w:color="auto"/>
            <w:left w:val="none" w:sz="0" w:space="0" w:color="auto"/>
            <w:bottom w:val="none" w:sz="0" w:space="0" w:color="auto"/>
            <w:right w:val="none" w:sz="0" w:space="0" w:color="auto"/>
          </w:divBdr>
        </w:div>
        <w:div w:id="679235013">
          <w:marLeft w:val="0"/>
          <w:marRight w:val="0"/>
          <w:marTop w:val="0"/>
          <w:marBottom w:val="0"/>
          <w:divBdr>
            <w:top w:val="none" w:sz="0" w:space="0" w:color="auto"/>
            <w:left w:val="none" w:sz="0" w:space="0" w:color="auto"/>
            <w:bottom w:val="none" w:sz="0" w:space="0" w:color="auto"/>
            <w:right w:val="none" w:sz="0" w:space="0" w:color="auto"/>
          </w:divBdr>
        </w:div>
        <w:div w:id="732433011">
          <w:marLeft w:val="0"/>
          <w:marRight w:val="0"/>
          <w:marTop w:val="0"/>
          <w:marBottom w:val="0"/>
          <w:divBdr>
            <w:top w:val="none" w:sz="0" w:space="0" w:color="auto"/>
            <w:left w:val="none" w:sz="0" w:space="0" w:color="auto"/>
            <w:bottom w:val="none" w:sz="0" w:space="0" w:color="auto"/>
            <w:right w:val="none" w:sz="0" w:space="0" w:color="auto"/>
          </w:divBdr>
        </w:div>
        <w:div w:id="853689283">
          <w:marLeft w:val="0"/>
          <w:marRight w:val="0"/>
          <w:marTop w:val="0"/>
          <w:marBottom w:val="0"/>
          <w:divBdr>
            <w:top w:val="none" w:sz="0" w:space="0" w:color="auto"/>
            <w:left w:val="none" w:sz="0" w:space="0" w:color="auto"/>
            <w:bottom w:val="none" w:sz="0" w:space="0" w:color="auto"/>
            <w:right w:val="none" w:sz="0" w:space="0" w:color="auto"/>
          </w:divBdr>
        </w:div>
        <w:div w:id="963659701">
          <w:marLeft w:val="0"/>
          <w:marRight w:val="0"/>
          <w:marTop w:val="0"/>
          <w:marBottom w:val="0"/>
          <w:divBdr>
            <w:top w:val="none" w:sz="0" w:space="0" w:color="auto"/>
            <w:left w:val="none" w:sz="0" w:space="0" w:color="auto"/>
            <w:bottom w:val="none" w:sz="0" w:space="0" w:color="auto"/>
            <w:right w:val="none" w:sz="0" w:space="0" w:color="auto"/>
          </w:divBdr>
        </w:div>
        <w:div w:id="1351222002">
          <w:marLeft w:val="0"/>
          <w:marRight w:val="0"/>
          <w:marTop w:val="0"/>
          <w:marBottom w:val="0"/>
          <w:divBdr>
            <w:top w:val="none" w:sz="0" w:space="0" w:color="auto"/>
            <w:left w:val="none" w:sz="0" w:space="0" w:color="auto"/>
            <w:bottom w:val="none" w:sz="0" w:space="0" w:color="auto"/>
            <w:right w:val="none" w:sz="0" w:space="0" w:color="auto"/>
          </w:divBdr>
        </w:div>
        <w:div w:id="1396900136">
          <w:marLeft w:val="0"/>
          <w:marRight w:val="0"/>
          <w:marTop w:val="0"/>
          <w:marBottom w:val="0"/>
          <w:divBdr>
            <w:top w:val="none" w:sz="0" w:space="0" w:color="auto"/>
            <w:left w:val="none" w:sz="0" w:space="0" w:color="auto"/>
            <w:bottom w:val="none" w:sz="0" w:space="0" w:color="auto"/>
            <w:right w:val="none" w:sz="0" w:space="0" w:color="auto"/>
          </w:divBdr>
        </w:div>
        <w:div w:id="1501193764">
          <w:marLeft w:val="0"/>
          <w:marRight w:val="0"/>
          <w:marTop w:val="0"/>
          <w:marBottom w:val="0"/>
          <w:divBdr>
            <w:top w:val="none" w:sz="0" w:space="0" w:color="auto"/>
            <w:left w:val="none" w:sz="0" w:space="0" w:color="auto"/>
            <w:bottom w:val="none" w:sz="0" w:space="0" w:color="auto"/>
            <w:right w:val="none" w:sz="0" w:space="0" w:color="auto"/>
          </w:divBdr>
        </w:div>
        <w:div w:id="1570336282">
          <w:marLeft w:val="0"/>
          <w:marRight w:val="0"/>
          <w:marTop w:val="0"/>
          <w:marBottom w:val="0"/>
          <w:divBdr>
            <w:top w:val="none" w:sz="0" w:space="0" w:color="auto"/>
            <w:left w:val="none" w:sz="0" w:space="0" w:color="auto"/>
            <w:bottom w:val="none" w:sz="0" w:space="0" w:color="auto"/>
            <w:right w:val="none" w:sz="0" w:space="0" w:color="auto"/>
          </w:divBdr>
        </w:div>
        <w:div w:id="1601064688">
          <w:marLeft w:val="0"/>
          <w:marRight w:val="0"/>
          <w:marTop w:val="0"/>
          <w:marBottom w:val="0"/>
          <w:divBdr>
            <w:top w:val="none" w:sz="0" w:space="0" w:color="auto"/>
            <w:left w:val="none" w:sz="0" w:space="0" w:color="auto"/>
            <w:bottom w:val="none" w:sz="0" w:space="0" w:color="auto"/>
            <w:right w:val="none" w:sz="0" w:space="0" w:color="auto"/>
          </w:divBdr>
        </w:div>
        <w:div w:id="1628899705">
          <w:marLeft w:val="0"/>
          <w:marRight w:val="0"/>
          <w:marTop w:val="0"/>
          <w:marBottom w:val="0"/>
          <w:divBdr>
            <w:top w:val="none" w:sz="0" w:space="0" w:color="auto"/>
            <w:left w:val="none" w:sz="0" w:space="0" w:color="auto"/>
            <w:bottom w:val="none" w:sz="0" w:space="0" w:color="auto"/>
            <w:right w:val="none" w:sz="0" w:space="0" w:color="auto"/>
          </w:divBdr>
        </w:div>
        <w:div w:id="1749038747">
          <w:marLeft w:val="0"/>
          <w:marRight w:val="0"/>
          <w:marTop w:val="0"/>
          <w:marBottom w:val="0"/>
          <w:divBdr>
            <w:top w:val="none" w:sz="0" w:space="0" w:color="auto"/>
            <w:left w:val="none" w:sz="0" w:space="0" w:color="auto"/>
            <w:bottom w:val="none" w:sz="0" w:space="0" w:color="auto"/>
            <w:right w:val="none" w:sz="0" w:space="0" w:color="auto"/>
          </w:divBdr>
        </w:div>
        <w:div w:id="1862932909">
          <w:marLeft w:val="0"/>
          <w:marRight w:val="0"/>
          <w:marTop w:val="0"/>
          <w:marBottom w:val="0"/>
          <w:divBdr>
            <w:top w:val="none" w:sz="0" w:space="0" w:color="auto"/>
            <w:left w:val="none" w:sz="0" w:space="0" w:color="auto"/>
            <w:bottom w:val="none" w:sz="0" w:space="0" w:color="auto"/>
            <w:right w:val="none" w:sz="0" w:space="0" w:color="auto"/>
          </w:divBdr>
        </w:div>
        <w:div w:id="2099056127">
          <w:marLeft w:val="0"/>
          <w:marRight w:val="0"/>
          <w:marTop w:val="0"/>
          <w:marBottom w:val="0"/>
          <w:divBdr>
            <w:top w:val="none" w:sz="0" w:space="0" w:color="auto"/>
            <w:left w:val="none" w:sz="0" w:space="0" w:color="auto"/>
            <w:bottom w:val="none" w:sz="0" w:space="0" w:color="auto"/>
            <w:right w:val="none" w:sz="0" w:space="0" w:color="auto"/>
          </w:divBdr>
        </w:div>
        <w:div w:id="2099329866">
          <w:marLeft w:val="0"/>
          <w:marRight w:val="0"/>
          <w:marTop w:val="0"/>
          <w:marBottom w:val="0"/>
          <w:divBdr>
            <w:top w:val="none" w:sz="0" w:space="0" w:color="auto"/>
            <w:left w:val="none" w:sz="0" w:space="0" w:color="auto"/>
            <w:bottom w:val="none" w:sz="0" w:space="0" w:color="auto"/>
            <w:right w:val="none" w:sz="0" w:space="0" w:color="auto"/>
          </w:divBdr>
        </w:div>
      </w:divsChild>
    </w:div>
    <w:div w:id="1868323111">
      <w:bodyDiv w:val="1"/>
      <w:marLeft w:val="0"/>
      <w:marRight w:val="0"/>
      <w:marTop w:val="0"/>
      <w:marBottom w:val="0"/>
      <w:divBdr>
        <w:top w:val="none" w:sz="0" w:space="0" w:color="auto"/>
        <w:left w:val="none" w:sz="0" w:space="0" w:color="auto"/>
        <w:bottom w:val="none" w:sz="0" w:space="0" w:color="auto"/>
        <w:right w:val="none" w:sz="0" w:space="0" w:color="auto"/>
      </w:divBdr>
    </w:div>
    <w:div w:id="1882547789">
      <w:bodyDiv w:val="1"/>
      <w:marLeft w:val="0"/>
      <w:marRight w:val="0"/>
      <w:marTop w:val="0"/>
      <w:marBottom w:val="0"/>
      <w:divBdr>
        <w:top w:val="none" w:sz="0" w:space="0" w:color="auto"/>
        <w:left w:val="none" w:sz="0" w:space="0" w:color="auto"/>
        <w:bottom w:val="none" w:sz="0" w:space="0" w:color="auto"/>
        <w:right w:val="none" w:sz="0" w:space="0" w:color="auto"/>
      </w:divBdr>
      <w:divsChild>
        <w:div w:id="362632696">
          <w:marLeft w:val="0"/>
          <w:marRight w:val="0"/>
          <w:marTop w:val="0"/>
          <w:marBottom w:val="0"/>
          <w:divBdr>
            <w:top w:val="none" w:sz="0" w:space="0" w:color="auto"/>
            <w:left w:val="none" w:sz="0" w:space="0" w:color="auto"/>
            <w:bottom w:val="none" w:sz="0" w:space="0" w:color="auto"/>
            <w:right w:val="none" w:sz="0" w:space="0" w:color="auto"/>
          </w:divBdr>
        </w:div>
        <w:div w:id="887374819">
          <w:marLeft w:val="0"/>
          <w:marRight w:val="0"/>
          <w:marTop w:val="0"/>
          <w:marBottom w:val="0"/>
          <w:divBdr>
            <w:top w:val="none" w:sz="0" w:space="0" w:color="auto"/>
            <w:left w:val="none" w:sz="0" w:space="0" w:color="auto"/>
            <w:bottom w:val="none" w:sz="0" w:space="0" w:color="auto"/>
            <w:right w:val="none" w:sz="0" w:space="0" w:color="auto"/>
          </w:divBdr>
        </w:div>
        <w:div w:id="1062144572">
          <w:marLeft w:val="0"/>
          <w:marRight w:val="0"/>
          <w:marTop w:val="0"/>
          <w:marBottom w:val="0"/>
          <w:divBdr>
            <w:top w:val="none" w:sz="0" w:space="0" w:color="auto"/>
            <w:left w:val="none" w:sz="0" w:space="0" w:color="auto"/>
            <w:bottom w:val="none" w:sz="0" w:space="0" w:color="auto"/>
            <w:right w:val="none" w:sz="0" w:space="0" w:color="auto"/>
          </w:divBdr>
        </w:div>
      </w:divsChild>
    </w:div>
    <w:div w:id="1883595744">
      <w:bodyDiv w:val="1"/>
      <w:marLeft w:val="0"/>
      <w:marRight w:val="0"/>
      <w:marTop w:val="0"/>
      <w:marBottom w:val="0"/>
      <w:divBdr>
        <w:top w:val="none" w:sz="0" w:space="0" w:color="auto"/>
        <w:left w:val="none" w:sz="0" w:space="0" w:color="auto"/>
        <w:bottom w:val="none" w:sz="0" w:space="0" w:color="auto"/>
        <w:right w:val="none" w:sz="0" w:space="0" w:color="auto"/>
      </w:divBdr>
      <w:divsChild>
        <w:div w:id="769665410">
          <w:marLeft w:val="0"/>
          <w:marRight w:val="0"/>
          <w:marTop w:val="0"/>
          <w:marBottom w:val="0"/>
          <w:divBdr>
            <w:top w:val="none" w:sz="0" w:space="0" w:color="auto"/>
            <w:left w:val="none" w:sz="0" w:space="0" w:color="auto"/>
            <w:bottom w:val="none" w:sz="0" w:space="0" w:color="auto"/>
            <w:right w:val="none" w:sz="0" w:space="0" w:color="auto"/>
          </w:divBdr>
        </w:div>
        <w:div w:id="1239170430">
          <w:marLeft w:val="0"/>
          <w:marRight w:val="0"/>
          <w:marTop w:val="0"/>
          <w:marBottom w:val="0"/>
          <w:divBdr>
            <w:top w:val="none" w:sz="0" w:space="0" w:color="auto"/>
            <w:left w:val="none" w:sz="0" w:space="0" w:color="auto"/>
            <w:bottom w:val="none" w:sz="0" w:space="0" w:color="auto"/>
            <w:right w:val="none" w:sz="0" w:space="0" w:color="auto"/>
          </w:divBdr>
          <w:divsChild>
            <w:div w:id="238105194">
              <w:marLeft w:val="0"/>
              <w:marRight w:val="0"/>
              <w:marTop w:val="0"/>
              <w:marBottom w:val="0"/>
              <w:divBdr>
                <w:top w:val="none" w:sz="0" w:space="0" w:color="auto"/>
                <w:left w:val="none" w:sz="0" w:space="0" w:color="auto"/>
                <w:bottom w:val="none" w:sz="0" w:space="0" w:color="auto"/>
                <w:right w:val="none" w:sz="0" w:space="0" w:color="auto"/>
              </w:divBdr>
            </w:div>
            <w:div w:id="430785922">
              <w:marLeft w:val="0"/>
              <w:marRight w:val="0"/>
              <w:marTop w:val="225"/>
              <w:marBottom w:val="0"/>
              <w:divBdr>
                <w:top w:val="none" w:sz="0" w:space="0" w:color="auto"/>
                <w:left w:val="none" w:sz="0" w:space="0" w:color="auto"/>
                <w:bottom w:val="none" w:sz="0" w:space="0" w:color="auto"/>
                <w:right w:val="none" w:sz="0" w:space="0" w:color="auto"/>
              </w:divBdr>
              <w:divsChild>
                <w:div w:id="1966037125">
                  <w:marLeft w:val="0"/>
                  <w:marRight w:val="0"/>
                  <w:marTop w:val="0"/>
                  <w:marBottom w:val="0"/>
                  <w:divBdr>
                    <w:top w:val="none" w:sz="0" w:space="0" w:color="auto"/>
                    <w:left w:val="none" w:sz="0" w:space="0" w:color="auto"/>
                    <w:bottom w:val="none" w:sz="0" w:space="0" w:color="auto"/>
                    <w:right w:val="none" w:sz="0" w:space="0" w:color="auto"/>
                  </w:divBdr>
                  <w:divsChild>
                    <w:div w:id="10814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61843">
              <w:marLeft w:val="0"/>
              <w:marRight w:val="0"/>
              <w:marTop w:val="0"/>
              <w:marBottom w:val="0"/>
              <w:divBdr>
                <w:top w:val="none" w:sz="0" w:space="0" w:color="auto"/>
                <w:left w:val="none" w:sz="0" w:space="0" w:color="auto"/>
                <w:bottom w:val="none" w:sz="0" w:space="0" w:color="auto"/>
                <w:right w:val="none" w:sz="0" w:space="0" w:color="auto"/>
              </w:divBdr>
            </w:div>
            <w:div w:id="583992806">
              <w:marLeft w:val="0"/>
              <w:marRight w:val="0"/>
              <w:marTop w:val="0"/>
              <w:marBottom w:val="0"/>
              <w:divBdr>
                <w:top w:val="none" w:sz="0" w:space="0" w:color="auto"/>
                <w:left w:val="none" w:sz="0" w:space="0" w:color="auto"/>
                <w:bottom w:val="none" w:sz="0" w:space="0" w:color="auto"/>
                <w:right w:val="none" w:sz="0" w:space="0" w:color="auto"/>
              </w:divBdr>
            </w:div>
            <w:div w:id="8888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95463">
      <w:bodyDiv w:val="1"/>
      <w:marLeft w:val="0"/>
      <w:marRight w:val="0"/>
      <w:marTop w:val="0"/>
      <w:marBottom w:val="0"/>
      <w:divBdr>
        <w:top w:val="none" w:sz="0" w:space="0" w:color="auto"/>
        <w:left w:val="none" w:sz="0" w:space="0" w:color="auto"/>
        <w:bottom w:val="none" w:sz="0" w:space="0" w:color="auto"/>
        <w:right w:val="none" w:sz="0" w:space="0" w:color="auto"/>
      </w:divBdr>
      <w:divsChild>
        <w:div w:id="517473153">
          <w:marLeft w:val="0"/>
          <w:marRight w:val="0"/>
          <w:marTop w:val="0"/>
          <w:marBottom w:val="0"/>
          <w:divBdr>
            <w:top w:val="none" w:sz="0" w:space="0" w:color="auto"/>
            <w:left w:val="none" w:sz="0" w:space="0" w:color="auto"/>
            <w:bottom w:val="none" w:sz="0" w:space="0" w:color="auto"/>
            <w:right w:val="none" w:sz="0" w:space="0" w:color="auto"/>
          </w:divBdr>
        </w:div>
        <w:div w:id="1708991917">
          <w:marLeft w:val="0"/>
          <w:marRight w:val="0"/>
          <w:marTop w:val="0"/>
          <w:marBottom w:val="0"/>
          <w:divBdr>
            <w:top w:val="none" w:sz="0" w:space="0" w:color="auto"/>
            <w:left w:val="none" w:sz="0" w:space="0" w:color="auto"/>
            <w:bottom w:val="none" w:sz="0" w:space="0" w:color="auto"/>
            <w:right w:val="none" w:sz="0" w:space="0" w:color="auto"/>
          </w:divBdr>
        </w:div>
        <w:div w:id="1979257808">
          <w:marLeft w:val="0"/>
          <w:marRight w:val="0"/>
          <w:marTop w:val="0"/>
          <w:marBottom w:val="0"/>
          <w:divBdr>
            <w:top w:val="none" w:sz="0" w:space="0" w:color="auto"/>
            <w:left w:val="none" w:sz="0" w:space="0" w:color="auto"/>
            <w:bottom w:val="none" w:sz="0" w:space="0" w:color="auto"/>
            <w:right w:val="none" w:sz="0" w:space="0" w:color="auto"/>
          </w:divBdr>
        </w:div>
      </w:divsChild>
    </w:div>
    <w:div w:id="1935628982">
      <w:bodyDiv w:val="1"/>
      <w:marLeft w:val="0"/>
      <w:marRight w:val="0"/>
      <w:marTop w:val="0"/>
      <w:marBottom w:val="0"/>
      <w:divBdr>
        <w:top w:val="none" w:sz="0" w:space="0" w:color="auto"/>
        <w:left w:val="none" w:sz="0" w:space="0" w:color="auto"/>
        <w:bottom w:val="none" w:sz="0" w:space="0" w:color="auto"/>
        <w:right w:val="none" w:sz="0" w:space="0" w:color="auto"/>
      </w:divBdr>
    </w:div>
    <w:div w:id="1984583199">
      <w:bodyDiv w:val="1"/>
      <w:marLeft w:val="0"/>
      <w:marRight w:val="0"/>
      <w:marTop w:val="0"/>
      <w:marBottom w:val="0"/>
      <w:divBdr>
        <w:top w:val="none" w:sz="0" w:space="0" w:color="auto"/>
        <w:left w:val="none" w:sz="0" w:space="0" w:color="auto"/>
        <w:bottom w:val="none" w:sz="0" w:space="0" w:color="auto"/>
        <w:right w:val="none" w:sz="0" w:space="0" w:color="auto"/>
      </w:divBdr>
    </w:div>
    <w:div w:id="2002153710">
      <w:bodyDiv w:val="1"/>
      <w:marLeft w:val="0"/>
      <w:marRight w:val="0"/>
      <w:marTop w:val="0"/>
      <w:marBottom w:val="0"/>
      <w:divBdr>
        <w:top w:val="none" w:sz="0" w:space="0" w:color="auto"/>
        <w:left w:val="none" w:sz="0" w:space="0" w:color="auto"/>
        <w:bottom w:val="none" w:sz="0" w:space="0" w:color="auto"/>
        <w:right w:val="none" w:sz="0" w:space="0" w:color="auto"/>
      </w:divBdr>
    </w:div>
    <w:div w:id="2008172837">
      <w:bodyDiv w:val="1"/>
      <w:marLeft w:val="0"/>
      <w:marRight w:val="0"/>
      <w:marTop w:val="0"/>
      <w:marBottom w:val="0"/>
      <w:divBdr>
        <w:top w:val="none" w:sz="0" w:space="0" w:color="auto"/>
        <w:left w:val="none" w:sz="0" w:space="0" w:color="auto"/>
        <w:bottom w:val="none" w:sz="0" w:space="0" w:color="auto"/>
        <w:right w:val="none" w:sz="0" w:space="0" w:color="auto"/>
      </w:divBdr>
      <w:divsChild>
        <w:div w:id="16857527">
          <w:marLeft w:val="288"/>
          <w:marRight w:val="0"/>
          <w:marTop w:val="240"/>
          <w:marBottom w:val="0"/>
          <w:divBdr>
            <w:top w:val="none" w:sz="0" w:space="0" w:color="auto"/>
            <w:left w:val="none" w:sz="0" w:space="0" w:color="auto"/>
            <w:bottom w:val="none" w:sz="0" w:space="0" w:color="auto"/>
            <w:right w:val="none" w:sz="0" w:space="0" w:color="auto"/>
          </w:divBdr>
        </w:div>
        <w:div w:id="22949879">
          <w:marLeft w:val="288"/>
          <w:marRight w:val="0"/>
          <w:marTop w:val="240"/>
          <w:marBottom w:val="0"/>
          <w:divBdr>
            <w:top w:val="none" w:sz="0" w:space="0" w:color="auto"/>
            <w:left w:val="none" w:sz="0" w:space="0" w:color="auto"/>
            <w:bottom w:val="none" w:sz="0" w:space="0" w:color="auto"/>
            <w:right w:val="none" w:sz="0" w:space="0" w:color="auto"/>
          </w:divBdr>
        </w:div>
        <w:div w:id="1137062835">
          <w:marLeft w:val="1080"/>
          <w:marRight w:val="0"/>
          <w:marTop w:val="50"/>
          <w:marBottom w:val="50"/>
          <w:divBdr>
            <w:top w:val="none" w:sz="0" w:space="0" w:color="auto"/>
            <w:left w:val="none" w:sz="0" w:space="0" w:color="auto"/>
            <w:bottom w:val="none" w:sz="0" w:space="0" w:color="auto"/>
            <w:right w:val="none" w:sz="0" w:space="0" w:color="auto"/>
          </w:divBdr>
        </w:div>
        <w:div w:id="1910649587">
          <w:marLeft w:val="288"/>
          <w:marRight w:val="0"/>
          <w:marTop w:val="240"/>
          <w:marBottom w:val="0"/>
          <w:divBdr>
            <w:top w:val="none" w:sz="0" w:space="0" w:color="auto"/>
            <w:left w:val="none" w:sz="0" w:space="0" w:color="auto"/>
            <w:bottom w:val="none" w:sz="0" w:space="0" w:color="auto"/>
            <w:right w:val="none" w:sz="0" w:space="0" w:color="auto"/>
          </w:divBdr>
        </w:div>
      </w:divsChild>
    </w:div>
    <w:div w:id="2019388167">
      <w:bodyDiv w:val="1"/>
      <w:marLeft w:val="0"/>
      <w:marRight w:val="0"/>
      <w:marTop w:val="0"/>
      <w:marBottom w:val="0"/>
      <w:divBdr>
        <w:top w:val="none" w:sz="0" w:space="0" w:color="auto"/>
        <w:left w:val="none" w:sz="0" w:space="0" w:color="auto"/>
        <w:bottom w:val="none" w:sz="0" w:space="0" w:color="auto"/>
        <w:right w:val="none" w:sz="0" w:space="0" w:color="auto"/>
      </w:divBdr>
    </w:div>
    <w:div w:id="2049716371">
      <w:bodyDiv w:val="1"/>
      <w:marLeft w:val="0"/>
      <w:marRight w:val="0"/>
      <w:marTop w:val="0"/>
      <w:marBottom w:val="0"/>
      <w:divBdr>
        <w:top w:val="none" w:sz="0" w:space="0" w:color="auto"/>
        <w:left w:val="none" w:sz="0" w:space="0" w:color="auto"/>
        <w:bottom w:val="none" w:sz="0" w:space="0" w:color="auto"/>
        <w:right w:val="none" w:sz="0" w:space="0" w:color="auto"/>
      </w:divBdr>
      <w:divsChild>
        <w:div w:id="505748095">
          <w:marLeft w:val="1080"/>
          <w:marRight w:val="0"/>
          <w:marTop w:val="50"/>
          <w:marBottom w:val="50"/>
          <w:divBdr>
            <w:top w:val="none" w:sz="0" w:space="0" w:color="auto"/>
            <w:left w:val="none" w:sz="0" w:space="0" w:color="auto"/>
            <w:bottom w:val="none" w:sz="0" w:space="0" w:color="auto"/>
            <w:right w:val="none" w:sz="0" w:space="0" w:color="auto"/>
          </w:divBdr>
        </w:div>
      </w:divsChild>
    </w:div>
    <w:div w:id="2053990392">
      <w:bodyDiv w:val="1"/>
      <w:marLeft w:val="0"/>
      <w:marRight w:val="0"/>
      <w:marTop w:val="0"/>
      <w:marBottom w:val="0"/>
      <w:divBdr>
        <w:top w:val="none" w:sz="0" w:space="0" w:color="auto"/>
        <w:left w:val="none" w:sz="0" w:space="0" w:color="auto"/>
        <w:bottom w:val="none" w:sz="0" w:space="0" w:color="auto"/>
        <w:right w:val="none" w:sz="0" w:space="0" w:color="auto"/>
      </w:divBdr>
    </w:div>
    <w:div w:id="2107342537">
      <w:bodyDiv w:val="1"/>
      <w:marLeft w:val="0"/>
      <w:marRight w:val="0"/>
      <w:marTop w:val="0"/>
      <w:marBottom w:val="0"/>
      <w:divBdr>
        <w:top w:val="none" w:sz="0" w:space="0" w:color="auto"/>
        <w:left w:val="none" w:sz="0" w:space="0" w:color="auto"/>
        <w:bottom w:val="none" w:sz="0" w:space="0" w:color="auto"/>
        <w:right w:val="none" w:sz="0" w:space="0" w:color="auto"/>
      </w:divBdr>
    </w:div>
    <w:div w:id="2128699161">
      <w:bodyDiv w:val="1"/>
      <w:marLeft w:val="0"/>
      <w:marRight w:val="0"/>
      <w:marTop w:val="0"/>
      <w:marBottom w:val="0"/>
      <w:divBdr>
        <w:top w:val="none" w:sz="0" w:space="0" w:color="auto"/>
        <w:left w:val="none" w:sz="0" w:space="0" w:color="auto"/>
        <w:bottom w:val="none" w:sz="0" w:space="0" w:color="auto"/>
        <w:right w:val="none" w:sz="0" w:space="0" w:color="auto"/>
      </w:divBdr>
      <w:divsChild>
        <w:div w:id="1094320702">
          <w:marLeft w:val="288"/>
          <w:marRight w:val="0"/>
          <w:marTop w:val="240"/>
          <w:marBottom w:val="0"/>
          <w:divBdr>
            <w:top w:val="none" w:sz="0" w:space="0" w:color="auto"/>
            <w:left w:val="none" w:sz="0" w:space="0" w:color="auto"/>
            <w:bottom w:val="none" w:sz="0" w:space="0" w:color="auto"/>
            <w:right w:val="none" w:sz="0" w:space="0" w:color="auto"/>
          </w:divBdr>
        </w:div>
      </w:divsChild>
    </w:div>
    <w:div w:id="2137676619">
      <w:bodyDiv w:val="1"/>
      <w:marLeft w:val="0"/>
      <w:marRight w:val="0"/>
      <w:marTop w:val="0"/>
      <w:marBottom w:val="0"/>
      <w:divBdr>
        <w:top w:val="none" w:sz="0" w:space="0" w:color="auto"/>
        <w:left w:val="none" w:sz="0" w:space="0" w:color="auto"/>
        <w:bottom w:val="none" w:sz="0" w:space="0" w:color="auto"/>
        <w:right w:val="none" w:sz="0" w:space="0" w:color="auto"/>
      </w:divBdr>
      <w:divsChild>
        <w:div w:id="21637064">
          <w:marLeft w:val="0"/>
          <w:marRight w:val="0"/>
          <w:marTop w:val="0"/>
          <w:marBottom w:val="0"/>
          <w:divBdr>
            <w:top w:val="none" w:sz="0" w:space="0" w:color="auto"/>
            <w:left w:val="none" w:sz="0" w:space="0" w:color="auto"/>
            <w:bottom w:val="none" w:sz="0" w:space="0" w:color="auto"/>
            <w:right w:val="none" w:sz="0" w:space="0" w:color="auto"/>
          </w:divBdr>
        </w:div>
        <w:div w:id="52706720">
          <w:marLeft w:val="0"/>
          <w:marRight w:val="0"/>
          <w:marTop w:val="0"/>
          <w:marBottom w:val="0"/>
          <w:divBdr>
            <w:top w:val="none" w:sz="0" w:space="0" w:color="auto"/>
            <w:left w:val="none" w:sz="0" w:space="0" w:color="auto"/>
            <w:bottom w:val="none" w:sz="0" w:space="0" w:color="auto"/>
            <w:right w:val="none" w:sz="0" w:space="0" w:color="auto"/>
          </w:divBdr>
        </w:div>
        <w:div w:id="117991985">
          <w:marLeft w:val="0"/>
          <w:marRight w:val="0"/>
          <w:marTop w:val="0"/>
          <w:marBottom w:val="0"/>
          <w:divBdr>
            <w:top w:val="none" w:sz="0" w:space="0" w:color="auto"/>
            <w:left w:val="none" w:sz="0" w:space="0" w:color="auto"/>
            <w:bottom w:val="none" w:sz="0" w:space="0" w:color="auto"/>
            <w:right w:val="none" w:sz="0" w:space="0" w:color="auto"/>
          </w:divBdr>
        </w:div>
        <w:div w:id="129790439">
          <w:marLeft w:val="0"/>
          <w:marRight w:val="0"/>
          <w:marTop w:val="0"/>
          <w:marBottom w:val="0"/>
          <w:divBdr>
            <w:top w:val="none" w:sz="0" w:space="0" w:color="auto"/>
            <w:left w:val="none" w:sz="0" w:space="0" w:color="auto"/>
            <w:bottom w:val="none" w:sz="0" w:space="0" w:color="auto"/>
            <w:right w:val="none" w:sz="0" w:space="0" w:color="auto"/>
          </w:divBdr>
        </w:div>
        <w:div w:id="159319813">
          <w:marLeft w:val="0"/>
          <w:marRight w:val="0"/>
          <w:marTop w:val="0"/>
          <w:marBottom w:val="0"/>
          <w:divBdr>
            <w:top w:val="none" w:sz="0" w:space="0" w:color="auto"/>
            <w:left w:val="none" w:sz="0" w:space="0" w:color="auto"/>
            <w:bottom w:val="none" w:sz="0" w:space="0" w:color="auto"/>
            <w:right w:val="none" w:sz="0" w:space="0" w:color="auto"/>
          </w:divBdr>
        </w:div>
        <w:div w:id="166019551">
          <w:marLeft w:val="0"/>
          <w:marRight w:val="0"/>
          <w:marTop w:val="0"/>
          <w:marBottom w:val="0"/>
          <w:divBdr>
            <w:top w:val="none" w:sz="0" w:space="0" w:color="auto"/>
            <w:left w:val="none" w:sz="0" w:space="0" w:color="auto"/>
            <w:bottom w:val="none" w:sz="0" w:space="0" w:color="auto"/>
            <w:right w:val="none" w:sz="0" w:space="0" w:color="auto"/>
          </w:divBdr>
        </w:div>
        <w:div w:id="206453696">
          <w:marLeft w:val="0"/>
          <w:marRight w:val="0"/>
          <w:marTop w:val="0"/>
          <w:marBottom w:val="0"/>
          <w:divBdr>
            <w:top w:val="none" w:sz="0" w:space="0" w:color="auto"/>
            <w:left w:val="none" w:sz="0" w:space="0" w:color="auto"/>
            <w:bottom w:val="none" w:sz="0" w:space="0" w:color="auto"/>
            <w:right w:val="none" w:sz="0" w:space="0" w:color="auto"/>
          </w:divBdr>
        </w:div>
        <w:div w:id="244649510">
          <w:marLeft w:val="0"/>
          <w:marRight w:val="0"/>
          <w:marTop w:val="0"/>
          <w:marBottom w:val="0"/>
          <w:divBdr>
            <w:top w:val="none" w:sz="0" w:space="0" w:color="auto"/>
            <w:left w:val="none" w:sz="0" w:space="0" w:color="auto"/>
            <w:bottom w:val="none" w:sz="0" w:space="0" w:color="auto"/>
            <w:right w:val="none" w:sz="0" w:space="0" w:color="auto"/>
          </w:divBdr>
        </w:div>
        <w:div w:id="317537888">
          <w:marLeft w:val="0"/>
          <w:marRight w:val="0"/>
          <w:marTop w:val="0"/>
          <w:marBottom w:val="0"/>
          <w:divBdr>
            <w:top w:val="none" w:sz="0" w:space="0" w:color="auto"/>
            <w:left w:val="none" w:sz="0" w:space="0" w:color="auto"/>
            <w:bottom w:val="none" w:sz="0" w:space="0" w:color="auto"/>
            <w:right w:val="none" w:sz="0" w:space="0" w:color="auto"/>
          </w:divBdr>
        </w:div>
        <w:div w:id="347029837">
          <w:marLeft w:val="0"/>
          <w:marRight w:val="0"/>
          <w:marTop w:val="0"/>
          <w:marBottom w:val="0"/>
          <w:divBdr>
            <w:top w:val="none" w:sz="0" w:space="0" w:color="auto"/>
            <w:left w:val="none" w:sz="0" w:space="0" w:color="auto"/>
            <w:bottom w:val="none" w:sz="0" w:space="0" w:color="auto"/>
            <w:right w:val="none" w:sz="0" w:space="0" w:color="auto"/>
          </w:divBdr>
        </w:div>
        <w:div w:id="348221786">
          <w:marLeft w:val="0"/>
          <w:marRight w:val="0"/>
          <w:marTop w:val="0"/>
          <w:marBottom w:val="0"/>
          <w:divBdr>
            <w:top w:val="none" w:sz="0" w:space="0" w:color="auto"/>
            <w:left w:val="none" w:sz="0" w:space="0" w:color="auto"/>
            <w:bottom w:val="none" w:sz="0" w:space="0" w:color="auto"/>
            <w:right w:val="none" w:sz="0" w:space="0" w:color="auto"/>
          </w:divBdr>
        </w:div>
        <w:div w:id="400714715">
          <w:marLeft w:val="0"/>
          <w:marRight w:val="0"/>
          <w:marTop w:val="0"/>
          <w:marBottom w:val="0"/>
          <w:divBdr>
            <w:top w:val="none" w:sz="0" w:space="0" w:color="auto"/>
            <w:left w:val="none" w:sz="0" w:space="0" w:color="auto"/>
            <w:bottom w:val="none" w:sz="0" w:space="0" w:color="auto"/>
            <w:right w:val="none" w:sz="0" w:space="0" w:color="auto"/>
          </w:divBdr>
        </w:div>
        <w:div w:id="400955098">
          <w:marLeft w:val="0"/>
          <w:marRight w:val="0"/>
          <w:marTop w:val="0"/>
          <w:marBottom w:val="0"/>
          <w:divBdr>
            <w:top w:val="none" w:sz="0" w:space="0" w:color="auto"/>
            <w:left w:val="none" w:sz="0" w:space="0" w:color="auto"/>
            <w:bottom w:val="none" w:sz="0" w:space="0" w:color="auto"/>
            <w:right w:val="none" w:sz="0" w:space="0" w:color="auto"/>
          </w:divBdr>
        </w:div>
        <w:div w:id="411005342">
          <w:marLeft w:val="0"/>
          <w:marRight w:val="0"/>
          <w:marTop w:val="0"/>
          <w:marBottom w:val="0"/>
          <w:divBdr>
            <w:top w:val="none" w:sz="0" w:space="0" w:color="auto"/>
            <w:left w:val="none" w:sz="0" w:space="0" w:color="auto"/>
            <w:bottom w:val="none" w:sz="0" w:space="0" w:color="auto"/>
            <w:right w:val="none" w:sz="0" w:space="0" w:color="auto"/>
          </w:divBdr>
        </w:div>
        <w:div w:id="423576450">
          <w:marLeft w:val="0"/>
          <w:marRight w:val="0"/>
          <w:marTop w:val="0"/>
          <w:marBottom w:val="0"/>
          <w:divBdr>
            <w:top w:val="none" w:sz="0" w:space="0" w:color="auto"/>
            <w:left w:val="none" w:sz="0" w:space="0" w:color="auto"/>
            <w:bottom w:val="none" w:sz="0" w:space="0" w:color="auto"/>
            <w:right w:val="none" w:sz="0" w:space="0" w:color="auto"/>
          </w:divBdr>
        </w:div>
        <w:div w:id="430930655">
          <w:marLeft w:val="0"/>
          <w:marRight w:val="0"/>
          <w:marTop w:val="0"/>
          <w:marBottom w:val="0"/>
          <w:divBdr>
            <w:top w:val="none" w:sz="0" w:space="0" w:color="auto"/>
            <w:left w:val="none" w:sz="0" w:space="0" w:color="auto"/>
            <w:bottom w:val="none" w:sz="0" w:space="0" w:color="auto"/>
            <w:right w:val="none" w:sz="0" w:space="0" w:color="auto"/>
          </w:divBdr>
        </w:div>
        <w:div w:id="459955125">
          <w:marLeft w:val="0"/>
          <w:marRight w:val="0"/>
          <w:marTop w:val="0"/>
          <w:marBottom w:val="0"/>
          <w:divBdr>
            <w:top w:val="none" w:sz="0" w:space="0" w:color="auto"/>
            <w:left w:val="none" w:sz="0" w:space="0" w:color="auto"/>
            <w:bottom w:val="none" w:sz="0" w:space="0" w:color="auto"/>
            <w:right w:val="none" w:sz="0" w:space="0" w:color="auto"/>
          </w:divBdr>
        </w:div>
        <w:div w:id="543097810">
          <w:marLeft w:val="0"/>
          <w:marRight w:val="0"/>
          <w:marTop w:val="0"/>
          <w:marBottom w:val="0"/>
          <w:divBdr>
            <w:top w:val="none" w:sz="0" w:space="0" w:color="auto"/>
            <w:left w:val="none" w:sz="0" w:space="0" w:color="auto"/>
            <w:bottom w:val="none" w:sz="0" w:space="0" w:color="auto"/>
            <w:right w:val="none" w:sz="0" w:space="0" w:color="auto"/>
          </w:divBdr>
        </w:div>
        <w:div w:id="602108255">
          <w:marLeft w:val="0"/>
          <w:marRight w:val="0"/>
          <w:marTop w:val="0"/>
          <w:marBottom w:val="0"/>
          <w:divBdr>
            <w:top w:val="none" w:sz="0" w:space="0" w:color="auto"/>
            <w:left w:val="none" w:sz="0" w:space="0" w:color="auto"/>
            <w:bottom w:val="none" w:sz="0" w:space="0" w:color="auto"/>
            <w:right w:val="none" w:sz="0" w:space="0" w:color="auto"/>
          </w:divBdr>
        </w:div>
        <w:div w:id="608001779">
          <w:marLeft w:val="0"/>
          <w:marRight w:val="0"/>
          <w:marTop w:val="0"/>
          <w:marBottom w:val="0"/>
          <w:divBdr>
            <w:top w:val="none" w:sz="0" w:space="0" w:color="auto"/>
            <w:left w:val="none" w:sz="0" w:space="0" w:color="auto"/>
            <w:bottom w:val="none" w:sz="0" w:space="0" w:color="auto"/>
            <w:right w:val="none" w:sz="0" w:space="0" w:color="auto"/>
          </w:divBdr>
        </w:div>
        <w:div w:id="608706077">
          <w:marLeft w:val="0"/>
          <w:marRight w:val="0"/>
          <w:marTop w:val="0"/>
          <w:marBottom w:val="0"/>
          <w:divBdr>
            <w:top w:val="none" w:sz="0" w:space="0" w:color="auto"/>
            <w:left w:val="none" w:sz="0" w:space="0" w:color="auto"/>
            <w:bottom w:val="none" w:sz="0" w:space="0" w:color="auto"/>
            <w:right w:val="none" w:sz="0" w:space="0" w:color="auto"/>
          </w:divBdr>
        </w:div>
        <w:div w:id="633024798">
          <w:marLeft w:val="0"/>
          <w:marRight w:val="0"/>
          <w:marTop w:val="0"/>
          <w:marBottom w:val="0"/>
          <w:divBdr>
            <w:top w:val="none" w:sz="0" w:space="0" w:color="auto"/>
            <w:left w:val="none" w:sz="0" w:space="0" w:color="auto"/>
            <w:bottom w:val="none" w:sz="0" w:space="0" w:color="auto"/>
            <w:right w:val="none" w:sz="0" w:space="0" w:color="auto"/>
          </w:divBdr>
        </w:div>
        <w:div w:id="660889846">
          <w:marLeft w:val="0"/>
          <w:marRight w:val="0"/>
          <w:marTop w:val="0"/>
          <w:marBottom w:val="0"/>
          <w:divBdr>
            <w:top w:val="none" w:sz="0" w:space="0" w:color="auto"/>
            <w:left w:val="none" w:sz="0" w:space="0" w:color="auto"/>
            <w:bottom w:val="none" w:sz="0" w:space="0" w:color="auto"/>
            <w:right w:val="none" w:sz="0" w:space="0" w:color="auto"/>
          </w:divBdr>
        </w:div>
        <w:div w:id="710878905">
          <w:marLeft w:val="0"/>
          <w:marRight w:val="0"/>
          <w:marTop w:val="0"/>
          <w:marBottom w:val="0"/>
          <w:divBdr>
            <w:top w:val="none" w:sz="0" w:space="0" w:color="auto"/>
            <w:left w:val="none" w:sz="0" w:space="0" w:color="auto"/>
            <w:bottom w:val="none" w:sz="0" w:space="0" w:color="auto"/>
            <w:right w:val="none" w:sz="0" w:space="0" w:color="auto"/>
          </w:divBdr>
        </w:div>
        <w:div w:id="734548580">
          <w:marLeft w:val="0"/>
          <w:marRight w:val="0"/>
          <w:marTop w:val="0"/>
          <w:marBottom w:val="0"/>
          <w:divBdr>
            <w:top w:val="none" w:sz="0" w:space="0" w:color="auto"/>
            <w:left w:val="none" w:sz="0" w:space="0" w:color="auto"/>
            <w:bottom w:val="none" w:sz="0" w:space="0" w:color="auto"/>
            <w:right w:val="none" w:sz="0" w:space="0" w:color="auto"/>
          </w:divBdr>
        </w:div>
        <w:div w:id="811092371">
          <w:marLeft w:val="0"/>
          <w:marRight w:val="0"/>
          <w:marTop w:val="0"/>
          <w:marBottom w:val="0"/>
          <w:divBdr>
            <w:top w:val="none" w:sz="0" w:space="0" w:color="auto"/>
            <w:left w:val="none" w:sz="0" w:space="0" w:color="auto"/>
            <w:bottom w:val="none" w:sz="0" w:space="0" w:color="auto"/>
            <w:right w:val="none" w:sz="0" w:space="0" w:color="auto"/>
          </w:divBdr>
          <w:divsChild>
            <w:div w:id="31997650">
              <w:marLeft w:val="0"/>
              <w:marRight w:val="0"/>
              <w:marTop w:val="0"/>
              <w:marBottom w:val="0"/>
              <w:divBdr>
                <w:top w:val="none" w:sz="0" w:space="0" w:color="auto"/>
                <w:left w:val="none" w:sz="0" w:space="0" w:color="auto"/>
                <w:bottom w:val="none" w:sz="0" w:space="0" w:color="auto"/>
                <w:right w:val="none" w:sz="0" w:space="0" w:color="auto"/>
              </w:divBdr>
            </w:div>
            <w:div w:id="46341062">
              <w:marLeft w:val="0"/>
              <w:marRight w:val="0"/>
              <w:marTop w:val="0"/>
              <w:marBottom w:val="0"/>
              <w:divBdr>
                <w:top w:val="none" w:sz="0" w:space="0" w:color="auto"/>
                <w:left w:val="none" w:sz="0" w:space="0" w:color="auto"/>
                <w:bottom w:val="none" w:sz="0" w:space="0" w:color="auto"/>
                <w:right w:val="none" w:sz="0" w:space="0" w:color="auto"/>
              </w:divBdr>
            </w:div>
            <w:div w:id="72507886">
              <w:marLeft w:val="0"/>
              <w:marRight w:val="0"/>
              <w:marTop w:val="0"/>
              <w:marBottom w:val="0"/>
              <w:divBdr>
                <w:top w:val="none" w:sz="0" w:space="0" w:color="auto"/>
                <w:left w:val="none" w:sz="0" w:space="0" w:color="auto"/>
                <w:bottom w:val="none" w:sz="0" w:space="0" w:color="auto"/>
                <w:right w:val="none" w:sz="0" w:space="0" w:color="auto"/>
              </w:divBdr>
            </w:div>
            <w:div w:id="159126711">
              <w:marLeft w:val="0"/>
              <w:marRight w:val="0"/>
              <w:marTop w:val="0"/>
              <w:marBottom w:val="0"/>
              <w:divBdr>
                <w:top w:val="none" w:sz="0" w:space="0" w:color="auto"/>
                <w:left w:val="none" w:sz="0" w:space="0" w:color="auto"/>
                <w:bottom w:val="none" w:sz="0" w:space="0" w:color="auto"/>
                <w:right w:val="none" w:sz="0" w:space="0" w:color="auto"/>
              </w:divBdr>
            </w:div>
            <w:div w:id="168258429">
              <w:marLeft w:val="0"/>
              <w:marRight w:val="0"/>
              <w:marTop w:val="0"/>
              <w:marBottom w:val="0"/>
              <w:divBdr>
                <w:top w:val="none" w:sz="0" w:space="0" w:color="auto"/>
                <w:left w:val="none" w:sz="0" w:space="0" w:color="auto"/>
                <w:bottom w:val="none" w:sz="0" w:space="0" w:color="auto"/>
                <w:right w:val="none" w:sz="0" w:space="0" w:color="auto"/>
              </w:divBdr>
            </w:div>
            <w:div w:id="364645490">
              <w:marLeft w:val="0"/>
              <w:marRight w:val="0"/>
              <w:marTop w:val="0"/>
              <w:marBottom w:val="0"/>
              <w:divBdr>
                <w:top w:val="none" w:sz="0" w:space="0" w:color="auto"/>
                <w:left w:val="none" w:sz="0" w:space="0" w:color="auto"/>
                <w:bottom w:val="none" w:sz="0" w:space="0" w:color="auto"/>
                <w:right w:val="none" w:sz="0" w:space="0" w:color="auto"/>
              </w:divBdr>
            </w:div>
            <w:div w:id="481391527">
              <w:marLeft w:val="0"/>
              <w:marRight w:val="0"/>
              <w:marTop w:val="0"/>
              <w:marBottom w:val="0"/>
              <w:divBdr>
                <w:top w:val="none" w:sz="0" w:space="0" w:color="auto"/>
                <w:left w:val="none" w:sz="0" w:space="0" w:color="auto"/>
                <w:bottom w:val="none" w:sz="0" w:space="0" w:color="auto"/>
                <w:right w:val="none" w:sz="0" w:space="0" w:color="auto"/>
              </w:divBdr>
            </w:div>
            <w:div w:id="586503579">
              <w:marLeft w:val="0"/>
              <w:marRight w:val="0"/>
              <w:marTop w:val="0"/>
              <w:marBottom w:val="0"/>
              <w:divBdr>
                <w:top w:val="none" w:sz="0" w:space="0" w:color="auto"/>
                <w:left w:val="none" w:sz="0" w:space="0" w:color="auto"/>
                <w:bottom w:val="none" w:sz="0" w:space="0" w:color="auto"/>
                <w:right w:val="none" w:sz="0" w:space="0" w:color="auto"/>
              </w:divBdr>
            </w:div>
            <w:div w:id="661198840">
              <w:marLeft w:val="0"/>
              <w:marRight w:val="0"/>
              <w:marTop w:val="0"/>
              <w:marBottom w:val="0"/>
              <w:divBdr>
                <w:top w:val="none" w:sz="0" w:space="0" w:color="auto"/>
                <w:left w:val="none" w:sz="0" w:space="0" w:color="auto"/>
                <w:bottom w:val="none" w:sz="0" w:space="0" w:color="auto"/>
                <w:right w:val="none" w:sz="0" w:space="0" w:color="auto"/>
              </w:divBdr>
            </w:div>
            <w:div w:id="818108045">
              <w:marLeft w:val="0"/>
              <w:marRight w:val="0"/>
              <w:marTop w:val="0"/>
              <w:marBottom w:val="0"/>
              <w:divBdr>
                <w:top w:val="none" w:sz="0" w:space="0" w:color="auto"/>
                <w:left w:val="none" w:sz="0" w:space="0" w:color="auto"/>
                <w:bottom w:val="none" w:sz="0" w:space="0" w:color="auto"/>
                <w:right w:val="none" w:sz="0" w:space="0" w:color="auto"/>
              </w:divBdr>
            </w:div>
            <w:div w:id="831219171">
              <w:marLeft w:val="0"/>
              <w:marRight w:val="0"/>
              <w:marTop w:val="0"/>
              <w:marBottom w:val="0"/>
              <w:divBdr>
                <w:top w:val="none" w:sz="0" w:space="0" w:color="auto"/>
                <w:left w:val="none" w:sz="0" w:space="0" w:color="auto"/>
                <w:bottom w:val="none" w:sz="0" w:space="0" w:color="auto"/>
                <w:right w:val="none" w:sz="0" w:space="0" w:color="auto"/>
              </w:divBdr>
            </w:div>
            <w:div w:id="835730928">
              <w:marLeft w:val="0"/>
              <w:marRight w:val="0"/>
              <w:marTop w:val="0"/>
              <w:marBottom w:val="0"/>
              <w:divBdr>
                <w:top w:val="none" w:sz="0" w:space="0" w:color="auto"/>
                <w:left w:val="none" w:sz="0" w:space="0" w:color="auto"/>
                <w:bottom w:val="none" w:sz="0" w:space="0" w:color="auto"/>
                <w:right w:val="none" w:sz="0" w:space="0" w:color="auto"/>
              </w:divBdr>
            </w:div>
            <w:div w:id="844324124">
              <w:marLeft w:val="0"/>
              <w:marRight w:val="0"/>
              <w:marTop w:val="0"/>
              <w:marBottom w:val="0"/>
              <w:divBdr>
                <w:top w:val="none" w:sz="0" w:space="0" w:color="auto"/>
                <w:left w:val="none" w:sz="0" w:space="0" w:color="auto"/>
                <w:bottom w:val="none" w:sz="0" w:space="0" w:color="auto"/>
                <w:right w:val="none" w:sz="0" w:space="0" w:color="auto"/>
              </w:divBdr>
            </w:div>
            <w:div w:id="969046132">
              <w:marLeft w:val="0"/>
              <w:marRight w:val="0"/>
              <w:marTop w:val="0"/>
              <w:marBottom w:val="0"/>
              <w:divBdr>
                <w:top w:val="none" w:sz="0" w:space="0" w:color="auto"/>
                <w:left w:val="none" w:sz="0" w:space="0" w:color="auto"/>
                <w:bottom w:val="none" w:sz="0" w:space="0" w:color="auto"/>
                <w:right w:val="none" w:sz="0" w:space="0" w:color="auto"/>
              </w:divBdr>
            </w:div>
            <w:div w:id="1046948579">
              <w:marLeft w:val="0"/>
              <w:marRight w:val="0"/>
              <w:marTop w:val="0"/>
              <w:marBottom w:val="0"/>
              <w:divBdr>
                <w:top w:val="none" w:sz="0" w:space="0" w:color="auto"/>
                <w:left w:val="none" w:sz="0" w:space="0" w:color="auto"/>
                <w:bottom w:val="none" w:sz="0" w:space="0" w:color="auto"/>
                <w:right w:val="none" w:sz="0" w:space="0" w:color="auto"/>
              </w:divBdr>
            </w:div>
            <w:div w:id="1076636638">
              <w:marLeft w:val="0"/>
              <w:marRight w:val="0"/>
              <w:marTop w:val="0"/>
              <w:marBottom w:val="0"/>
              <w:divBdr>
                <w:top w:val="none" w:sz="0" w:space="0" w:color="auto"/>
                <w:left w:val="none" w:sz="0" w:space="0" w:color="auto"/>
                <w:bottom w:val="none" w:sz="0" w:space="0" w:color="auto"/>
                <w:right w:val="none" w:sz="0" w:space="0" w:color="auto"/>
              </w:divBdr>
            </w:div>
            <w:div w:id="1092896313">
              <w:marLeft w:val="0"/>
              <w:marRight w:val="0"/>
              <w:marTop w:val="0"/>
              <w:marBottom w:val="0"/>
              <w:divBdr>
                <w:top w:val="none" w:sz="0" w:space="0" w:color="auto"/>
                <w:left w:val="none" w:sz="0" w:space="0" w:color="auto"/>
                <w:bottom w:val="none" w:sz="0" w:space="0" w:color="auto"/>
                <w:right w:val="none" w:sz="0" w:space="0" w:color="auto"/>
              </w:divBdr>
            </w:div>
            <w:div w:id="1106190196">
              <w:marLeft w:val="0"/>
              <w:marRight w:val="0"/>
              <w:marTop w:val="0"/>
              <w:marBottom w:val="0"/>
              <w:divBdr>
                <w:top w:val="none" w:sz="0" w:space="0" w:color="auto"/>
                <w:left w:val="none" w:sz="0" w:space="0" w:color="auto"/>
                <w:bottom w:val="none" w:sz="0" w:space="0" w:color="auto"/>
                <w:right w:val="none" w:sz="0" w:space="0" w:color="auto"/>
              </w:divBdr>
            </w:div>
            <w:div w:id="1171527631">
              <w:marLeft w:val="0"/>
              <w:marRight w:val="0"/>
              <w:marTop w:val="0"/>
              <w:marBottom w:val="0"/>
              <w:divBdr>
                <w:top w:val="none" w:sz="0" w:space="0" w:color="auto"/>
                <w:left w:val="none" w:sz="0" w:space="0" w:color="auto"/>
                <w:bottom w:val="none" w:sz="0" w:space="0" w:color="auto"/>
                <w:right w:val="none" w:sz="0" w:space="0" w:color="auto"/>
              </w:divBdr>
            </w:div>
            <w:div w:id="1286540674">
              <w:marLeft w:val="0"/>
              <w:marRight w:val="0"/>
              <w:marTop w:val="0"/>
              <w:marBottom w:val="0"/>
              <w:divBdr>
                <w:top w:val="none" w:sz="0" w:space="0" w:color="auto"/>
                <w:left w:val="none" w:sz="0" w:space="0" w:color="auto"/>
                <w:bottom w:val="none" w:sz="0" w:space="0" w:color="auto"/>
                <w:right w:val="none" w:sz="0" w:space="0" w:color="auto"/>
              </w:divBdr>
            </w:div>
            <w:div w:id="1327442785">
              <w:marLeft w:val="0"/>
              <w:marRight w:val="0"/>
              <w:marTop w:val="0"/>
              <w:marBottom w:val="0"/>
              <w:divBdr>
                <w:top w:val="none" w:sz="0" w:space="0" w:color="auto"/>
                <w:left w:val="none" w:sz="0" w:space="0" w:color="auto"/>
                <w:bottom w:val="none" w:sz="0" w:space="0" w:color="auto"/>
                <w:right w:val="none" w:sz="0" w:space="0" w:color="auto"/>
              </w:divBdr>
            </w:div>
            <w:div w:id="1361585647">
              <w:marLeft w:val="0"/>
              <w:marRight w:val="0"/>
              <w:marTop w:val="0"/>
              <w:marBottom w:val="0"/>
              <w:divBdr>
                <w:top w:val="none" w:sz="0" w:space="0" w:color="auto"/>
                <w:left w:val="none" w:sz="0" w:space="0" w:color="auto"/>
                <w:bottom w:val="none" w:sz="0" w:space="0" w:color="auto"/>
                <w:right w:val="none" w:sz="0" w:space="0" w:color="auto"/>
              </w:divBdr>
            </w:div>
            <w:div w:id="1447695570">
              <w:marLeft w:val="0"/>
              <w:marRight w:val="0"/>
              <w:marTop w:val="0"/>
              <w:marBottom w:val="0"/>
              <w:divBdr>
                <w:top w:val="none" w:sz="0" w:space="0" w:color="auto"/>
                <w:left w:val="none" w:sz="0" w:space="0" w:color="auto"/>
                <w:bottom w:val="none" w:sz="0" w:space="0" w:color="auto"/>
                <w:right w:val="none" w:sz="0" w:space="0" w:color="auto"/>
              </w:divBdr>
            </w:div>
            <w:div w:id="1544636504">
              <w:marLeft w:val="0"/>
              <w:marRight w:val="0"/>
              <w:marTop w:val="0"/>
              <w:marBottom w:val="0"/>
              <w:divBdr>
                <w:top w:val="none" w:sz="0" w:space="0" w:color="auto"/>
                <w:left w:val="none" w:sz="0" w:space="0" w:color="auto"/>
                <w:bottom w:val="none" w:sz="0" w:space="0" w:color="auto"/>
                <w:right w:val="none" w:sz="0" w:space="0" w:color="auto"/>
              </w:divBdr>
            </w:div>
            <w:div w:id="1659309222">
              <w:marLeft w:val="0"/>
              <w:marRight w:val="0"/>
              <w:marTop w:val="0"/>
              <w:marBottom w:val="0"/>
              <w:divBdr>
                <w:top w:val="none" w:sz="0" w:space="0" w:color="auto"/>
                <w:left w:val="none" w:sz="0" w:space="0" w:color="auto"/>
                <w:bottom w:val="none" w:sz="0" w:space="0" w:color="auto"/>
                <w:right w:val="none" w:sz="0" w:space="0" w:color="auto"/>
              </w:divBdr>
            </w:div>
            <w:div w:id="1924799548">
              <w:marLeft w:val="0"/>
              <w:marRight w:val="0"/>
              <w:marTop w:val="0"/>
              <w:marBottom w:val="0"/>
              <w:divBdr>
                <w:top w:val="none" w:sz="0" w:space="0" w:color="auto"/>
                <w:left w:val="none" w:sz="0" w:space="0" w:color="auto"/>
                <w:bottom w:val="none" w:sz="0" w:space="0" w:color="auto"/>
                <w:right w:val="none" w:sz="0" w:space="0" w:color="auto"/>
              </w:divBdr>
            </w:div>
            <w:div w:id="2124878403">
              <w:marLeft w:val="0"/>
              <w:marRight w:val="0"/>
              <w:marTop w:val="0"/>
              <w:marBottom w:val="0"/>
              <w:divBdr>
                <w:top w:val="none" w:sz="0" w:space="0" w:color="auto"/>
                <w:left w:val="none" w:sz="0" w:space="0" w:color="auto"/>
                <w:bottom w:val="none" w:sz="0" w:space="0" w:color="auto"/>
                <w:right w:val="none" w:sz="0" w:space="0" w:color="auto"/>
              </w:divBdr>
            </w:div>
          </w:divsChild>
        </w:div>
        <w:div w:id="827942099">
          <w:marLeft w:val="0"/>
          <w:marRight w:val="0"/>
          <w:marTop w:val="0"/>
          <w:marBottom w:val="0"/>
          <w:divBdr>
            <w:top w:val="none" w:sz="0" w:space="0" w:color="auto"/>
            <w:left w:val="none" w:sz="0" w:space="0" w:color="auto"/>
            <w:bottom w:val="none" w:sz="0" w:space="0" w:color="auto"/>
            <w:right w:val="none" w:sz="0" w:space="0" w:color="auto"/>
          </w:divBdr>
        </w:div>
        <w:div w:id="845482928">
          <w:marLeft w:val="0"/>
          <w:marRight w:val="0"/>
          <w:marTop w:val="0"/>
          <w:marBottom w:val="0"/>
          <w:divBdr>
            <w:top w:val="none" w:sz="0" w:space="0" w:color="auto"/>
            <w:left w:val="none" w:sz="0" w:space="0" w:color="auto"/>
            <w:bottom w:val="none" w:sz="0" w:space="0" w:color="auto"/>
            <w:right w:val="none" w:sz="0" w:space="0" w:color="auto"/>
          </w:divBdr>
        </w:div>
        <w:div w:id="885606629">
          <w:marLeft w:val="0"/>
          <w:marRight w:val="0"/>
          <w:marTop w:val="0"/>
          <w:marBottom w:val="0"/>
          <w:divBdr>
            <w:top w:val="none" w:sz="0" w:space="0" w:color="auto"/>
            <w:left w:val="none" w:sz="0" w:space="0" w:color="auto"/>
            <w:bottom w:val="none" w:sz="0" w:space="0" w:color="auto"/>
            <w:right w:val="none" w:sz="0" w:space="0" w:color="auto"/>
          </w:divBdr>
        </w:div>
        <w:div w:id="896092417">
          <w:marLeft w:val="0"/>
          <w:marRight w:val="0"/>
          <w:marTop w:val="0"/>
          <w:marBottom w:val="0"/>
          <w:divBdr>
            <w:top w:val="none" w:sz="0" w:space="0" w:color="auto"/>
            <w:left w:val="none" w:sz="0" w:space="0" w:color="auto"/>
            <w:bottom w:val="none" w:sz="0" w:space="0" w:color="auto"/>
            <w:right w:val="none" w:sz="0" w:space="0" w:color="auto"/>
          </w:divBdr>
        </w:div>
        <w:div w:id="920479904">
          <w:marLeft w:val="0"/>
          <w:marRight w:val="0"/>
          <w:marTop w:val="0"/>
          <w:marBottom w:val="0"/>
          <w:divBdr>
            <w:top w:val="none" w:sz="0" w:space="0" w:color="auto"/>
            <w:left w:val="none" w:sz="0" w:space="0" w:color="auto"/>
            <w:bottom w:val="none" w:sz="0" w:space="0" w:color="auto"/>
            <w:right w:val="none" w:sz="0" w:space="0" w:color="auto"/>
          </w:divBdr>
        </w:div>
        <w:div w:id="926887619">
          <w:marLeft w:val="0"/>
          <w:marRight w:val="0"/>
          <w:marTop w:val="0"/>
          <w:marBottom w:val="0"/>
          <w:divBdr>
            <w:top w:val="none" w:sz="0" w:space="0" w:color="auto"/>
            <w:left w:val="none" w:sz="0" w:space="0" w:color="auto"/>
            <w:bottom w:val="none" w:sz="0" w:space="0" w:color="auto"/>
            <w:right w:val="none" w:sz="0" w:space="0" w:color="auto"/>
          </w:divBdr>
        </w:div>
        <w:div w:id="943071426">
          <w:marLeft w:val="0"/>
          <w:marRight w:val="0"/>
          <w:marTop w:val="0"/>
          <w:marBottom w:val="0"/>
          <w:divBdr>
            <w:top w:val="none" w:sz="0" w:space="0" w:color="auto"/>
            <w:left w:val="none" w:sz="0" w:space="0" w:color="auto"/>
            <w:bottom w:val="none" w:sz="0" w:space="0" w:color="auto"/>
            <w:right w:val="none" w:sz="0" w:space="0" w:color="auto"/>
          </w:divBdr>
        </w:div>
        <w:div w:id="953437032">
          <w:marLeft w:val="0"/>
          <w:marRight w:val="0"/>
          <w:marTop w:val="0"/>
          <w:marBottom w:val="0"/>
          <w:divBdr>
            <w:top w:val="none" w:sz="0" w:space="0" w:color="auto"/>
            <w:left w:val="none" w:sz="0" w:space="0" w:color="auto"/>
            <w:bottom w:val="none" w:sz="0" w:space="0" w:color="auto"/>
            <w:right w:val="none" w:sz="0" w:space="0" w:color="auto"/>
          </w:divBdr>
        </w:div>
        <w:div w:id="980424340">
          <w:marLeft w:val="0"/>
          <w:marRight w:val="0"/>
          <w:marTop w:val="0"/>
          <w:marBottom w:val="0"/>
          <w:divBdr>
            <w:top w:val="none" w:sz="0" w:space="0" w:color="auto"/>
            <w:left w:val="none" w:sz="0" w:space="0" w:color="auto"/>
            <w:bottom w:val="none" w:sz="0" w:space="0" w:color="auto"/>
            <w:right w:val="none" w:sz="0" w:space="0" w:color="auto"/>
          </w:divBdr>
        </w:div>
        <w:div w:id="985470195">
          <w:marLeft w:val="0"/>
          <w:marRight w:val="0"/>
          <w:marTop w:val="0"/>
          <w:marBottom w:val="0"/>
          <w:divBdr>
            <w:top w:val="none" w:sz="0" w:space="0" w:color="auto"/>
            <w:left w:val="none" w:sz="0" w:space="0" w:color="auto"/>
            <w:bottom w:val="none" w:sz="0" w:space="0" w:color="auto"/>
            <w:right w:val="none" w:sz="0" w:space="0" w:color="auto"/>
          </w:divBdr>
        </w:div>
        <w:div w:id="1006909118">
          <w:marLeft w:val="0"/>
          <w:marRight w:val="0"/>
          <w:marTop w:val="0"/>
          <w:marBottom w:val="0"/>
          <w:divBdr>
            <w:top w:val="none" w:sz="0" w:space="0" w:color="auto"/>
            <w:left w:val="none" w:sz="0" w:space="0" w:color="auto"/>
            <w:bottom w:val="none" w:sz="0" w:space="0" w:color="auto"/>
            <w:right w:val="none" w:sz="0" w:space="0" w:color="auto"/>
          </w:divBdr>
        </w:div>
        <w:div w:id="1056472060">
          <w:marLeft w:val="0"/>
          <w:marRight w:val="0"/>
          <w:marTop w:val="0"/>
          <w:marBottom w:val="0"/>
          <w:divBdr>
            <w:top w:val="none" w:sz="0" w:space="0" w:color="auto"/>
            <w:left w:val="none" w:sz="0" w:space="0" w:color="auto"/>
            <w:bottom w:val="none" w:sz="0" w:space="0" w:color="auto"/>
            <w:right w:val="none" w:sz="0" w:space="0" w:color="auto"/>
          </w:divBdr>
        </w:div>
        <w:div w:id="1083188500">
          <w:marLeft w:val="0"/>
          <w:marRight w:val="0"/>
          <w:marTop w:val="0"/>
          <w:marBottom w:val="0"/>
          <w:divBdr>
            <w:top w:val="none" w:sz="0" w:space="0" w:color="auto"/>
            <w:left w:val="none" w:sz="0" w:space="0" w:color="auto"/>
            <w:bottom w:val="none" w:sz="0" w:space="0" w:color="auto"/>
            <w:right w:val="none" w:sz="0" w:space="0" w:color="auto"/>
          </w:divBdr>
        </w:div>
        <w:div w:id="1111825305">
          <w:marLeft w:val="0"/>
          <w:marRight w:val="0"/>
          <w:marTop w:val="0"/>
          <w:marBottom w:val="0"/>
          <w:divBdr>
            <w:top w:val="none" w:sz="0" w:space="0" w:color="auto"/>
            <w:left w:val="none" w:sz="0" w:space="0" w:color="auto"/>
            <w:bottom w:val="none" w:sz="0" w:space="0" w:color="auto"/>
            <w:right w:val="none" w:sz="0" w:space="0" w:color="auto"/>
          </w:divBdr>
        </w:div>
        <w:div w:id="1117872719">
          <w:marLeft w:val="0"/>
          <w:marRight w:val="0"/>
          <w:marTop w:val="0"/>
          <w:marBottom w:val="0"/>
          <w:divBdr>
            <w:top w:val="none" w:sz="0" w:space="0" w:color="auto"/>
            <w:left w:val="none" w:sz="0" w:space="0" w:color="auto"/>
            <w:bottom w:val="none" w:sz="0" w:space="0" w:color="auto"/>
            <w:right w:val="none" w:sz="0" w:space="0" w:color="auto"/>
          </w:divBdr>
        </w:div>
        <w:div w:id="1141851753">
          <w:marLeft w:val="0"/>
          <w:marRight w:val="0"/>
          <w:marTop w:val="0"/>
          <w:marBottom w:val="0"/>
          <w:divBdr>
            <w:top w:val="none" w:sz="0" w:space="0" w:color="auto"/>
            <w:left w:val="none" w:sz="0" w:space="0" w:color="auto"/>
            <w:bottom w:val="none" w:sz="0" w:space="0" w:color="auto"/>
            <w:right w:val="none" w:sz="0" w:space="0" w:color="auto"/>
          </w:divBdr>
        </w:div>
        <w:div w:id="1171024549">
          <w:marLeft w:val="0"/>
          <w:marRight w:val="0"/>
          <w:marTop w:val="0"/>
          <w:marBottom w:val="0"/>
          <w:divBdr>
            <w:top w:val="none" w:sz="0" w:space="0" w:color="auto"/>
            <w:left w:val="none" w:sz="0" w:space="0" w:color="auto"/>
            <w:bottom w:val="none" w:sz="0" w:space="0" w:color="auto"/>
            <w:right w:val="none" w:sz="0" w:space="0" w:color="auto"/>
          </w:divBdr>
        </w:div>
        <w:div w:id="1176848425">
          <w:marLeft w:val="0"/>
          <w:marRight w:val="0"/>
          <w:marTop w:val="0"/>
          <w:marBottom w:val="0"/>
          <w:divBdr>
            <w:top w:val="none" w:sz="0" w:space="0" w:color="auto"/>
            <w:left w:val="none" w:sz="0" w:space="0" w:color="auto"/>
            <w:bottom w:val="none" w:sz="0" w:space="0" w:color="auto"/>
            <w:right w:val="none" w:sz="0" w:space="0" w:color="auto"/>
          </w:divBdr>
        </w:div>
        <w:div w:id="1184317591">
          <w:marLeft w:val="0"/>
          <w:marRight w:val="0"/>
          <w:marTop w:val="0"/>
          <w:marBottom w:val="0"/>
          <w:divBdr>
            <w:top w:val="none" w:sz="0" w:space="0" w:color="auto"/>
            <w:left w:val="none" w:sz="0" w:space="0" w:color="auto"/>
            <w:bottom w:val="none" w:sz="0" w:space="0" w:color="auto"/>
            <w:right w:val="none" w:sz="0" w:space="0" w:color="auto"/>
          </w:divBdr>
        </w:div>
        <w:div w:id="1185944362">
          <w:marLeft w:val="0"/>
          <w:marRight w:val="0"/>
          <w:marTop w:val="0"/>
          <w:marBottom w:val="0"/>
          <w:divBdr>
            <w:top w:val="none" w:sz="0" w:space="0" w:color="auto"/>
            <w:left w:val="none" w:sz="0" w:space="0" w:color="auto"/>
            <w:bottom w:val="none" w:sz="0" w:space="0" w:color="auto"/>
            <w:right w:val="none" w:sz="0" w:space="0" w:color="auto"/>
          </w:divBdr>
        </w:div>
        <w:div w:id="1207334340">
          <w:marLeft w:val="0"/>
          <w:marRight w:val="0"/>
          <w:marTop w:val="0"/>
          <w:marBottom w:val="0"/>
          <w:divBdr>
            <w:top w:val="none" w:sz="0" w:space="0" w:color="auto"/>
            <w:left w:val="none" w:sz="0" w:space="0" w:color="auto"/>
            <w:bottom w:val="none" w:sz="0" w:space="0" w:color="auto"/>
            <w:right w:val="none" w:sz="0" w:space="0" w:color="auto"/>
          </w:divBdr>
        </w:div>
        <w:div w:id="1222785686">
          <w:marLeft w:val="0"/>
          <w:marRight w:val="0"/>
          <w:marTop w:val="0"/>
          <w:marBottom w:val="0"/>
          <w:divBdr>
            <w:top w:val="none" w:sz="0" w:space="0" w:color="auto"/>
            <w:left w:val="none" w:sz="0" w:space="0" w:color="auto"/>
            <w:bottom w:val="none" w:sz="0" w:space="0" w:color="auto"/>
            <w:right w:val="none" w:sz="0" w:space="0" w:color="auto"/>
          </w:divBdr>
        </w:div>
        <w:div w:id="1226143308">
          <w:marLeft w:val="0"/>
          <w:marRight w:val="0"/>
          <w:marTop w:val="0"/>
          <w:marBottom w:val="0"/>
          <w:divBdr>
            <w:top w:val="none" w:sz="0" w:space="0" w:color="auto"/>
            <w:left w:val="none" w:sz="0" w:space="0" w:color="auto"/>
            <w:bottom w:val="none" w:sz="0" w:space="0" w:color="auto"/>
            <w:right w:val="none" w:sz="0" w:space="0" w:color="auto"/>
          </w:divBdr>
        </w:div>
        <w:div w:id="1237324654">
          <w:marLeft w:val="0"/>
          <w:marRight w:val="0"/>
          <w:marTop w:val="0"/>
          <w:marBottom w:val="0"/>
          <w:divBdr>
            <w:top w:val="none" w:sz="0" w:space="0" w:color="auto"/>
            <w:left w:val="none" w:sz="0" w:space="0" w:color="auto"/>
            <w:bottom w:val="none" w:sz="0" w:space="0" w:color="auto"/>
            <w:right w:val="none" w:sz="0" w:space="0" w:color="auto"/>
          </w:divBdr>
        </w:div>
        <w:div w:id="1273705045">
          <w:marLeft w:val="0"/>
          <w:marRight w:val="0"/>
          <w:marTop w:val="0"/>
          <w:marBottom w:val="0"/>
          <w:divBdr>
            <w:top w:val="none" w:sz="0" w:space="0" w:color="auto"/>
            <w:left w:val="none" w:sz="0" w:space="0" w:color="auto"/>
            <w:bottom w:val="none" w:sz="0" w:space="0" w:color="auto"/>
            <w:right w:val="none" w:sz="0" w:space="0" w:color="auto"/>
          </w:divBdr>
        </w:div>
        <w:div w:id="1326278873">
          <w:marLeft w:val="0"/>
          <w:marRight w:val="0"/>
          <w:marTop w:val="0"/>
          <w:marBottom w:val="0"/>
          <w:divBdr>
            <w:top w:val="none" w:sz="0" w:space="0" w:color="auto"/>
            <w:left w:val="none" w:sz="0" w:space="0" w:color="auto"/>
            <w:bottom w:val="none" w:sz="0" w:space="0" w:color="auto"/>
            <w:right w:val="none" w:sz="0" w:space="0" w:color="auto"/>
          </w:divBdr>
        </w:div>
        <w:div w:id="1342661454">
          <w:marLeft w:val="0"/>
          <w:marRight w:val="0"/>
          <w:marTop w:val="0"/>
          <w:marBottom w:val="0"/>
          <w:divBdr>
            <w:top w:val="none" w:sz="0" w:space="0" w:color="auto"/>
            <w:left w:val="none" w:sz="0" w:space="0" w:color="auto"/>
            <w:bottom w:val="none" w:sz="0" w:space="0" w:color="auto"/>
            <w:right w:val="none" w:sz="0" w:space="0" w:color="auto"/>
          </w:divBdr>
        </w:div>
        <w:div w:id="1388066087">
          <w:marLeft w:val="0"/>
          <w:marRight w:val="0"/>
          <w:marTop w:val="0"/>
          <w:marBottom w:val="0"/>
          <w:divBdr>
            <w:top w:val="none" w:sz="0" w:space="0" w:color="auto"/>
            <w:left w:val="none" w:sz="0" w:space="0" w:color="auto"/>
            <w:bottom w:val="none" w:sz="0" w:space="0" w:color="auto"/>
            <w:right w:val="none" w:sz="0" w:space="0" w:color="auto"/>
          </w:divBdr>
        </w:div>
        <w:div w:id="1403983233">
          <w:marLeft w:val="0"/>
          <w:marRight w:val="0"/>
          <w:marTop w:val="0"/>
          <w:marBottom w:val="0"/>
          <w:divBdr>
            <w:top w:val="none" w:sz="0" w:space="0" w:color="auto"/>
            <w:left w:val="none" w:sz="0" w:space="0" w:color="auto"/>
            <w:bottom w:val="none" w:sz="0" w:space="0" w:color="auto"/>
            <w:right w:val="none" w:sz="0" w:space="0" w:color="auto"/>
          </w:divBdr>
        </w:div>
        <w:div w:id="1405103132">
          <w:marLeft w:val="0"/>
          <w:marRight w:val="0"/>
          <w:marTop w:val="0"/>
          <w:marBottom w:val="0"/>
          <w:divBdr>
            <w:top w:val="none" w:sz="0" w:space="0" w:color="auto"/>
            <w:left w:val="none" w:sz="0" w:space="0" w:color="auto"/>
            <w:bottom w:val="none" w:sz="0" w:space="0" w:color="auto"/>
            <w:right w:val="none" w:sz="0" w:space="0" w:color="auto"/>
          </w:divBdr>
        </w:div>
        <w:div w:id="1545749244">
          <w:marLeft w:val="0"/>
          <w:marRight w:val="0"/>
          <w:marTop w:val="0"/>
          <w:marBottom w:val="0"/>
          <w:divBdr>
            <w:top w:val="none" w:sz="0" w:space="0" w:color="auto"/>
            <w:left w:val="none" w:sz="0" w:space="0" w:color="auto"/>
            <w:bottom w:val="none" w:sz="0" w:space="0" w:color="auto"/>
            <w:right w:val="none" w:sz="0" w:space="0" w:color="auto"/>
          </w:divBdr>
        </w:div>
        <w:div w:id="1555582980">
          <w:marLeft w:val="0"/>
          <w:marRight w:val="0"/>
          <w:marTop w:val="0"/>
          <w:marBottom w:val="0"/>
          <w:divBdr>
            <w:top w:val="none" w:sz="0" w:space="0" w:color="auto"/>
            <w:left w:val="none" w:sz="0" w:space="0" w:color="auto"/>
            <w:bottom w:val="none" w:sz="0" w:space="0" w:color="auto"/>
            <w:right w:val="none" w:sz="0" w:space="0" w:color="auto"/>
          </w:divBdr>
        </w:div>
        <w:div w:id="1569412467">
          <w:marLeft w:val="0"/>
          <w:marRight w:val="0"/>
          <w:marTop w:val="0"/>
          <w:marBottom w:val="0"/>
          <w:divBdr>
            <w:top w:val="none" w:sz="0" w:space="0" w:color="auto"/>
            <w:left w:val="none" w:sz="0" w:space="0" w:color="auto"/>
            <w:bottom w:val="none" w:sz="0" w:space="0" w:color="auto"/>
            <w:right w:val="none" w:sz="0" w:space="0" w:color="auto"/>
          </w:divBdr>
        </w:div>
        <w:div w:id="1611477123">
          <w:marLeft w:val="0"/>
          <w:marRight w:val="0"/>
          <w:marTop w:val="0"/>
          <w:marBottom w:val="0"/>
          <w:divBdr>
            <w:top w:val="none" w:sz="0" w:space="0" w:color="auto"/>
            <w:left w:val="none" w:sz="0" w:space="0" w:color="auto"/>
            <w:bottom w:val="none" w:sz="0" w:space="0" w:color="auto"/>
            <w:right w:val="none" w:sz="0" w:space="0" w:color="auto"/>
          </w:divBdr>
        </w:div>
        <w:div w:id="1615600521">
          <w:marLeft w:val="0"/>
          <w:marRight w:val="0"/>
          <w:marTop w:val="0"/>
          <w:marBottom w:val="0"/>
          <w:divBdr>
            <w:top w:val="none" w:sz="0" w:space="0" w:color="auto"/>
            <w:left w:val="none" w:sz="0" w:space="0" w:color="auto"/>
            <w:bottom w:val="none" w:sz="0" w:space="0" w:color="auto"/>
            <w:right w:val="none" w:sz="0" w:space="0" w:color="auto"/>
          </w:divBdr>
        </w:div>
        <w:div w:id="1646082439">
          <w:marLeft w:val="0"/>
          <w:marRight w:val="0"/>
          <w:marTop w:val="0"/>
          <w:marBottom w:val="0"/>
          <w:divBdr>
            <w:top w:val="none" w:sz="0" w:space="0" w:color="auto"/>
            <w:left w:val="none" w:sz="0" w:space="0" w:color="auto"/>
            <w:bottom w:val="none" w:sz="0" w:space="0" w:color="auto"/>
            <w:right w:val="none" w:sz="0" w:space="0" w:color="auto"/>
          </w:divBdr>
        </w:div>
        <w:div w:id="1651639909">
          <w:marLeft w:val="0"/>
          <w:marRight w:val="0"/>
          <w:marTop w:val="0"/>
          <w:marBottom w:val="0"/>
          <w:divBdr>
            <w:top w:val="none" w:sz="0" w:space="0" w:color="auto"/>
            <w:left w:val="none" w:sz="0" w:space="0" w:color="auto"/>
            <w:bottom w:val="none" w:sz="0" w:space="0" w:color="auto"/>
            <w:right w:val="none" w:sz="0" w:space="0" w:color="auto"/>
          </w:divBdr>
        </w:div>
        <w:div w:id="1653023485">
          <w:marLeft w:val="0"/>
          <w:marRight w:val="0"/>
          <w:marTop w:val="0"/>
          <w:marBottom w:val="0"/>
          <w:divBdr>
            <w:top w:val="none" w:sz="0" w:space="0" w:color="auto"/>
            <w:left w:val="none" w:sz="0" w:space="0" w:color="auto"/>
            <w:bottom w:val="none" w:sz="0" w:space="0" w:color="auto"/>
            <w:right w:val="none" w:sz="0" w:space="0" w:color="auto"/>
          </w:divBdr>
        </w:div>
        <w:div w:id="1691294452">
          <w:marLeft w:val="0"/>
          <w:marRight w:val="0"/>
          <w:marTop w:val="0"/>
          <w:marBottom w:val="0"/>
          <w:divBdr>
            <w:top w:val="none" w:sz="0" w:space="0" w:color="auto"/>
            <w:left w:val="none" w:sz="0" w:space="0" w:color="auto"/>
            <w:bottom w:val="none" w:sz="0" w:space="0" w:color="auto"/>
            <w:right w:val="none" w:sz="0" w:space="0" w:color="auto"/>
          </w:divBdr>
        </w:div>
        <w:div w:id="1707827604">
          <w:marLeft w:val="0"/>
          <w:marRight w:val="0"/>
          <w:marTop w:val="0"/>
          <w:marBottom w:val="0"/>
          <w:divBdr>
            <w:top w:val="none" w:sz="0" w:space="0" w:color="auto"/>
            <w:left w:val="none" w:sz="0" w:space="0" w:color="auto"/>
            <w:bottom w:val="none" w:sz="0" w:space="0" w:color="auto"/>
            <w:right w:val="none" w:sz="0" w:space="0" w:color="auto"/>
          </w:divBdr>
        </w:div>
        <w:div w:id="1713729244">
          <w:marLeft w:val="0"/>
          <w:marRight w:val="0"/>
          <w:marTop w:val="0"/>
          <w:marBottom w:val="0"/>
          <w:divBdr>
            <w:top w:val="none" w:sz="0" w:space="0" w:color="auto"/>
            <w:left w:val="none" w:sz="0" w:space="0" w:color="auto"/>
            <w:bottom w:val="none" w:sz="0" w:space="0" w:color="auto"/>
            <w:right w:val="none" w:sz="0" w:space="0" w:color="auto"/>
          </w:divBdr>
        </w:div>
        <w:div w:id="1726375286">
          <w:marLeft w:val="0"/>
          <w:marRight w:val="0"/>
          <w:marTop w:val="0"/>
          <w:marBottom w:val="0"/>
          <w:divBdr>
            <w:top w:val="none" w:sz="0" w:space="0" w:color="auto"/>
            <w:left w:val="none" w:sz="0" w:space="0" w:color="auto"/>
            <w:bottom w:val="none" w:sz="0" w:space="0" w:color="auto"/>
            <w:right w:val="none" w:sz="0" w:space="0" w:color="auto"/>
          </w:divBdr>
        </w:div>
        <w:div w:id="1733232981">
          <w:marLeft w:val="0"/>
          <w:marRight w:val="0"/>
          <w:marTop w:val="0"/>
          <w:marBottom w:val="0"/>
          <w:divBdr>
            <w:top w:val="none" w:sz="0" w:space="0" w:color="auto"/>
            <w:left w:val="none" w:sz="0" w:space="0" w:color="auto"/>
            <w:bottom w:val="none" w:sz="0" w:space="0" w:color="auto"/>
            <w:right w:val="none" w:sz="0" w:space="0" w:color="auto"/>
          </w:divBdr>
        </w:div>
        <w:div w:id="1745565849">
          <w:marLeft w:val="0"/>
          <w:marRight w:val="0"/>
          <w:marTop w:val="0"/>
          <w:marBottom w:val="0"/>
          <w:divBdr>
            <w:top w:val="none" w:sz="0" w:space="0" w:color="auto"/>
            <w:left w:val="none" w:sz="0" w:space="0" w:color="auto"/>
            <w:bottom w:val="none" w:sz="0" w:space="0" w:color="auto"/>
            <w:right w:val="none" w:sz="0" w:space="0" w:color="auto"/>
          </w:divBdr>
        </w:div>
        <w:div w:id="1748336109">
          <w:marLeft w:val="0"/>
          <w:marRight w:val="0"/>
          <w:marTop w:val="0"/>
          <w:marBottom w:val="0"/>
          <w:divBdr>
            <w:top w:val="none" w:sz="0" w:space="0" w:color="auto"/>
            <w:left w:val="none" w:sz="0" w:space="0" w:color="auto"/>
            <w:bottom w:val="none" w:sz="0" w:space="0" w:color="auto"/>
            <w:right w:val="none" w:sz="0" w:space="0" w:color="auto"/>
          </w:divBdr>
        </w:div>
        <w:div w:id="1804737920">
          <w:marLeft w:val="0"/>
          <w:marRight w:val="0"/>
          <w:marTop w:val="0"/>
          <w:marBottom w:val="0"/>
          <w:divBdr>
            <w:top w:val="none" w:sz="0" w:space="0" w:color="auto"/>
            <w:left w:val="none" w:sz="0" w:space="0" w:color="auto"/>
            <w:bottom w:val="none" w:sz="0" w:space="0" w:color="auto"/>
            <w:right w:val="none" w:sz="0" w:space="0" w:color="auto"/>
          </w:divBdr>
        </w:div>
        <w:div w:id="1873105643">
          <w:marLeft w:val="0"/>
          <w:marRight w:val="0"/>
          <w:marTop w:val="0"/>
          <w:marBottom w:val="0"/>
          <w:divBdr>
            <w:top w:val="none" w:sz="0" w:space="0" w:color="auto"/>
            <w:left w:val="none" w:sz="0" w:space="0" w:color="auto"/>
            <w:bottom w:val="none" w:sz="0" w:space="0" w:color="auto"/>
            <w:right w:val="none" w:sz="0" w:space="0" w:color="auto"/>
          </w:divBdr>
        </w:div>
        <w:div w:id="1883058895">
          <w:marLeft w:val="0"/>
          <w:marRight w:val="0"/>
          <w:marTop w:val="0"/>
          <w:marBottom w:val="0"/>
          <w:divBdr>
            <w:top w:val="none" w:sz="0" w:space="0" w:color="auto"/>
            <w:left w:val="none" w:sz="0" w:space="0" w:color="auto"/>
            <w:bottom w:val="none" w:sz="0" w:space="0" w:color="auto"/>
            <w:right w:val="none" w:sz="0" w:space="0" w:color="auto"/>
          </w:divBdr>
        </w:div>
        <w:div w:id="1907450458">
          <w:marLeft w:val="0"/>
          <w:marRight w:val="0"/>
          <w:marTop w:val="0"/>
          <w:marBottom w:val="0"/>
          <w:divBdr>
            <w:top w:val="none" w:sz="0" w:space="0" w:color="auto"/>
            <w:left w:val="none" w:sz="0" w:space="0" w:color="auto"/>
            <w:bottom w:val="none" w:sz="0" w:space="0" w:color="auto"/>
            <w:right w:val="none" w:sz="0" w:space="0" w:color="auto"/>
          </w:divBdr>
        </w:div>
        <w:div w:id="1916626004">
          <w:marLeft w:val="0"/>
          <w:marRight w:val="0"/>
          <w:marTop w:val="0"/>
          <w:marBottom w:val="0"/>
          <w:divBdr>
            <w:top w:val="none" w:sz="0" w:space="0" w:color="auto"/>
            <w:left w:val="none" w:sz="0" w:space="0" w:color="auto"/>
            <w:bottom w:val="none" w:sz="0" w:space="0" w:color="auto"/>
            <w:right w:val="none" w:sz="0" w:space="0" w:color="auto"/>
          </w:divBdr>
        </w:div>
        <w:div w:id="1929269576">
          <w:marLeft w:val="0"/>
          <w:marRight w:val="0"/>
          <w:marTop w:val="0"/>
          <w:marBottom w:val="0"/>
          <w:divBdr>
            <w:top w:val="none" w:sz="0" w:space="0" w:color="auto"/>
            <w:left w:val="none" w:sz="0" w:space="0" w:color="auto"/>
            <w:bottom w:val="none" w:sz="0" w:space="0" w:color="auto"/>
            <w:right w:val="none" w:sz="0" w:space="0" w:color="auto"/>
          </w:divBdr>
        </w:div>
        <w:div w:id="1949116103">
          <w:marLeft w:val="0"/>
          <w:marRight w:val="0"/>
          <w:marTop w:val="0"/>
          <w:marBottom w:val="0"/>
          <w:divBdr>
            <w:top w:val="none" w:sz="0" w:space="0" w:color="auto"/>
            <w:left w:val="none" w:sz="0" w:space="0" w:color="auto"/>
            <w:bottom w:val="none" w:sz="0" w:space="0" w:color="auto"/>
            <w:right w:val="none" w:sz="0" w:space="0" w:color="auto"/>
          </w:divBdr>
        </w:div>
        <w:div w:id="1993291200">
          <w:marLeft w:val="0"/>
          <w:marRight w:val="0"/>
          <w:marTop w:val="0"/>
          <w:marBottom w:val="0"/>
          <w:divBdr>
            <w:top w:val="none" w:sz="0" w:space="0" w:color="auto"/>
            <w:left w:val="none" w:sz="0" w:space="0" w:color="auto"/>
            <w:bottom w:val="none" w:sz="0" w:space="0" w:color="auto"/>
            <w:right w:val="none" w:sz="0" w:space="0" w:color="auto"/>
          </w:divBdr>
        </w:div>
        <w:div w:id="2014911029">
          <w:marLeft w:val="0"/>
          <w:marRight w:val="0"/>
          <w:marTop w:val="0"/>
          <w:marBottom w:val="0"/>
          <w:divBdr>
            <w:top w:val="none" w:sz="0" w:space="0" w:color="auto"/>
            <w:left w:val="none" w:sz="0" w:space="0" w:color="auto"/>
            <w:bottom w:val="none" w:sz="0" w:space="0" w:color="auto"/>
            <w:right w:val="none" w:sz="0" w:space="0" w:color="auto"/>
          </w:divBdr>
        </w:div>
        <w:div w:id="2080905427">
          <w:marLeft w:val="0"/>
          <w:marRight w:val="0"/>
          <w:marTop w:val="0"/>
          <w:marBottom w:val="0"/>
          <w:divBdr>
            <w:top w:val="none" w:sz="0" w:space="0" w:color="auto"/>
            <w:left w:val="none" w:sz="0" w:space="0" w:color="auto"/>
            <w:bottom w:val="none" w:sz="0" w:space="0" w:color="auto"/>
            <w:right w:val="none" w:sz="0" w:space="0" w:color="auto"/>
          </w:divBdr>
        </w:div>
        <w:div w:id="2109763740">
          <w:marLeft w:val="0"/>
          <w:marRight w:val="0"/>
          <w:marTop w:val="0"/>
          <w:marBottom w:val="0"/>
          <w:divBdr>
            <w:top w:val="none" w:sz="0" w:space="0" w:color="auto"/>
            <w:left w:val="none" w:sz="0" w:space="0" w:color="auto"/>
            <w:bottom w:val="none" w:sz="0" w:space="0" w:color="auto"/>
            <w:right w:val="none" w:sz="0" w:space="0" w:color="auto"/>
          </w:divBdr>
        </w:div>
        <w:div w:id="2128349422">
          <w:marLeft w:val="0"/>
          <w:marRight w:val="0"/>
          <w:marTop w:val="0"/>
          <w:marBottom w:val="0"/>
          <w:divBdr>
            <w:top w:val="none" w:sz="0" w:space="0" w:color="auto"/>
            <w:left w:val="none" w:sz="0" w:space="0" w:color="auto"/>
            <w:bottom w:val="none" w:sz="0" w:space="0" w:color="auto"/>
            <w:right w:val="none" w:sz="0" w:space="0" w:color="auto"/>
          </w:divBdr>
        </w:div>
        <w:div w:id="2128892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rin.muru@keskkonnaamet.ee" TargetMode="External"/><Relationship Id="rId26" Type="http://schemas.openxmlformats.org/officeDocument/2006/relationships/hyperlink" Target="mailto:rene.lauk@kliimaministeerium.ee" TargetMode="External"/><Relationship Id="rId3" Type="http://schemas.openxmlformats.org/officeDocument/2006/relationships/customXml" Target="../customXml/item3.xml"/><Relationship Id="rId21" Type="http://schemas.openxmlformats.org/officeDocument/2006/relationships/hyperlink" Target="mailto:lauri.kytt@ttja.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erilin.saitor@kliimaministeerium.ee" TargetMode="External"/><Relationship Id="rId25" Type="http://schemas.openxmlformats.org/officeDocument/2006/relationships/hyperlink" Target="mailto:elina.lehestik@kliimaministeerium.ee" TargetMode="External"/><Relationship Id="rId2" Type="http://schemas.openxmlformats.org/officeDocument/2006/relationships/customXml" Target="../customXml/item2.xml"/><Relationship Id="rId16" Type="http://schemas.openxmlformats.org/officeDocument/2006/relationships/hyperlink" Target="mailto:hando.tohver@kliimaministeerium.ee" TargetMode="External"/><Relationship Id="rId20" Type="http://schemas.openxmlformats.org/officeDocument/2006/relationships/hyperlink" Target="mailto:ilmar.puskar@alara.e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jaana.harma@kliimaministeerium.ee" TargetMode="External"/><Relationship Id="rId5" Type="http://schemas.openxmlformats.org/officeDocument/2006/relationships/numbering" Target="numbering.xml"/><Relationship Id="rId15" Type="http://schemas.openxmlformats.org/officeDocument/2006/relationships/hyperlink" Target="mailto:marily.jaska@kliimaministeerium.ee" TargetMode="External"/><Relationship Id="rId23" Type="http://schemas.openxmlformats.org/officeDocument/2006/relationships/hyperlink" Target="mailto:mati.motte@kliimaministeerium.e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eelika.runnel@siseministeerium.ee"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maiga.liiv@ttja.ee"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www-pub.iaea.org/MTCD/Publications/PDF/Pub1693Web-54107132.pdf" TargetMode="External"/><Relationship Id="rId117" Type="http://schemas.openxmlformats.org/officeDocument/2006/relationships/hyperlink" Target="https://kliimaministeerium.ee/sites/default/files/documents/2025-11/ENMAK%202035%20eeln%C3%B5u_2.pdf" TargetMode="External"/><Relationship Id="rId21" Type="http://schemas.openxmlformats.org/officeDocument/2006/relationships/hyperlink" Target="https://www-pub.iaea.org/MTCD/Publications/PDF/PUB1884_web.pdf" TargetMode="External"/><Relationship Id="rId42" Type="http://schemas.openxmlformats.org/officeDocument/2006/relationships/hyperlink" Target="https://www.wenra.eu/node/86" TargetMode="External"/><Relationship Id="rId47" Type="http://schemas.openxmlformats.org/officeDocument/2006/relationships/hyperlink" Target="https://www-pub.iaea.org/MTCD/Publications/PDF/IAEA-NSS-GLOweb.pdf" TargetMode="External"/><Relationship Id="rId63" Type="http://schemas.openxmlformats.org/officeDocument/2006/relationships/hyperlink" Target="https://www.riigiteataja.ee/akt/13096378" TargetMode="External"/><Relationship Id="rId68" Type="http://schemas.openxmlformats.org/officeDocument/2006/relationships/hyperlink" Target="https://www.riigiteataja.ee/akt/104122024012?leiaKehtiv" TargetMode="External"/><Relationship Id="rId84" Type="http://schemas.openxmlformats.org/officeDocument/2006/relationships/hyperlink" Target="https://www.iaea.org/sites/default/files/infcirc566.pdf" TargetMode="External"/><Relationship Id="rId89" Type="http://schemas.openxmlformats.org/officeDocument/2006/relationships/hyperlink" Target="https://www.riigiteataja.ee/akt/102012025026?leiaKehtiv" TargetMode="External"/><Relationship Id="rId112" Type="http://schemas.openxmlformats.org/officeDocument/2006/relationships/hyperlink" Target="https://www-pub.iaea.org/MTCD/Publications/PDF/Pub1374_web.pdf?utm_source=chatgpt.com" TargetMode="External"/><Relationship Id="rId16" Type="http://schemas.openxmlformats.org/officeDocument/2006/relationships/hyperlink" Target="https://www-pub.iaea.org/MTCD/Publications/PDF/te-1835-web.pdf" TargetMode="External"/><Relationship Id="rId107" Type="http://schemas.openxmlformats.org/officeDocument/2006/relationships/hyperlink" Target="https://www.agri.ee/sites/default/files/documents/2025-11/Tulumaksu%20arvestus%202025%20102025.xlsx" TargetMode="External"/><Relationship Id="rId11" Type="http://schemas.openxmlformats.org/officeDocument/2006/relationships/hyperlink" Target="https://www-pub.iaea.org/MTCD/Publications/PDF/Pub1273_web.pdf" TargetMode="External"/><Relationship Id="rId32" Type="http://schemas.openxmlformats.org/officeDocument/2006/relationships/hyperlink" Target="https://www-pub.iaea.org/MTCD/Publications/PDF/Pub1595_web-30214867.pdf" TargetMode="External"/><Relationship Id="rId37" Type="http://schemas.openxmlformats.org/officeDocument/2006/relationships/hyperlink" Target="https://www-pub.iaea.org/MTCD/Publications/PDF/PUB2005_web.pdf" TargetMode="External"/><Relationship Id="rId53" Type="http://schemas.openxmlformats.org/officeDocument/2006/relationships/hyperlink" Target="https://www.riigiteataja.ee/akt/13090165" TargetMode="External"/><Relationship Id="rId58" Type="http://schemas.openxmlformats.org/officeDocument/2006/relationships/hyperlink" Target="https://www.riigiteataja.ee/akt/954451" TargetMode="External"/><Relationship Id="rId74" Type="http://schemas.openxmlformats.org/officeDocument/2006/relationships/hyperlink" Target="https://www-pub.iaea.org/MTCD/Publications/PDF/PUB1921_web.pdf" TargetMode="External"/><Relationship Id="rId79" Type="http://schemas.openxmlformats.org/officeDocument/2006/relationships/hyperlink" Target="https://www.iaea.org/sites/default/files/infcirc193.pdf" TargetMode="External"/><Relationship Id="rId102" Type="http://schemas.openxmlformats.org/officeDocument/2006/relationships/hyperlink" Target="https://vla.elering.ee/" TargetMode="External"/><Relationship Id="rId123" Type="http://schemas.openxmlformats.org/officeDocument/2006/relationships/hyperlink" Target="https://kliimaministeerium.ee/sites/default/files/documents/2023-04/Tuumaelektrijaama%20ja%20kasutatud%20tuumk%C3%BCtuse%20l%C3%B5ppladustuspaiga%20potentsiaalsete%20asukohtade%20ruumianal%C3%BC%C3%BCs.pdf" TargetMode="External"/><Relationship Id="rId5" Type="http://schemas.openxmlformats.org/officeDocument/2006/relationships/hyperlink" Target="https://www.iaea.org/publications/15236/iaea-nuclear-safety-and-security-glossary" TargetMode="External"/><Relationship Id="rId90" Type="http://schemas.openxmlformats.org/officeDocument/2006/relationships/hyperlink" Target="https://kliimaministeerium.ee/sites/default/files/documents/2023-07/Tuumaenergia%20t%C3%B6%C3%B6r%C3%BChmale%20inimressursside%20arendamise%20strateegia%20koostamine%20ja%20regulatiivse%20raamistiku%20kaardistamine%20%282%29.pdf" TargetMode="External"/><Relationship Id="rId95" Type="http://schemas.openxmlformats.org/officeDocument/2006/relationships/hyperlink" Target="https://www-pub.iaea.org/MTCD/Publications/PDF/P1801_web.pdf" TargetMode="External"/><Relationship Id="rId22" Type="http://schemas.openxmlformats.org/officeDocument/2006/relationships/hyperlink" Target="https://eur-lex.europa.eu/legal-content/ET/TXT/PDF/?uri=CELEX:32014L0087" TargetMode="External"/><Relationship Id="rId27" Type="http://schemas.openxmlformats.org/officeDocument/2006/relationships/hyperlink" Target="https://www.riigiteataja.ee/akt/106072023031?leiaKehtiv" TargetMode="External"/><Relationship Id="rId43" Type="http://schemas.openxmlformats.org/officeDocument/2006/relationships/hyperlink" Target="https://www-pub.iaea.org/MTCD/Publications/PDF/Pub1652web-83896570.pdf" TargetMode="External"/><Relationship Id="rId48" Type="http://schemas.openxmlformats.org/officeDocument/2006/relationships/hyperlink" Target="https://www.iaea.org/publications/10905/preparedness-and-response-for-a-nuclear-or-radiological-emergency" TargetMode="External"/><Relationship Id="rId64" Type="http://schemas.openxmlformats.org/officeDocument/2006/relationships/hyperlink" Target="https://www.iaea.org/publications/8097/development-use-and-maintenance-of-the-design-basis-threat" TargetMode="External"/><Relationship Id="rId69" Type="http://schemas.openxmlformats.org/officeDocument/2006/relationships/hyperlink" Target="https://www.iaea.org/publications/13400/security-of-radioactive-material-in-transport" TargetMode="External"/><Relationship Id="rId113" Type="http://schemas.openxmlformats.org/officeDocument/2006/relationships/hyperlink" Target="https://www.justdigi.ee/kontrollkysimustik" TargetMode="External"/><Relationship Id="rId118" Type="http://schemas.openxmlformats.org/officeDocument/2006/relationships/hyperlink" Target="https://kliimaministeerium.ee/sites/default/files/documents/2023-12/Tuumaenergia%20t%C3%B6%C3%B6r%C3%BChma%20l%C3%B5pparuanne.pdf" TargetMode="External"/><Relationship Id="rId80" Type="http://schemas.openxmlformats.org/officeDocument/2006/relationships/hyperlink" Target="https://www-pub.iaea.org/MTCD/Publications/PDF/P1804_web.pdf" TargetMode="External"/><Relationship Id="rId85" Type="http://schemas.openxmlformats.org/officeDocument/2006/relationships/hyperlink" Target="https://www.iaea.org/topics/nuclear-liability-conventions/convention-supplementary-compensation-nuclear-damage" TargetMode="External"/><Relationship Id="rId12" Type="http://schemas.openxmlformats.org/officeDocument/2006/relationships/hyperlink" Target="https://www-pub.iaea.org/MTCD/Publications/PDF/Pub1481_web.pdf" TargetMode="External"/><Relationship Id="rId17" Type="http://schemas.openxmlformats.org/officeDocument/2006/relationships/hyperlink" Target="https://www-pub.iaea.org/MTCD/Publications/PDF/Pub1715web-46541668.pdf" TargetMode="External"/><Relationship Id="rId33" Type="http://schemas.openxmlformats.org/officeDocument/2006/relationships/hyperlink" Target="https://www-pub.iaea.org/MTCD/Publications/PDF/PUB2005_web.pdf" TargetMode="External"/><Relationship Id="rId38" Type="http://schemas.openxmlformats.org/officeDocument/2006/relationships/hyperlink" Target="https://www-pub.iaea.org/MTCD/Publications/PDF/PUB2005_web.pdf" TargetMode="External"/><Relationship Id="rId59" Type="http://schemas.openxmlformats.org/officeDocument/2006/relationships/hyperlink" Target="https://eur-lex.europa.eu/legal-content/ET/TXT/PDF/?uri=CELEX:12012A/TXT" TargetMode="External"/><Relationship Id="rId103" Type="http://schemas.openxmlformats.org/officeDocument/2006/relationships/hyperlink" Target="https://elering.ee/liitumistasu-0" TargetMode="External"/><Relationship Id="rId108" Type="http://schemas.openxmlformats.org/officeDocument/2006/relationships/hyperlink" Target="https://kliimaministeerium.ee/sites/default/files/documents/2023-07/Tuumaenergia%20t%C3%B6%C3%B6r%C3%BChmale%20inimressursside%20arendamise%20strateegia%20koostamine%20ja%20regulatiivse%20raamistiku%20kaardistamine%20%282%29.pdf" TargetMode="External"/><Relationship Id="rId124" Type="http://schemas.openxmlformats.org/officeDocument/2006/relationships/hyperlink" Target="https://www-pub.iaea.org/MTCD/Publications/PDF/Pub1122_scr.pdf" TargetMode="External"/><Relationship Id="rId54" Type="http://schemas.openxmlformats.org/officeDocument/2006/relationships/hyperlink" Target="https://www-pub.iaea.org/MTCD/Publications/PDF/PUB1798_web.pdf" TargetMode="External"/><Relationship Id="rId70" Type="http://schemas.openxmlformats.org/officeDocument/2006/relationships/hyperlink" Target="https://www.riigiteataja.ee/akt/121062024015?leiaKehtiv" TargetMode="External"/><Relationship Id="rId75" Type="http://schemas.openxmlformats.org/officeDocument/2006/relationships/hyperlink" Target="https://www-pub.iaea.org/MTCD/Publications/PDF/P1787_web.pdf" TargetMode="External"/><Relationship Id="rId91" Type="http://schemas.openxmlformats.org/officeDocument/2006/relationships/hyperlink" Target="https://kliimaministeerium.ee/sites/default/files/documents/2023-06/Avalik%20kokkuv%C3%B5te%2C%20Tuumajulgeolek%20ja%20h%C3%A4daolukordadeks%20valmistumine%2016.06.2023.pdf" TargetMode="External"/><Relationship Id="rId96" Type="http://schemas.openxmlformats.org/officeDocument/2006/relationships/hyperlink" Target="https://www-pub.iaea.org/MTCD/publications/PDF/Pub1958_web.pdf" TargetMode="External"/><Relationship Id="rId1" Type="http://schemas.openxmlformats.org/officeDocument/2006/relationships/hyperlink" Target="https://eelnoud.valitsus.ee/main/mount/docList/736c8ae7-447f-4521-bcd6-7495b92947db" TargetMode="External"/><Relationship Id="rId6" Type="http://schemas.openxmlformats.org/officeDocument/2006/relationships/hyperlink" Target="https://www.riigiteataja.ee/akt/79190" TargetMode="External"/><Relationship Id="rId23" Type="http://schemas.openxmlformats.org/officeDocument/2006/relationships/hyperlink" Target="https://www-pub.iaea.org/MTCD/Publications/PDF/Pub1449_web.pdf" TargetMode="External"/><Relationship Id="rId28" Type="http://schemas.openxmlformats.org/officeDocument/2006/relationships/hyperlink" Target="https://www.riigiteataja.ee/akt/108072025069?leiaKehtiv" TargetMode="External"/><Relationship Id="rId49" Type="http://schemas.openxmlformats.org/officeDocument/2006/relationships/hyperlink" Target="https://www.riigiteataja.ee/akt/129102024006" TargetMode="External"/><Relationship Id="rId114" Type="http://schemas.openxmlformats.org/officeDocument/2006/relationships/hyperlink" Target="https://www-pub.iaea.org/MTCD/Publications/PDF/P1815_web.pdf" TargetMode="External"/><Relationship Id="rId119" Type="http://schemas.openxmlformats.org/officeDocument/2006/relationships/hyperlink" Target="https://www.oecd.org/content/dam/oecd/en/publications/reports/2021/09/nuclear-energy-in-the-circular-carbon-economy-cce_26a4562d/be85cb3d-en.pdf?utm_source=chatgpt.com" TargetMode="External"/><Relationship Id="rId44" Type="http://schemas.openxmlformats.org/officeDocument/2006/relationships/hyperlink" Target="https://www-pub.iaea.org/MTCD/Publications/PDF/Pub1456_web.pdf" TargetMode="External"/><Relationship Id="rId60" Type="http://schemas.openxmlformats.org/officeDocument/2006/relationships/hyperlink" Target="https://eur-lex.europa.eu/legal-content/ET/TXT/PDF/?uri=OJ:L_202500974" TargetMode="External"/><Relationship Id="rId65" Type="http://schemas.openxmlformats.org/officeDocument/2006/relationships/hyperlink" Target="https://www.riigiteataja.ee/akt/127092016005?leiaKehtiv" TargetMode="External"/><Relationship Id="rId81" Type="http://schemas.openxmlformats.org/officeDocument/2006/relationships/hyperlink" Target="https://www.iaea.org/services/review-missions/integrated-regulatory-review-service-irrs" TargetMode="External"/><Relationship Id="rId86" Type="http://schemas.openxmlformats.org/officeDocument/2006/relationships/hyperlink" Target="https://www.riigiteataja.ee/akt/184411?leiaKehtiv" TargetMode="External"/><Relationship Id="rId4" Type="http://schemas.openxmlformats.org/officeDocument/2006/relationships/hyperlink" Target="https://www.riigiteataja.ee/akt/110072020052?leiaKehtiv" TargetMode="External"/><Relationship Id="rId9" Type="http://schemas.openxmlformats.org/officeDocument/2006/relationships/hyperlink" Target="https://www-pub.iaea.org/MTCD/Publications/PDF/Pub1578_web-57265295.pdf" TargetMode="External"/><Relationship Id="rId13" Type="http://schemas.openxmlformats.org/officeDocument/2006/relationships/hyperlink" Target="https://www-pub.iaea.org/MTCD/Publications/PDF/Pub1713web-70795870.pdf" TargetMode="External"/><Relationship Id="rId18" Type="http://schemas.openxmlformats.org/officeDocument/2006/relationships/hyperlink" Target="https://www-pub.iaea.org/MTCD/Publications/PDF/Pub1714web-7976998.pdf" TargetMode="External"/><Relationship Id="rId39" Type="http://schemas.openxmlformats.org/officeDocument/2006/relationships/hyperlink" Target="https://www-pub.iaea.org/MTCD/Publications/PDF/Pub1588_web.pdf" TargetMode="External"/><Relationship Id="rId109" Type="http://schemas.openxmlformats.org/officeDocument/2006/relationships/hyperlink" Target="https://kliimaministeerium.ee/sites/default/files/documents/2023-12/Tuumaenergia%20t%C3%B6%C3%B6r%C3%BChma%20l%C3%B5pparuanne.pdf" TargetMode="External"/><Relationship Id="rId34" Type="http://schemas.openxmlformats.org/officeDocument/2006/relationships/hyperlink" Target="https://www-pub.iaea.org/MTCD/Publications/PDF/Pub1588_web.pdf" TargetMode="External"/><Relationship Id="rId50" Type="http://schemas.openxmlformats.org/officeDocument/2006/relationships/hyperlink" Target="https://www.iaea.org/publications/8506/criteria-for-use-in-preparedness-and-response-for-a-nuclear-or-radiological-emergency" TargetMode="External"/><Relationship Id="rId55" Type="http://schemas.openxmlformats.org/officeDocument/2006/relationships/hyperlink" Target="https://eur-lex.europa.eu/legal-content/ET/TXT/PDF/?uri=CELEX:32011L0070" TargetMode="External"/><Relationship Id="rId76" Type="http://schemas.openxmlformats.org/officeDocument/2006/relationships/hyperlink" Target="https://www-pub.iaea.org/MTCD/Publications/PDF/Pub1273_web.pdf" TargetMode="External"/><Relationship Id="rId97" Type="http://schemas.openxmlformats.org/officeDocument/2006/relationships/hyperlink" Target="https://www-pub.iaea.org/MTCD/Publications/PDF/Pub1477_web.pdf" TargetMode="External"/><Relationship Id="rId104" Type="http://schemas.openxmlformats.org/officeDocument/2006/relationships/hyperlink" Target="https://kliimaministeerium.ee/sites/default/files/documents/2023-06/Avalik%20kokkuv%C3%B5te%2C%20Tuumajulgeolek%20ja%20h%C3%A4daolukordadeks%20valmistumine%2016.06.2023.pdf" TargetMode="External"/><Relationship Id="rId120" Type="http://schemas.openxmlformats.org/officeDocument/2006/relationships/hyperlink" Target="https://www.europarl.europa.eu/doceo/document/A-9-2023-0408_EN.html" TargetMode="External"/><Relationship Id="rId7" Type="http://schemas.openxmlformats.org/officeDocument/2006/relationships/hyperlink" Target="https://eur-lex.europa.eu/legal-content/ET/TXT/PDF/?uri=CELEX:32014L0087" TargetMode="External"/><Relationship Id="rId71" Type="http://schemas.openxmlformats.org/officeDocument/2006/relationships/hyperlink" Target="https://www.iaea.org/publications/8629/nuclear-security-recommendations-on-physical-protection-of-nuclear-material-and-nuclear-facilities-infcirc225revision-5" TargetMode="External"/><Relationship Id="rId92" Type="http://schemas.openxmlformats.org/officeDocument/2006/relationships/hyperlink" Target="https://www.oecd-nea.org/jcms/tro_5705/about-us" TargetMode="External"/><Relationship Id="rId2" Type="http://schemas.openxmlformats.org/officeDocument/2006/relationships/hyperlink" Target="https://www.riigiteataja.ee/akt/964536" TargetMode="External"/><Relationship Id="rId29" Type="http://schemas.openxmlformats.org/officeDocument/2006/relationships/hyperlink" Target="https://www-pub.iaea.org/MTCD/Publications/PDF/PUB2005_web.pdf" TargetMode="External"/><Relationship Id="rId24" Type="http://schemas.openxmlformats.org/officeDocument/2006/relationships/hyperlink" Target="https://www-pub.iaea.org/MTCD/Publications/PDF/Pub1652web-83896570.pdf" TargetMode="External"/><Relationship Id="rId40" Type="http://schemas.openxmlformats.org/officeDocument/2006/relationships/hyperlink" Target="https://www-pub.iaea.org/MTCD/Publications/PDF/Pub1750web.pdf" TargetMode="External"/><Relationship Id="rId45" Type="http://schemas.openxmlformats.org/officeDocument/2006/relationships/hyperlink" Target="https://www.riigiteataja.ee/akt/118072015007?leiaKehtiv" TargetMode="External"/><Relationship Id="rId66" Type="http://schemas.openxmlformats.org/officeDocument/2006/relationships/hyperlink" Target="https://www.iaea.org/publications/8629/nuclear-security-recommendations-on-physical-protection-of-nuclear-material-and-nuclear-facilities-infcirc225revision-5" TargetMode="External"/><Relationship Id="rId87" Type="http://schemas.openxmlformats.org/officeDocument/2006/relationships/hyperlink" Target="https://www.riigiteataja.ee/akt/108072025068?leiaKehtiv" TargetMode="External"/><Relationship Id="rId110" Type="http://schemas.openxmlformats.org/officeDocument/2006/relationships/hyperlink" Target="https://www.riigiteataja.ee/akt/108072025036?leiaKehtiv" TargetMode="External"/><Relationship Id="rId115" Type="http://schemas.openxmlformats.org/officeDocument/2006/relationships/hyperlink" Target="https://www.riigiteataja.ee/akt/108072025022?leiaKehtiv" TargetMode="External"/><Relationship Id="rId61" Type="http://schemas.openxmlformats.org/officeDocument/2006/relationships/hyperlink" Target="https://www-pub.iaea.org/MTCD/Publications/PDF/Pub1590_web.pdf?utm_source=chatgpt.com" TargetMode="External"/><Relationship Id="rId82" Type="http://schemas.openxmlformats.org/officeDocument/2006/relationships/hyperlink" Target="https://www.riigiteataja.ee/akt/108072025022?leiaKehtiv" TargetMode="External"/><Relationship Id="rId19" Type="http://schemas.openxmlformats.org/officeDocument/2006/relationships/hyperlink" Target="https://www-pub.iaea.org/MTCD/Publications/PDF/PUB1884_web.pdf" TargetMode="External"/><Relationship Id="rId14" Type="http://schemas.openxmlformats.org/officeDocument/2006/relationships/hyperlink" Target="https://www-pub.iaea.org/MTCD/Publications/PDF/P1801_web.pdf" TargetMode="External"/><Relationship Id="rId30" Type="http://schemas.openxmlformats.org/officeDocument/2006/relationships/hyperlink" Target="https://www-pub.iaea.org/MTCD/Publications/PDF/Pub1468_web.pdf" TargetMode="External"/><Relationship Id="rId35" Type="http://schemas.openxmlformats.org/officeDocument/2006/relationships/hyperlink" Target="https://www-pub.iaea.org/MTCD/Publications/PDF/PUB1884_web.pdf" TargetMode="External"/><Relationship Id="rId56" Type="http://schemas.openxmlformats.org/officeDocument/2006/relationships/hyperlink" Target="https://nucleus.iaea.org/sites/committees/Policy%20Documents/Complete%20Collections%20of%20Safety%20Standards/Complete%20collection%20English/GSR%20Part%206%20Decommissioning%20of%20Facilities.pdf" TargetMode="External"/><Relationship Id="rId77" Type="http://schemas.openxmlformats.org/officeDocument/2006/relationships/hyperlink" Target="https://www.iaea.org/publications/documents/infcircs/convention-nuclear-safety" TargetMode="External"/><Relationship Id="rId100" Type="http://schemas.openxmlformats.org/officeDocument/2006/relationships/hyperlink" Target="https://kliimaministeerium.ee/sites/default/files/documents/2023-12/Tuumaenergia%20t%C3%B6%C3%B6r%C3%BChma%20l%C3%B5pparuanne.pdf" TargetMode="External"/><Relationship Id="rId105" Type="http://schemas.openxmlformats.org/officeDocument/2006/relationships/hyperlink" Target="https://kliimaministeerium.ee/sites/default/files/documents/2023-04/Tuumaelektrijaama%20ja%20kasutatud%20tuumk%C3%BCtuse%20l%C3%B5ppladustuspaiga%20potentsiaalsete%20asukohtade%20ruumianal%C3%BC%C3%BCs.pdf" TargetMode="External"/><Relationship Id="rId8" Type="http://schemas.openxmlformats.org/officeDocument/2006/relationships/hyperlink" Target="https://www-pub.iaea.org/MTCD/Publications/PDF/Pub1713web-70795870.pdf" TargetMode="External"/><Relationship Id="rId51" Type="http://schemas.openxmlformats.org/officeDocument/2006/relationships/hyperlink" Target="https://www.iaea.org/publications/7503/arrangements-for-preparedness-for-a-nuclear-or-radiological-emergency" TargetMode="External"/><Relationship Id="rId72" Type="http://schemas.openxmlformats.org/officeDocument/2006/relationships/hyperlink" Target="https://www.riigiteataja.ee/akt/105072025003" TargetMode="External"/><Relationship Id="rId93" Type="http://schemas.openxmlformats.org/officeDocument/2006/relationships/hyperlink" Target="https://kliimaministeerium.ee/sites/default/files/documents/2023-12/Tuumaenergia%20t%C3%B6%C3%B6r%C3%BChma%20l%C3%B5pparuanne.pdf" TargetMode="External"/><Relationship Id="rId98" Type="http://schemas.openxmlformats.org/officeDocument/2006/relationships/hyperlink" Target="https://www.iaea.org/sites/default/files/documents/review-missions/inir-report-estonia-301023.pdf" TargetMode="External"/><Relationship Id="rId121" Type="http://schemas.openxmlformats.org/officeDocument/2006/relationships/hyperlink" Target="https://www-pub.iaea.org/MTCD/Publications/PDF/Pub1122_scr.pdf" TargetMode="External"/><Relationship Id="rId3" Type="http://schemas.openxmlformats.org/officeDocument/2006/relationships/hyperlink" Target="https://eur-lex.europa.eu/legal-content/ET/TXT/PDF/?uri=CELEX:32014L0087" TargetMode="External"/><Relationship Id="rId25" Type="http://schemas.openxmlformats.org/officeDocument/2006/relationships/hyperlink" Target="https://www-pub.iaea.org/MTCD/Publications/PDF/Pub1713web-70795870.pdf" TargetMode="External"/><Relationship Id="rId46" Type="http://schemas.openxmlformats.org/officeDocument/2006/relationships/hyperlink" Target="https://www-pub.iaea.org/MTCD/Publications/PDF/Pub1273_web.pdf" TargetMode="External"/><Relationship Id="rId67" Type="http://schemas.openxmlformats.org/officeDocument/2006/relationships/hyperlink" Target="https://www.riigiteataja.ee/akt/127062024003" TargetMode="External"/><Relationship Id="rId116" Type="http://schemas.openxmlformats.org/officeDocument/2006/relationships/hyperlink" Target="https://kliimaministeerium.ee/sites/default/files/documents/2023-03/310022023003%20%281%29.pdf" TargetMode="External"/><Relationship Id="rId20" Type="http://schemas.openxmlformats.org/officeDocument/2006/relationships/hyperlink" Target="https://www-pub.iaea.org/MTCD/Publications/PDF/Pub1468_web.pdf" TargetMode="External"/><Relationship Id="rId41" Type="http://schemas.openxmlformats.org/officeDocument/2006/relationships/hyperlink" Target="https://www-pub.iaea.org/MTCD/Publications/PDF/PUB2029_web.pdf" TargetMode="External"/><Relationship Id="rId62" Type="http://schemas.openxmlformats.org/officeDocument/2006/relationships/hyperlink" Target="https://www.riigiteataja.ee/akt/24629" TargetMode="External"/><Relationship Id="rId83" Type="http://schemas.openxmlformats.org/officeDocument/2006/relationships/hyperlink" Target="https://www.iaea.org/sites/default/files/infcirc500.pdf" TargetMode="External"/><Relationship Id="rId88" Type="http://schemas.openxmlformats.org/officeDocument/2006/relationships/hyperlink" Target="https://www.riigiteataja.ee/akt/110072020052?leiaKehtiv" TargetMode="External"/><Relationship Id="rId111" Type="http://schemas.openxmlformats.org/officeDocument/2006/relationships/hyperlink" Target="https://www.riigiteataja.ee/akt/108072025058?leiaKehtiv" TargetMode="External"/><Relationship Id="rId15" Type="http://schemas.openxmlformats.org/officeDocument/2006/relationships/hyperlink" Target="https://www-pub.iaea.org/MTCD/Publications/PDF/P1804_web.pdf" TargetMode="External"/><Relationship Id="rId36" Type="http://schemas.openxmlformats.org/officeDocument/2006/relationships/hyperlink" Target="https://www-pub.iaea.org/MTCD/Publications/PDF/Pub1716web-18398071.pdf" TargetMode="External"/><Relationship Id="rId57" Type="http://schemas.openxmlformats.org/officeDocument/2006/relationships/hyperlink" Target="https://www.riigiteataja.ee/akt/79190" TargetMode="External"/><Relationship Id="rId106" Type="http://schemas.openxmlformats.org/officeDocument/2006/relationships/hyperlink" Target="https://andmed.stat.ee/et/stat/rahvastik__rahvastikunaitajad-ja-koosseis__rahvaarv-ja-rahvastiku-koosseis/RV0291U" TargetMode="External"/><Relationship Id="rId10" Type="http://schemas.openxmlformats.org/officeDocument/2006/relationships/hyperlink" Target="https://eur-lex.europa.eu/legal-content/ET/TXT/PDF/?uri=CELEX:32013L0059" TargetMode="External"/><Relationship Id="rId31" Type="http://schemas.openxmlformats.org/officeDocument/2006/relationships/hyperlink" Target="https://www-pub.iaea.org/MTCD/Publications/PDF/Pub1595_web-30214867.pdf" TargetMode="External"/><Relationship Id="rId52" Type="http://schemas.openxmlformats.org/officeDocument/2006/relationships/hyperlink" Target="https://eur-lex.europa.eu/legal-content/ET/TXT/HTML/?uri=CELEX:31987D0600" TargetMode="External"/><Relationship Id="rId73" Type="http://schemas.openxmlformats.org/officeDocument/2006/relationships/hyperlink" Target="https://eur-lex.europa.eu/resource.html?uri=cellar:48e4f5fc-d06b-4069-ab40-8c47a3e6a1bb.0007.02/DOC_1&amp;format=PDF" TargetMode="External"/><Relationship Id="rId78" Type="http://schemas.openxmlformats.org/officeDocument/2006/relationships/hyperlink" Target="https://www-pub.iaea.org/MTCD/Publications/PDF/Pub1713web-70795870.pdf" TargetMode="External"/><Relationship Id="rId94" Type="http://schemas.openxmlformats.org/officeDocument/2006/relationships/hyperlink" Target="https://www-pub.iaea.org/MTCD/Publications/PDF/Pub1635_web.pdf" TargetMode="External"/><Relationship Id="rId99" Type="http://schemas.openxmlformats.org/officeDocument/2006/relationships/hyperlink" Target="https://www.eaq.ee/sertifikaadid/" TargetMode="External"/><Relationship Id="rId101" Type="http://schemas.openxmlformats.org/officeDocument/2006/relationships/hyperlink" Target="https://andmed.stat.ee/et/stat/majandus__rahvamajanduse-arvepidamine__sisemajanduse-koguprodukt-(skp)__sisemajanduse-koguprodukt-tootmise-meetodil/RAA0046" TargetMode="External"/><Relationship Id="rId122" Type="http://schemas.openxmlformats.org/officeDocument/2006/relationships/hyperlink" Target="https://kliimaministeerium.ee/sites/default/files/documents/2023-01/Ruumianal%C3%BC%C3%BCsi%20vahearuanne.pdf" TargetMode="External"/></Relationships>
</file>

<file path=word/documenttasks/documenttasks1.xml><?xml version="1.0" encoding="utf-8"?>
<t:Tasks xmlns:t="http://schemas.microsoft.com/office/tasks/2019/documenttasks" xmlns:oel="http://schemas.microsoft.com/office/2019/extlst">
  <t:Task id="{ABEB59B6-D9E3-4BE7-8B60-76B104631771}">
    <t:Anchor>
      <t:Comment id="240005679"/>
    </t:Anchor>
    <t:History>
      <t:Event id="{B67309AD-21E4-4063-8006-2DCBCE51EB07}" time="2025-12-02T17:42:58.902Z">
        <t:Attribution userId="S::marily.jaska@envir.ee::c9ebce98-60e3-4283-82d7-dcfd82fe5384" userProvider="AD" userName="Marily Jaska"/>
        <t:Anchor>
          <t:Comment id="240005679"/>
        </t:Anchor>
        <t:Create/>
      </t:Event>
      <t:Event id="{95CF6D46-5A97-4B8C-8674-EB73C95FBF28}" time="2025-12-02T17:42:58.902Z">
        <t:Attribution userId="S::marily.jaska@envir.ee::c9ebce98-60e3-4283-82d7-dcfd82fe5384" userProvider="AD" userName="Marily Jaska"/>
        <t:Anchor>
          <t:Comment id="240005679"/>
        </t:Anchor>
        <t:Assign userId="S::Elina.Lehestik@envir.ee::50021958-5f05-4e48-b005-b3a2d83405fc" userProvider="AD" userName="Elina Lehestik"/>
      </t:Event>
      <t:Event id="{F7F42714-068C-4B30-9936-3D3E92800CC0}" time="2025-12-02T17:42:58.902Z">
        <t:Attribution userId="S::marily.jaska@envir.ee::c9ebce98-60e3-4283-82d7-dcfd82fe5384" userProvider="AD" userName="Marily Jaska"/>
        <t:Anchor>
          <t:Comment id="240005679"/>
        </t:Anchor>
        <t:SetTitle title="@Elina Lehestik Palun vaataüle"/>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1265A-F2D6-48AB-A383-37C6849D5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30B98-FB21-4ACF-AFAB-A9393D0D91D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EA6675D-8D35-4565-9DD9-DB6C40EB11BC}">
  <ds:schemaRefs>
    <ds:schemaRef ds:uri="http://schemas.microsoft.com/sharepoint/v3/contenttype/forms"/>
  </ds:schemaRefs>
</ds:datastoreItem>
</file>

<file path=customXml/itemProps4.xml><?xml version="1.0" encoding="utf-8"?>
<ds:datastoreItem xmlns:ds="http://schemas.openxmlformats.org/officeDocument/2006/customXml" ds:itemID="{564B351E-52C4-434C-893D-B3CE74DB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57682</Words>
  <Characters>334558</Characters>
  <Application>Microsoft Office Word</Application>
  <DocSecurity>0</DocSecurity>
  <Lines>2787</Lines>
  <Paragraphs>782</Paragraphs>
  <ScaleCrop>false</ScaleCrop>
  <Company>KeMIT</Company>
  <LinksUpToDate>false</LinksUpToDate>
  <CharactersWithSpaces>391458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TEOS seletuskiri_01.12.25</dc:title>
  <dc:subject/>
  <dc:creator>Elina Lehestik</dc:creator>
  <dc:description/>
  <cp:lastModifiedBy>Katariina Kärsten - JUSTDIGI</cp:lastModifiedBy>
  <cp:revision>8</cp:revision>
  <dcterms:created xsi:type="dcterms:W3CDTF">2026-01-06T07:28:00Z</dcterms:created>
  <dcterms:modified xsi:type="dcterms:W3CDTF">2026-01-21T10:26:00Z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2026-01-06T07:28:35Z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546d887f-e8fa-4807-84c9-61221913687f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